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266AD" w14:textId="7225434C" w:rsidR="00EB44D7" w:rsidRDefault="000A216D">
      <w:pPr>
        <w:tabs>
          <w:tab w:val="left" w:pos="5220"/>
        </w:tabs>
        <w:jc w:val="center"/>
      </w:pPr>
      <w:r>
        <w:rPr>
          <w:noProof/>
        </w:rPr>
        <w:drawing>
          <wp:inline distT="0" distB="0" distL="0" distR="0" wp14:anchorId="3DC28678" wp14:editId="3DC28679">
            <wp:extent cx="4133850" cy="1572260"/>
            <wp:effectExtent l="0" t="0" r="0" b="889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35186" cy="1572768"/>
                    </a:xfrm>
                    <a:prstGeom prst="rect">
                      <a:avLst/>
                    </a:prstGeom>
                  </pic:spPr>
                </pic:pic>
              </a:graphicData>
            </a:graphic>
          </wp:inline>
        </w:drawing>
      </w:r>
    </w:p>
    <w:p w14:paraId="3DC266AE" w14:textId="77777777" w:rsidR="00EB44D7" w:rsidRDefault="00EB44D7">
      <w:pPr>
        <w:rPr>
          <w:b/>
        </w:rPr>
      </w:pPr>
    </w:p>
    <w:p w14:paraId="3DC266AF" w14:textId="77777777" w:rsidR="00EB44D7" w:rsidRDefault="000A216D">
      <w:pPr>
        <w:tabs>
          <w:tab w:val="center" w:pos="4680"/>
        </w:tabs>
        <w:suppressAutoHyphens/>
        <w:jc w:val="both"/>
        <w:rPr>
          <w:spacing w:val="-6"/>
        </w:rPr>
      </w:pPr>
      <w:r>
        <w:rPr>
          <w:noProof/>
          <w:sz w:val="20"/>
        </w:rPr>
        <mc:AlternateContent>
          <mc:Choice Requires="wps">
            <w:drawing>
              <wp:anchor distT="0" distB="0" distL="114300" distR="114300" simplePos="0" relativeHeight="251658241" behindDoc="0" locked="0" layoutInCell="1" allowOverlap="1" wp14:anchorId="3DC2867A" wp14:editId="3DC2867B">
                <wp:simplePos x="0" y="0"/>
                <wp:positionH relativeFrom="column">
                  <wp:posOffset>0</wp:posOffset>
                </wp:positionH>
                <wp:positionV relativeFrom="paragraph">
                  <wp:posOffset>128905</wp:posOffset>
                </wp:positionV>
                <wp:extent cx="6343650" cy="0"/>
                <wp:effectExtent l="38100" t="43180" r="38100" b="4254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86557" id="Straight Connector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5pt" to="49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" strokeweight="6pt">
                <v:stroke linestyle="thickBetweenThin"/>
              </v:line>
            </w:pict>
          </mc:Fallback>
        </mc:AlternateContent>
      </w:r>
    </w:p>
    <w:p w14:paraId="3DC266B1" w14:textId="1F784A8D" w:rsidR="00EB44D7" w:rsidRDefault="000A216D">
      <w:pPr>
        <w:tabs>
          <w:tab w:val="center" w:pos="4680"/>
        </w:tabs>
        <w:suppressAutoHyphens/>
        <w:jc w:val="both"/>
        <w:rPr>
          <w:spacing w:val="-6"/>
        </w:rPr>
      </w:pPr>
      <w:r>
        <w:rPr>
          <w:noProof/>
          <w:sz w:val="20"/>
        </w:rPr>
        <mc:AlternateContent>
          <mc:Choice Requires="wps">
            <w:drawing>
              <wp:anchor distT="0" distB="0" distL="114300" distR="114300" simplePos="0" relativeHeight="251658240" behindDoc="0" locked="0" layoutInCell="1" allowOverlap="1" wp14:anchorId="3DC2867C" wp14:editId="36F50E95">
                <wp:simplePos x="0" y="0"/>
                <wp:positionH relativeFrom="column">
                  <wp:posOffset>-114300</wp:posOffset>
                </wp:positionH>
                <wp:positionV relativeFrom="paragraph">
                  <wp:posOffset>236220</wp:posOffset>
                </wp:positionV>
                <wp:extent cx="6572250" cy="1203325"/>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20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C28697" w14:textId="77777777" w:rsidR="007A75A3" w:rsidRDefault="007A75A3">
                            <w:pPr>
                              <w:shd w:val="pct10" w:color="auto" w:fill="auto"/>
                              <w:jc w:val="center"/>
                              <w:rPr>
                                <w:b/>
                                <w:i/>
                                <w:iCs/>
                                <w:kern w:val="16"/>
                                <w:sz w:val="72"/>
                              </w:rPr>
                            </w:pPr>
                            <w:r>
                              <w:rPr>
                                <w:b/>
                                <w:i/>
                                <w:iCs/>
                                <w:kern w:val="16"/>
                                <w:sz w:val="72"/>
                              </w:rPr>
                              <w:t>OPERATING PROCEDURE</w:t>
                            </w:r>
                          </w:p>
                          <w:p w14:paraId="3DC28698" w14:textId="77777777" w:rsidR="007A75A3" w:rsidRDefault="007A75A3">
                            <w:pPr>
                              <w:shd w:val="pct10" w:color="auto" w:fill="auto"/>
                              <w:jc w:val="center"/>
                              <w:rPr>
                                <w:b/>
                                <w:bCs/>
                                <w:i/>
                                <w:iCs/>
                                <w:sz w:val="72"/>
                              </w:rPr>
                            </w:pPr>
                            <w:r>
                              <w:rPr>
                                <w:b/>
                                <w:bCs/>
                                <w:i/>
                                <w:iCs/>
                                <w:sz w:val="72"/>
                              </w:rPr>
                              <w:t>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C2867C" id="_x0000_t202" coordsize="21600,21600" o:spt="202" path="m,l,21600r21600,l21600,xe">
                <v:stroke joinstyle="miter"/>
                <v:path gradientshapeok="t" o:connecttype="rect"/>
              </v:shapetype>
              <v:shape id="Text Box 3" o:spid="_x0000_s1026" type="#_x0000_t202" style="position:absolute;left:0;text-align:left;margin-left:-9pt;margin-top:18.6pt;width:517.5pt;height:9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" stroked="f">
                <v:textbox>
                  <w:txbxContent>
                    <w:p w14:paraId="3DC28697" w14:textId="77777777" w:rsidR="007A75A3" w:rsidRDefault="007A75A3">
                      <w:pPr>
                        <w:shd w:val="pct10" w:color="auto" w:fill="auto"/>
                        <w:jc w:val="center"/>
                        <w:rPr>
                          <w:b/>
                          <w:i/>
                          <w:iCs/>
                          <w:kern w:val="16"/>
                          <w:sz w:val="72"/>
                        </w:rPr>
                      </w:pPr>
                      <w:r>
                        <w:rPr>
                          <w:b/>
                          <w:i/>
                          <w:iCs/>
                          <w:kern w:val="16"/>
                          <w:sz w:val="72"/>
                        </w:rPr>
                        <w:t>OPERATING PROCEDURE</w:t>
                      </w:r>
                    </w:p>
                    <w:p w14:paraId="3DC28698" w14:textId="77777777" w:rsidR="007A75A3" w:rsidRDefault="007A75A3">
                      <w:pPr>
                        <w:shd w:val="pct10" w:color="auto" w:fill="auto"/>
                        <w:jc w:val="center"/>
                        <w:rPr>
                          <w:b/>
                          <w:bCs/>
                          <w:i/>
                          <w:iCs/>
                          <w:sz w:val="72"/>
                        </w:rPr>
                      </w:pPr>
                      <w:r>
                        <w:rPr>
                          <w:b/>
                          <w:bCs/>
                          <w:i/>
                          <w:iCs/>
                          <w:sz w:val="72"/>
                        </w:rPr>
                        <w:t>MANUAL</w:t>
                      </w:r>
                    </w:p>
                  </w:txbxContent>
                </v:textbox>
                <w10:wrap type="square"/>
              </v:shape>
            </w:pict>
          </mc:Fallback>
        </mc:AlternateContent>
      </w:r>
    </w:p>
    <w:p w14:paraId="3DC266B2" w14:textId="33690312" w:rsidR="00EB44D7" w:rsidRDefault="00EB44D7">
      <w:pPr>
        <w:tabs>
          <w:tab w:val="center" w:pos="4680"/>
        </w:tabs>
        <w:suppressAutoHyphens/>
        <w:jc w:val="both"/>
        <w:rPr>
          <w:spacing w:val="-6"/>
        </w:rPr>
      </w:pPr>
    </w:p>
    <w:p w14:paraId="3DC266B3" w14:textId="5EA79B82" w:rsidR="00EB44D7" w:rsidRDefault="00C12394">
      <w:pPr>
        <w:tabs>
          <w:tab w:val="center" w:pos="4680"/>
        </w:tabs>
        <w:suppressAutoHyphens/>
        <w:jc w:val="both"/>
        <w:rPr>
          <w:spacing w:val="-6"/>
        </w:rPr>
      </w:pPr>
      <w:r>
        <w:rPr>
          <w:noProof/>
          <w:spacing w:val="-6"/>
          <w:sz w:val="20"/>
        </w:rPr>
        <mc:AlternateContent>
          <mc:Choice Requires="wps">
            <w:drawing>
              <wp:anchor distT="0" distB="0" distL="114300" distR="114300" simplePos="0" relativeHeight="251658242" behindDoc="0" locked="0" layoutInCell="1" allowOverlap="1" wp14:anchorId="3DC2867E" wp14:editId="5F05BF7D">
                <wp:simplePos x="0" y="0"/>
                <wp:positionH relativeFrom="margin">
                  <wp:align>left</wp:align>
                </wp:positionH>
                <wp:positionV relativeFrom="paragraph">
                  <wp:posOffset>87753</wp:posOffset>
                </wp:positionV>
                <wp:extent cx="6343650" cy="0"/>
                <wp:effectExtent l="0" t="38100" r="38100" b="381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D2760" id="Straight Connector 2" o:spid="_x0000_s1026" style="position:absolute;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6.9pt" to="499.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" strokeweight="6pt">
                <v:stroke linestyle="thickBetweenThin"/>
                <w10:wrap anchorx="margin"/>
              </v:line>
            </w:pict>
          </mc:Fallback>
        </mc:AlternateContent>
      </w:r>
    </w:p>
    <w:p w14:paraId="3DC266B4" w14:textId="77777777" w:rsidR="00EB44D7" w:rsidRDefault="00EB44D7">
      <w:pPr>
        <w:tabs>
          <w:tab w:val="center" w:pos="4680"/>
        </w:tabs>
        <w:suppressAutoHyphens/>
        <w:jc w:val="both"/>
        <w:rPr>
          <w:spacing w:val="-6"/>
        </w:rPr>
      </w:pPr>
    </w:p>
    <w:p w14:paraId="3DC266B5" w14:textId="77777777" w:rsidR="00EB44D7" w:rsidRDefault="00EB44D7">
      <w:pPr>
        <w:tabs>
          <w:tab w:val="center" w:pos="4680"/>
        </w:tabs>
        <w:suppressAutoHyphens/>
        <w:jc w:val="both"/>
        <w:rPr>
          <w:spacing w:val="-6"/>
        </w:rPr>
      </w:pPr>
    </w:p>
    <w:p w14:paraId="3DC266B6" w14:textId="77777777" w:rsidR="00EB44D7" w:rsidRDefault="00EB44D7">
      <w:pPr>
        <w:tabs>
          <w:tab w:val="center" w:pos="4680"/>
        </w:tabs>
        <w:suppressAutoHyphens/>
        <w:jc w:val="both"/>
        <w:rPr>
          <w:spacing w:val="-6"/>
        </w:rPr>
      </w:pPr>
    </w:p>
    <w:p w14:paraId="3DC266B7" w14:textId="77777777" w:rsidR="00EB44D7" w:rsidRDefault="000A216D">
      <w:pPr>
        <w:tabs>
          <w:tab w:val="left" w:pos="-720"/>
        </w:tabs>
        <w:suppressAutoHyphens/>
        <w:jc w:val="center"/>
        <w:rPr>
          <w:b/>
          <w:bCs/>
          <w:spacing w:val="-6"/>
          <w:sz w:val="64"/>
        </w:rPr>
      </w:pPr>
      <w:r>
        <w:rPr>
          <w:b/>
          <w:bCs/>
          <w:spacing w:val="-6"/>
          <w:sz w:val="64"/>
        </w:rPr>
        <w:t>Transmission and Security</w:t>
      </w:r>
    </w:p>
    <w:p w14:paraId="3DC266B8" w14:textId="77777777" w:rsidR="00EB44D7" w:rsidRDefault="000A216D">
      <w:pPr>
        <w:tabs>
          <w:tab w:val="left" w:pos="-720"/>
        </w:tabs>
        <w:suppressAutoHyphens/>
        <w:jc w:val="center"/>
        <w:rPr>
          <w:bCs/>
          <w:spacing w:val="-6"/>
        </w:rPr>
      </w:pPr>
      <w:r>
        <w:rPr>
          <w:b/>
          <w:bCs/>
          <w:spacing w:val="-6"/>
          <w:sz w:val="64"/>
        </w:rPr>
        <w:t xml:space="preserve"> Desk</w:t>
      </w:r>
    </w:p>
    <w:p w14:paraId="3DC266B9" w14:textId="77777777" w:rsidR="00EB44D7" w:rsidRDefault="00EB44D7">
      <w:pPr>
        <w:tabs>
          <w:tab w:val="left" w:pos="-720"/>
        </w:tabs>
        <w:suppressAutoHyphens/>
        <w:jc w:val="center"/>
        <w:rPr>
          <w:bCs/>
          <w:spacing w:val="-6"/>
        </w:rPr>
      </w:pPr>
    </w:p>
    <w:p w14:paraId="3DC266BA" w14:textId="77777777" w:rsidR="00EB44D7" w:rsidRDefault="00EB44D7">
      <w:pPr>
        <w:tabs>
          <w:tab w:val="left" w:pos="-720"/>
        </w:tabs>
        <w:suppressAutoHyphens/>
        <w:jc w:val="center"/>
        <w:rPr>
          <w:bCs/>
          <w:spacing w:val="-6"/>
        </w:rPr>
      </w:pPr>
    </w:p>
    <w:p w14:paraId="3DC266BB" w14:textId="77777777" w:rsidR="00EB44D7" w:rsidRDefault="00EB44D7">
      <w:pPr>
        <w:tabs>
          <w:tab w:val="left" w:pos="-720"/>
        </w:tabs>
        <w:suppressAutoHyphens/>
        <w:jc w:val="center"/>
        <w:rPr>
          <w:bCs/>
          <w:spacing w:val="-6"/>
        </w:rPr>
      </w:pPr>
    </w:p>
    <w:p w14:paraId="3DC266BC" w14:textId="77777777" w:rsidR="00EB44D7" w:rsidRDefault="000A216D">
      <w:pPr>
        <w:pStyle w:val="Header"/>
        <w:tabs>
          <w:tab w:val="clear" w:pos="4320"/>
          <w:tab w:val="clear" w:pos="8640"/>
          <w:tab w:val="left" w:pos="-720"/>
        </w:tabs>
        <w:suppressAutoHyphens/>
        <w:rPr>
          <w:bCs/>
          <w:spacing w:val="-6"/>
        </w:rPr>
      </w:pPr>
      <w:r>
        <w:rPr>
          <w:bCs/>
          <w:noProof/>
          <w:spacing w:val="-6"/>
          <w:sz w:val="20"/>
        </w:rPr>
        <mc:AlternateContent>
          <mc:Choice Requires="wps">
            <w:drawing>
              <wp:anchor distT="0" distB="0" distL="114300" distR="114300" simplePos="0" relativeHeight="251658243" behindDoc="0" locked="0" layoutInCell="1" allowOverlap="1" wp14:anchorId="3DC28680" wp14:editId="3DC28681">
                <wp:simplePos x="0" y="0"/>
                <wp:positionH relativeFrom="column">
                  <wp:posOffset>0</wp:posOffset>
                </wp:positionH>
                <wp:positionV relativeFrom="paragraph">
                  <wp:posOffset>58420</wp:posOffset>
                </wp:positionV>
                <wp:extent cx="6343650" cy="0"/>
                <wp:effectExtent l="38100" t="39370" r="38100" b="463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CF50E" id="Straight Connector 1"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pt" to="49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" strokeweight="6pt">
                <v:stroke linestyle="thickBetweenThin"/>
              </v:line>
            </w:pict>
          </mc:Fallback>
        </mc:AlternateContent>
      </w:r>
    </w:p>
    <w:p w14:paraId="3DC266BD" w14:textId="77777777" w:rsidR="00EB44D7" w:rsidRDefault="00EB44D7">
      <w:pPr>
        <w:tabs>
          <w:tab w:val="left" w:pos="-720"/>
        </w:tabs>
        <w:suppressAutoHyphens/>
        <w:jc w:val="center"/>
        <w:rPr>
          <w:rFonts w:ascii="Arial" w:hAnsi="Arial"/>
          <w:b/>
          <w:szCs w:val="20"/>
        </w:rPr>
      </w:pPr>
    </w:p>
    <w:p w14:paraId="3DC266BE" w14:textId="77777777" w:rsidR="00EB44D7" w:rsidRDefault="000A216D">
      <w:pPr>
        <w:numPr>
          <w:ilvl w:val="0"/>
          <w:numId w:val="11"/>
        </w:numPr>
        <w:rPr>
          <w:b/>
        </w:rPr>
      </w:pPr>
      <w:r>
        <w:rPr>
          <w:b/>
        </w:rPr>
        <w:br w:type="page"/>
      </w:r>
      <w:hyperlink w:anchor="_1._Introduction" w:history="1">
        <w:r>
          <w:rPr>
            <w:rStyle w:val="Hyperlink"/>
            <w:b/>
          </w:rPr>
          <w:t>Introduction</w:t>
        </w:r>
      </w:hyperlink>
    </w:p>
    <w:p w14:paraId="3DC266BF" w14:textId="77777777" w:rsidR="00EB44D7" w:rsidRDefault="00EB44D7">
      <w:pPr>
        <w:rPr>
          <w:b/>
        </w:rPr>
      </w:pPr>
    </w:p>
    <w:p w14:paraId="3DC266C0" w14:textId="68EFD812" w:rsidR="00EB44D7" w:rsidRPr="00D3756D" w:rsidRDefault="000A216D" w:rsidP="00CE4DE9">
      <w:pPr>
        <w:pStyle w:val="ListParagraph"/>
        <w:ind w:left="360"/>
        <w:rPr>
          <w:rStyle w:val="Hyperlink"/>
          <w:bCs/>
          <w:iCs/>
        </w:rPr>
      </w:pPr>
      <w:bookmarkStart w:id="0" w:name="_1.1_Purpose_1"/>
      <w:bookmarkEnd w:id="0"/>
      <w:r w:rsidRPr="003F2ABD">
        <w:rPr>
          <w:b/>
          <w:bCs/>
        </w:rPr>
        <w:t>1.1</w:t>
      </w:r>
      <w:r w:rsidRPr="00D3756D">
        <w:tab/>
      </w:r>
      <w:r w:rsidR="00C84A91">
        <w:t xml:space="preserve">    </w:t>
      </w:r>
      <w:hyperlink w:anchor="_1.1_Purpose" w:history="1">
        <w:r w:rsidRPr="00D3756D">
          <w:rPr>
            <w:rStyle w:val="Hyperlink"/>
          </w:rPr>
          <w:t>Purpose</w:t>
        </w:r>
      </w:hyperlink>
    </w:p>
    <w:p w14:paraId="3DC266C1" w14:textId="5C98B1F4" w:rsidR="00EB44D7" w:rsidRDefault="000A216D" w:rsidP="00CE4DE9">
      <w:pPr>
        <w:pStyle w:val="ListParagraph"/>
        <w:ind w:left="360"/>
      </w:pPr>
      <w:r w:rsidRPr="003F2ABD">
        <w:rPr>
          <w:b/>
          <w:bCs/>
        </w:rPr>
        <w:t>1.2</w:t>
      </w:r>
      <w:r w:rsidRPr="00D3756D">
        <w:tab/>
      </w:r>
      <w:r w:rsidR="00C84A91">
        <w:t xml:space="preserve">    </w:t>
      </w:r>
      <w:hyperlink w:anchor="_Toc146610463" w:history="1">
        <w:r w:rsidRPr="00D3756D">
          <w:rPr>
            <w:rStyle w:val="Hyperlink"/>
          </w:rPr>
          <w:t>Scope</w:t>
        </w:r>
      </w:hyperlink>
      <w:r>
        <w:t xml:space="preserve"> </w:t>
      </w:r>
    </w:p>
    <w:p w14:paraId="3DC266C2" w14:textId="77777777" w:rsidR="00EB44D7" w:rsidRDefault="00EB44D7">
      <w:pPr>
        <w:ind w:left="720"/>
        <w:rPr>
          <w:b/>
        </w:rPr>
      </w:pPr>
      <w:bookmarkStart w:id="1" w:name="_1.3_Roles/Responsibilities"/>
      <w:bookmarkStart w:id="2" w:name="_1.4_General_Duties"/>
      <w:bookmarkEnd w:id="1"/>
      <w:bookmarkEnd w:id="2"/>
    </w:p>
    <w:p w14:paraId="3DC266C3" w14:textId="77777777" w:rsidR="00EB44D7" w:rsidRDefault="000A216D">
      <w:pPr>
        <w:numPr>
          <w:ilvl w:val="0"/>
          <w:numId w:val="11"/>
        </w:numPr>
        <w:rPr>
          <w:b/>
        </w:rPr>
      </w:pPr>
      <w:hyperlink w:anchor="_2._General_Tasks" w:history="1">
        <w:r>
          <w:rPr>
            <w:rStyle w:val="Hyperlink"/>
            <w:b/>
          </w:rPr>
          <w:t xml:space="preserve">General </w:t>
        </w:r>
      </w:hyperlink>
    </w:p>
    <w:p w14:paraId="3DC266C4" w14:textId="77777777" w:rsidR="00EB44D7" w:rsidRDefault="00EB44D7">
      <w:pPr>
        <w:ind w:left="360"/>
        <w:rPr>
          <w:b/>
        </w:rPr>
      </w:pPr>
    </w:p>
    <w:p w14:paraId="3DC266C5" w14:textId="77777777" w:rsidR="00EB44D7" w:rsidRDefault="000A216D">
      <w:pPr>
        <w:ind w:left="900" w:hanging="540"/>
        <w:rPr>
          <w:b/>
        </w:rPr>
      </w:pPr>
      <w:r>
        <w:rPr>
          <w:b/>
        </w:rPr>
        <w:t>2.1</w:t>
      </w:r>
      <w:r>
        <w:rPr>
          <w:b/>
        </w:rPr>
        <w:tab/>
      </w:r>
      <w:hyperlink w:anchor="_2.1_System_Operator" w:history="1">
        <w:r>
          <w:rPr>
            <w:rStyle w:val="Hyperlink"/>
          </w:rPr>
          <w:t>System Operator Responsibility and Authority</w:t>
        </w:r>
      </w:hyperlink>
    </w:p>
    <w:p w14:paraId="3DC266C6" w14:textId="77777777" w:rsidR="00EB44D7" w:rsidRDefault="000A216D">
      <w:pPr>
        <w:ind w:left="900" w:hanging="540"/>
      </w:pPr>
      <w:r>
        <w:rPr>
          <w:b/>
        </w:rPr>
        <w:t>2.2</w:t>
      </w:r>
      <w:r>
        <w:rPr>
          <w:b/>
        </w:rPr>
        <w:tab/>
      </w:r>
      <w:hyperlink w:anchor="_2.2_Three-Part_Communication" w:history="1">
        <w:r>
          <w:rPr>
            <w:rStyle w:val="Hyperlink"/>
          </w:rPr>
          <w:t>Communication</w:t>
        </w:r>
      </w:hyperlink>
    </w:p>
    <w:p w14:paraId="3DC266C7" w14:textId="77777777" w:rsidR="00EB44D7" w:rsidRDefault="000A216D" w:rsidP="007E512D">
      <w:pPr>
        <w:pStyle w:val="ListParagraph"/>
        <w:numPr>
          <w:ilvl w:val="0"/>
          <w:numId w:val="120"/>
        </w:numPr>
      </w:pPr>
      <w:hyperlink w:anchor="_Three-Part_Communication" w:history="1">
        <w:r>
          <w:rPr>
            <w:rStyle w:val="Hyperlink"/>
          </w:rPr>
          <w:t>Three-part Communication</w:t>
        </w:r>
      </w:hyperlink>
    </w:p>
    <w:p w14:paraId="3DC266C8" w14:textId="77777777" w:rsidR="00EB44D7" w:rsidRDefault="000A216D" w:rsidP="007E512D">
      <w:pPr>
        <w:pStyle w:val="ListParagraph"/>
        <w:numPr>
          <w:ilvl w:val="0"/>
          <w:numId w:val="120"/>
        </w:numPr>
        <w:rPr>
          <w:rStyle w:val="Hyperlink"/>
          <w:color w:val="auto"/>
          <w:u w:val="none"/>
        </w:rPr>
      </w:pPr>
      <w:hyperlink w:anchor="_Hotline_Call_Commnication" w:history="1">
        <w:r>
          <w:rPr>
            <w:rStyle w:val="Hyperlink"/>
          </w:rPr>
          <w:t>Hotline Call Communication</w:t>
        </w:r>
      </w:hyperlink>
    </w:p>
    <w:p w14:paraId="3DC266C9" w14:textId="77777777" w:rsidR="00EB44D7" w:rsidRDefault="000A216D" w:rsidP="007E512D">
      <w:pPr>
        <w:pStyle w:val="ListParagraph"/>
        <w:numPr>
          <w:ilvl w:val="0"/>
          <w:numId w:val="120"/>
        </w:numPr>
      </w:pPr>
      <w:hyperlink w:anchor="_Dispatch" w:history="1">
        <w:r>
          <w:rPr>
            <w:rStyle w:val="Hyperlink"/>
          </w:rPr>
          <w:t>Dispatch</w:t>
        </w:r>
      </w:hyperlink>
    </w:p>
    <w:p w14:paraId="3DC266CA" w14:textId="77777777" w:rsidR="00EB44D7" w:rsidRDefault="000A216D" w:rsidP="007E512D">
      <w:pPr>
        <w:pStyle w:val="ListParagraph"/>
        <w:numPr>
          <w:ilvl w:val="0"/>
          <w:numId w:val="120"/>
        </w:numPr>
      </w:pPr>
      <w:hyperlink w:anchor="_Verbal_Dispatch_Instruction" w:history="1">
        <w:r>
          <w:rPr>
            <w:rStyle w:val="Hyperlink"/>
          </w:rPr>
          <w:t>Verbal Dispatch Instruction</w:t>
        </w:r>
      </w:hyperlink>
    </w:p>
    <w:p w14:paraId="3DC266CB" w14:textId="77777777" w:rsidR="00EB44D7" w:rsidRDefault="000A216D" w:rsidP="007E512D">
      <w:pPr>
        <w:pStyle w:val="ListParagraph"/>
        <w:numPr>
          <w:ilvl w:val="0"/>
          <w:numId w:val="120"/>
        </w:numPr>
      </w:pPr>
      <w:hyperlink w:anchor="_VDI_to_Master" w:history="1">
        <w:r>
          <w:rPr>
            <w:rStyle w:val="Hyperlink"/>
          </w:rPr>
          <w:t>Master QSE</w:t>
        </w:r>
      </w:hyperlink>
    </w:p>
    <w:p w14:paraId="3DC266CC" w14:textId="77777777" w:rsidR="00EB44D7" w:rsidRDefault="000A216D">
      <w:pPr>
        <w:ind w:left="900" w:hanging="540"/>
        <w:rPr>
          <w:color w:val="365F91" w:themeColor="accent1" w:themeShade="BF"/>
          <w:u w:val="single"/>
        </w:rPr>
      </w:pPr>
      <w:r>
        <w:rPr>
          <w:b/>
        </w:rPr>
        <w:t>2.3</w:t>
      </w:r>
      <w:r>
        <w:rPr>
          <w:b/>
        </w:rPr>
        <w:tab/>
      </w:r>
      <w:hyperlink w:anchor="_2.3_System_Updates" w:history="1">
        <w:r>
          <w:rPr>
            <w:rStyle w:val="Hyperlink"/>
          </w:rPr>
          <w:t>Site Failovers and Database Loads</w:t>
        </w:r>
      </w:hyperlink>
    </w:p>
    <w:p w14:paraId="3DC266CD" w14:textId="77777777" w:rsidR="00EB44D7" w:rsidRDefault="000A216D">
      <w:pPr>
        <w:ind w:left="900" w:hanging="540"/>
        <w:rPr>
          <w:u w:val="single"/>
        </w:rPr>
      </w:pPr>
      <w:r>
        <w:rPr>
          <w:b/>
        </w:rPr>
        <w:t>2.4</w:t>
      </w:r>
      <w:r>
        <w:rPr>
          <w:b/>
        </w:rPr>
        <w:tab/>
      </w:r>
      <w:hyperlink w:anchor="_2.4_Switching_Control" w:history="1">
        <w:r>
          <w:rPr>
            <w:rStyle w:val="Hyperlink"/>
          </w:rPr>
          <w:t>Switching Control Centers</w:t>
        </w:r>
      </w:hyperlink>
    </w:p>
    <w:p w14:paraId="14F3E85B" w14:textId="76874DFE" w:rsidR="007B1E7F" w:rsidRDefault="007B1E7F" w:rsidP="007B1E7F">
      <w:pPr>
        <w:ind w:left="900" w:hanging="540"/>
        <w:rPr>
          <w:u w:val="single"/>
        </w:rPr>
      </w:pPr>
      <w:r>
        <w:rPr>
          <w:b/>
        </w:rPr>
        <w:t>2.5</w:t>
      </w:r>
      <w:r>
        <w:rPr>
          <w:b/>
        </w:rPr>
        <w:tab/>
      </w:r>
      <w:hyperlink w:anchor="_2.5_Suspected_Sabotage" w:history="1">
        <w:r w:rsidRPr="00B040F3">
          <w:rPr>
            <w:rStyle w:val="Hyperlink"/>
          </w:rPr>
          <w:t>Suspected Sabotage or Sabotage Events</w:t>
        </w:r>
      </w:hyperlink>
    </w:p>
    <w:p w14:paraId="3DC266CE" w14:textId="77777777" w:rsidR="00EB44D7" w:rsidRDefault="00EB44D7">
      <w:pPr>
        <w:ind w:left="720"/>
        <w:rPr>
          <w:b/>
        </w:rPr>
      </w:pPr>
    </w:p>
    <w:p w14:paraId="3DC266CF" w14:textId="77777777" w:rsidR="00EB44D7" w:rsidRDefault="000A216D">
      <w:pPr>
        <w:numPr>
          <w:ilvl w:val="0"/>
          <w:numId w:val="11"/>
        </w:numPr>
        <w:rPr>
          <w:b/>
        </w:rPr>
      </w:pPr>
      <w:hyperlink w:anchor="_3._Review_and" w:history="1">
        <w:r>
          <w:rPr>
            <w:rStyle w:val="Hyperlink"/>
            <w:b/>
          </w:rPr>
          <w:t>Review and Analyze System Security</w:t>
        </w:r>
      </w:hyperlink>
    </w:p>
    <w:p w14:paraId="3DC266D0" w14:textId="77777777" w:rsidR="00EB44D7" w:rsidRDefault="00EB44D7">
      <w:pPr>
        <w:rPr>
          <w:b/>
        </w:rPr>
      </w:pPr>
    </w:p>
    <w:p w14:paraId="3DC266D1" w14:textId="77777777" w:rsidR="00EB44D7" w:rsidRDefault="000A216D">
      <w:pPr>
        <w:ind w:left="900" w:hanging="540"/>
        <w:rPr>
          <w:b/>
        </w:rPr>
      </w:pPr>
      <w:r>
        <w:rPr>
          <w:b/>
        </w:rPr>
        <w:t>3.1</w:t>
      </w:r>
      <w:r>
        <w:rPr>
          <w:b/>
        </w:rPr>
        <w:tab/>
      </w:r>
      <w:hyperlink w:anchor="_3.1_System_Overview" w:history="1">
        <w:r>
          <w:rPr>
            <w:rStyle w:val="Hyperlink"/>
          </w:rPr>
          <w:t>System Overview</w:t>
        </w:r>
      </w:hyperlink>
    </w:p>
    <w:p w14:paraId="3DC266D2" w14:textId="77777777" w:rsidR="00EB44D7" w:rsidRDefault="000A216D">
      <w:pPr>
        <w:ind w:left="900" w:hanging="540"/>
      </w:pPr>
      <w:r>
        <w:rPr>
          <w:b/>
        </w:rPr>
        <w:t>3.2</w:t>
      </w:r>
      <w:r>
        <w:rPr>
          <w:b/>
        </w:rPr>
        <w:tab/>
      </w:r>
      <w:hyperlink w:anchor="_3.2_Alarm_Processing" w:history="1">
        <w:r>
          <w:rPr>
            <w:rStyle w:val="Hyperlink"/>
          </w:rPr>
          <w:t>Alarm Processing and Acknowledgment</w:t>
        </w:r>
      </w:hyperlink>
    </w:p>
    <w:p w14:paraId="3DC266D3" w14:textId="77777777" w:rsidR="00EB44D7" w:rsidRDefault="000A216D">
      <w:pPr>
        <w:ind w:left="900" w:hanging="540"/>
        <w:rPr>
          <w:rStyle w:val="Hyperlink"/>
        </w:rPr>
      </w:pPr>
      <w:r>
        <w:rPr>
          <w:b/>
        </w:rPr>
        <w:t>3.3</w:t>
      </w:r>
      <w:r>
        <w:rPr>
          <w:b/>
        </w:rPr>
        <w:tab/>
      </w:r>
      <w:hyperlink w:anchor="_3.3_Analysis_Tool" w:history="1">
        <w:r>
          <w:rPr>
            <w:rStyle w:val="Hyperlink"/>
          </w:rPr>
          <w:t>Analysis Tool Outages</w:t>
        </w:r>
      </w:hyperlink>
    </w:p>
    <w:p w14:paraId="3DC266D4" w14:textId="77777777" w:rsidR="00EB44D7" w:rsidRDefault="000A216D" w:rsidP="007E512D">
      <w:pPr>
        <w:pStyle w:val="ListParagraph"/>
        <w:numPr>
          <w:ilvl w:val="0"/>
          <w:numId w:val="141"/>
        </w:numPr>
      </w:pPr>
      <w:hyperlink w:anchor="_STATE_ESTIMATOR/RTCA" w:history="1">
        <w:r>
          <w:rPr>
            <w:rStyle w:val="Hyperlink"/>
          </w:rPr>
          <w:t>State Estimator/RTCA</w:t>
        </w:r>
      </w:hyperlink>
    </w:p>
    <w:p w14:paraId="3DC266D5" w14:textId="77777777" w:rsidR="00EB44D7" w:rsidRDefault="000A216D" w:rsidP="007E512D">
      <w:pPr>
        <w:pStyle w:val="ListParagraph"/>
        <w:numPr>
          <w:ilvl w:val="0"/>
          <w:numId w:val="141"/>
        </w:numPr>
        <w:rPr>
          <w:rStyle w:val="Hyperlink"/>
          <w:color w:val="auto"/>
          <w:u w:val="none"/>
        </w:rPr>
      </w:pPr>
      <w:hyperlink w:anchor="_Voltage_Security_Assessment_1" w:history="1">
        <w:r>
          <w:rPr>
            <w:rStyle w:val="Hyperlink"/>
          </w:rPr>
          <w:t>Voltage Security Assessment Tool</w:t>
        </w:r>
      </w:hyperlink>
    </w:p>
    <w:p w14:paraId="3DC266D6" w14:textId="087C558E" w:rsidR="00EB44D7" w:rsidRDefault="000A216D" w:rsidP="007E512D">
      <w:pPr>
        <w:pStyle w:val="ListParagraph"/>
        <w:numPr>
          <w:ilvl w:val="0"/>
          <w:numId w:val="141"/>
        </w:numPr>
      </w:pPr>
      <w:hyperlink w:anchor="_ICCP,_MIS,_and" w:history="1">
        <w:r>
          <w:rPr>
            <w:rStyle w:val="Hyperlink"/>
          </w:rPr>
          <w:t xml:space="preserve">ICCP, </w:t>
        </w:r>
        <w:r w:rsidR="00853557">
          <w:rPr>
            <w:rStyle w:val="Hyperlink"/>
          </w:rPr>
          <w:t>ERCOT Website</w:t>
        </w:r>
        <w:r>
          <w:rPr>
            <w:rStyle w:val="Hyperlink"/>
          </w:rPr>
          <w:t>, or Outage Scheduler Outages</w:t>
        </w:r>
      </w:hyperlink>
    </w:p>
    <w:p w14:paraId="3DC266D7" w14:textId="77777777" w:rsidR="00EB44D7" w:rsidRDefault="000A216D">
      <w:pPr>
        <w:ind w:left="900" w:hanging="540"/>
        <w:rPr>
          <w:rStyle w:val="Hyperlink"/>
        </w:rPr>
      </w:pPr>
      <w:r>
        <w:rPr>
          <w:b/>
        </w:rPr>
        <w:t>3.4</w:t>
      </w:r>
      <w:r>
        <w:rPr>
          <w:b/>
        </w:rPr>
        <w:tab/>
      </w:r>
      <w:hyperlink w:anchor="_3.4_Forced_Outage" w:history="1">
        <w:r>
          <w:rPr>
            <w:rStyle w:val="Hyperlink"/>
          </w:rPr>
          <w:t>Forced Outage Detection</w:t>
        </w:r>
      </w:hyperlink>
    </w:p>
    <w:p w14:paraId="3DC266D8" w14:textId="77777777" w:rsidR="00EB44D7" w:rsidRDefault="000A216D">
      <w:pPr>
        <w:ind w:left="900" w:hanging="540"/>
        <w:rPr>
          <w:rStyle w:val="Hyperlink"/>
        </w:rPr>
      </w:pPr>
      <w:r>
        <w:rPr>
          <w:b/>
        </w:rPr>
        <w:t>3.5</w:t>
      </w:r>
      <w:r>
        <w:rPr>
          <w:b/>
        </w:rPr>
        <w:tab/>
      </w:r>
      <w:hyperlink w:anchor="_3.5_Geo-Magnetic_Disturbance" w:history="1">
        <w:r>
          <w:rPr>
            <w:rStyle w:val="Hyperlink"/>
          </w:rPr>
          <w:t>Geomagnetic Disturbance Notification</w:t>
        </w:r>
      </w:hyperlink>
    </w:p>
    <w:p w14:paraId="3DC266D9" w14:textId="77777777" w:rsidR="00EB44D7" w:rsidRDefault="000A216D">
      <w:pPr>
        <w:ind w:left="900" w:hanging="540"/>
        <w:rPr>
          <w:rStyle w:val="Hyperlink"/>
        </w:rPr>
      </w:pPr>
      <w:r>
        <w:rPr>
          <w:b/>
        </w:rPr>
        <w:t>3.6</w:t>
      </w:r>
      <w:r>
        <w:rPr>
          <w:b/>
        </w:rPr>
        <w:tab/>
      </w:r>
      <w:hyperlink w:anchor="_3.6_Resolving_Real-Time" w:history="1">
        <w:r>
          <w:rPr>
            <w:rStyle w:val="Hyperlink"/>
          </w:rPr>
          <w:t>Resolving Real-Time Data Issues</w:t>
        </w:r>
      </w:hyperlink>
    </w:p>
    <w:p w14:paraId="3DC266DA" w14:textId="77777777" w:rsidR="00EB44D7" w:rsidRDefault="000A216D">
      <w:pPr>
        <w:ind w:left="900" w:hanging="540"/>
        <w:rPr>
          <w:rStyle w:val="Hyperlink"/>
        </w:rPr>
      </w:pPr>
      <w:r>
        <w:rPr>
          <w:b/>
        </w:rPr>
        <w:t>3.7</w:t>
      </w:r>
      <w:r>
        <w:rPr>
          <w:b/>
        </w:rPr>
        <w:tab/>
      </w:r>
      <w:hyperlink w:anchor="_3.7_Manual_Real-time" w:history="1">
        <w:r>
          <w:rPr>
            <w:rStyle w:val="Hyperlink"/>
          </w:rPr>
          <w:t>Manual Real-time Assessments (RTA)</w:t>
        </w:r>
      </w:hyperlink>
    </w:p>
    <w:p w14:paraId="607FBB85" w14:textId="20F4243A" w:rsidR="00742A33" w:rsidRDefault="00742A33">
      <w:pPr>
        <w:ind w:left="900" w:hanging="540"/>
        <w:rPr>
          <w:rStyle w:val="Hyperlink"/>
          <w:bCs/>
        </w:rPr>
      </w:pPr>
      <w:r>
        <w:rPr>
          <w:b/>
        </w:rPr>
        <w:t>3.8</w:t>
      </w:r>
      <w:r>
        <w:rPr>
          <w:b/>
        </w:rPr>
        <w:tab/>
      </w:r>
      <w:hyperlink w:anchor="_3.7_Manual_Real-time" w:history="1">
        <w:r w:rsidRPr="00883F50">
          <w:rPr>
            <w:rStyle w:val="Hyperlink"/>
            <w:bCs/>
          </w:rPr>
          <w:t>SOL Exceedance Communications</w:t>
        </w:r>
      </w:hyperlink>
    </w:p>
    <w:p w14:paraId="61427CE9" w14:textId="342D0D55" w:rsidR="00022737" w:rsidRPr="0074435D" w:rsidRDefault="00022737" w:rsidP="00022737">
      <w:pPr>
        <w:numPr>
          <w:ilvl w:val="0"/>
          <w:numId w:val="12"/>
        </w:numPr>
        <w:ind w:left="1260"/>
        <w:rPr>
          <w:bCs/>
        </w:rPr>
      </w:pPr>
      <w:hyperlink w:anchor="_TO_reports_its" w:history="1">
        <w:r w:rsidRPr="00883F50">
          <w:rPr>
            <w:rStyle w:val="Hyperlink"/>
            <w:bCs/>
          </w:rPr>
          <w:t xml:space="preserve">TO </w:t>
        </w:r>
        <w:r w:rsidR="0074435D" w:rsidRPr="00883F50">
          <w:rPr>
            <w:rStyle w:val="Hyperlink"/>
            <w:bCs/>
          </w:rPr>
          <w:t>reports its preferred method of SOL Electronic Communication is unavailable</w:t>
        </w:r>
      </w:hyperlink>
    </w:p>
    <w:p w14:paraId="7CD6E4E2" w14:textId="475ACBC4" w:rsidR="00D254D7" w:rsidRPr="00D254D7" w:rsidRDefault="00D254D7" w:rsidP="00D254D7">
      <w:pPr>
        <w:numPr>
          <w:ilvl w:val="0"/>
          <w:numId w:val="12"/>
        </w:numPr>
        <w:ind w:left="1260"/>
        <w:rPr>
          <w:bCs/>
        </w:rPr>
      </w:pPr>
      <w:hyperlink w:anchor="_One_Method_of" w:history="1">
        <w:r w:rsidRPr="00883F50">
          <w:rPr>
            <w:rStyle w:val="Hyperlink"/>
            <w:bCs/>
          </w:rPr>
          <w:t>One method of SOL Electronic Communication is unavailable</w:t>
        </w:r>
      </w:hyperlink>
    </w:p>
    <w:p w14:paraId="036A5B90" w14:textId="4A087DFA" w:rsidR="00D254D7" w:rsidRPr="00D254D7" w:rsidRDefault="00D254D7" w:rsidP="00D254D7">
      <w:pPr>
        <w:numPr>
          <w:ilvl w:val="0"/>
          <w:numId w:val="12"/>
        </w:numPr>
        <w:ind w:left="1260"/>
        <w:rPr>
          <w:sz w:val="22"/>
          <w:szCs w:val="22"/>
        </w:rPr>
      </w:pPr>
      <w:hyperlink w:anchor="_Both_Methods_of" w:history="1">
        <w:r w:rsidRPr="00883F50">
          <w:rPr>
            <w:rStyle w:val="Hyperlink"/>
          </w:rPr>
          <w:t>Both methods of SOL Electronic Communication are unavailable</w:t>
        </w:r>
      </w:hyperlink>
    </w:p>
    <w:p w14:paraId="5A7A9D7A" w14:textId="4D49AE4F" w:rsidR="00DB5C5B" w:rsidRPr="00DB5C5B" w:rsidRDefault="00DB5C5B" w:rsidP="00DB5C5B">
      <w:pPr>
        <w:numPr>
          <w:ilvl w:val="0"/>
          <w:numId w:val="12"/>
        </w:numPr>
        <w:ind w:left="1260"/>
      </w:pPr>
      <w:hyperlink w:anchor="_TO_reports_both" w:history="1">
        <w:r w:rsidRPr="00E26AF8">
          <w:rPr>
            <w:rStyle w:val="Hyperlink"/>
          </w:rPr>
          <w:t>TO reports both methods of SOL Electronic Communication are unavailable</w:t>
        </w:r>
      </w:hyperlink>
    </w:p>
    <w:p w14:paraId="73E378BC" w14:textId="013538F5" w:rsidR="00DB5C5B" w:rsidRPr="00DB5C5B" w:rsidRDefault="00DB5C5B" w:rsidP="00DB5C5B">
      <w:pPr>
        <w:numPr>
          <w:ilvl w:val="0"/>
          <w:numId w:val="12"/>
        </w:numPr>
        <w:ind w:left="1260"/>
        <w:rPr>
          <w:sz w:val="22"/>
          <w:szCs w:val="22"/>
        </w:rPr>
      </w:pPr>
      <w:hyperlink w:anchor="_TO_ICCP_Links" w:history="1">
        <w:r w:rsidRPr="0062498B">
          <w:rPr>
            <w:rStyle w:val="Hyperlink"/>
          </w:rPr>
          <w:t>TO ICCP Links Down</w:t>
        </w:r>
      </w:hyperlink>
    </w:p>
    <w:p w14:paraId="1A1E7578" w14:textId="7B68B168" w:rsidR="0074435D" w:rsidRPr="00C51502" w:rsidRDefault="00C51502" w:rsidP="00C40295">
      <w:pPr>
        <w:numPr>
          <w:ilvl w:val="0"/>
          <w:numId w:val="12"/>
        </w:numPr>
        <w:ind w:left="1260"/>
        <w:rPr>
          <w:b/>
        </w:rPr>
      </w:pPr>
      <w:hyperlink w:anchor="_SOL_Exceedance_Communication" w:history="1">
        <w:r w:rsidRPr="00C0454F">
          <w:rPr>
            <w:rStyle w:val="Hyperlink"/>
          </w:rPr>
          <w:t>SOL Exceedance Communication Thresholds</w:t>
        </w:r>
      </w:hyperlink>
    </w:p>
    <w:p w14:paraId="3DC266DB" w14:textId="77777777" w:rsidR="00EB44D7" w:rsidRDefault="00EB44D7">
      <w:pPr>
        <w:ind w:left="360"/>
      </w:pPr>
    </w:p>
    <w:p w14:paraId="3DC266DC" w14:textId="77777777" w:rsidR="00EB44D7" w:rsidRDefault="000A216D">
      <w:pPr>
        <w:numPr>
          <w:ilvl w:val="0"/>
          <w:numId w:val="11"/>
        </w:numPr>
        <w:rPr>
          <w:b/>
        </w:rPr>
      </w:pPr>
      <w:hyperlink w:anchor="_3_Manage_Transmission" w:history="1">
        <w:r>
          <w:rPr>
            <w:rStyle w:val="Hyperlink"/>
            <w:b/>
          </w:rPr>
          <w:t>Manage Transmission Congestion</w:t>
        </w:r>
      </w:hyperlink>
    </w:p>
    <w:p w14:paraId="3DC266DD" w14:textId="77777777" w:rsidR="00EB44D7" w:rsidRDefault="00EB44D7"/>
    <w:p w14:paraId="3DC266DE" w14:textId="77777777" w:rsidR="00EB44D7" w:rsidRDefault="000A216D">
      <w:pPr>
        <w:ind w:left="900" w:hanging="540"/>
      </w:pPr>
      <w:r>
        <w:rPr>
          <w:b/>
        </w:rPr>
        <w:t>4.1</w:t>
      </w:r>
      <w:r>
        <w:rPr>
          <w:b/>
        </w:rPr>
        <w:tab/>
      </w:r>
      <w:hyperlink w:anchor="_3.1_Transmission_Congestion" w:history="1">
        <w:r>
          <w:rPr>
            <w:rStyle w:val="Hyperlink"/>
          </w:rPr>
          <w:t>Transmission Congestion Management</w:t>
        </w:r>
      </w:hyperlink>
    </w:p>
    <w:p w14:paraId="3DC266DF" w14:textId="77777777" w:rsidR="00EB44D7" w:rsidRDefault="000A216D">
      <w:pPr>
        <w:numPr>
          <w:ilvl w:val="0"/>
          <w:numId w:val="12"/>
        </w:numPr>
        <w:ind w:left="1260"/>
      </w:pPr>
      <w:hyperlink w:anchor="_Review_Planned_Outage" w:history="1">
        <w:r>
          <w:rPr>
            <w:rStyle w:val="Hyperlink"/>
          </w:rPr>
          <w:t>Review Planned Outage Notes</w:t>
        </w:r>
      </w:hyperlink>
    </w:p>
    <w:p w14:paraId="3DC266E0" w14:textId="77777777" w:rsidR="00EB44D7" w:rsidRDefault="000A216D">
      <w:pPr>
        <w:numPr>
          <w:ilvl w:val="0"/>
          <w:numId w:val="12"/>
        </w:numPr>
        <w:ind w:left="1260"/>
      </w:pPr>
      <w:hyperlink w:anchor="_Evaluate_Real_Time" w:history="1">
        <w:r>
          <w:rPr>
            <w:rStyle w:val="Hyperlink"/>
          </w:rPr>
          <w:t>Evaluate Real Time Contingency Analysis (RTCA) Results</w:t>
        </w:r>
      </w:hyperlink>
    </w:p>
    <w:p w14:paraId="3DC266E1" w14:textId="77777777" w:rsidR="00EB44D7" w:rsidRPr="00796AF4" w:rsidRDefault="000A216D">
      <w:pPr>
        <w:numPr>
          <w:ilvl w:val="0"/>
          <w:numId w:val="12"/>
        </w:numPr>
        <w:ind w:left="1260"/>
        <w:rPr>
          <w:rStyle w:val="Hyperlink"/>
          <w:color w:val="auto"/>
          <w:u w:val="none"/>
        </w:rPr>
      </w:pPr>
      <w:hyperlink w:anchor="_Post-Contingency_Overloads" w:history="1">
        <w:r>
          <w:rPr>
            <w:rStyle w:val="Hyperlink"/>
          </w:rPr>
          <w:t>Post-Contingency Overloads</w:t>
        </w:r>
      </w:hyperlink>
    </w:p>
    <w:p w14:paraId="2B8B1431" w14:textId="1C1EC22D" w:rsidR="00796AF4" w:rsidRPr="004670F7" w:rsidRDefault="00A07AD2">
      <w:pPr>
        <w:numPr>
          <w:ilvl w:val="0"/>
          <w:numId w:val="12"/>
        </w:numPr>
        <w:ind w:left="1260"/>
        <w:rPr>
          <w:rStyle w:val="Hyperlink"/>
        </w:rPr>
      </w:pPr>
      <w:hyperlink w:anchor="_Post-Contingency_Overloads_of" w:history="1">
        <w:r w:rsidRPr="004670F7">
          <w:rPr>
            <w:rStyle w:val="Hyperlink"/>
          </w:rPr>
          <w:t>Post-Contingency Overloads of Relay Loadability Rating</w:t>
        </w:r>
      </w:hyperlink>
    </w:p>
    <w:p w14:paraId="3DC266E2" w14:textId="6DB7C10C" w:rsidR="00EB44D7" w:rsidRPr="00D26168" w:rsidRDefault="00D26168">
      <w:pPr>
        <w:numPr>
          <w:ilvl w:val="0"/>
          <w:numId w:val="12"/>
        </w:numPr>
        <w:ind w:left="1260"/>
        <w:rPr>
          <w:rStyle w:val="Hyperlink"/>
        </w:rPr>
      </w:pPr>
      <w:r>
        <w:rPr>
          <w:rStyle w:val="Hyperlink"/>
        </w:rPr>
        <w:fldChar w:fldCharType="begin"/>
      </w:r>
      <w:r>
        <w:rPr>
          <w:rStyle w:val="Hyperlink"/>
        </w:rPr>
        <w:instrText xml:space="preserve"> HYPERLINK  \l "_Monitoring_Sub_Synchronous" </w:instrText>
      </w:r>
      <w:r>
        <w:rPr>
          <w:rStyle w:val="Hyperlink"/>
        </w:rPr>
      </w:r>
      <w:r>
        <w:rPr>
          <w:rStyle w:val="Hyperlink"/>
        </w:rPr>
        <w:fldChar w:fldCharType="separate"/>
      </w:r>
      <w:r w:rsidR="000A216D" w:rsidRPr="00D26168">
        <w:rPr>
          <w:rStyle w:val="Hyperlink"/>
        </w:rPr>
        <w:t>Monitoring Sub Synchronous Resonance (SSR)</w:t>
      </w:r>
      <w:r w:rsidR="00F60862" w:rsidRPr="00D26168">
        <w:rPr>
          <w:rStyle w:val="Hyperlink"/>
        </w:rPr>
        <w:t xml:space="preserve"> with Capacitor switching action</w:t>
      </w:r>
    </w:p>
    <w:p w14:paraId="534C02A0" w14:textId="1B68EFAE" w:rsidR="00F60862" w:rsidRPr="00D26168" w:rsidRDefault="00D26168" w:rsidP="00F60862">
      <w:pPr>
        <w:numPr>
          <w:ilvl w:val="0"/>
          <w:numId w:val="12"/>
        </w:numPr>
        <w:ind w:left="1260"/>
        <w:rPr>
          <w:rStyle w:val="Hyperlink"/>
        </w:rPr>
      </w:pPr>
      <w:r>
        <w:rPr>
          <w:rStyle w:val="Hyperlink"/>
        </w:rPr>
        <w:fldChar w:fldCharType="end"/>
      </w:r>
      <w:r>
        <w:rPr>
          <w:rStyle w:val="Hyperlink"/>
        </w:rPr>
        <w:fldChar w:fldCharType="begin"/>
      </w:r>
      <w:r>
        <w:rPr>
          <w:rStyle w:val="Hyperlink"/>
        </w:rPr>
        <w:instrText xml:space="preserve"> HYPERLINK  \l "_Monitoring_Sub_Synchronous_1" </w:instrText>
      </w:r>
      <w:r>
        <w:rPr>
          <w:rStyle w:val="Hyperlink"/>
        </w:rPr>
      </w:r>
      <w:r>
        <w:rPr>
          <w:rStyle w:val="Hyperlink"/>
        </w:rPr>
        <w:fldChar w:fldCharType="separate"/>
      </w:r>
      <w:r w:rsidR="00F60862" w:rsidRPr="00D26168">
        <w:rPr>
          <w:rStyle w:val="Hyperlink"/>
        </w:rPr>
        <w:t>Monitoring Sub Synchronous Resonance (SSR) without Capacitor switching action</w:t>
      </w:r>
    </w:p>
    <w:p w14:paraId="3DC266E3" w14:textId="09D895C3" w:rsidR="00EB44D7" w:rsidRDefault="00D26168">
      <w:pPr>
        <w:numPr>
          <w:ilvl w:val="0"/>
          <w:numId w:val="12"/>
        </w:numPr>
        <w:ind w:left="1260"/>
        <w:rPr>
          <w:rStyle w:val="Hyperlink"/>
          <w:color w:val="auto"/>
          <w:u w:val="none"/>
        </w:rPr>
      </w:pPr>
      <w:r>
        <w:rPr>
          <w:rStyle w:val="Hyperlink"/>
        </w:rPr>
        <w:fldChar w:fldCharType="end"/>
      </w:r>
      <w:hyperlink w:anchor="_Post-Contingency_Overloads_on_1" w:history="1">
        <w:r w:rsidR="000A216D">
          <w:rPr>
            <w:rStyle w:val="Hyperlink"/>
          </w:rPr>
          <w:t>Post-Contingency Overloads on the South DC Ties</w:t>
        </w:r>
      </w:hyperlink>
    </w:p>
    <w:p w14:paraId="3DC266E4" w14:textId="77777777" w:rsidR="00EB44D7" w:rsidRPr="001459FE" w:rsidRDefault="000A216D">
      <w:pPr>
        <w:numPr>
          <w:ilvl w:val="0"/>
          <w:numId w:val="12"/>
        </w:numPr>
        <w:ind w:left="1260"/>
        <w:rPr>
          <w:rStyle w:val="Hyperlink"/>
          <w:color w:val="auto"/>
          <w:u w:val="none"/>
        </w:rPr>
      </w:pPr>
      <w:hyperlink w:anchor="_Basecase_Overloads" w:history="1">
        <w:r>
          <w:rPr>
            <w:rStyle w:val="Hyperlink"/>
          </w:rPr>
          <w:t>Basecase Overloads</w:t>
        </w:r>
      </w:hyperlink>
    </w:p>
    <w:p w14:paraId="1DC01022" w14:textId="4F6126CF" w:rsidR="001459FE" w:rsidRDefault="001459FE">
      <w:pPr>
        <w:numPr>
          <w:ilvl w:val="0"/>
          <w:numId w:val="12"/>
        </w:numPr>
        <w:ind w:left="1260"/>
        <w:rPr>
          <w:rStyle w:val="Hyperlink"/>
          <w:color w:val="auto"/>
          <w:u w:val="none"/>
        </w:rPr>
      </w:pPr>
      <w:hyperlink w:anchor="_Basecase_of_Relay" w:history="1">
        <w:r w:rsidRPr="004670F7">
          <w:rPr>
            <w:rStyle w:val="Hyperlink"/>
          </w:rPr>
          <w:t>Basecase Overloads of Relay Loadability Rating</w:t>
        </w:r>
      </w:hyperlink>
    </w:p>
    <w:p w14:paraId="3DC266E5" w14:textId="77777777" w:rsidR="00EB44D7" w:rsidRDefault="000A216D">
      <w:pPr>
        <w:numPr>
          <w:ilvl w:val="0"/>
          <w:numId w:val="12"/>
        </w:numPr>
        <w:ind w:left="1260"/>
      </w:pPr>
      <w:hyperlink w:anchor="_Basecase_/_Post-Contingency" w:history="1">
        <w:r>
          <w:rPr>
            <w:rStyle w:val="Hyperlink"/>
          </w:rPr>
          <w:t>Basecase / Post-Contingency Exceedance of Phase Angle</w:t>
        </w:r>
      </w:hyperlink>
    </w:p>
    <w:p w14:paraId="3DC266E6" w14:textId="77777777" w:rsidR="00EB44D7" w:rsidRDefault="000A216D">
      <w:pPr>
        <w:numPr>
          <w:ilvl w:val="0"/>
          <w:numId w:val="12"/>
        </w:numPr>
        <w:ind w:left="1260"/>
      </w:pPr>
      <w:hyperlink w:anchor="_Post-Contingency_Overloads_on" w:history="1">
        <w:r>
          <w:rPr>
            <w:rStyle w:val="Hyperlink"/>
          </w:rPr>
          <w:t>Post-Contingency Overloads on PUNs or Customers Owned Equipment behind the Meter</w:t>
        </w:r>
      </w:hyperlink>
    </w:p>
    <w:p w14:paraId="3DC266E7" w14:textId="77777777" w:rsidR="00EB44D7" w:rsidRDefault="000A216D">
      <w:pPr>
        <w:numPr>
          <w:ilvl w:val="0"/>
          <w:numId w:val="12"/>
        </w:numPr>
        <w:ind w:left="1260"/>
      </w:pPr>
      <w:hyperlink w:anchor="_Managing_Constraints_in" w:history="1">
        <w:r>
          <w:rPr>
            <w:rStyle w:val="Hyperlink"/>
          </w:rPr>
          <w:t>Managing Constraints in SCED</w:t>
        </w:r>
      </w:hyperlink>
    </w:p>
    <w:p w14:paraId="3DC266E8" w14:textId="77777777" w:rsidR="00EB44D7" w:rsidRDefault="000A216D">
      <w:pPr>
        <w:numPr>
          <w:ilvl w:val="0"/>
          <w:numId w:val="12"/>
        </w:numPr>
        <w:ind w:left="1260"/>
      </w:pPr>
      <w:hyperlink w:anchor="_Redistribute_Remove_A/S" w:history="1">
        <w:r>
          <w:rPr>
            <w:rStyle w:val="Hyperlink"/>
          </w:rPr>
          <w:t>Remove A/S to Increase Capacity Available to SCED</w:t>
        </w:r>
      </w:hyperlink>
    </w:p>
    <w:p w14:paraId="3DC266E9" w14:textId="77777777" w:rsidR="00EB44D7" w:rsidRPr="00896EB3" w:rsidRDefault="000A216D">
      <w:pPr>
        <w:numPr>
          <w:ilvl w:val="0"/>
          <w:numId w:val="12"/>
        </w:numPr>
        <w:ind w:left="1260"/>
        <w:rPr>
          <w:rStyle w:val="Hyperlink"/>
          <w:color w:val="auto"/>
          <w:u w:val="none"/>
        </w:rPr>
      </w:pPr>
      <w:hyperlink w:anchor="_Unsolved_Contingencies" w:history="1">
        <w:r>
          <w:rPr>
            <w:rStyle w:val="Hyperlink"/>
          </w:rPr>
          <w:t>Unsolved Contingencies</w:t>
        </w:r>
      </w:hyperlink>
    </w:p>
    <w:p w14:paraId="2291BE1D" w14:textId="60F9E65D" w:rsidR="00896EB3" w:rsidRDefault="00896EB3">
      <w:pPr>
        <w:numPr>
          <w:ilvl w:val="0"/>
          <w:numId w:val="12"/>
        </w:numPr>
        <w:ind w:left="1260"/>
      </w:pPr>
      <w:hyperlink w:anchor="_Unresolvable_Congestion_with" w:history="1">
        <w:r w:rsidRPr="00896EB3">
          <w:rPr>
            <w:rStyle w:val="Hyperlink"/>
          </w:rPr>
          <w:t xml:space="preserve">Unresolvable Congestion with EMR Generation available </w:t>
        </w:r>
      </w:hyperlink>
      <w:r>
        <w:t xml:space="preserve"> </w:t>
      </w:r>
    </w:p>
    <w:p w14:paraId="3DC266EA" w14:textId="77777777" w:rsidR="00EB44D7" w:rsidRDefault="000A216D">
      <w:pPr>
        <w:numPr>
          <w:ilvl w:val="0"/>
          <w:numId w:val="12"/>
        </w:numPr>
        <w:ind w:left="1260"/>
      </w:pPr>
      <w:hyperlink w:anchor="_Model_Inconsistencies/Updates" w:history="1">
        <w:r>
          <w:rPr>
            <w:rStyle w:val="Hyperlink"/>
          </w:rPr>
          <w:t>Model Inconsistencies/Updates</w:t>
        </w:r>
      </w:hyperlink>
    </w:p>
    <w:p w14:paraId="3DC266EB" w14:textId="77777777" w:rsidR="00EB44D7" w:rsidRDefault="000A216D">
      <w:pPr>
        <w:numPr>
          <w:ilvl w:val="0"/>
          <w:numId w:val="12"/>
        </w:numPr>
        <w:ind w:left="1260"/>
        <w:rPr>
          <w:rStyle w:val="Hyperlink"/>
          <w:color w:val="auto"/>
        </w:rPr>
      </w:pPr>
      <w:hyperlink w:anchor="_QSE_Requests_to" w:history="1">
        <w:r>
          <w:rPr>
            <w:rStyle w:val="Hyperlink"/>
          </w:rPr>
          <w:t>QSE Requests to Decommit a Resource</w:t>
        </w:r>
      </w:hyperlink>
    </w:p>
    <w:p w14:paraId="3DC266EC" w14:textId="77777777" w:rsidR="00EB44D7" w:rsidRDefault="000A216D">
      <w:pPr>
        <w:numPr>
          <w:ilvl w:val="0"/>
          <w:numId w:val="12"/>
        </w:numPr>
        <w:ind w:left="1260"/>
        <w:rPr>
          <w:u w:val="single"/>
        </w:rPr>
      </w:pPr>
      <w:hyperlink w:anchor="_Phase_Shifters" w:history="1">
        <w:r>
          <w:rPr>
            <w:rStyle w:val="Hyperlink"/>
          </w:rPr>
          <w:t>Phase Shifters</w:t>
        </w:r>
      </w:hyperlink>
    </w:p>
    <w:p w14:paraId="3DC266ED" w14:textId="696D01D4" w:rsidR="00EB44D7" w:rsidRDefault="000A216D">
      <w:pPr>
        <w:ind w:left="900" w:hanging="540"/>
      </w:pPr>
      <w:r>
        <w:rPr>
          <w:b/>
        </w:rPr>
        <w:t>4.2</w:t>
      </w:r>
      <w:r>
        <w:rPr>
          <w:b/>
        </w:rPr>
        <w:tab/>
      </w:r>
      <w:hyperlink w:anchor="_4.2_Transmission/Capacity_Issues" w:history="1">
        <w:r w:rsidR="005D4A71" w:rsidRPr="005D4A71">
          <w:rPr>
            <w:rStyle w:val="Hyperlink"/>
          </w:rPr>
          <w:t>Transmission/Capacity Issues within the CENACE Area</w:t>
        </w:r>
      </w:hyperlink>
    </w:p>
    <w:p w14:paraId="3DC266F0" w14:textId="77777777" w:rsidR="00EB44D7" w:rsidRDefault="000A216D">
      <w:pPr>
        <w:ind w:left="900" w:hanging="540"/>
        <w:rPr>
          <w:b/>
        </w:rPr>
      </w:pPr>
      <w:r>
        <w:rPr>
          <w:b/>
        </w:rPr>
        <w:t>4.3</w:t>
      </w:r>
      <w:r>
        <w:rPr>
          <w:b/>
        </w:rPr>
        <w:tab/>
      </w:r>
      <w:hyperlink w:anchor="_4.3_Closely_Monitored" w:history="1">
        <w:r>
          <w:rPr>
            <w:rStyle w:val="Hyperlink"/>
          </w:rPr>
          <w:t>Closely Monitored SOLs</w:t>
        </w:r>
      </w:hyperlink>
    </w:p>
    <w:p w14:paraId="6409272D" w14:textId="0148A222" w:rsidR="006D6654" w:rsidRDefault="000A216D">
      <w:pPr>
        <w:ind w:left="900" w:hanging="540"/>
        <w:rPr>
          <w:b/>
        </w:rPr>
      </w:pPr>
      <w:r>
        <w:rPr>
          <w:b/>
        </w:rPr>
        <w:t>4.4</w:t>
      </w:r>
      <w:r>
        <w:rPr>
          <w:b/>
        </w:rPr>
        <w:tab/>
      </w:r>
      <w:hyperlink w:anchor="_4._4_Interconnection" w:history="1">
        <w:r w:rsidR="006D6654" w:rsidRPr="00FB2031">
          <w:rPr>
            <w:rStyle w:val="Hyperlink"/>
          </w:rPr>
          <w:t>Interconnection Reliability Operating Limit (IROL)</w:t>
        </w:r>
      </w:hyperlink>
    </w:p>
    <w:p w14:paraId="3DC266F1" w14:textId="5A20B3D8" w:rsidR="00EB44D7" w:rsidRDefault="000A216D" w:rsidP="00493A69">
      <w:pPr>
        <w:numPr>
          <w:ilvl w:val="0"/>
          <w:numId w:val="13"/>
        </w:numPr>
        <w:ind w:left="1260"/>
        <w:rPr>
          <w:rStyle w:val="Hyperlink"/>
        </w:rPr>
      </w:pPr>
      <w:hyperlink w:anchor="_North-Houston_Import_IROL" w:history="1">
        <w:r>
          <w:rPr>
            <w:rStyle w:val="Hyperlink"/>
          </w:rPr>
          <w:t xml:space="preserve">North-Houston </w:t>
        </w:r>
        <w:r w:rsidR="00BC7846">
          <w:rPr>
            <w:rStyle w:val="Hyperlink"/>
          </w:rPr>
          <w:t>I</w:t>
        </w:r>
        <w:r w:rsidR="008F262C">
          <w:rPr>
            <w:rStyle w:val="Hyperlink"/>
          </w:rPr>
          <w:t xml:space="preserve">mport </w:t>
        </w:r>
        <w:r w:rsidR="006D6654">
          <w:rPr>
            <w:rStyle w:val="Hyperlink"/>
          </w:rPr>
          <w:t>IROL</w:t>
        </w:r>
      </w:hyperlink>
    </w:p>
    <w:p w14:paraId="70D5A31F" w14:textId="1A2E1F66" w:rsidR="006D6654" w:rsidRDefault="006D6654" w:rsidP="00493A69">
      <w:pPr>
        <w:numPr>
          <w:ilvl w:val="0"/>
          <w:numId w:val="13"/>
        </w:numPr>
        <w:ind w:left="1260"/>
        <w:rPr>
          <w:rStyle w:val="Hyperlink"/>
        </w:rPr>
      </w:pPr>
      <w:hyperlink w:anchor="_Valley_Import_IROL" w:history="1">
        <w:r w:rsidRPr="00FB2031">
          <w:rPr>
            <w:rStyle w:val="Hyperlink"/>
          </w:rPr>
          <w:t xml:space="preserve">Valley </w:t>
        </w:r>
        <w:r w:rsidR="00BC7846" w:rsidRPr="00FB2031">
          <w:rPr>
            <w:rStyle w:val="Hyperlink"/>
          </w:rPr>
          <w:t>I</w:t>
        </w:r>
        <w:r w:rsidRPr="00FB2031">
          <w:rPr>
            <w:rStyle w:val="Hyperlink"/>
          </w:rPr>
          <w:t>mport IROL</w:t>
        </w:r>
      </w:hyperlink>
    </w:p>
    <w:p w14:paraId="2F22B08F" w14:textId="17EEBA85" w:rsidR="006D6654" w:rsidRPr="00493A69" w:rsidRDefault="002F535A" w:rsidP="00493A69">
      <w:pPr>
        <w:numPr>
          <w:ilvl w:val="0"/>
          <w:numId w:val="13"/>
        </w:numPr>
        <w:ind w:left="1260"/>
        <w:rPr>
          <w:rStyle w:val="Hyperlink"/>
        </w:rPr>
      </w:pPr>
      <w:hyperlink w:anchor="_West_to_Central" w:history="1">
        <w:r>
          <w:rPr>
            <w:rStyle w:val="Hyperlink"/>
          </w:rPr>
          <w:t>West Texas</w:t>
        </w:r>
        <w:r w:rsidR="008F262C" w:rsidRPr="00FB2031">
          <w:rPr>
            <w:rStyle w:val="Hyperlink"/>
          </w:rPr>
          <w:t xml:space="preserve"> </w:t>
        </w:r>
        <w:r w:rsidR="002F6073" w:rsidRPr="00FB2031">
          <w:rPr>
            <w:rStyle w:val="Hyperlink"/>
          </w:rPr>
          <w:t>E</w:t>
        </w:r>
        <w:r w:rsidR="008F262C" w:rsidRPr="00FB2031">
          <w:rPr>
            <w:rStyle w:val="Hyperlink"/>
          </w:rPr>
          <w:t xml:space="preserve">xport </w:t>
        </w:r>
        <w:r w:rsidR="006D6654" w:rsidRPr="00FB2031">
          <w:rPr>
            <w:rStyle w:val="Hyperlink"/>
          </w:rPr>
          <w:t>IROL</w:t>
        </w:r>
      </w:hyperlink>
    </w:p>
    <w:p w14:paraId="17EEFB10" w14:textId="0D5FEDBB" w:rsidR="006D6654" w:rsidRDefault="008F262C" w:rsidP="007E485C">
      <w:pPr>
        <w:numPr>
          <w:ilvl w:val="0"/>
          <w:numId w:val="13"/>
        </w:numPr>
        <w:ind w:left="1260"/>
        <w:rPr>
          <w:rStyle w:val="Hyperlink"/>
        </w:rPr>
      </w:pPr>
      <w:hyperlink w:anchor="_Panhandle_Export_IROL" w:history="1">
        <w:r w:rsidRPr="00FB2031">
          <w:rPr>
            <w:rStyle w:val="Hyperlink"/>
          </w:rPr>
          <w:t xml:space="preserve">Panhandle </w:t>
        </w:r>
        <w:r w:rsidR="002F6073" w:rsidRPr="00FB2031">
          <w:rPr>
            <w:rStyle w:val="Hyperlink"/>
          </w:rPr>
          <w:t>E</w:t>
        </w:r>
        <w:r w:rsidRPr="00FB2031">
          <w:rPr>
            <w:rStyle w:val="Hyperlink"/>
          </w:rPr>
          <w:t>xport IROL</w:t>
        </w:r>
      </w:hyperlink>
    </w:p>
    <w:p w14:paraId="342FCA2B" w14:textId="451E0877" w:rsidR="00014E4F" w:rsidRDefault="00014E4F" w:rsidP="007E485C">
      <w:pPr>
        <w:numPr>
          <w:ilvl w:val="0"/>
          <w:numId w:val="13"/>
        </w:numPr>
        <w:ind w:left="1260"/>
        <w:rPr>
          <w:rStyle w:val="Hyperlink"/>
        </w:rPr>
      </w:pPr>
      <w:hyperlink w:anchor="_McCamey_Export_IROL" w:history="1">
        <w:r w:rsidRPr="00091F45">
          <w:rPr>
            <w:rStyle w:val="Hyperlink"/>
          </w:rPr>
          <w:t>McCamey Export IROL</w:t>
        </w:r>
      </w:hyperlink>
    </w:p>
    <w:p w14:paraId="2BCCF4D0" w14:textId="3B70D2A0" w:rsidR="00091F45" w:rsidRPr="00C40397" w:rsidRDefault="00C40397" w:rsidP="007E485C">
      <w:pPr>
        <w:numPr>
          <w:ilvl w:val="0"/>
          <w:numId w:val="13"/>
        </w:numPr>
        <w:ind w:left="1260"/>
        <w:rPr>
          <w:rStyle w:val="Hyperlink"/>
        </w:rPr>
      </w:pPr>
      <w:r>
        <w:rPr>
          <w:rStyle w:val="Hyperlink"/>
        </w:rPr>
        <w:fldChar w:fldCharType="begin"/>
      </w:r>
      <w:r>
        <w:rPr>
          <w:rStyle w:val="Hyperlink"/>
        </w:rPr>
        <w:instrText>HYPERLINK  \l "_South_Texas_Export"</w:instrText>
      </w:r>
      <w:r>
        <w:rPr>
          <w:rStyle w:val="Hyperlink"/>
        </w:rPr>
      </w:r>
      <w:r>
        <w:rPr>
          <w:rStyle w:val="Hyperlink"/>
        </w:rPr>
        <w:fldChar w:fldCharType="separate"/>
      </w:r>
      <w:r w:rsidR="00091F45" w:rsidRPr="00C40397">
        <w:rPr>
          <w:rStyle w:val="Hyperlink"/>
        </w:rPr>
        <w:t>South Texas Export IROL</w:t>
      </w:r>
    </w:p>
    <w:p w14:paraId="6A431D14" w14:textId="18DA592B" w:rsidR="00091F45" w:rsidRPr="00493A69" w:rsidRDefault="00C40397" w:rsidP="007E485C">
      <w:pPr>
        <w:numPr>
          <w:ilvl w:val="0"/>
          <w:numId w:val="13"/>
        </w:numPr>
        <w:ind w:left="1260"/>
        <w:rPr>
          <w:rStyle w:val="Hyperlink"/>
        </w:rPr>
      </w:pPr>
      <w:r>
        <w:rPr>
          <w:rStyle w:val="Hyperlink"/>
        </w:rPr>
        <w:fldChar w:fldCharType="end"/>
      </w:r>
      <w:hyperlink w:anchor="_South_Texas_Import" w:history="1">
        <w:r w:rsidR="00091F45" w:rsidRPr="00091F45">
          <w:rPr>
            <w:rStyle w:val="Hyperlink"/>
          </w:rPr>
          <w:t>South Texas Import IROL</w:t>
        </w:r>
      </w:hyperlink>
    </w:p>
    <w:p w14:paraId="3DC266F2" w14:textId="77777777" w:rsidR="00EB44D7" w:rsidRDefault="000A216D">
      <w:pPr>
        <w:ind w:left="900" w:hanging="540"/>
        <w:rPr>
          <w:rStyle w:val="Hyperlink"/>
        </w:rPr>
      </w:pPr>
      <w:r>
        <w:rPr>
          <w:b/>
        </w:rPr>
        <w:t>4.5</w:t>
      </w:r>
      <w:r>
        <w:rPr>
          <w:b/>
        </w:rPr>
        <w:tab/>
      </w:r>
      <w:hyperlink w:anchor="_4.6_East_Texas" w:history="1">
        <w:r>
          <w:rPr>
            <w:rStyle w:val="Hyperlink"/>
          </w:rPr>
          <w:t>GTC Stability Limit</w:t>
        </w:r>
      </w:hyperlink>
      <w:r>
        <w:rPr>
          <w:rStyle w:val="Hyperlink"/>
        </w:rPr>
        <w:t>s</w:t>
      </w:r>
    </w:p>
    <w:p w14:paraId="3DC266F4" w14:textId="77777777" w:rsidR="00EB44D7" w:rsidRDefault="000A216D">
      <w:pPr>
        <w:numPr>
          <w:ilvl w:val="0"/>
          <w:numId w:val="13"/>
        </w:numPr>
        <w:ind w:left="1260"/>
        <w:rPr>
          <w:color w:val="0000FF"/>
          <w:u w:val="single"/>
        </w:rPr>
      </w:pPr>
      <w:hyperlink w:anchor="_Nelson_Sharpe_–" w:history="1">
        <w:r>
          <w:rPr>
            <w:rStyle w:val="Hyperlink"/>
          </w:rPr>
          <w:t>Nelson Sharpe – Rio Hondo 345kV Stability</w:t>
        </w:r>
      </w:hyperlink>
    </w:p>
    <w:p w14:paraId="3DC266F5" w14:textId="77777777" w:rsidR="00EB44D7" w:rsidRDefault="000A216D">
      <w:pPr>
        <w:numPr>
          <w:ilvl w:val="0"/>
          <w:numId w:val="13"/>
        </w:numPr>
        <w:ind w:left="1260"/>
        <w:rPr>
          <w:rStyle w:val="Hyperlink"/>
        </w:rPr>
      </w:pPr>
      <w:hyperlink w:anchor="_Red_Tap_Stability" w:history="1">
        <w:r>
          <w:rPr>
            <w:rStyle w:val="Hyperlink"/>
          </w:rPr>
          <w:t>Red Tap Stability</w:t>
        </w:r>
      </w:hyperlink>
    </w:p>
    <w:p w14:paraId="3DC266F6" w14:textId="77777777" w:rsidR="00EB44D7" w:rsidRDefault="000A216D">
      <w:pPr>
        <w:numPr>
          <w:ilvl w:val="0"/>
          <w:numId w:val="13"/>
        </w:numPr>
        <w:ind w:left="1260"/>
        <w:rPr>
          <w:rStyle w:val="Hyperlink"/>
        </w:rPr>
      </w:pPr>
      <w:hyperlink w:anchor="_PomeloNorth_Edinburg_–" w:history="1">
        <w:r>
          <w:rPr>
            <w:rStyle w:val="Hyperlink"/>
          </w:rPr>
          <w:t>North Edinburg-Lobo</w:t>
        </w:r>
      </w:hyperlink>
    </w:p>
    <w:p w14:paraId="3DC266F7" w14:textId="77777777" w:rsidR="00EB44D7" w:rsidRDefault="000A216D">
      <w:pPr>
        <w:numPr>
          <w:ilvl w:val="0"/>
          <w:numId w:val="13"/>
        </w:numPr>
        <w:ind w:left="1260"/>
        <w:rPr>
          <w:rStyle w:val="Hyperlink"/>
        </w:rPr>
      </w:pPr>
      <w:hyperlink w:anchor="_East_Texas_Stability" w:history="1">
        <w:r>
          <w:rPr>
            <w:rStyle w:val="Hyperlink"/>
          </w:rPr>
          <w:t>East Texas Stability</w:t>
        </w:r>
      </w:hyperlink>
    </w:p>
    <w:p w14:paraId="7477B727" w14:textId="7385D2EA" w:rsidR="00CA5376" w:rsidRDefault="00CA5376">
      <w:pPr>
        <w:numPr>
          <w:ilvl w:val="0"/>
          <w:numId w:val="13"/>
        </w:numPr>
        <w:ind w:left="1260"/>
        <w:rPr>
          <w:rStyle w:val="Hyperlink"/>
        </w:rPr>
      </w:pPr>
      <w:hyperlink w:anchor="_Treadwell_Stability" w:history="1">
        <w:r w:rsidRPr="00CA5376">
          <w:rPr>
            <w:rStyle w:val="Hyperlink"/>
          </w:rPr>
          <w:t>Treadwell Stability</w:t>
        </w:r>
      </w:hyperlink>
    </w:p>
    <w:p w14:paraId="1B1E58FA" w14:textId="0E10B4F9" w:rsidR="00E86BF6" w:rsidRDefault="00E86BF6" w:rsidP="007B5EEC">
      <w:pPr>
        <w:numPr>
          <w:ilvl w:val="0"/>
          <w:numId w:val="13"/>
        </w:numPr>
        <w:ind w:left="1260"/>
        <w:rPr>
          <w:rStyle w:val="Hyperlink"/>
        </w:rPr>
      </w:pPr>
      <w:hyperlink w:anchor="_Raymondville_–_Rio" w:history="1">
        <w:r w:rsidRPr="00424589">
          <w:rPr>
            <w:rStyle w:val="Hyperlink"/>
          </w:rPr>
          <w:t>Raymondville</w:t>
        </w:r>
        <w:r w:rsidR="00824CD3" w:rsidRPr="00424589">
          <w:rPr>
            <w:rStyle w:val="Hyperlink"/>
          </w:rPr>
          <w:t xml:space="preserve"> – </w:t>
        </w:r>
        <w:r w:rsidRPr="00424589">
          <w:rPr>
            <w:rStyle w:val="Hyperlink"/>
          </w:rPr>
          <w:t>RioHondo Stability</w:t>
        </w:r>
      </w:hyperlink>
    </w:p>
    <w:p w14:paraId="6932D406" w14:textId="0FA7EF37" w:rsidR="00045F82" w:rsidRDefault="00045F82" w:rsidP="007B5EEC">
      <w:pPr>
        <w:numPr>
          <w:ilvl w:val="0"/>
          <w:numId w:val="13"/>
        </w:numPr>
        <w:ind w:left="1260"/>
        <w:rPr>
          <w:rStyle w:val="Hyperlink"/>
        </w:rPr>
      </w:pPr>
      <w:hyperlink w:anchor="_Bearkat_Stability" w:history="1">
        <w:r w:rsidRPr="00045F82">
          <w:rPr>
            <w:rStyle w:val="Hyperlink"/>
          </w:rPr>
          <w:t>Bearkat Stability</w:t>
        </w:r>
      </w:hyperlink>
    </w:p>
    <w:p w14:paraId="68690FCF" w14:textId="7EA6F230" w:rsidR="0063536C" w:rsidRPr="00692645" w:rsidRDefault="00692645" w:rsidP="007B5EEC">
      <w:pPr>
        <w:numPr>
          <w:ilvl w:val="0"/>
          <w:numId w:val="13"/>
        </w:numPr>
        <w:ind w:left="1260"/>
        <w:rPr>
          <w:rStyle w:val="Hyperlink"/>
        </w:rPr>
      </w:pPr>
      <w:hyperlink w:anchor="_MSD_Stability" w:history="1">
        <w:r w:rsidRPr="00692645">
          <w:rPr>
            <w:rStyle w:val="Hyperlink"/>
            <w:bCs/>
          </w:rPr>
          <w:t>Culberson</w:t>
        </w:r>
      </w:hyperlink>
      <w:r>
        <w:rPr>
          <w:bCs/>
        </w:rPr>
        <w:t xml:space="preserve"> </w:t>
      </w:r>
      <w:hyperlink w:anchor="_CulbersonULBSN_Stability" w:history="1">
        <w:r w:rsidRPr="00692645">
          <w:rPr>
            <w:rStyle w:val="Hyperlink"/>
            <w:bCs/>
          </w:rPr>
          <w:t>Stability</w:t>
        </w:r>
      </w:hyperlink>
      <w:r w:rsidDel="00692645">
        <w:rPr>
          <w:rStyle w:val="Hyperlink"/>
          <w:bCs/>
        </w:rPr>
        <w:t xml:space="preserve"> </w:t>
      </w:r>
    </w:p>
    <w:p w14:paraId="67A869F0" w14:textId="1BE36934" w:rsidR="00692645" w:rsidRPr="00DC0863" w:rsidRDefault="00DC0863" w:rsidP="007B5EEC">
      <w:pPr>
        <w:numPr>
          <w:ilvl w:val="0"/>
          <w:numId w:val="13"/>
        </w:numPr>
        <w:ind w:left="1260"/>
        <w:rPr>
          <w:rStyle w:val="Hyperlink"/>
        </w:rPr>
      </w:pPr>
      <w:r>
        <w:rPr>
          <w:bCs/>
        </w:rPr>
        <w:fldChar w:fldCharType="begin"/>
      </w:r>
      <w:r>
        <w:rPr>
          <w:bCs/>
        </w:rPr>
        <w:instrText xml:space="preserve"> HYPERLINK  \l "_Valley_Export_Stability" </w:instrText>
      </w:r>
      <w:r>
        <w:rPr>
          <w:bCs/>
        </w:rPr>
      </w:r>
      <w:r>
        <w:rPr>
          <w:bCs/>
        </w:rPr>
        <w:fldChar w:fldCharType="separate"/>
      </w:r>
      <w:r w:rsidR="00692645" w:rsidRPr="00DC0863">
        <w:rPr>
          <w:rStyle w:val="Hyperlink"/>
          <w:bCs/>
        </w:rPr>
        <w:t>Valley Export Stability</w:t>
      </w:r>
    </w:p>
    <w:p w14:paraId="45AE859A" w14:textId="64900AD1" w:rsidR="00692645" w:rsidRPr="00DC0863" w:rsidRDefault="00DC0863" w:rsidP="007B5EEC">
      <w:pPr>
        <w:numPr>
          <w:ilvl w:val="0"/>
          <w:numId w:val="13"/>
        </w:numPr>
        <w:ind w:left="1260"/>
        <w:rPr>
          <w:rStyle w:val="Hyperlink"/>
        </w:rPr>
      </w:pPr>
      <w:r>
        <w:rPr>
          <w:bCs/>
        </w:rPr>
        <w:fldChar w:fldCharType="end"/>
      </w:r>
      <w:r>
        <w:rPr>
          <w:bCs/>
        </w:rPr>
        <w:fldChar w:fldCharType="begin"/>
      </w:r>
      <w:r>
        <w:rPr>
          <w:bCs/>
        </w:rPr>
        <w:instrText xml:space="preserve"> HYPERLINK  \l "_Zapata_Starr_Stability" </w:instrText>
      </w:r>
      <w:r>
        <w:rPr>
          <w:bCs/>
        </w:rPr>
      </w:r>
      <w:r>
        <w:rPr>
          <w:bCs/>
        </w:rPr>
        <w:fldChar w:fldCharType="separate"/>
      </w:r>
      <w:r w:rsidR="00692645" w:rsidRPr="00DC0863">
        <w:rPr>
          <w:rStyle w:val="Hyperlink"/>
          <w:bCs/>
        </w:rPr>
        <w:t>Zapata_Starr Stability</w:t>
      </w:r>
    </w:p>
    <w:p w14:paraId="4A9DC277" w14:textId="0C87E4EA" w:rsidR="00302A75" w:rsidRPr="00302A75" w:rsidRDefault="00DC0863" w:rsidP="00302A75">
      <w:pPr>
        <w:numPr>
          <w:ilvl w:val="0"/>
          <w:numId w:val="13"/>
        </w:numPr>
        <w:ind w:left="1260"/>
        <w:rPr>
          <w:bCs/>
        </w:rPr>
      </w:pPr>
      <w:r>
        <w:rPr>
          <w:bCs/>
        </w:rPr>
        <w:fldChar w:fldCharType="end"/>
      </w:r>
      <w:hyperlink w:anchor="_Williamson_–_Burnet" w:history="1">
        <w:r w:rsidR="00302A75" w:rsidRPr="008D6C1B">
          <w:rPr>
            <w:rStyle w:val="Hyperlink"/>
            <w:bCs/>
          </w:rPr>
          <w:t>Williamson - Burnet Stability</w:t>
        </w:r>
      </w:hyperlink>
    </w:p>
    <w:p w14:paraId="2E7EDC00" w14:textId="242097E4" w:rsidR="00302A75" w:rsidRDefault="008D6C1B" w:rsidP="007B5EEC">
      <w:pPr>
        <w:numPr>
          <w:ilvl w:val="0"/>
          <w:numId w:val="13"/>
        </w:numPr>
        <w:ind w:left="1260"/>
        <w:rPr>
          <w:color w:val="0000FF"/>
          <w:u w:val="single"/>
        </w:rPr>
      </w:pPr>
      <w:hyperlink w:anchor="_Wharton_Stability" w:history="1">
        <w:r w:rsidRPr="008D6C1B">
          <w:rPr>
            <w:rStyle w:val="Hyperlink"/>
          </w:rPr>
          <w:t>Wharton Stability</w:t>
        </w:r>
      </w:hyperlink>
    </w:p>
    <w:p w14:paraId="3736EBC8" w14:textId="3F632D64" w:rsidR="008D6C1B" w:rsidRPr="00302A75" w:rsidRDefault="008D6C1B" w:rsidP="007B5EEC">
      <w:pPr>
        <w:numPr>
          <w:ilvl w:val="0"/>
          <w:numId w:val="13"/>
        </w:numPr>
        <w:ind w:left="1260"/>
        <w:rPr>
          <w:color w:val="0000FF"/>
          <w:u w:val="single"/>
        </w:rPr>
      </w:pPr>
      <w:hyperlink w:anchor="_Hamilton_Stability" w:history="1">
        <w:r w:rsidRPr="008D6C1B">
          <w:rPr>
            <w:rStyle w:val="Hyperlink"/>
          </w:rPr>
          <w:t>Hamilton Stability</w:t>
        </w:r>
      </w:hyperlink>
    </w:p>
    <w:p w14:paraId="50E88C72" w14:textId="36F48F4E" w:rsidR="008D6C1B" w:rsidRDefault="008D6C1B" w:rsidP="008D6C1B">
      <w:pPr>
        <w:numPr>
          <w:ilvl w:val="0"/>
          <w:numId w:val="13"/>
        </w:numPr>
        <w:ind w:left="1260"/>
        <w:rPr>
          <w:color w:val="0000FF"/>
          <w:u w:val="single"/>
        </w:rPr>
      </w:pPr>
      <w:hyperlink w:anchor="_Kinney_Stability" w:history="1">
        <w:r w:rsidRPr="008D6C1B">
          <w:rPr>
            <w:rStyle w:val="Hyperlink"/>
          </w:rPr>
          <w:t>Kinney Stability</w:t>
        </w:r>
      </w:hyperlink>
    </w:p>
    <w:p w14:paraId="3DC266F9" w14:textId="0460E016" w:rsidR="00EB44D7" w:rsidRPr="008D6C1B" w:rsidRDefault="00EB44D7" w:rsidP="008D6C1B">
      <w:pPr>
        <w:ind w:left="900" w:hanging="540"/>
        <w:rPr>
          <w:color w:val="0000FF"/>
          <w:u w:val="single"/>
        </w:rPr>
      </w:pPr>
      <w:hyperlink w:anchor="_Williamson_-_Burnet" w:history="1"/>
      <w:r w:rsidR="000A216D" w:rsidRPr="008D6C1B">
        <w:rPr>
          <w:b/>
        </w:rPr>
        <w:t>4.6</w:t>
      </w:r>
      <w:r w:rsidR="000A216D" w:rsidRPr="008D6C1B">
        <w:rPr>
          <w:b/>
        </w:rPr>
        <w:tab/>
      </w:r>
      <w:hyperlink w:anchor="_4.6_SPS,_RAP," w:history="1">
        <w:r w:rsidR="000A216D">
          <w:rPr>
            <w:rStyle w:val="Hyperlink"/>
          </w:rPr>
          <w:t>RAS, AMP, RAP, PCAP, MP, and TOAP</w:t>
        </w:r>
      </w:hyperlink>
    </w:p>
    <w:p w14:paraId="3DC266FA" w14:textId="77777777" w:rsidR="00EB44D7" w:rsidRDefault="000A216D">
      <w:pPr>
        <w:numPr>
          <w:ilvl w:val="0"/>
          <w:numId w:val="13"/>
        </w:numPr>
        <w:ind w:left="1260"/>
      </w:pPr>
      <w:hyperlink w:anchor="_Special_Protection_Systems" w:history="1">
        <w:r>
          <w:rPr>
            <w:rStyle w:val="Hyperlink"/>
          </w:rPr>
          <w:t xml:space="preserve">Remedial Action Schemes (RAS) </w:t>
        </w:r>
      </w:hyperlink>
    </w:p>
    <w:p w14:paraId="3DC266FB" w14:textId="77777777" w:rsidR="00EB44D7" w:rsidRDefault="000A216D">
      <w:pPr>
        <w:numPr>
          <w:ilvl w:val="0"/>
          <w:numId w:val="13"/>
        </w:numPr>
        <w:ind w:left="1260"/>
        <w:rPr>
          <w:rStyle w:val="Hyperlink"/>
        </w:rPr>
      </w:pPr>
      <w:hyperlink w:anchor="_Automatic_Mitigation_Plan" w:history="1">
        <w:r>
          <w:rPr>
            <w:rStyle w:val="Hyperlink"/>
          </w:rPr>
          <w:t>Automatic Mitigation Plan (AMP)</w:t>
        </w:r>
      </w:hyperlink>
    </w:p>
    <w:p w14:paraId="3DC266FC" w14:textId="77777777" w:rsidR="00EB44D7" w:rsidRDefault="000A216D">
      <w:pPr>
        <w:numPr>
          <w:ilvl w:val="0"/>
          <w:numId w:val="13"/>
        </w:numPr>
        <w:ind w:left="1260"/>
      </w:pPr>
      <w:hyperlink w:anchor="_Remedial_Action_Plan" w:history="1">
        <w:r>
          <w:rPr>
            <w:rStyle w:val="Hyperlink"/>
          </w:rPr>
          <w:t>Remedial Action Plan (RAP)</w:t>
        </w:r>
      </w:hyperlink>
    </w:p>
    <w:p w14:paraId="3DC266FD" w14:textId="77777777" w:rsidR="00EB44D7" w:rsidRDefault="000A216D">
      <w:pPr>
        <w:numPr>
          <w:ilvl w:val="0"/>
          <w:numId w:val="13"/>
        </w:numPr>
        <w:ind w:left="1260"/>
      </w:pPr>
      <w:hyperlink w:anchor="_Pre-Contingency_Action_Plan" w:history="1">
        <w:r>
          <w:rPr>
            <w:rStyle w:val="Hyperlink"/>
          </w:rPr>
          <w:t>Pre-Contingency Action Plan (PCAP)</w:t>
        </w:r>
      </w:hyperlink>
    </w:p>
    <w:p w14:paraId="3DC266FE" w14:textId="77777777" w:rsidR="00EB44D7" w:rsidRDefault="000A216D">
      <w:pPr>
        <w:numPr>
          <w:ilvl w:val="0"/>
          <w:numId w:val="13"/>
        </w:numPr>
        <w:ind w:left="1260"/>
      </w:pPr>
      <w:hyperlink w:anchor="_Mitigation_Plan_(MP)" w:history="1">
        <w:r>
          <w:rPr>
            <w:rStyle w:val="Hyperlink"/>
          </w:rPr>
          <w:t>Mitigation Plan (MP)</w:t>
        </w:r>
      </w:hyperlink>
    </w:p>
    <w:p w14:paraId="3DC266FF" w14:textId="77777777" w:rsidR="00EB44D7" w:rsidRDefault="000A216D">
      <w:pPr>
        <w:numPr>
          <w:ilvl w:val="0"/>
          <w:numId w:val="13"/>
        </w:numPr>
        <w:ind w:left="1260"/>
      </w:pPr>
      <w:hyperlink w:anchor="_Temporary_Outage_Action" w:history="1">
        <w:r>
          <w:rPr>
            <w:rStyle w:val="Hyperlink"/>
          </w:rPr>
          <w:t>Temporary Outage Action Plan (TOAP)</w:t>
        </w:r>
      </w:hyperlink>
    </w:p>
    <w:p w14:paraId="3DC26700" w14:textId="77777777" w:rsidR="00EB44D7" w:rsidRDefault="000A216D">
      <w:pPr>
        <w:ind w:left="900" w:hanging="540"/>
      </w:pPr>
      <w:r>
        <w:rPr>
          <w:b/>
        </w:rPr>
        <w:t>4.7</w:t>
      </w:r>
      <w:r>
        <w:rPr>
          <w:b/>
        </w:rPr>
        <w:tab/>
      </w:r>
      <w:hyperlink w:anchor="_3.6_Manual_" w:history="1">
        <w:r>
          <w:rPr>
            <w:rStyle w:val="Hyperlink"/>
          </w:rPr>
          <w:t>Manual Dispatch of Resources</w:t>
        </w:r>
      </w:hyperlink>
    </w:p>
    <w:p w14:paraId="3DC26701" w14:textId="77777777" w:rsidR="00EB44D7" w:rsidRDefault="000A216D">
      <w:pPr>
        <w:numPr>
          <w:ilvl w:val="0"/>
          <w:numId w:val="13"/>
        </w:numPr>
        <w:ind w:left="1260"/>
      </w:pPr>
      <w:hyperlink w:anchor="_Manual_Dispatch_Instruction" w:history="1">
        <w:r>
          <w:rPr>
            <w:rStyle w:val="Hyperlink"/>
          </w:rPr>
          <w:t>Manual Dispatch to take a Unit Off-Line</w:t>
        </w:r>
      </w:hyperlink>
    </w:p>
    <w:p w14:paraId="3DC26702" w14:textId="40757721" w:rsidR="00EB44D7" w:rsidRDefault="000A216D">
      <w:pPr>
        <w:numPr>
          <w:ilvl w:val="0"/>
          <w:numId w:val="13"/>
        </w:numPr>
        <w:ind w:left="1260"/>
      </w:pPr>
      <w:hyperlink w:anchor="_Manual_Dispatch_Instruction_2" w:history="1">
        <w:r>
          <w:rPr>
            <w:rStyle w:val="Hyperlink"/>
          </w:rPr>
          <w:t xml:space="preserve">Manual </w:t>
        </w:r>
        <w:r w:rsidR="001260C9">
          <w:rPr>
            <w:rStyle w:val="Hyperlink"/>
          </w:rPr>
          <w:t>RUC</w:t>
        </w:r>
        <w:r w:rsidR="00283229">
          <w:rPr>
            <w:rStyle w:val="Hyperlink"/>
          </w:rPr>
          <w:t xml:space="preserve"> </w:t>
        </w:r>
        <w:r>
          <w:rPr>
            <w:rStyle w:val="Hyperlink"/>
          </w:rPr>
          <w:t>Commit of a Resource</w:t>
        </w:r>
      </w:hyperlink>
    </w:p>
    <w:p w14:paraId="3DC26703" w14:textId="77777777" w:rsidR="00EB44D7" w:rsidRDefault="000A216D">
      <w:pPr>
        <w:ind w:left="900" w:hanging="540"/>
      </w:pPr>
      <w:r>
        <w:rPr>
          <w:b/>
        </w:rPr>
        <w:t>4.8</w:t>
      </w:r>
      <w:r>
        <w:rPr>
          <w:b/>
        </w:rPr>
        <w:tab/>
      </w:r>
      <w:hyperlink w:anchor="_3.7_Responding_to" w:history="1">
        <w:r>
          <w:rPr>
            <w:rStyle w:val="Hyperlink"/>
          </w:rPr>
          <w:t>Responding to Diminishing Reserves</w:t>
        </w:r>
      </w:hyperlink>
    </w:p>
    <w:p w14:paraId="3DC26705" w14:textId="3ADFB183" w:rsidR="00EB44D7" w:rsidRPr="00BD7795" w:rsidRDefault="00BD7795">
      <w:pPr>
        <w:numPr>
          <w:ilvl w:val="0"/>
          <w:numId w:val="13"/>
        </w:numPr>
        <w:ind w:left="1260"/>
        <w:rPr>
          <w:rStyle w:val="Hyperlink"/>
        </w:rPr>
      </w:pPr>
      <w:r>
        <w:fldChar w:fldCharType="begin"/>
      </w:r>
      <w:r>
        <w:instrText xml:space="preserve"> HYPERLINK  \l "_WatchAdvisory" </w:instrText>
      </w:r>
      <w:r>
        <w:fldChar w:fldCharType="separate"/>
      </w:r>
      <w:r w:rsidR="000A216D" w:rsidRPr="00BD7795">
        <w:rPr>
          <w:rStyle w:val="Hyperlink"/>
        </w:rPr>
        <w:t>Watch</w:t>
      </w:r>
    </w:p>
    <w:p w14:paraId="3DC26706" w14:textId="3F338C98" w:rsidR="00EB44D7" w:rsidRDefault="00BD7795">
      <w:pPr>
        <w:numPr>
          <w:ilvl w:val="0"/>
          <w:numId w:val="13"/>
        </w:numPr>
        <w:ind w:left="1260"/>
      </w:pPr>
      <w:r>
        <w:fldChar w:fldCharType="end"/>
      </w:r>
      <w:hyperlink w:anchor="_Cancelation" w:history="1">
        <w:r w:rsidR="000A216D">
          <w:rPr>
            <w:rStyle w:val="Hyperlink"/>
          </w:rPr>
          <w:t>Cancellation</w:t>
        </w:r>
      </w:hyperlink>
    </w:p>
    <w:p w14:paraId="3DC26707" w14:textId="77777777" w:rsidR="00EB44D7" w:rsidRDefault="000A216D">
      <w:pPr>
        <w:ind w:left="900" w:hanging="540"/>
      </w:pPr>
      <w:r>
        <w:rPr>
          <w:b/>
        </w:rPr>
        <w:t>4.9</w:t>
      </w:r>
      <w:r>
        <w:rPr>
          <w:b/>
        </w:rPr>
        <w:tab/>
      </w:r>
      <w:hyperlink w:anchor="_4.9_Creation_of" w:history="1">
        <w:r>
          <w:rPr>
            <w:rStyle w:val="Hyperlink"/>
          </w:rPr>
          <w:t>Creation of new GTC in Real-Time</w:t>
        </w:r>
      </w:hyperlink>
    </w:p>
    <w:p w14:paraId="3DC26708" w14:textId="77777777" w:rsidR="00EB44D7" w:rsidRDefault="00EB44D7"/>
    <w:p w14:paraId="3DC26709" w14:textId="77777777" w:rsidR="00EB44D7" w:rsidRDefault="000A216D">
      <w:pPr>
        <w:numPr>
          <w:ilvl w:val="0"/>
          <w:numId w:val="11"/>
        </w:numPr>
        <w:rPr>
          <w:b/>
        </w:rPr>
      </w:pPr>
      <w:hyperlink w:anchor="_4._Manage_Outages" w:history="1">
        <w:r>
          <w:rPr>
            <w:rStyle w:val="Hyperlink"/>
            <w:b/>
          </w:rPr>
          <w:t>Manage Outages</w:t>
        </w:r>
      </w:hyperlink>
    </w:p>
    <w:p w14:paraId="3DC2670A" w14:textId="77777777" w:rsidR="00EB44D7" w:rsidRDefault="00EB44D7"/>
    <w:p w14:paraId="3DC2670B" w14:textId="77777777" w:rsidR="00EB44D7" w:rsidRDefault="000A216D">
      <w:pPr>
        <w:ind w:left="900" w:hanging="540"/>
        <w:rPr>
          <w:b/>
        </w:rPr>
      </w:pPr>
      <w:r>
        <w:rPr>
          <w:b/>
        </w:rPr>
        <w:t>5.1</w:t>
      </w:r>
      <w:r>
        <w:rPr>
          <w:b/>
        </w:rPr>
        <w:tab/>
      </w:r>
      <w:hyperlink w:anchor="_4.1_Outages" w:history="1">
        <w:r>
          <w:rPr>
            <w:rStyle w:val="Hyperlink"/>
          </w:rPr>
          <w:t>Outages</w:t>
        </w:r>
      </w:hyperlink>
    </w:p>
    <w:p w14:paraId="3DC2670C" w14:textId="77777777" w:rsidR="00EB44D7" w:rsidRDefault="000A216D">
      <w:pPr>
        <w:numPr>
          <w:ilvl w:val="0"/>
          <w:numId w:val="14"/>
        </w:numPr>
      </w:pPr>
      <w:hyperlink w:anchor="_Monitor_Mode" w:history="1">
        <w:r>
          <w:rPr>
            <w:rStyle w:val="Hyperlink"/>
          </w:rPr>
          <w:t>Monitor Mode</w:t>
        </w:r>
      </w:hyperlink>
    </w:p>
    <w:p w14:paraId="3DC2670D" w14:textId="77777777" w:rsidR="00EB44D7" w:rsidRDefault="000A216D">
      <w:pPr>
        <w:numPr>
          <w:ilvl w:val="0"/>
          <w:numId w:val="14"/>
        </w:numPr>
        <w:rPr>
          <w:u w:val="single"/>
        </w:rPr>
      </w:pPr>
      <w:hyperlink w:anchor="_Forced_and_Unavoidable" w:history="1">
        <w:r>
          <w:rPr>
            <w:rStyle w:val="Hyperlink"/>
          </w:rPr>
          <w:t>Forced and Unavoidable Extensions</w:t>
        </w:r>
      </w:hyperlink>
    </w:p>
    <w:p w14:paraId="3DC2670E" w14:textId="77777777" w:rsidR="00EB44D7" w:rsidRDefault="000A216D">
      <w:pPr>
        <w:numPr>
          <w:ilvl w:val="0"/>
          <w:numId w:val="14"/>
        </w:numPr>
        <w:rPr>
          <w:rStyle w:val="Hyperlink"/>
        </w:rPr>
      </w:pPr>
      <w:hyperlink w:anchor="_Remedial_Switching_Action" w:history="1">
        <w:r>
          <w:rPr>
            <w:rStyle w:val="Hyperlink"/>
          </w:rPr>
          <w:t>Remedial Switching Action</w:t>
        </w:r>
      </w:hyperlink>
    </w:p>
    <w:p w14:paraId="3DC2670F" w14:textId="77777777" w:rsidR="00EB44D7" w:rsidRDefault="000A216D">
      <w:pPr>
        <w:numPr>
          <w:ilvl w:val="0"/>
          <w:numId w:val="14"/>
        </w:numPr>
      </w:pPr>
      <w:hyperlink w:anchor="_Maintenance_Outages" w:history="1">
        <w:r>
          <w:rPr>
            <w:rStyle w:val="Hyperlink"/>
          </w:rPr>
          <w:t>Maintenance Outages</w:t>
        </w:r>
      </w:hyperlink>
    </w:p>
    <w:p w14:paraId="3DC26710" w14:textId="77777777" w:rsidR="00EB44D7" w:rsidRDefault="000A216D">
      <w:pPr>
        <w:numPr>
          <w:ilvl w:val="0"/>
          <w:numId w:val="14"/>
        </w:numPr>
      </w:pPr>
      <w:hyperlink w:anchor="_Consequential_Outages" w:history="1">
        <w:r>
          <w:rPr>
            <w:rStyle w:val="Hyperlink"/>
          </w:rPr>
          <w:t>Consequential Outages</w:t>
        </w:r>
      </w:hyperlink>
    </w:p>
    <w:p w14:paraId="3DC26711" w14:textId="77777777" w:rsidR="00EB44D7" w:rsidRDefault="000A216D">
      <w:pPr>
        <w:numPr>
          <w:ilvl w:val="0"/>
          <w:numId w:val="14"/>
        </w:numPr>
      </w:pPr>
      <w:hyperlink w:anchor="_Returning_from_Planned" w:history="1">
        <w:r>
          <w:rPr>
            <w:rStyle w:val="Hyperlink"/>
          </w:rPr>
          <w:t>Returning from Planned Outage Early</w:t>
        </w:r>
      </w:hyperlink>
    </w:p>
    <w:p w14:paraId="3DC26712" w14:textId="77777777" w:rsidR="00EB44D7" w:rsidRDefault="000A216D">
      <w:pPr>
        <w:numPr>
          <w:ilvl w:val="0"/>
          <w:numId w:val="14"/>
        </w:numPr>
      </w:pPr>
      <w:hyperlink w:anchor="_Guidelines_for_Withdrawal" w:history="1">
        <w:r>
          <w:rPr>
            <w:rStyle w:val="Hyperlink"/>
          </w:rPr>
          <w:t>Guidelines for Withdrawal of an Outage</w:t>
        </w:r>
      </w:hyperlink>
    </w:p>
    <w:p w14:paraId="3DC26713" w14:textId="77777777" w:rsidR="00EB44D7" w:rsidRDefault="000A216D">
      <w:pPr>
        <w:numPr>
          <w:ilvl w:val="0"/>
          <w:numId w:val="14"/>
        </w:numPr>
      </w:pPr>
      <w:hyperlink w:anchor="_Approval_of_an" w:history="1">
        <w:r>
          <w:rPr>
            <w:rStyle w:val="Hyperlink"/>
          </w:rPr>
          <w:t>Approval of an Outage on Transmission Devices of less than one hour duration</w:t>
        </w:r>
      </w:hyperlink>
    </w:p>
    <w:p w14:paraId="3DC26714" w14:textId="77777777" w:rsidR="00EB44D7" w:rsidRDefault="000A216D">
      <w:pPr>
        <w:numPr>
          <w:ilvl w:val="0"/>
          <w:numId w:val="14"/>
        </w:numPr>
      </w:pPr>
      <w:hyperlink w:anchor="_Simple_Transmission_Outage" w:history="1">
        <w:r>
          <w:rPr>
            <w:rStyle w:val="Hyperlink"/>
          </w:rPr>
          <w:t>Simple Transmission Outage</w:t>
        </w:r>
      </w:hyperlink>
    </w:p>
    <w:p w14:paraId="3DC26715" w14:textId="77777777" w:rsidR="00EB44D7" w:rsidRDefault="000A216D">
      <w:pPr>
        <w:numPr>
          <w:ilvl w:val="0"/>
          <w:numId w:val="14"/>
        </w:numPr>
        <w:rPr>
          <w:rStyle w:val="Hyperlink"/>
          <w:color w:val="auto"/>
          <w:u w:val="none"/>
        </w:rPr>
      </w:pPr>
      <w:hyperlink w:anchor="_Opportunity_Outages" w:history="1">
        <w:r>
          <w:rPr>
            <w:rStyle w:val="Hyperlink"/>
          </w:rPr>
          <w:t>Opportunity Outages</w:t>
        </w:r>
      </w:hyperlink>
    </w:p>
    <w:p w14:paraId="3DC26716" w14:textId="77777777" w:rsidR="00EB44D7" w:rsidRPr="00FA696B" w:rsidRDefault="000A216D">
      <w:pPr>
        <w:numPr>
          <w:ilvl w:val="0"/>
          <w:numId w:val="14"/>
        </w:numPr>
        <w:rPr>
          <w:rStyle w:val="Hyperlink"/>
          <w:color w:val="auto"/>
          <w:u w:val="none"/>
        </w:rPr>
      </w:pPr>
      <w:hyperlink w:anchor="_Rescheduled_High_Impact" w:history="1">
        <w:r>
          <w:rPr>
            <w:rStyle w:val="Hyperlink"/>
          </w:rPr>
          <w:t>Rescheduled High Impact Outage (RO)</w:t>
        </w:r>
      </w:hyperlink>
    </w:p>
    <w:p w14:paraId="488DEE55" w14:textId="14CB7B7F" w:rsidR="00FA696B" w:rsidRDefault="00FA696B">
      <w:pPr>
        <w:numPr>
          <w:ilvl w:val="0"/>
          <w:numId w:val="14"/>
        </w:numPr>
        <w:rPr>
          <w:rStyle w:val="Hyperlink"/>
          <w:color w:val="auto"/>
          <w:u w:val="none"/>
        </w:rPr>
      </w:pPr>
      <w:hyperlink w:anchor="_Advance_Action_Notice" w:history="1">
        <w:r w:rsidRPr="00FA696B">
          <w:rPr>
            <w:rStyle w:val="Hyperlink"/>
          </w:rPr>
          <w:t>Advance Action Notice (AAN)</w:t>
        </w:r>
      </w:hyperlink>
      <w:r>
        <w:rPr>
          <w:rStyle w:val="Hyperlink"/>
          <w:color w:val="auto"/>
          <w:u w:val="none"/>
        </w:rPr>
        <w:t xml:space="preserve"> </w:t>
      </w:r>
    </w:p>
    <w:p w14:paraId="3DC26717" w14:textId="77777777" w:rsidR="00EB44D7" w:rsidRDefault="000A216D">
      <w:pPr>
        <w:ind w:left="900" w:hanging="540"/>
        <w:rPr>
          <w:b/>
        </w:rPr>
      </w:pPr>
      <w:r>
        <w:rPr>
          <w:b/>
        </w:rPr>
        <w:t>5.2</w:t>
      </w:r>
      <w:r>
        <w:rPr>
          <w:b/>
        </w:rPr>
        <w:tab/>
      </w:r>
      <w:hyperlink w:anchor="_5.2_Relay_Outages" w:history="1">
        <w:r>
          <w:rPr>
            <w:rStyle w:val="Hyperlink"/>
          </w:rPr>
          <w:t>Protective</w:t>
        </w:r>
        <w:r>
          <w:rPr>
            <w:rStyle w:val="Hyperlink"/>
            <w:b/>
          </w:rPr>
          <w:t xml:space="preserve"> </w:t>
        </w:r>
        <w:r>
          <w:rPr>
            <w:rStyle w:val="Hyperlink"/>
          </w:rPr>
          <w:t>Relay Outages</w:t>
        </w:r>
      </w:hyperlink>
    </w:p>
    <w:p w14:paraId="3DC26718" w14:textId="77777777" w:rsidR="00EB44D7" w:rsidRDefault="00EB44D7"/>
    <w:p w14:paraId="3DC2671A" w14:textId="77777777" w:rsidR="00EB44D7" w:rsidRDefault="000A216D">
      <w:pPr>
        <w:numPr>
          <w:ilvl w:val="0"/>
          <w:numId w:val="11"/>
        </w:numPr>
        <w:rPr>
          <w:b/>
        </w:rPr>
      </w:pPr>
      <w:hyperlink w:anchor="_5._General_Voltage" w:history="1">
        <w:r>
          <w:rPr>
            <w:rStyle w:val="Hyperlink"/>
            <w:b/>
          </w:rPr>
          <w:t>General Voltage Guidelines</w:t>
        </w:r>
      </w:hyperlink>
    </w:p>
    <w:p w14:paraId="3DC2671B" w14:textId="77777777" w:rsidR="00EB44D7" w:rsidRDefault="00EB44D7"/>
    <w:p w14:paraId="3DC2671C" w14:textId="77777777" w:rsidR="00EB44D7" w:rsidRDefault="000A216D">
      <w:pPr>
        <w:ind w:left="900" w:hanging="540"/>
        <w:rPr>
          <w:b/>
        </w:rPr>
      </w:pPr>
      <w:r>
        <w:rPr>
          <w:b/>
        </w:rPr>
        <w:t>6.1</w:t>
      </w:r>
      <w:r>
        <w:rPr>
          <w:b/>
        </w:rPr>
        <w:tab/>
      </w:r>
      <w:hyperlink w:anchor="_5.1_Voltage_Control" w:history="1">
        <w:r>
          <w:rPr>
            <w:rStyle w:val="Hyperlink"/>
          </w:rPr>
          <w:t>Voltage Control</w:t>
        </w:r>
      </w:hyperlink>
    </w:p>
    <w:p w14:paraId="3DC2671D" w14:textId="77777777" w:rsidR="00EB44D7" w:rsidRDefault="000A216D">
      <w:pPr>
        <w:numPr>
          <w:ilvl w:val="0"/>
          <w:numId w:val="15"/>
        </w:numPr>
        <w:ind w:left="1260"/>
      </w:pPr>
      <w:hyperlink w:anchor="_Assist_TOs_with" w:history="1">
        <w:r>
          <w:rPr>
            <w:rStyle w:val="Hyperlink"/>
          </w:rPr>
          <w:t>Voltage Issues at Nuclear Power Plants</w:t>
        </w:r>
      </w:hyperlink>
    </w:p>
    <w:p w14:paraId="3DC2671E" w14:textId="77777777" w:rsidR="00EB44D7" w:rsidRDefault="000A216D">
      <w:pPr>
        <w:numPr>
          <w:ilvl w:val="0"/>
          <w:numId w:val="15"/>
        </w:numPr>
        <w:ind w:left="1260"/>
      </w:pPr>
      <w:hyperlink w:anchor="_Real-Time_Voltage_Issues" w:history="1">
        <w:r>
          <w:rPr>
            <w:rStyle w:val="Hyperlink"/>
          </w:rPr>
          <w:t>Real-Time Voltage Issues</w:t>
        </w:r>
      </w:hyperlink>
    </w:p>
    <w:p w14:paraId="3DC2671F" w14:textId="77777777" w:rsidR="00EB44D7" w:rsidRDefault="000A216D">
      <w:pPr>
        <w:numPr>
          <w:ilvl w:val="0"/>
          <w:numId w:val="15"/>
        </w:numPr>
        <w:ind w:left="1260"/>
        <w:rPr>
          <w:rStyle w:val="Hyperlink"/>
          <w:color w:val="auto"/>
          <w:u w:val="none"/>
        </w:rPr>
      </w:pPr>
      <w:hyperlink w:anchor="_Future_Voltage_Issues" w:history="1">
        <w:r>
          <w:rPr>
            <w:rStyle w:val="Hyperlink"/>
          </w:rPr>
          <w:t>Future Voltage Issues</w:t>
        </w:r>
      </w:hyperlink>
    </w:p>
    <w:p w14:paraId="3DC26720" w14:textId="77777777" w:rsidR="00EB44D7" w:rsidRDefault="000A216D">
      <w:pPr>
        <w:numPr>
          <w:ilvl w:val="0"/>
          <w:numId w:val="15"/>
        </w:numPr>
        <w:ind w:left="1260"/>
      </w:pPr>
      <w:hyperlink w:anchor="_ERCOT_requesting_Resource" w:history="1">
        <w:r>
          <w:rPr>
            <w:rStyle w:val="Hyperlink"/>
          </w:rPr>
          <w:t>ERCOT requesting Resource to Operate beyond URL</w:t>
        </w:r>
      </w:hyperlink>
    </w:p>
    <w:p w14:paraId="3DC26721" w14:textId="77777777" w:rsidR="00EB44D7" w:rsidRDefault="000A216D">
      <w:pPr>
        <w:numPr>
          <w:ilvl w:val="0"/>
          <w:numId w:val="15"/>
        </w:numPr>
        <w:ind w:left="1260"/>
      </w:pPr>
      <w:hyperlink w:anchor="_Voltage_Security_Assessment" w:history="1">
        <w:r>
          <w:rPr>
            <w:rStyle w:val="Hyperlink"/>
          </w:rPr>
          <w:t>Voltage Security Assessment Tool (VSAT)</w:t>
        </w:r>
      </w:hyperlink>
    </w:p>
    <w:p w14:paraId="3DC26722" w14:textId="77777777" w:rsidR="00EB44D7" w:rsidRDefault="000A216D">
      <w:pPr>
        <w:numPr>
          <w:ilvl w:val="0"/>
          <w:numId w:val="15"/>
        </w:numPr>
        <w:ind w:left="1260"/>
        <w:rPr>
          <w:rStyle w:val="Hyperlink"/>
          <w:color w:val="auto"/>
          <w:u w:val="none"/>
        </w:rPr>
      </w:pPr>
      <w:hyperlink w:anchor="_Power_System_Stabilizers" w:history="1">
        <w:r>
          <w:rPr>
            <w:rStyle w:val="Hyperlink"/>
          </w:rPr>
          <w:t>Power System Stabilizers (PSS) &amp; Automatic Voltage Regulators (AVR)</w:t>
        </w:r>
      </w:hyperlink>
    </w:p>
    <w:p w14:paraId="3DC26723" w14:textId="77777777" w:rsidR="00EB44D7" w:rsidRDefault="000A216D">
      <w:pPr>
        <w:numPr>
          <w:ilvl w:val="0"/>
          <w:numId w:val="15"/>
        </w:numPr>
        <w:ind w:left="1260"/>
      </w:pPr>
      <w:hyperlink w:anchor="_Generator_Voltage_Set" w:history="1">
        <w:r>
          <w:rPr>
            <w:rStyle w:val="Hyperlink"/>
          </w:rPr>
          <w:t>Generator Voltage Set Points</w:t>
        </w:r>
      </w:hyperlink>
    </w:p>
    <w:p w14:paraId="3DC26724" w14:textId="77777777" w:rsidR="00EB44D7" w:rsidRDefault="00EB44D7"/>
    <w:p w14:paraId="3DC26725" w14:textId="77777777" w:rsidR="00EB44D7" w:rsidRDefault="000A216D">
      <w:pPr>
        <w:numPr>
          <w:ilvl w:val="0"/>
          <w:numId w:val="11"/>
        </w:numPr>
        <w:rPr>
          <w:b/>
        </w:rPr>
      </w:pPr>
      <w:hyperlink w:anchor="_6._Emergency_Operations" w:history="1">
        <w:r w:rsidRPr="00AD0B81">
          <w:rPr>
            <w:rStyle w:val="Hyperlink"/>
            <w:b/>
          </w:rPr>
          <w:t>Emergency</w:t>
        </w:r>
        <w:r>
          <w:rPr>
            <w:rStyle w:val="Hyperlink"/>
            <w:b/>
          </w:rPr>
          <w:t xml:space="preserve"> Operations</w:t>
        </w:r>
      </w:hyperlink>
    </w:p>
    <w:p w14:paraId="3DC26726" w14:textId="77777777" w:rsidR="00EB44D7" w:rsidRDefault="00EB44D7"/>
    <w:p w14:paraId="3DC26727" w14:textId="77777777" w:rsidR="00EB44D7" w:rsidRDefault="000A216D">
      <w:pPr>
        <w:ind w:left="900" w:hanging="540"/>
        <w:rPr>
          <w:b/>
        </w:rPr>
      </w:pPr>
      <w:r>
        <w:rPr>
          <w:b/>
        </w:rPr>
        <w:t>7.1</w:t>
      </w:r>
      <w:r>
        <w:rPr>
          <w:b/>
        </w:rPr>
        <w:tab/>
      </w:r>
      <w:hyperlink w:anchor="_6.1_Market_Notices" w:history="1">
        <w:r>
          <w:rPr>
            <w:rStyle w:val="Hyperlink"/>
          </w:rPr>
          <w:t>Market Notices</w:t>
        </w:r>
      </w:hyperlink>
    </w:p>
    <w:p w14:paraId="3DC26728" w14:textId="77777777" w:rsidR="00EB44D7" w:rsidRPr="00EF1FE2" w:rsidRDefault="000A216D">
      <w:pPr>
        <w:numPr>
          <w:ilvl w:val="0"/>
          <w:numId w:val="15"/>
        </w:numPr>
        <w:ind w:left="1260"/>
        <w:rPr>
          <w:rStyle w:val="Hyperlink"/>
          <w:color w:val="auto"/>
          <w:u w:val="none"/>
        </w:rPr>
      </w:pPr>
      <w:hyperlink w:anchor="_OCN" w:history="1">
        <w:r>
          <w:rPr>
            <w:rStyle w:val="Hyperlink"/>
          </w:rPr>
          <w:t>OCN</w:t>
        </w:r>
      </w:hyperlink>
    </w:p>
    <w:p w14:paraId="2BCABE64" w14:textId="5B35BF4D" w:rsidR="00EF1FE2" w:rsidRDefault="00EF1FE2">
      <w:pPr>
        <w:numPr>
          <w:ilvl w:val="0"/>
          <w:numId w:val="15"/>
        </w:numPr>
        <w:ind w:left="1260"/>
      </w:pPr>
      <w:hyperlink w:anchor="_AAN" w:history="1">
        <w:r w:rsidRPr="00EF1FE2">
          <w:rPr>
            <w:rStyle w:val="Hyperlink"/>
          </w:rPr>
          <w:t>AAN</w:t>
        </w:r>
      </w:hyperlink>
    </w:p>
    <w:p w14:paraId="3DC26729" w14:textId="77777777" w:rsidR="00EB44D7" w:rsidRDefault="000A216D">
      <w:pPr>
        <w:numPr>
          <w:ilvl w:val="0"/>
          <w:numId w:val="15"/>
        </w:numPr>
        <w:ind w:left="1260"/>
      </w:pPr>
      <w:hyperlink w:anchor="_ADVISORY" w:history="1">
        <w:r>
          <w:rPr>
            <w:rStyle w:val="Hyperlink"/>
          </w:rPr>
          <w:t>Advisory</w:t>
        </w:r>
      </w:hyperlink>
    </w:p>
    <w:p w14:paraId="3DC2672A" w14:textId="77777777" w:rsidR="00EB44D7" w:rsidRDefault="000A216D">
      <w:pPr>
        <w:numPr>
          <w:ilvl w:val="0"/>
          <w:numId w:val="15"/>
        </w:numPr>
        <w:ind w:left="1260"/>
      </w:pPr>
      <w:hyperlink w:anchor="_WATCH" w:history="1">
        <w:r>
          <w:rPr>
            <w:rStyle w:val="Hyperlink"/>
          </w:rPr>
          <w:t>Watch</w:t>
        </w:r>
      </w:hyperlink>
    </w:p>
    <w:p w14:paraId="3DC2672B" w14:textId="77777777" w:rsidR="00EB44D7" w:rsidRDefault="000A216D">
      <w:pPr>
        <w:numPr>
          <w:ilvl w:val="0"/>
          <w:numId w:val="15"/>
        </w:numPr>
        <w:ind w:left="1260"/>
      </w:pPr>
      <w:hyperlink w:anchor="_EMERGENCY_NOTICE" w:history="1">
        <w:r>
          <w:rPr>
            <w:rStyle w:val="Hyperlink"/>
          </w:rPr>
          <w:t>Emergency Notice</w:t>
        </w:r>
      </w:hyperlink>
    </w:p>
    <w:p w14:paraId="3DC2672C" w14:textId="3F132301" w:rsidR="00EB44D7" w:rsidRDefault="009C776A">
      <w:pPr>
        <w:numPr>
          <w:ilvl w:val="0"/>
          <w:numId w:val="15"/>
        </w:numPr>
        <w:ind w:left="1260"/>
      </w:pPr>
      <w:hyperlink w:anchor="_Notifications" w:history="1">
        <w:r w:rsidRPr="009C776A">
          <w:rPr>
            <w:rStyle w:val="Hyperlink"/>
          </w:rPr>
          <w:t>Operating Condition Scripts</w:t>
        </w:r>
      </w:hyperlink>
    </w:p>
    <w:p w14:paraId="3DC2672D" w14:textId="77777777" w:rsidR="00EB44D7" w:rsidRDefault="000A216D">
      <w:pPr>
        <w:numPr>
          <w:ilvl w:val="0"/>
          <w:numId w:val="15"/>
        </w:numPr>
        <w:ind w:left="1260"/>
        <w:rPr>
          <w:rStyle w:val="Hyperlink"/>
          <w:color w:val="auto"/>
          <w:u w:val="none"/>
        </w:rPr>
      </w:pPr>
      <w:hyperlink w:anchor="_Specific_Scripts" w:history="1">
        <w:r>
          <w:rPr>
            <w:rStyle w:val="Hyperlink"/>
          </w:rPr>
          <w:t>Specific Scripts</w:t>
        </w:r>
      </w:hyperlink>
    </w:p>
    <w:p w14:paraId="3DC2672E" w14:textId="77777777" w:rsidR="00EB44D7" w:rsidRDefault="000A216D">
      <w:pPr>
        <w:ind w:left="360"/>
        <w:rPr>
          <w:b/>
        </w:rPr>
      </w:pPr>
      <w:r>
        <w:rPr>
          <w:b/>
        </w:rPr>
        <w:t xml:space="preserve">7.2    </w:t>
      </w:r>
      <w:hyperlink w:anchor="_7.2_Congestion_Management_1" w:history="1">
        <w:r>
          <w:rPr>
            <w:rStyle w:val="Hyperlink"/>
          </w:rPr>
          <w:t>Congestion Management during EEA Levels</w:t>
        </w:r>
      </w:hyperlink>
      <w:r>
        <w:rPr>
          <w:rStyle w:val="Hyperlink"/>
        </w:rPr>
        <w:t xml:space="preserve"> </w:t>
      </w:r>
    </w:p>
    <w:p w14:paraId="3DC2672F" w14:textId="77777777" w:rsidR="00EB44D7" w:rsidRDefault="000A216D">
      <w:pPr>
        <w:ind w:left="900" w:hanging="540"/>
        <w:rPr>
          <w:rStyle w:val="Hyperlink"/>
        </w:rPr>
      </w:pPr>
      <w:r>
        <w:rPr>
          <w:b/>
        </w:rPr>
        <w:t>7.3</w:t>
      </w:r>
      <w:r>
        <w:tab/>
      </w:r>
      <w:hyperlink w:anchor="_6.2_Implement_EEA" w:history="1">
        <w:r>
          <w:rPr>
            <w:rStyle w:val="Hyperlink"/>
          </w:rPr>
          <w:t>Implement EEA Levels</w:t>
        </w:r>
      </w:hyperlink>
    </w:p>
    <w:p w14:paraId="3DC26730" w14:textId="77777777" w:rsidR="00EB44D7" w:rsidRDefault="000A216D">
      <w:pPr>
        <w:numPr>
          <w:ilvl w:val="0"/>
          <w:numId w:val="15"/>
        </w:numPr>
        <w:ind w:left="1260"/>
      </w:pPr>
      <w:hyperlink w:anchor="_Implement_EEA_Level" w:history="1">
        <w:r>
          <w:rPr>
            <w:rStyle w:val="Hyperlink"/>
          </w:rPr>
          <w:t>Implement EEA Level 1</w:t>
        </w:r>
      </w:hyperlink>
    </w:p>
    <w:p w14:paraId="3DC26731" w14:textId="77777777" w:rsidR="00EB44D7" w:rsidRDefault="000A216D">
      <w:pPr>
        <w:numPr>
          <w:ilvl w:val="0"/>
          <w:numId w:val="15"/>
        </w:numPr>
        <w:ind w:left="1260"/>
      </w:pPr>
      <w:hyperlink w:anchor="_Implement_EEA_Level_1" w:history="1">
        <w:r>
          <w:rPr>
            <w:rStyle w:val="Hyperlink"/>
          </w:rPr>
          <w:t>Implement EEA Level 2</w:t>
        </w:r>
      </w:hyperlink>
    </w:p>
    <w:p w14:paraId="3DC26732" w14:textId="77777777" w:rsidR="00EB44D7" w:rsidRDefault="000A216D">
      <w:pPr>
        <w:numPr>
          <w:ilvl w:val="0"/>
          <w:numId w:val="15"/>
        </w:numPr>
        <w:ind w:left="1260"/>
      </w:pPr>
      <w:hyperlink w:anchor="_Implement_EEA_Level_3" w:history="1">
        <w:r>
          <w:rPr>
            <w:rStyle w:val="Hyperlink"/>
          </w:rPr>
          <w:t>Implement EEA Level 3</w:t>
        </w:r>
      </w:hyperlink>
    </w:p>
    <w:p w14:paraId="3DC26733" w14:textId="77777777" w:rsidR="00EB44D7" w:rsidRDefault="000A216D">
      <w:pPr>
        <w:ind w:left="900" w:hanging="540"/>
        <w:rPr>
          <w:b/>
        </w:rPr>
      </w:pPr>
      <w:r>
        <w:rPr>
          <w:b/>
        </w:rPr>
        <w:t>7.4</w:t>
      </w:r>
      <w:r>
        <w:rPr>
          <w:b/>
        </w:rPr>
        <w:tab/>
      </w:r>
      <w:hyperlink w:anchor="_6.3_Restore_EEA" w:history="1">
        <w:r>
          <w:rPr>
            <w:rStyle w:val="Hyperlink"/>
          </w:rPr>
          <w:t>Restore EEA Levels</w:t>
        </w:r>
      </w:hyperlink>
    </w:p>
    <w:p w14:paraId="3DC26734" w14:textId="77777777" w:rsidR="00EB44D7" w:rsidRDefault="000A216D">
      <w:pPr>
        <w:numPr>
          <w:ilvl w:val="0"/>
          <w:numId w:val="15"/>
        </w:numPr>
        <w:ind w:left="1260"/>
      </w:pPr>
      <w:hyperlink w:anchor="_Restore_Firm_Load" w:history="1">
        <w:r>
          <w:rPr>
            <w:rStyle w:val="Hyperlink"/>
          </w:rPr>
          <w:t>Restore Firm Load</w:t>
        </w:r>
      </w:hyperlink>
    </w:p>
    <w:p w14:paraId="3DC26735" w14:textId="77777777" w:rsidR="00EB44D7" w:rsidRDefault="000A216D">
      <w:pPr>
        <w:numPr>
          <w:ilvl w:val="0"/>
          <w:numId w:val="15"/>
        </w:numPr>
        <w:ind w:left="1260"/>
      </w:pPr>
      <w:hyperlink w:anchor="_Move_From_EEA" w:history="1">
        <w:r>
          <w:rPr>
            <w:rStyle w:val="Hyperlink"/>
          </w:rPr>
          <w:t>Move from EEA Level 3 to EEA Level 2</w:t>
        </w:r>
      </w:hyperlink>
    </w:p>
    <w:p w14:paraId="3DC26736" w14:textId="77777777" w:rsidR="00EB44D7" w:rsidRDefault="000A216D">
      <w:pPr>
        <w:numPr>
          <w:ilvl w:val="0"/>
          <w:numId w:val="15"/>
        </w:numPr>
        <w:ind w:left="1260"/>
      </w:pPr>
      <w:hyperlink w:anchor="_Move_From_EEA_2" w:history="1">
        <w:r>
          <w:rPr>
            <w:rStyle w:val="Hyperlink"/>
          </w:rPr>
          <w:t>Move from EEA Level 2 to EEA Level 1</w:t>
        </w:r>
      </w:hyperlink>
    </w:p>
    <w:p w14:paraId="3DC26737" w14:textId="77777777" w:rsidR="00EB44D7" w:rsidRDefault="000A216D">
      <w:pPr>
        <w:numPr>
          <w:ilvl w:val="0"/>
          <w:numId w:val="15"/>
        </w:numPr>
        <w:ind w:left="1260"/>
      </w:pPr>
      <w:hyperlink w:anchor="_Move_From_EEA_3" w:history="1">
        <w:r>
          <w:rPr>
            <w:rStyle w:val="Hyperlink"/>
          </w:rPr>
          <w:t>Move from EEA Level 1 to EEA 0</w:t>
        </w:r>
      </w:hyperlink>
    </w:p>
    <w:p w14:paraId="3DC26738" w14:textId="77777777" w:rsidR="00EB44D7" w:rsidRDefault="000A216D">
      <w:pPr>
        <w:numPr>
          <w:ilvl w:val="0"/>
          <w:numId w:val="15"/>
        </w:numPr>
        <w:ind w:left="1260"/>
      </w:pPr>
      <w:hyperlink w:anchor="_Cancel_Watch" w:history="1">
        <w:r>
          <w:rPr>
            <w:rStyle w:val="Hyperlink"/>
          </w:rPr>
          <w:t>Cancel Watch</w:t>
        </w:r>
      </w:hyperlink>
    </w:p>
    <w:p w14:paraId="3DC26739" w14:textId="77777777" w:rsidR="00EB44D7" w:rsidRDefault="000A216D">
      <w:pPr>
        <w:ind w:left="900" w:hanging="540"/>
      </w:pPr>
      <w:r>
        <w:rPr>
          <w:b/>
        </w:rPr>
        <w:t>7.5</w:t>
      </w:r>
      <w:r>
        <w:rPr>
          <w:b/>
        </w:rPr>
        <w:tab/>
      </w:r>
      <w:hyperlink w:anchor="_7.5_Block_Load" w:history="1">
        <w:r>
          <w:rPr>
            <w:rStyle w:val="Hyperlink"/>
          </w:rPr>
          <w:t>Block Load Transfer</w:t>
        </w:r>
      </w:hyperlink>
    </w:p>
    <w:p w14:paraId="3DC2673A" w14:textId="77777777" w:rsidR="00EB44D7" w:rsidRDefault="000A216D">
      <w:pPr>
        <w:numPr>
          <w:ilvl w:val="0"/>
          <w:numId w:val="15"/>
        </w:numPr>
        <w:ind w:left="1260"/>
      </w:pPr>
      <w:hyperlink w:anchor="_ERCOT_picks_up" w:history="1">
        <w:r>
          <w:rPr>
            <w:rStyle w:val="Hyperlink"/>
          </w:rPr>
          <w:t>ERCOT picks up Load for Non-ERCOT System</w:t>
        </w:r>
      </w:hyperlink>
    </w:p>
    <w:p w14:paraId="3DC2673B" w14:textId="77777777" w:rsidR="00EB44D7" w:rsidRDefault="000A216D">
      <w:pPr>
        <w:numPr>
          <w:ilvl w:val="0"/>
          <w:numId w:val="15"/>
        </w:numPr>
        <w:ind w:left="1260"/>
      </w:pPr>
      <w:hyperlink w:anchor="_CFE_or_SPP" w:history="1">
        <w:r>
          <w:rPr>
            <w:rStyle w:val="Hyperlink"/>
          </w:rPr>
          <w:t>Non-ERCOT System picks up Load for ERCOT</w:t>
        </w:r>
      </w:hyperlink>
    </w:p>
    <w:p w14:paraId="3DC2673C" w14:textId="2CD26989" w:rsidR="00EB44D7" w:rsidRDefault="000A216D">
      <w:pPr>
        <w:ind w:left="900" w:hanging="540"/>
        <w:rPr>
          <w:b/>
        </w:rPr>
      </w:pPr>
      <w:r>
        <w:rPr>
          <w:b/>
        </w:rPr>
        <w:t xml:space="preserve">7.6   </w:t>
      </w:r>
      <w:hyperlink w:anchor="_7.6_BlankRestoration_of" w:history="1">
        <w:r w:rsidR="00E128E1" w:rsidRPr="00E128E1">
          <w:rPr>
            <w:rStyle w:val="Hyperlink"/>
            <w:bCs/>
          </w:rPr>
          <w:t>Blank</w:t>
        </w:r>
      </w:hyperlink>
    </w:p>
    <w:p w14:paraId="3DC2673D" w14:textId="77777777" w:rsidR="00EB44D7" w:rsidRDefault="00EB44D7">
      <w:pPr>
        <w:ind w:left="900" w:hanging="540"/>
        <w:rPr>
          <w:b/>
        </w:rPr>
      </w:pPr>
    </w:p>
    <w:p w14:paraId="3DC2673E" w14:textId="77777777" w:rsidR="00EB44D7" w:rsidRDefault="000A216D">
      <w:pPr>
        <w:numPr>
          <w:ilvl w:val="0"/>
          <w:numId w:val="11"/>
        </w:numPr>
        <w:rPr>
          <w:b/>
        </w:rPr>
      </w:pPr>
      <w:hyperlink w:anchor="_8._Weather_Events" w:history="1">
        <w:r>
          <w:rPr>
            <w:rStyle w:val="Hyperlink"/>
            <w:b/>
          </w:rPr>
          <w:t>Weather Events</w:t>
        </w:r>
      </w:hyperlink>
    </w:p>
    <w:p w14:paraId="3DC2673F" w14:textId="77777777" w:rsidR="00EB44D7" w:rsidRDefault="00EB44D7">
      <w:pPr>
        <w:ind w:left="360"/>
        <w:rPr>
          <w:b/>
        </w:rPr>
      </w:pPr>
    </w:p>
    <w:p w14:paraId="3DC26740" w14:textId="77777777" w:rsidR="00EB44D7" w:rsidRDefault="000A216D">
      <w:pPr>
        <w:ind w:left="900" w:hanging="540"/>
        <w:rPr>
          <w:b/>
        </w:rPr>
      </w:pPr>
      <w:r>
        <w:rPr>
          <w:b/>
        </w:rPr>
        <w:t xml:space="preserve">8.1 </w:t>
      </w:r>
      <w:r>
        <w:rPr>
          <w:b/>
        </w:rPr>
        <w:tab/>
      </w:r>
      <w:hyperlink w:anchor="_8.1_Hurricane_/" w:history="1">
        <w:r>
          <w:rPr>
            <w:rStyle w:val="Hyperlink"/>
          </w:rPr>
          <w:t>Hurricane/Tropical Storm</w:t>
        </w:r>
      </w:hyperlink>
    </w:p>
    <w:p w14:paraId="3DC26741" w14:textId="77777777" w:rsidR="00EB44D7" w:rsidRDefault="000A216D">
      <w:pPr>
        <w:ind w:left="900" w:hanging="540"/>
      </w:pPr>
      <w:r>
        <w:rPr>
          <w:b/>
        </w:rPr>
        <w:t>8.2</w:t>
      </w:r>
      <w:r>
        <w:rPr>
          <w:b/>
        </w:rPr>
        <w:tab/>
      </w:r>
      <w:hyperlink w:anchor="_8.32_SevereExtreme_Cold" w:history="1">
        <w:r>
          <w:rPr>
            <w:rStyle w:val="Hyperlink"/>
          </w:rPr>
          <w:t>Extreme Cold Weather</w:t>
        </w:r>
      </w:hyperlink>
    </w:p>
    <w:p w14:paraId="3DC26742" w14:textId="77777777" w:rsidR="00EB44D7" w:rsidRDefault="000A216D">
      <w:pPr>
        <w:ind w:left="900" w:hanging="540"/>
        <w:rPr>
          <w:b/>
        </w:rPr>
      </w:pPr>
      <w:r>
        <w:rPr>
          <w:b/>
        </w:rPr>
        <w:t>8.3</w:t>
      </w:r>
      <w:r>
        <w:rPr>
          <w:b/>
        </w:rPr>
        <w:tab/>
      </w:r>
      <w:hyperlink w:anchor="_8.43_Extreme_Hot" w:history="1">
        <w:r>
          <w:rPr>
            <w:rStyle w:val="Hyperlink"/>
          </w:rPr>
          <w:t>Extreme Hot Weather</w:t>
        </w:r>
      </w:hyperlink>
    </w:p>
    <w:p w14:paraId="3DC26743" w14:textId="2E8A45A8" w:rsidR="00EB44D7" w:rsidRDefault="000A216D">
      <w:pPr>
        <w:ind w:left="900" w:hanging="540"/>
        <w:rPr>
          <w:b/>
        </w:rPr>
      </w:pPr>
      <w:r>
        <w:rPr>
          <w:b/>
        </w:rPr>
        <w:t>8.4</w:t>
      </w:r>
      <w:r>
        <w:rPr>
          <w:b/>
        </w:rPr>
        <w:tab/>
      </w:r>
      <w:hyperlink w:anchor="_8.34_Other_Significant" w:history="1">
        <w:r>
          <w:rPr>
            <w:rStyle w:val="Hyperlink"/>
          </w:rPr>
          <w:t>Significant Weather Events</w:t>
        </w:r>
      </w:hyperlink>
    </w:p>
    <w:p w14:paraId="3DC26744" w14:textId="77777777" w:rsidR="00EB44D7" w:rsidRDefault="00EB44D7">
      <w:pPr>
        <w:ind w:left="900" w:hanging="540"/>
        <w:rPr>
          <w:b/>
        </w:rPr>
      </w:pPr>
    </w:p>
    <w:p w14:paraId="3DC26745" w14:textId="77777777" w:rsidR="00EB44D7" w:rsidRDefault="000A216D">
      <w:pPr>
        <w:numPr>
          <w:ilvl w:val="0"/>
          <w:numId w:val="11"/>
        </w:numPr>
        <w:rPr>
          <w:b/>
        </w:rPr>
      </w:pPr>
      <w:hyperlink w:anchor="_9._Communication_Testing" w:history="1">
        <w:r>
          <w:rPr>
            <w:rStyle w:val="Hyperlink"/>
            <w:b/>
          </w:rPr>
          <w:t>Communication Testing</w:t>
        </w:r>
      </w:hyperlink>
    </w:p>
    <w:p w14:paraId="3DC26746" w14:textId="77777777" w:rsidR="00EB44D7" w:rsidRDefault="00EB44D7"/>
    <w:p w14:paraId="3DC26747" w14:textId="77777777" w:rsidR="00EB44D7" w:rsidRDefault="000A216D" w:rsidP="00770476">
      <w:pPr>
        <w:tabs>
          <w:tab w:val="left" w:pos="360"/>
          <w:tab w:val="left" w:pos="450"/>
          <w:tab w:val="left" w:pos="990"/>
        </w:tabs>
        <w:ind w:left="900" w:hanging="540"/>
        <w:rPr>
          <w:b/>
        </w:rPr>
      </w:pPr>
      <w:r>
        <w:rPr>
          <w:b/>
        </w:rPr>
        <w:t>9.1</w:t>
      </w:r>
      <w:r>
        <w:rPr>
          <w:b/>
        </w:rPr>
        <w:tab/>
      </w:r>
      <w:hyperlink w:anchor="_9.1_Telephone_Hotline" w:history="1">
        <w:r>
          <w:rPr>
            <w:rStyle w:val="Hyperlink"/>
          </w:rPr>
          <w:t>Weekly Hotline Test</w:t>
        </w:r>
      </w:hyperlink>
    </w:p>
    <w:p w14:paraId="3DC26748" w14:textId="7DD16E5F" w:rsidR="00EB44D7" w:rsidRDefault="000A216D">
      <w:pPr>
        <w:ind w:left="900" w:hanging="540"/>
        <w:rPr>
          <w:b/>
        </w:rPr>
      </w:pPr>
      <w:r>
        <w:rPr>
          <w:b/>
        </w:rPr>
        <w:t>9.2</w:t>
      </w:r>
      <w:r>
        <w:rPr>
          <w:b/>
        </w:rPr>
        <w:tab/>
      </w:r>
      <w:hyperlink w:anchor="_7.2_Monthly_Testing" w:history="1">
        <w:r w:rsidRPr="00F153CE">
          <w:rPr>
            <w:rStyle w:val="Hyperlink"/>
          </w:rPr>
          <w:t>Monthly Testing of Satellite Phone</w:t>
        </w:r>
        <w:r w:rsidR="00F153CE" w:rsidRPr="00F153CE">
          <w:rPr>
            <w:rStyle w:val="Hyperlink"/>
          </w:rPr>
          <w:t xml:space="preserve"> Conference Bridge</w:t>
        </w:r>
      </w:hyperlink>
    </w:p>
    <w:p w14:paraId="3DC2674A" w14:textId="52094D29" w:rsidR="00EB44D7" w:rsidRDefault="000A216D" w:rsidP="00F153CE">
      <w:pPr>
        <w:numPr>
          <w:ilvl w:val="0"/>
          <w:numId w:val="15"/>
        </w:numPr>
        <w:ind w:left="1260"/>
      </w:pPr>
      <w:hyperlink w:anchor="_Primary_Control_Center" w:history="1">
        <w:r>
          <w:rPr>
            <w:rStyle w:val="Hyperlink"/>
          </w:rPr>
          <w:t>Primary Control Center</w:t>
        </w:r>
      </w:hyperlink>
    </w:p>
    <w:p w14:paraId="3DC2674B" w14:textId="77777777" w:rsidR="00EB44D7" w:rsidRDefault="00EB44D7">
      <w:pPr>
        <w:ind w:left="900" w:hanging="540"/>
        <w:rPr>
          <w:b/>
        </w:rPr>
      </w:pPr>
    </w:p>
    <w:p w14:paraId="3DC2674C" w14:textId="77777777" w:rsidR="00EB44D7" w:rsidRDefault="000A216D">
      <w:pPr>
        <w:numPr>
          <w:ilvl w:val="0"/>
          <w:numId w:val="11"/>
        </w:numPr>
        <w:rPr>
          <w:b/>
        </w:rPr>
      </w:pPr>
      <w:hyperlink w:anchor="_10._Perform_Miscellaneous" w:history="1">
        <w:r>
          <w:rPr>
            <w:rStyle w:val="Hyperlink"/>
            <w:b/>
          </w:rPr>
          <w:t>Perform Miscellaneous</w:t>
        </w:r>
      </w:hyperlink>
    </w:p>
    <w:p w14:paraId="3DC2674D" w14:textId="77777777" w:rsidR="00EB44D7" w:rsidRDefault="00EB44D7">
      <w:pPr>
        <w:ind w:left="900" w:hanging="540"/>
        <w:rPr>
          <w:b/>
        </w:rPr>
      </w:pPr>
    </w:p>
    <w:bookmarkStart w:id="3" w:name="_Hlk172878426"/>
    <w:p w14:paraId="3DC2674E" w14:textId="77777777" w:rsidR="00EB44D7" w:rsidRDefault="00686A8B">
      <w:pPr>
        <w:ind w:left="900" w:hanging="540"/>
      </w:pPr>
      <w:r>
        <w:fldChar w:fldCharType="begin"/>
      </w:r>
      <w:r>
        <w:instrText>HYPERLINK \l "_10.1_Respond_to"</w:instrText>
      </w:r>
      <w:r>
        <w:fldChar w:fldCharType="separate"/>
      </w:r>
      <w:r w:rsidR="000A216D">
        <w:rPr>
          <w:b/>
        </w:rPr>
        <w:t>10.1</w:t>
      </w:r>
      <w:r w:rsidR="000A216D">
        <w:rPr>
          <w:rStyle w:val="Hyperlink"/>
          <w:u w:val="none"/>
        </w:rPr>
        <w:t xml:space="preserve"> </w:t>
      </w:r>
      <w:r w:rsidR="000A216D">
        <w:rPr>
          <w:rStyle w:val="Hyperlink"/>
        </w:rPr>
        <w:t>Responding to Miscellaneous Issues</w:t>
      </w:r>
      <w:r>
        <w:rPr>
          <w:rStyle w:val="Hyperlink"/>
        </w:rPr>
        <w:fldChar w:fldCharType="end"/>
      </w:r>
    </w:p>
    <w:bookmarkEnd w:id="3"/>
    <w:p w14:paraId="3DC2674F" w14:textId="77777777" w:rsidR="00EB44D7" w:rsidRDefault="00686A8B">
      <w:pPr>
        <w:numPr>
          <w:ilvl w:val="0"/>
          <w:numId w:val="15"/>
        </w:numPr>
        <w:ind w:left="1260"/>
      </w:pPr>
      <w:r>
        <w:fldChar w:fldCharType="begin"/>
      </w:r>
      <w:r>
        <w:instrText>HYPERLINK \l "_Market_Participant_Backup/Alternate"</w:instrText>
      </w:r>
      <w:r>
        <w:fldChar w:fldCharType="separate"/>
      </w:r>
      <w:r w:rsidR="000A216D">
        <w:rPr>
          <w:rStyle w:val="Hyperlink"/>
        </w:rPr>
        <w:t>Backup/Alternate Control Center Transfer</w:t>
      </w:r>
      <w:r>
        <w:rPr>
          <w:rStyle w:val="Hyperlink"/>
        </w:rPr>
        <w:fldChar w:fldCharType="end"/>
      </w:r>
    </w:p>
    <w:p w14:paraId="3DC26750" w14:textId="77777777" w:rsidR="00EB44D7" w:rsidRPr="00914833" w:rsidRDefault="000A216D">
      <w:pPr>
        <w:numPr>
          <w:ilvl w:val="0"/>
          <w:numId w:val="15"/>
        </w:numPr>
        <w:ind w:left="1260"/>
        <w:rPr>
          <w:rStyle w:val="Hyperlink"/>
          <w:color w:val="auto"/>
          <w:u w:val="none"/>
        </w:rPr>
      </w:pPr>
      <w:hyperlink w:anchor="_Market_Participant_Issues" w:history="1">
        <w:r>
          <w:rPr>
            <w:rStyle w:val="Hyperlink"/>
          </w:rPr>
          <w:t>Market Participant Issues</w:t>
        </w:r>
      </w:hyperlink>
    </w:p>
    <w:p w14:paraId="7887E8F5" w14:textId="47378D0F" w:rsidR="00914833" w:rsidRDefault="00914833">
      <w:pPr>
        <w:numPr>
          <w:ilvl w:val="0"/>
          <w:numId w:val="15"/>
        </w:numPr>
        <w:ind w:left="1260"/>
      </w:pPr>
      <w:r>
        <w:rPr>
          <w:rStyle w:val="Hyperlink"/>
        </w:rPr>
        <w:t>Missing Data from ERCOT Website Posting</w:t>
      </w:r>
    </w:p>
    <w:p w14:paraId="15E78D55" w14:textId="77777777" w:rsidR="00770476" w:rsidRDefault="00770476" w:rsidP="00770476">
      <w:pPr>
        <w:rPr>
          <w:rStyle w:val="Hyperlink"/>
        </w:rPr>
      </w:pPr>
    </w:p>
    <w:p w14:paraId="365089C4" w14:textId="77777777" w:rsidR="00770476" w:rsidRPr="00770476" w:rsidRDefault="00770476" w:rsidP="00770476">
      <w:pPr>
        <w:rPr>
          <w:rStyle w:val="Hyperlink"/>
          <w:color w:val="auto"/>
          <w:u w:val="none"/>
        </w:rPr>
      </w:pPr>
    </w:p>
    <w:p w14:paraId="0B31E278" w14:textId="77777777" w:rsidR="00770476" w:rsidRDefault="00770476" w:rsidP="00770476">
      <w:pPr>
        <w:rPr>
          <w:rStyle w:val="Hyperlink"/>
        </w:rPr>
      </w:pPr>
    </w:p>
    <w:p w14:paraId="2FC3895A" w14:textId="77777777" w:rsidR="00686A8B" w:rsidRDefault="00686A8B" w:rsidP="00770476">
      <w:pPr>
        <w:rPr>
          <w:rStyle w:val="Hyperlink"/>
        </w:rPr>
      </w:pPr>
    </w:p>
    <w:p w14:paraId="101B7E51" w14:textId="11817DA5" w:rsidR="00770476" w:rsidRDefault="00770476" w:rsidP="00770476">
      <w:pPr>
        <w:pStyle w:val="ListParagraph"/>
        <w:numPr>
          <w:ilvl w:val="0"/>
          <w:numId w:val="11"/>
        </w:numPr>
        <w:rPr>
          <w:rStyle w:val="Hyperlink"/>
          <w:b/>
          <w:bCs/>
          <w:color w:val="auto"/>
          <w:sz w:val="28"/>
          <w:szCs w:val="28"/>
          <w:u w:val="none"/>
        </w:rPr>
      </w:pPr>
      <w:hyperlink w:anchor="_Loss_of_Primary" w:history="1">
        <w:r w:rsidRPr="00686A8B">
          <w:rPr>
            <w:rStyle w:val="Hyperlink"/>
            <w:b/>
            <w:bCs/>
            <w:sz w:val="28"/>
            <w:szCs w:val="28"/>
          </w:rPr>
          <w:t>Primary Control Center Functionality</w:t>
        </w:r>
      </w:hyperlink>
    </w:p>
    <w:p w14:paraId="741F236E" w14:textId="77777777" w:rsidR="00770476" w:rsidRDefault="00770476" w:rsidP="00770476">
      <w:pPr>
        <w:rPr>
          <w:rStyle w:val="Hyperlink"/>
          <w:b/>
          <w:bCs/>
          <w:color w:val="auto"/>
          <w:sz w:val="28"/>
          <w:szCs w:val="28"/>
          <w:u w:val="none"/>
        </w:rPr>
      </w:pPr>
    </w:p>
    <w:p w14:paraId="2A670EA5" w14:textId="57789D03" w:rsidR="00770476" w:rsidRDefault="00770476" w:rsidP="00770476">
      <w:pPr>
        <w:ind w:left="900" w:hanging="540"/>
        <w:rPr>
          <w:rStyle w:val="Hyperlink"/>
        </w:rPr>
      </w:pPr>
      <w:hyperlink w:anchor="_10.1_Respond_to" w:history="1">
        <w:r>
          <w:rPr>
            <w:b/>
          </w:rPr>
          <w:t>11.1</w:t>
        </w:r>
        <w:r>
          <w:rPr>
            <w:rStyle w:val="Hyperlink"/>
            <w:u w:val="none"/>
          </w:rPr>
          <w:t xml:space="preserve"> </w:t>
        </w:r>
      </w:hyperlink>
      <w:r>
        <w:rPr>
          <w:rStyle w:val="Hyperlink"/>
        </w:rPr>
        <w:t xml:space="preserve"> </w:t>
      </w:r>
      <w:hyperlink w:anchor="_11.1_Loss_of" w:history="1">
        <w:r w:rsidRPr="00686A8B">
          <w:rPr>
            <w:rStyle w:val="Hyperlink"/>
          </w:rPr>
          <w:t>Loss of Primary Control Center Functionality</w:t>
        </w:r>
      </w:hyperlink>
    </w:p>
    <w:p w14:paraId="682702CF" w14:textId="23315C69" w:rsidR="00770476" w:rsidRDefault="00770476" w:rsidP="00770476">
      <w:pPr>
        <w:ind w:left="900" w:hanging="540"/>
      </w:pPr>
      <w:hyperlink w:anchor="_10.1_Respond_to" w:history="1">
        <w:r>
          <w:rPr>
            <w:b/>
          </w:rPr>
          <w:t>11.2</w:t>
        </w:r>
        <w:r>
          <w:rPr>
            <w:rStyle w:val="Hyperlink"/>
            <w:u w:val="none"/>
          </w:rPr>
          <w:t xml:space="preserve"> </w:t>
        </w:r>
      </w:hyperlink>
      <w:r>
        <w:rPr>
          <w:rStyle w:val="Hyperlink"/>
        </w:rPr>
        <w:t xml:space="preserve"> </w:t>
      </w:r>
      <w:hyperlink w:anchor="_11.2_Restoration_of" w:history="1">
        <w:r w:rsidRPr="00686A8B">
          <w:rPr>
            <w:rStyle w:val="Hyperlink"/>
          </w:rPr>
          <w:t>Restoration of Primary Control Center Functionality</w:t>
        </w:r>
      </w:hyperlink>
    </w:p>
    <w:p w14:paraId="2CFE11F4" w14:textId="77777777" w:rsidR="00770476" w:rsidRDefault="00770476" w:rsidP="00770476">
      <w:pPr>
        <w:ind w:left="900" w:hanging="540"/>
      </w:pPr>
    </w:p>
    <w:p w14:paraId="3A5497FE" w14:textId="77777777" w:rsidR="00770476" w:rsidRPr="00770476" w:rsidRDefault="00770476" w:rsidP="00770476">
      <w:pPr>
        <w:rPr>
          <w:rStyle w:val="Hyperlink"/>
          <w:b/>
          <w:bCs/>
          <w:color w:val="auto"/>
          <w:sz w:val="28"/>
          <w:szCs w:val="28"/>
          <w:u w:val="none"/>
        </w:rPr>
      </w:pPr>
    </w:p>
    <w:p w14:paraId="4965DB77" w14:textId="77777777" w:rsidR="00770476" w:rsidRPr="00357506" w:rsidRDefault="00770476" w:rsidP="00770476">
      <w:pPr>
        <w:rPr>
          <w:rStyle w:val="Hyperlink"/>
          <w:color w:val="auto"/>
          <w:u w:val="none"/>
        </w:rPr>
      </w:pPr>
    </w:p>
    <w:p w14:paraId="2BFA6655" w14:textId="77777777" w:rsidR="00357506" w:rsidRDefault="00357506" w:rsidP="00357506">
      <w:pPr>
        <w:rPr>
          <w:rStyle w:val="Hyperlink"/>
        </w:rPr>
      </w:pPr>
    </w:p>
    <w:p w14:paraId="2F7A0B13" w14:textId="77777777" w:rsidR="0098051E" w:rsidRDefault="0098051E" w:rsidP="00357506">
      <w:pPr>
        <w:rPr>
          <w:rStyle w:val="Hyperlink"/>
        </w:rPr>
      </w:pPr>
    </w:p>
    <w:bookmarkStart w:id="4" w:name="_Toc223857668"/>
    <w:p w14:paraId="3DC26752" w14:textId="0B04C470" w:rsidR="00EB44D7" w:rsidRDefault="009B14C1" w:rsidP="00A7220C">
      <w:pPr>
        <w:pStyle w:val="Heading1"/>
      </w:pPr>
      <w:r>
        <w:lastRenderedPageBreak/>
        <w:fldChar w:fldCharType="begin"/>
      </w:r>
      <w:r>
        <w:instrText>HYPERLINK  \l "_1._Introduction"</w:instrText>
      </w:r>
      <w:r>
        <w:fldChar w:fldCharType="separate"/>
      </w:r>
      <w:r w:rsidR="000A216D" w:rsidRPr="009B14C1">
        <w:rPr>
          <w:rStyle w:val="Hyperlink"/>
        </w:rPr>
        <w:t>1.</w:t>
      </w:r>
      <w:r>
        <w:fldChar w:fldCharType="end"/>
      </w:r>
      <w:r w:rsidR="000A216D">
        <w:tab/>
        <w:t>Introduction</w:t>
      </w:r>
      <w:bookmarkEnd w:id="4"/>
    </w:p>
    <w:p w14:paraId="3DC26753" w14:textId="77777777" w:rsidR="00EB44D7" w:rsidRDefault="00EB44D7">
      <w:pPr>
        <w:ind w:left="1080"/>
      </w:pPr>
    </w:p>
    <w:p w14:paraId="3DC26754" w14:textId="77777777" w:rsidR="00EB44D7" w:rsidRDefault="000A216D" w:rsidP="0098051E">
      <w:pPr>
        <w:pStyle w:val="Heading2"/>
      </w:pPr>
      <w:bookmarkStart w:id="5" w:name="_1.1_Purpose"/>
      <w:bookmarkStart w:id="6" w:name="_Toc7864149"/>
      <w:bookmarkStart w:id="7" w:name="_Toc18373842"/>
      <w:bookmarkStart w:id="8" w:name="_Toc223857669"/>
      <w:bookmarkEnd w:id="5"/>
      <w:r w:rsidRPr="00D3756D">
        <w:t>1.1</w:t>
      </w:r>
      <w:r w:rsidRPr="00D3756D">
        <w:tab/>
        <w:t>Purpose</w:t>
      </w:r>
      <w:bookmarkEnd w:id="6"/>
      <w:bookmarkEnd w:id="7"/>
      <w:bookmarkEnd w:id="8"/>
    </w:p>
    <w:p w14:paraId="3DC26755" w14:textId="77777777" w:rsidR="00EB44D7" w:rsidRDefault="00EB44D7">
      <w:pPr>
        <w:pStyle w:val="TextBody"/>
        <w:ind w:left="720"/>
      </w:pPr>
    </w:p>
    <w:p w14:paraId="3DC26756" w14:textId="77777777" w:rsidR="00EB44D7" w:rsidRDefault="000A216D" w:rsidP="00AC0C5C">
      <w:pPr>
        <w:pStyle w:val="TextBody"/>
      </w:pPr>
      <w:r>
        <w:t xml:space="preserve">This procedure provides the System Operator assigned to the Transmission and Security Desk with detailed procedures required for performing duties assigned to that position.  </w:t>
      </w:r>
    </w:p>
    <w:p w14:paraId="3DC26757" w14:textId="77777777" w:rsidR="00EB44D7" w:rsidRDefault="000A216D" w:rsidP="00AC0C5C">
      <w:pPr>
        <w:pStyle w:val="TextBody"/>
      </w:pPr>
      <w:r>
        <w:t>The Transmission and Security Operator shall ensure that the transmission system is operated so that instability, uncontrolled separation, or cascading outage will not occur as a result of the most severe single Contingency.  The Transmission and Security Operator directs actions or issues Operating Instructions to the ERCOT Transmission Operators or other Market Participants as required while maintaining or restoring the security/reliability of the ERCOT System.</w:t>
      </w:r>
    </w:p>
    <w:p w14:paraId="3DC26758" w14:textId="77777777" w:rsidR="00EB44D7" w:rsidRDefault="000A216D" w:rsidP="0098051E">
      <w:pPr>
        <w:pStyle w:val="Heading2"/>
      </w:pPr>
      <w:bookmarkStart w:id="9" w:name="_Toc146610463"/>
      <w:bookmarkStart w:id="10" w:name="_Toc146953530"/>
      <w:bookmarkStart w:id="11" w:name="_Toc146953631"/>
      <w:bookmarkStart w:id="12" w:name="_Toc148855361"/>
      <w:bookmarkStart w:id="13" w:name="_Toc152571850"/>
      <w:bookmarkStart w:id="14" w:name="_Toc153605294"/>
      <w:bookmarkStart w:id="15" w:name="_Toc155673187"/>
      <w:bookmarkStart w:id="16" w:name="_1.2_Scope"/>
      <w:bookmarkStart w:id="17" w:name="_Toc500296754"/>
      <w:bookmarkStart w:id="18" w:name="_Toc500297564"/>
      <w:bookmarkStart w:id="19" w:name="_Toc500304340"/>
      <w:bookmarkStart w:id="20" w:name="_Toc500305323"/>
      <w:bookmarkStart w:id="21" w:name="_Toc500305430"/>
      <w:bookmarkStart w:id="22" w:name="_Toc500575840"/>
      <w:bookmarkStart w:id="23" w:name="_Toc500575986"/>
      <w:bookmarkStart w:id="24" w:name="_Toc500636460"/>
      <w:bookmarkStart w:id="25" w:name="_Toc500636769"/>
      <w:bookmarkStart w:id="26" w:name="_Toc500637048"/>
      <w:bookmarkStart w:id="27" w:name="_Toc500637240"/>
      <w:bookmarkStart w:id="28" w:name="_Toc500637803"/>
      <w:bookmarkStart w:id="29" w:name="_Toc500643018"/>
      <w:bookmarkStart w:id="30" w:name="_Toc500643511"/>
      <w:bookmarkStart w:id="31" w:name="_Toc500643543"/>
      <w:bookmarkStart w:id="32" w:name="_Toc500643917"/>
      <w:bookmarkStart w:id="33" w:name="_Toc500645399"/>
      <w:bookmarkStart w:id="34" w:name="_Toc500650244"/>
      <w:bookmarkStart w:id="35" w:name="_Toc500661978"/>
      <w:bookmarkStart w:id="36" w:name="_Toc500664376"/>
      <w:bookmarkStart w:id="37" w:name="_Toc7864150"/>
      <w:bookmarkStart w:id="38" w:name="_Toc18373843"/>
      <w:bookmarkStart w:id="39" w:name="_Toc223857670"/>
      <w:bookmarkStart w:id="40" w:name="_Hlk172878072"/>
      <w:bookmarkEnd w:id="9"/>
      <w:bookmarkEnd w:id="10"/>
      <w:bookmarkEnd w:id="11"/>
      <w:bookmarkEnd w:id="12"/>
      <w:bookmarkEnd w:id="13"/>
      <w:bookmarkEnd w:id="14"/>
      <w:bookmarkEnd w:id="15"/>
      <w:bookmarkEnd w:id="16"/>
      <w:r w:rsidRPr="00D3756D">
        <w:t>1.2</w:t>
      </w:r>
      <w:r w:rsidRPr="00D3756D">
        <w:tab/>
        <w:t>Scope</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3DC26759" w14:textId="77777777" w:rsidR="00EB44D7" w:rsidRDefault="00EB44D7">
      <w:pPr>
        <w:pStyle w:val="TextBody"/>
        <w:ind w:left="720"/>
      </w:pPr>
      <w:bookmarkStart w:id="41" w:name="_Toc500296755"/>
      <w:bookmarkStart w:id="42" w:name="_Toc500297565"/>
      <w:bookmarkStart w:id="43" w:name="_Toc500304341"/>
      <w:bookmarkStart w:id="44" w:name="_Toc500305324"/>
      <w:bookmarkStart w:id="45" w:name="_Toc500305431"/>
      <w:bookmarkStart w:id="46" w:name="_Toc500575841"/>
      <w:bookmarkStart w:id="47" w:name="_Toc500575987"/>
      <w:bookmarkStart w:id="48" w:name="_Toc500636461"/>
      <w:bookmarkStart w:id="49" w:name="_Toc500636770"/>
      <w:bookmarkStart w:id="50" w:name="_Toc500637049"/>
      <w:bookmarkStart w:id="51" w:name="_Toc500637241"/>
      <w:bookmarkStart w:id="52" w:name="_Toc500637804"/>
      <w:bookmarkStart w:id="53" w:name="_Toc500643019"/>
      <w:bookmarkStart w:id="54" w:name="_Toc500643512"/>
      <w:bookmarkStart w:id="55" w:name="_Toc500643544"/>
      <w:bookmarkStart w:id="56" w:name="_Toc500643918"/>
      <w:bookmarkStart w:id="57" w:name="_Toc500645400"/>
      <w:bookmarkStart w:id="58" w:name="_Toc500650245"/>
      <w:bookmarkStart w:id="59" w:name="_Toc500661979"/>
      <w:bookmarkStart w:id="60" w:name="_Toc500664377"/>
      <w:bookmarkEnd w:id="40"/>
    </w:p>
    <w:p w14:paraId="1F92FDF0" w14:textId="77777777" w:rsidR="00D3756D" w:rsidRDefault="000A216D" w:rsidP="00AC0C5C">
      <w:pPr>
        <w:pStyle w:val="TextBody"/>
      </w:pPr>
      <w:r>
        <w:t>The instructions contained in this procedure are limited to those required for the Transmission and Security Desk.  Instructions for other ERCOT control room positions are contained in separate procedures, one for each position.  This procedure does not imply that the duties contained herein are the only duties to be performed by this position.  The individual assigned to this position will be required to follow any other instructions and to perform any other duties as required or requested by appropriate ERCOT supervision.</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t xml:space="preserve">  </w:t>
      </w:r>
    </w:p>
    <w:p w14:paraId="3DC2675A" w14:textId="590B3F94" w:rsidR="00EB44D7" w:rsidRDefault="000A216D" w:rsidP="00AC0C5C">
      <w:pPr>
        <w:pStyle w:val="TextBody"/>
      </w:pPr>
      <w:r>
        <w:t xml:space="preserve">Although the steps within the procedures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  </w:t>
      </w:r>
    </w:p>
    <w:p w14:paraId="3DC2675B" w14:textId="77777777" w:rsidR="00EB44D7" w:rsidRDefault="000A216D" w:rsidP="00A7220C">
      <w:pPr>
        <w:pStyle w:val="Heading1"/>
      </w:pPr>
      <w:bookmarkStart w:id="61" w:name="_Roles/Responsibilities"/>
      <w:bookmarkStart w:id="62" w:name="_2_Review_and"/>
      <w:bookmarkStart w:id="63" w:name="_2._General_Tasks"/>
      <w:bookmarkEnd w:id="61"/>
      <w:bookmarkEnd w:id="62"/>
      <w:bookmarkEnd w:id="63"/>
      <w:r>
        <w:lastRenderedPageBreak/>
        <w:t>2.</w:t>
      </w:r>
      <w:r>
        <w:tab/>
        <w:t xml:space="preserve">General </w:t>
      </w:r>
    </w:p>
    <w:p w14:paraId="3DC2675C" w14:textId="77777777" w:rsidR="00EB44D7" w:rsidRDefault="00EB44D7">
      <w:pPr>
        <w:rPr>
          <w:b/>
        </w:rPr>
      </w:pPr>
    </w:p>
    <w:p w14:paraId="3DC2675D" w14:textId="77777777" w:rsidR="00EB44D7" w:rsidRPr="00D3756D" w:rsidRDefault="000A216D" w:rsidP="0098051E">
      <w:pPr>
        <w:pStyle w:val="Heading2"/>
      </w:pPr>
      <w:bookmarkStart w:id="64" w:name="_2.1_System_Operator"/>
      <w:bookmarkEnd w:id="64"/>
      <w:r w:rsidRPr="00D3756D">
        <w:t>2.1</w:t>
      </w:r>
      <w:r w:rsidRPr="00D3756D">
        <w:tab/>
        <w:t>System Operator Responsibility and Authority</w:t>
      </w:r>
    </w:p>
    <w:p w14:paraId="3DC2675E" w14:textId="77777777" w:rsidR="00EB44D7" w:rsidRDefault="00EB44D7">
      <w:pPr>
        <w:rPr>
          <w:b/>
        </w:rPr>
      </w:pPr>
    </w:p>
    <w:p w14:paraId="3DC2675F" w14:textId="62A7AD06" w:rsidR="00EB44D7" w:rsidRDefault="000A216D" w:rsidP="001B68B1">
      <w:pPr>
        <w:ind w:left="720"/>
      </w:pPr>
      <w:r>
        <w:rPr>
          <w:b/>
        </w:rPr>
        <w:t xml:space="preserve">Procedure Purpose: </w:t>
      </w:r>
      <w:r>
        <w:t>To ensure the System Operators know their roles, responsibility</w:t>
      </w:r>
      <w:r w:rsidR="00D3756D">
        <w:t>,</w:t>
      </w:r>
      <w:r>
        <w:t xml:space="preserve"> and authority.</w:t>
      </w:r>
    </w:p>
    <w:p w14:paraId="3DC26760"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B004FC" w14:paraId="3DC26766" w14:textId="77777777">
        <w:tc>
          <w:tcPr>
            <w:tcW w:w="2628" w:type="dxa"/>
            <w:vAlign w:val="center"/>
          </w:tcPr>
          <w:p w14:paraId="3DC26761" w14:textId="77777777" w:rsidR="00B004FC" w:rsidRDefault="00B004FC" w:rsidP="00B004FC">
            <w:pPr>
              <w:rPr>
                <w:b/>
                <w:lang w:val="pt-BR"/>
              </w:rPr>
            </w:pPr>
            <w:r>
              <w:rPr>
                <w:b/>
                <w:lang w:val="pt-BR"/>
              </w:rPr>
              <w:t>Protocol Reference</w:t>
            </w:r>
          </w:p>
        </w:tc>
        <w:tc>
          <w:tcPr>
            <w:tcW w:w="1557" w:type="dxa"/>
          </w:tcPr>
          <w:p w14:paraId="3DC26762" w14:textId="715F87E9" w:rsidR="00B004FC" w:rsidRPr="00B004FC" w:rsidRDefault="00B004FC" w:rsidP="00B004FC">
            <w:pPr>
              <w:rPr>
                <w:b/>
                <w:lang w:val="pt-BR"/>
              </w:rPr>
            </w:pPr>
            <w:r w:rsidRPr="00B004FC">
              <w:rPr>
                <w:b/>
              </w:rPr>
              <w:t>6.5.1.1</w:t>
            </w:r>
          </w:p>
        </w:tc>
        <w:tc>
          <w:tcPr>
            <w:tcW w:w="1557" w:type="dxa"/>
          </w:tcPr>
          <w:p w14:paraId="3DC26763" w14:textId="5BFD5794" w:rsidR="00B004FC" w:rsidRPr="00B004FC" w:rsidRDefault="00B004FC" w:rsidP="00B004FC">
            <w:pPr>
              <w:rPr>
                <w:b/>
                <w:lang w:val="pt-BR"/>
              </w:rPr>
            </w:pPr>
            <w:r w:rsidRPr="00B004FC">
              <w:rPr>
                <w:b/>
              </w:rPr>
              <w:t>6.5.1.2(3)</w:t>
            </w:r>
          </w:p>
        </w:tc>
        <w:tc>
          <w:tcPr>
            <w:tcW w:w="1557" w:type="dxa"/>
          </w:tcPr>
          <w:p w14:paraId="3DC26764" w14:textId="5708DA99" w:rsidR="00B004FC" w:rsidRPr="00B004FC" w:rsidRDefault="00B004FC" w:rsidP="00B004FC">
            <w:pPr>
              <w:rPr>
                <w:b/>
                <w:lang w:val="pt-BR"/>
              </w:rPr>
            </w:pPr>
            <w:r w:rsidRPr="00B004FC">
              <w:rPr>
                <w:b/>
              </w:rPr>
              <w:t>6.5.2</w:t>
            </w:r>
          </w:p>
        </w:tc>
        <w:tc>
          <w:tcPr>
            <w:tcW w:w="1557" w:type="dxa"/>
          </w:tcPr>
          <w:p w14:paraId="3DC26765" w14:textId="04E87F08" w:rsidR="00B004FC" w:rsidRDefault="001F731E" w:rsidP="00B004FC">
            <w:pPr>
              <w:rPr>
                <w:b/>
                <w:lang w:val="pt-BR"/>
              </w:rPr>
            </w:pPr>
            <w:r>
              <w:rPr>
                <w:b/>
                <w:lang w:val="pt-BR"/>
              </w:rPr>
              <w:t>6.5.3(1)</w:t>
            </w:r>
          </w:p>
        </w:tc>
      </w:tr>
      <w:tr w:rsidR="008425BF" w14:paraId="3DC2676C" w14:textId="77777777">
        <w:tc>
          <w:tcPr>
            <w:tcW w:w="2628" w:type="dxa"/>
            <w:vAlign w:val="center"/>
          </w:tcPr>
          <w:p w14:paraId="3DC26767" w14:textId="47BA4443" w:rsidR="008425BF" w:rsidRDefault="008425BF" w:rsidP="008425BF">
            <w:pPr>
              <w:rPr>
                <w:b/>
                <w:lang w:val="pt-BR"/>
              </w:rPr>
            </w:pPr>
            <w:r>
              <w:rPr>
                <w:b/>
                <w:lang w:val="pt-BR"/>
              </w:rPr>
              <w:t>Guide Reference</w:t>
            </w:r>
          </w:p>
        </w:tc>
        <w:tc>
          <w:tcPr>
            <w:tcW w:w="1557" w:type="dxa"/>
          </w:tcPr>
          <w:p w14:paraId="3DC26768" w14:textId="77777777" w:rsidR="008425BF" w:rsidRDefault="008425BF" w:rsidP="008425BF">
            <w:pPr>
              <w:rPr>
                <w:b/>
                <w:lang w:val="pt-BR"/>
              </w:rPr>
            </w:pPr>
            <w:r>
              <w:rPr>
                <w:b/>
                <w:lang w:val="pt-BR"/>
              </w:rPr>
              <w:t>4.5.2(1)</w:t>
            </w:r>
          </w:p>
        </w:tc>
        <w:tc>
          <w:tcPr>
            <w:tcW w:w="1557" w:type="dxa"/>
          </w:tcPr>
          <w:p w14:paraId="3DC26769" w14:textId="77777777" w:rsidR="008425BF" w:rsidRDefault="008425BF" w:rsidP="008425BF">
            <w:pPr>
              <w:rPr>
                <w:b/>
                <w:lang w:val="pt-BR"/>
              </w:rPr>
            </w:pPr>
          </w:p>
        </w:tc>
        <w:tc>
          <w:tcPr>
            <w:tcW w:w="1557" w:type="dxa"/>
          </w:tcPr>
          <w:p w14:paraId="3DC2676A" w14:textId="77777777" w:rsidR="008425BF" w:rsidRDefault="008425BF" w:rsidP="008425BF">
            <w:pPr>
              <w:rPr>
                <w:b/>
                <w:lang w:val="pt-BR"/>
              </w:rPr>
            </w:pPr>
          </w:p>
        </w:tc>
        <w:tc>
          <w:tcPr>
            <w:tcW w:w="1557" w:type="dxa"/>
          </w:tcPr>
          <w:p w14:paraId="3DC2676B" w14:textId="1D28F7E1" w:rsidR="008425BF" w:rsidRDefault="008425BF" w:rsidP="008425BF">
            <w:pPr>
              <w:rPr>
                <w:b/>
                <w:lang w:val="pt-BR"/>
              </w:rPr>
            </w:pPr>
          </w:p>
        </w:tc>
      </w:tr>
      <w:tr w:rsidR="008425BF" w14:paraId="3DC26772" w14:textId="77777777">
        <w:tc>
          <w:tcPr>
            <w:tcW w:w="2628" w:type="dxa"/>
            <w:vAlign w:val="center"/>
          </w:tcPr>
          <w:p w14:paraId="3DC2676D" w14:textId="294D7FB4" w:rsidR="008425BF" w:rsidRDefault="008425BF" w:rsidP="008425BF">
            <w:pPr>
              <w:rPr>
                <w:b/>
                <w:lang w:val="pt-BR"/>
              </w:rPr>
            </w:pPr>
            <w:r>
              <w:rPr>
                <w:b/>
                <w:lang w:val="pt-BR"/>
              </w:rPr>
              <w:t>NERC Standard</w:t>
            </w:r>
          </w:p>
        </w:tc>
        <w:tc>
          <w:tcPr>
            <w:tcW w:w="1557" w:type="dxa"/>
          </w:tcPr>
          <w:p w14:paraId="3DC2676E" w14:textId="77777777" w:rsidR="008425BF" w:rsidRDefault="008425BF" w:rsidP="008425BF">
            <w:pPr>
              <w:rPr>
                <w:b/>
                <w:lang w:val="pt-BR"/>
              </w:rPr>
            </w:pPr>
          </w:p>
        </w:tc>
        <w:tc>
          <w:tcPr>
            <w:tcW w:w="1557" w:type="dxa"/>
          </w:tcPr>
          <w:p w14:paraId="3DC2676F" w14:textId="77777777" w:rsidR="008425BF" w:rsidRDefault="008425BF" w:rsidP="008425BF">
            <w:pPr>
              <w:rPr>
                <w:b/>
                <w:lang w:val="pt-BR"/>
              </w:rPr>
            </w:pPr>
          </w:p>
        </w:tc>
        <w:tc>
          <w:tcPr>
            <w:tcW w:w="1557" w:type="dxa"/>
          </w:tcPr>
          <w:p w14:paraId="3DC26770" w14:textId="77777777" w:rsidR="008425BF" w:rsidRDefault="008425BF" w:rsidP="008425BF">
            <w:pPr>
              <w:rPr>
                <w:b/>
                <w:lang w:val="pt-BR"/>
              </w:rPr>
            </w:pPr>
          </w:p>
        </w:tc>
        <w:tc>
          <w:tcPr>
            <w:tcW w:w="1557" w:type="dxa"/>
          </w:tcPr>
          <w:p w14:paraId="3DC26771" w14:textId="5FC1CFCB" w:rsidR="008425BF" w:rsidRDefault="008425BF" w:rsidP="008425BF">
            <w:pPr>
              <w:rPr>
                <w:b/>
                <w:lang w:val="pt-BR"/>
              </w:rPr>
            </w:pPr>
          </w:p>
        </w:tc>
      </w:tr>
    </w:tbl>
    <w:p w14:paraId="3DC26773"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EB44D7" w14:paraId="3DC26777" w14:textId="77777777">
        <w:tc>
          <w:tcPr>
            <w:tcW w:w="1908" w:type="dxa"/>
          </w:tcPr>
          <w:p w14:paraId="3DC26774" w14:textId="5A064F4C" w:rsidR="00EB44D7" w:rsidRDefault="000A216D">
            <w:pPr>
              <w:rPr>
                <w:b/>
              </w:rPr>
            </w:pPr>
            <w:r>
              <w:rPr>
                <w:b/>
              </w:rPr>
              <w:t xml:space="preserve">Version: </w:t>
            </w:r>
            <w:r w:rsidR="0082183D">
              <w:rPr>
                <w:b/>
              </w:rPr>
              <w:t>2</w:t>
            </w:r>
            <w:r>
              <w:rPr>
                <w:b/>
              </w:rPr>
              <w:t xml:space="preserve"> </w:t>
            </w:r>
          </w:p>
        </w:tc>
        <w:tc>
          <w:tcPr>
            <w:tcW w:w="2250" w:type="dxa"/>
          </w:tcPr>
          <w:p w14:paraId="3DC26775" w14:textId="54C8575F" w:rsidR="00EB44D7" w:rsidRDefault="000A216D">
            <w:pPr>
              <w:rPr>
                <w:b/>
              </w:rPr>
            </w:pPr>
            <w:r>
              <w:rPr>
                <w:b/>
              </w:rPr>
              <w:t xml:space="preserve">Revision: </w:t>
            </w:r>
            <w:r w:rsidR="0082183D">
              <w:rPr>
                <w:b/>
              </w:rPr>
              <w:t>0</w:t>
            </w:r>
          </w:p>
        </w:tc>
        <w:tc>
          <w:tcPr>
            <w:tcW w:w="4680" w:type="dxa"/>
          </w:tcPr>
          <w:p w14:paraId="3DC26776" w14:textId="3787D081" w:rsidR="00EB44D7" w:rsidRDefault="000A216D">
            <w:pPr>
              <w:rPr>
                <w:b/>
              </w:rPr>
            </w:pPr>
            <w:r>
              <w:rPr>
                <w:b/>
              </w:rPr>
              <w:t xml:space="preserve">Effective Date:  </w:t>
            </w:r>
            <w:r w:rsidR="0082183D">
              <w:rPr>
                <w:b/>
              </w:rPr>
              <w:t>December 5, 2025</w:t>
            </w:r>
          </w:p>
        </w:tc>
      </w:tr>
    </w:tbl>
    <w:p w14:paraId="3DC26778" w14:textId="77777777" w:rsidR="00EB44D7" w:rsidRDefault="00EB44D7"/>
    <w:p w14:paraId="3DC26779" w14:textId="00215149" w:rsidR="00EB44D7" w:rsidRDefault="000A216D" w:rsidP="00AC0C5C">
      <w:pPr>
        <w:pStyle w:val="TableText"/>
        <w:tabs>
          <w:tab w:val="left" w:pos="1800"/>
          <w:tab w:val="left" w:pos="9558"/>
        </w:tabs>
        <w:jc w:val="both"/>
      </w:pPr>
      <w:r>
        <w:t>ERCOT ISO as a Transmission Operator (TOP), the single Balancing Authority (BA), and only Reliability Coordinator (RC) registered within the ERCOT Interconnection shares all information between these roles simultaneously and acts concurrently as a single entity, satisfying coordination between the TOP, BA</w:t>
      </w:r>
      <w:r w:rsidR="00EC63D6">
        <w:t>,</w:t>
      </w:r>
      <w:r>
        <w:t xml:space="preserve"> and RC.</w:t>
      </w:r>
    </w:p>
    <w:p w14:paraId="3DC2677A" w14:textId="77777777" w:rsidR="00EB44D7" w:rsidRDefault="00EB44D7" w:rsidP="00AC0C5C">
      <w:pPr>
        <w:pStyle w:val="TableText"/>
        <w:tabs>
          <w:tab w:val="left" w:pos="1800"/>
          <w:tab w:val="left" w:pos="9558"/>
        </w:tabs>
        <w:jc w:val="both"/>
      </w:pPr>
    </w:p>
    <w:p w14:paraId="3DC2677B" w14:textId="307AC26F" w:rsidR="00EB44D7" w:rsidRDefault="000A216D" w:rsidP="00AC0C5C">
      <w:pPr>
        <w:pStyle w:val="TableText"/>
        <w:tabs>
          <w:tab w:val="left" w:pos="1800"/>
          <w:tab w:val="left" w:pos="9558"/>
        </w:tabs>
        <w:jc w:val="both"/>
      </w:pPr>
      <w:r>
        <w:t xml:space="preserve">The System Operator (SO) shall, in accordance with NERC Reliability Standards and ERCOT Protocols, have clear decision-making authority to act to address the reliability of its Reliability Coordinator Area by direct actions or by issuing Operating Instructions during both normal and emergency conditions.  These actions shall be taken without delay and may include shedding of firm load without obtaining approval from higher-level personnel.  </w:t>
      </w:r>
    </w:p>
    <w:p w14:paraId="3DC2677C" w14:textId="77777777" w:rsidR="00EB44D7" w:rsidRDefault="00EB44D7" w:rsidP="00AC0C5C">
      <w:pPr>
        <w:pStyle w:val="TableText"/>
        <w:tabs>
          <w:tab w:val="left" w:pos="1800"/>
          <w:tab w:val="left" w:pos="9558"/>
        </w:tabs>
        <w:jc w:val="both"/>
      </w:pPr>
    </w:p>
    <w:p w14:paraId="3DC2677D" w14:textId="77777777" w:rsidR="00EB44D7" w:rsidRDefault="000A216D" w:rsidP="00AC0C5C">
      <w:pPr>
        <w:pStyle w:val="ListBullet3"/>
        <w:numPr>
          <w:ilvl w:val="0"/>
          <w:numId w:val="0"/>
        </w:numPr>
        <w:jc w:val="both"/>
      </w:pPr>
      <w:r>
        <w:t>The SO on duty is, in accordance with the ERCOT Protocols, Operating Guides, and NERC Reliability Standards, and acting as the Balancing Authority, Transmission Operator, and Reliability Coordinator shall request and receive information required to continually monitor the operating conditions which will assure security and reliability of the ERCOT system.</w:t>
      </w:r>
    </w:p>
    <w:p w14:paraId="3DC2677E" w14:textId="77777777" w:rsidR="00EB44D7" w:rsidRDefault="00EB44D7" w:rsidP="00AC0C5C">
      <w:pPr>
        <w:pStyle w:val="ListBullet3"/>
        <w:numPr>
          <w:ilvl w:val="0"/>
          <w:numId w:val="0"/>
        </w:numPr>
        <w:jc w:val="both"/>
      </w:pPr>
    </w:p>
    <w:p w14:paraId="3DC2677F" w14:textId="77777777" w:rsidR="00EB44D7" w:rsidRDefault="000A216D" w:rsidP="00AC0C5C">
      <w:pPr>
        <w:pStyle w:val="ListBullet3"/>
        <w:numPr>
          <w:ilvl w:val="0"/>
          <w:numId w:val="0"/>
        </w:numPr>
        <w:jc w:val="both"/>
      </w:pPr>
      <w:r>
        <w:t xml:space="preserve">The SO issues Dispatch Instructions / Operating Instructions for the Real-Time operation of Transmission Facilities to a TO and to a QSE for the Real-Time operation of a Resource. </w:t>
      </w:r>
    </w:p>
    <w:p w14:paraId="3DC26780" w14:textId="77777777" w:rsidR="00EB44D7" w:rsidRDefault="00EB44D7" w:rsidP="00AC0C5C">
      <w:pPr>
        <w:pStyle w:val="ListBullet3"/>
        <w:numPr>
          <w:ilvl w:val="0"/>
          <w:numId w:val="0"/>
        </w:numPr>
        <w:jc w:val="both"/>
      </w:pPr>
    </w:p>
    <w:p w14:paraId="3DC26781" w14:textId="77777777" w:rsidR="00EB44D7" w:rsidRDefault="000A216D" w:rsidP="00AC0C5C">
      <w:pPr>
        <w:pStyle w:val="ListBullet3"/>
        <w:numPr>
          <w:ilvl w:val="0"/>
          <w:numId w:val="0"/>
        </w:numPr>
        <w:jc w:val="both"/>
      </w:pPr>
      <w:r>
        <w:t xml:space="preserve">The SO shall, on an ERCOT-wide basis, coordinate the ERCOT System Restoration (Black Start) Plan.  The SO shall implement the Black Start Plan and shall direct the reconnection efforts of the islands, established by restoration activities.  </w:t>
      </w:r>
    </w:p>
    <w:p w14:paraId="3DC26782" w14:textId="77777777" w:rsidR="00EB44D7" w:rsidRDefault="00EB44D7" w:rsidP="00AC0C5C">
      <w:pPr>
        <w:pStyle w:val="ListBullet3"/>
        <w:numPr>
          <w:ilvl w:val="0"/>
          <w:numId w:val="0"/>
        </w:numPr>
        <w:jc w:val="both"/>
        <w:rPr>
          <w:sz w:val="20"/>
        </w:rPr>
      </w:pPr>
    </w:p>
    <w:p w14:paraId="3DC26783" w14:textId="77777777" w:rsidR="00EB44D7" w:rsidRDefault="000A216D" w:rsidP="00AC0C5C">
      <w:pPr>
        <w:pStyle w:val="ListBullet3"/>
        <w:numPr>
          <w:ilvl w:val="0"/>
          <w:numId w:val="0"/>
        </w:numPr>
        <w:jc w:val="both"/>
      </w:pPr>
      <w:r>
        <w:t>The SO shall consider all equipment operating limits when issuing Dispatch Instructions / Operating Instructions.  During Emergency Conditions, the SO may verbally request QSEs to operate its Resources outside normal operating parameters.  If a Dispatch Instruction / Operating Instruction conflicts with a restriction placed on equipment by a TO or QSE to protect the integrity of equipment, ERCOT shall honor the restriction.</w:t>
      </w:r>
    </w:p>
    <w:p w14:paraId="3DC26784" w14:textId="77777777" w:rsidR="00EB44D7" w:rsidRDefault="00EB44D7" w:rsidP="00AC0C5C">
      <w:pPr>
        <w:pStyle w:val="ListBullet3"/>
        <w:numPr>
          <w:ilvl w:val="0"/>
          <w:numId w:val="0"/>
        </w:numPr>
        <w:jc w:val="both"/>
        <w:rPr>
          <w:sz w:val="20"/>
          <w:szCs w:val="20"/>
        </w:rPr>
      </w:pPr>
    </w:p>
    <w:p w14:paraId="3DC26785" w14:textId="77777777" w:rsidR="00EB44D7" w:rsidRDefault="000A216D" w:rsidP="00AC0C5C">
      <w:pPr>
        <w:pStyle w:val="ListBullet3"/>
        <w:numPr>
          <w:ilvl w:val="0"/>
          <w:numId w:val="0"/>
        </w:numPr>
        <w:jc w:val="both"/>
      </w:pPr>
      <w:r>
        <w:t>The SO performs security analyses on a Day Ahead and real-time basis and ensures all Forced Outages are entered into the Outage Scheduler. The SO shall obtain or arrange to provide emergency energy over the DC Tie(s) on behalf of ERCOT.</w:t>
      </w:r>
    </w:p>
    <w:p w14:paraId="3DC26786" w14:textId="77777777" w:rsidR="00EB44D7" w:rsidRDefault="00EB44D7" w:rsidP="00AC0C5C">
      <w:pPr>
        <w:pStyle w:val="ListBullet3"/>
        <w:numPr>
          <w:ilvl w:val="0"/>
          <w:numId w:val="0"/>
        </w:numPr>
        <w:jc w:val="both"/>
      </w:pPr>
    </w:p>
    <w:p w14:paraId="3DC26787" w14:textId="0C8FAC76" w:rsidR="00EB44D7" w:rsidRDefault="000A216D" w:rsidP="00AC0C5C">
      <w:pPr>
        <w:pStyle w:val="ListBullet3"/>
        <w:numPr>
          <w:ilvl w:val="0"/>
          <w:numId w:val="0"/>
        </w:numPr>
        <w:jc w:val="both"/>
      </w:pPr>
      <w:r>
        <w:lastRenderedPageBreak/>
        <w:t>The SO shall issue appropriate OCN’s,</w:t>
      </w:r>
      <w:r w:rsidR="00EF1FE2">
        <w:t xml:space="preserve"> AAN’s,</w:t>
      </w:r>
      <w:r>
        <w:t xml:space="preserve"> Advisories, Watches, and Emergency Notices, and coordinate the reduction or cancellation of clearances, re-dispatch of generation, and request, order, or take other action(s) that the SO determines is necessary to maintain safe and reliable operating conditions on the ERCOT </w:t>
      </w:r>
      <w:r w:rsidR="00D3756D">
        <w:t>S</w:t>
      </w:r>
      <w:r>
        <w:t>ystem in accordance with ERCOT Protocols, Operating Guides, and NERC Reliability Standards.  The SO will implement and terminate ERCOT Time Corrections and will determine the need for and implement the operation of a QSE on Constant Frequency Control for loss of ERCOT’s load frequency control system.</w:t>
      </w:r>
    </w:p>
    <w:p w14:paraId="3DC26788" w14:textId="77777777" w:rsidR="00EB44D7" w:rsidRDefault="00EB44D7" w:rsidP="00AC0C5C">
      <w:pPr>
        <w:pStyle w:val="ListBullet3"/>
        <w:numPr>
          <w:ilvl w:val="0"/>
          <w:numId w:val="0"/>
        </w:numPr>
        <w:jc w:val="both"/>
      </w:pPr>
    </w:p>
    <w:p w14:paraId="3DC26789" w14:textId="77777777" w:rsidR="00EB44D7" w:rsidRDefault="00EB44D7">
      <w:pPr>
        <w:pStyle w:val="ListBullet3"/>
        <w:numPr>
          <w:ilvl w:val="0"/>
          <w:numId w:val="0"/>
        </w:numPr>
        <w:ind w:left="720"/>
        <w:jc w:val="both"/>
      </w:pPr>
    </w:p>
    <w:p w14:paraId="3DC2678A" w14:textId="77777777" w:rsidR="00EB44D7" w:rsidRDefault="00EB44D7">
      <w:pPr>
        <w:pStyle w:val="TableText"/>
        <w:tabs>
          <w:tab w:val="left" w:pos="1080"/>
          <w:tab w:val="left" w:pos="9558"/>
        </w:tabs>
        <w:ind w:left="720"/>
        <w:jc w:val="both"/>
      </w:pPr>
    </w:p>
    <w:p w14:paraId="3DC2678B" w14:textId="77777777" w:rsidR="00EB44D7" w:rsidRDefault="00EB44D7">
      <w:pPr>
        <w:pStyle w:val="TableText"/>
        <w:tabs>
          <w:tab w:val="left" w:pos="1080"/>
          <w:tab w:val="left" w:pos="9558"/>
        </w:tabs>
        <w:ind w:left="720"/>
        <w:jc w:val="both"/>
      </w:pPr>
    </w:p>
    <w:p w14:paraId="3DC2678C" w14:textId="77777777" w:rsidR="00EB44D7" w:rsidRDefault="000A216D" w:rsidP="00A7220C">
      <w:pPr>
        <w:pStyle w:val="Heading1"/>
      </w:pPr>
      <w:bookmarkStart w:id="65" w:name="_2.2_Three-Part_Communication"/>
      <w:bookmarkEnd w:id="65"/>
      <w:r>
        <w:lastRenderedPageBreak/>
        <w:t>2.2</w:t>
      </w:r>
      <w:r>
        <w:tab/>
        <w:t>Communication</w:t>
      </w:r>
    </w:p>
    <w:p w14:paraId="3DC2678D" w14:textId="77777777" w:rsidR="00EB44D7" w:rsidRDefault="00EB44D7">
      <w:pPr>
        <w:rPr>
          <w:b/>
        </w:rPr>
      </w:pPr>
    </w:p>
    <w:p w14:paraId="3DC2678E" w14:textId="77777777" w:rsidR="00EB44D7" w:rsidRDefault="000A216D" w:rsidP="001B68B1">
      <w:pPr>
        <w:ind w:left="720"/>
      </w:pPr>
      <w:r>
        <w:rPr>
          <w:b/>
        </w:rPr>
        <w:t xml:space="preserve">Procedure Purpose:  </w:t>
      </w:r>
      <w:r>
        <w:t>To ensure proper communication is used to reduce the possibility of miscommunication that could lead to action or inaction harmful to the reliability of the grid.</w:t>
      </w:r>
    </w:p>
    <w:p w14:paraId="3DC2678F"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980"/>
        <w:gridCol w:w="1440"/>
        <w:gridCol w:w="1251"/>
        <w:gridCol w:w="1557"/>
      </w:tblGrid>
      <w:tr w:rsidR="00EB44D7" w14:paraId="3DC26795" w14:textId="77777777">
        <w:tc>
          <w:tcPr>
            <w:tcW w:w="2628" w:type="dxa"/>
          </w:tcPr>
          <w:p w14:paraId="3DC26790" w14:textId="77777777" w:rsidR="00EB44D7" w:rsidRDefault="000A216D">
            <w:pPr>
              <w:rPr>
                <w:b/>
                <w:lang w:val="pt-BR"/>
              </w:rPr>
            </w:pPr>
            <w:r>
              <w:rPr>
                <w:b/>
                <w:lang w:val="pt-BR"/>
              </w:rPr>
              <w:t>Protocol Reference</w:t>
            </w:r>
          </w:p>
        </w:tc>
        <w:tc>
          <w:tcPr>
            <w:tcW w:w="1980" w:type="dxa"/>
          </w:tcPr>
          <w:p w14:paraId="3DC26791" w14:textId="77777777" w:rsidR="00EB44D7" w:rsidRDefault="000A216D">
            <w:pPr>
              <w:rPr>
                <w:b/>
                <w:lang w:val="pt-BR"/>
              </w:rPr>
            </w:pPr>
            <w:r>
              <w:rPr>
                <w:b/>
                <w:lang w:val="pt-BR"/>
              </w:rPr>
              <w:t>6.5.7.8</w:t>
            </w:r>
          </w:p>
        </w:tc>
        <w:tc>
          <w:tcPr>
            <w:tcW w:w="1440" w:type="dxa"/>
          </w:tcPr>
          <w:p w14:paraId="3DC26792" w14:textId="0192AF2B" w:rsidR="00EB44D7" w:rsidRDefault="00EB44D7">
            <w:pPr>
              <w:rPr>
                <w:b/>
                <w:lang w:val="pt-BR"/>
              </w:rPr>
            </w:pPr>
          </w:p>
        </w:tc>
        <w:tc>
          <w:tcPr>
            <w:tcW w:w="1251" w:type="dxa"/>
          </w:tcPr>
          <w:p w14:paraId="3DC26793" w14:textId="77777777" w:rsidR="00EB44D7" w:rsidRDefault="00EB44D7">
            <w:pPr>
              <w:rPr>
                <w:b/>
                <w:lang w:val="pt-BR"/>
              </w:rPr>
            </w:pPr>
          </w:p>
        </w:tc>
        <w:tc>
          <w:tcPr>
            <w:tcW w:w="1557" w:type="dxa"/>
          </w:tcPr>
          <w:p w14:paraId="3DC26794" w14:textId="77777777" w:rsidR="00EB44D7" w:rsidRDefault="00EB44D7">
            <w:pPr>
              <w:rPr>
                <w:b/>
                <w:lang w:val="pt-BR"/>
              </w:rPr>
            </w:pPr>
          </w:p>
        </w:tc>
      </w:tr>
      <w:tr w:rsidR="00EB44D7" w14:paraId="3DC2679B" w14:textId="77777777">
        <w:tc>
          <w:tcPr>
            <w:tcW w:w="2628" w:type="dxa"/>
          </w:tcPr>
          <w:p w14:paraId="3DC26796" w14:textId="77777777" w:rsidR="00EB44D7" w:rsidRDefault="000A216D">
            <w:pPr>
              <w:rPr>
                <w:b/>
                <w:lang w:val="pt-BR"/>
              </w:rPr>
            </w:pPr>
            <w:r>
              <w:rPr>
                <w:b/>
                <w:lang w:val="pt-BR"/>
              </w:rPr>
              <w:t>Guide Reference</w:t>
            </w:r>
          </w:p>
        </w:tc>
        <w:tc>
          <w:tcPr>
            <w:tcW w:w="1980" w:type="dxa"/>
          </w:tcPr>
          <w:p w14:paraId="3DC26797" w14:textId="77777777" w:rsidR="00EB44D7" w:rsidRDefault="000A216D">
            <w:pPr>
              <w:rPr>
                <w:b/>
                <w:lang w:val="pt-BR"/>
              </w:rPr>
            </w:pPr>
            <w:r>
              <w:rPr>
                <w:b/>
                <w:lang w:val="pt-BR"/>
              </w:rPr>
              <w:t>3.1.3</w:t>
            </w:r>
          </w:p>
        </w:tc>
        <w:tc>
          <w:tcPr>
            <w:tcW w:w="1440" w:type="dxa"/>
          </w:tcPr>
          <w:p w14:paraId="3DC26798" w14:textId="77777777" w:rsidR="00EB44D7" w:rsidRDefault="00EB44D7">
            <w:pPr>
              <w:rPr>
                <w:b/>
                <w:lang w:val="pt-BR"/>
              </w:rPr>
            </w:pPr>
          </w:p>
        </w:tc>
        <w:tc>
          <w:tcPr>
            <w:tcW w:w="1251" w:type="dxa"/>
          </w:tcPr>
          <w:p w14:paraId="3DC26799" w14:textId="77777777" w:rsidR="00EB44D7" w:rsidRDefault="00EB44D7">
            <w:pPr>
              <w:rPr>
                <w:b/>
                <w:lang w:val="pt-BR"/>
              </w:rPr>
            </w:pPr>
          </w:p>
        </w:tc>
        <w:tc>
          <w:tcPr>
            <w:tcW w:w="1557" w:type="dxa"/>
          </w:tcPr>
          <w:p w14:paraId="3DC2679A" w14:textId="77777777" w:rsidR="00EB44D7" w:rsidRDefault="00EB44D7">
            <w:pPr>
              <w:rPr>
                <w:b/>
                <w:lang w:val="pt-BR"/>
              </w:rPr>
            </w:pPr>
          </w:p>
        </w:tc>
      </w:tr>
      <w:tr w:rsidR="00EB44D7" w14:paraId="3DC267A1" w14:textId="77777777">
        <w:tc>
          <w:tcPr>
            <w:tcW w:w="2628" w:type="dxa"/>
          </w:tcPr>
          <w:p w14:paraId="3DC2679C" w14:textId="77777777" w:rsidR="00EB44D7" w:rsidRDefault="000A216D">
            <w:pPr>
              <w:rPr>
                <w:b/>
                <w:lang w:val="pt-BR"/>
              </w:rPr>
            </w:pPr>
            <w:r>
              <w:rPr>
                <w:b/>
                <w:lang w:val="pt-BR"/>
              </w:rPr>
              <w:t>NERC Standard</w:t>
            </w:r>
          </w:p>
        </w:tc>
        <w:tc>
          <w:tcPr>
            <w:tcW w:w="1980" w:type="dxa"/>
          </w:tcPr>
          <w:p w14:paraId="2C6CE353" w14:textId="77777777" w:rsidR="00EB44D7" w:rsidRDefault="000A216D">
            <w:pPr>
              <w:rPr>
                <w:b/>
                <w:lang w:val="pt-BR"/>
              </w:rPr>
            </w:pPr>
            <w:r>
              <w:rPr>
                <w:b/>
                <w:lang w:val="pt-BR"/>
              </w:rPr>
              <w:t>COM-002-4</w:t>
            </w:r>
          </w:p>
          <w:p w14:paraId="3DC2679D" w14:textId="43684056" w:rsidR="006C4FAF" w:rsidRDefault="006C4FAF">
            <w:pPr>
              <w:rPr>
                <w:b/>
                <w:lang w:val="pt-BR"/>
              </w:rPr>
            </w:pPr>
            <w:r>
              <w:rPr>
                <w:b/>
                <w:lang w:val="pt-BR"/>
              </w:rPr>
              <w:t>R5, R7</w:t>
            </w:r>
          </w:p>
        </w:tc>
        <w:tc>
          <w:tcPr>
            <w:tcW w:w="1440" w:type="dxa"/>
          </w:tcPr>
          <w:p w14:paraId="3DC2679E" w14:textId="77777777" w:rsidR="00EB44D7" w:rsidRDefault="00EB44D7">
            <w:pPr>
              <w:rPr>
                <w:b/>
                <w:lang w:val="pt-BR"/>
              </w:rPr>
            </w:pPr>
          </w:p>
        </w:tc>
        <w:tc>
          <w:tcPr>
            <w:tcW w:w="1251" w:type="dxa"/>
          </w:tcPr>
          <w:p w14:paraId="3DC2679F" w14:textId="77777777" w:rsidR="00EB44D7" w:rsidRDefault="00EB44D7">
            <w:pPr>
              <w:rPr>
                <w:b/>
              </w:rPr>
            </w:pPr>
          </w:p>
        </w:tc>
        <w:tc>
          <w:tcPr>
            <w:tcW w:w="1557" w:type="dxa"/>
          </w:tcPr>
          <w:p w14:paraId="3DC267A0" w14:textId="77777777" w:rsidR="00EB44D7" w:rsidRDefault="00EB44D7">
            <w:pPr>
              <w:rPr>
                <w:b/>
              </w:rPr>
            </w:pPr>
          </w:p>
        </w:tc>
      </w:tr>
    </w:tbl>
    <w:p w14:paraId="3DC267A2"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7A6" w14:textId="77777777">
        <w:tc>
          <w:tcPr>
            <w:tcW w:w="1908" w:type="dxa"/>
          </w:tcPr>
          <w:p w14:paraId="3DC267A3" w14:textId="76E12A82" w:rsidR="0082183D" w:rsidRDefault="0082183D" w:rsidP="0082183D">
            <w:pPr>
              <w:rPr>
                <w:b/>
              </w:rPr>
            </w:pPr>
            <w:r>
              <w:rPr>
                <w:b/>
              </w:rPr>
              <w:t xml:space="preserve">Version: 2 </w:t>
            </w:r>
          </w:p>
        </w:tc>
        <w:tc>
          <w:tcPr>
            <w:tcW w:w="2250" w:type="dxa"/>
          </w:tcPr>
          <w:p w14:paraId="3DC267A4" w14:textId="324E0765" w:rsidR="0082183D" w:rsidRDefault="0082183D" w:rsidP="0082183D">
            <w:pPr>
              <w:rPr>
                <w:b/>
              </w:rPr>
            </w:pPr>
            <w:r>
              <w:rPr>
                <w:b/>
              </w:rPr>
              <w:t>Revision: 0</w:t>
            </w:r>
          </w:p>
        </w:tc>
        <w:tc>
          <w:tcPr>
            <w:tcW w:w="4680" w:type="dxa"/>
          </w:tcPr>
          <w:p w14:paraId="3DC267A5" w14:textId="6CA6FAA8" w:rsidR="0082183D" w:rsidRDefault="0082183D" w:rsidP="0082183D">
            <w:pPr>
              <w:rPr>
                <w:b/>
              </w:rPr>
            </w:pPr>
            <w:r>
              <w:rPr>
                <w:b/>
              </w:rPr>
              <w:t>Effective Date:  December 5, 2025</w:t>
            </w:r>
          </w:p>
        </w:tc>
      </w:tr>
    </w:tbl>
    <w:p w14:paraId="3DC267A7"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7434"/>
      </w:tblGrid>
      <w:tr w:rsidR="00EB44D7" w14:paraId="3DC267AA" w14:textId="77777777">
        <w:trPr>
          <w:trHeight w:val="576"/>
          <w:tblHeader/>
        </w:trPr>
        <w:tc>
          <w:tcPr>
            <w:tcW w:w="1577" w:type="dxa"/>
            <w:tcBorders>
              <w:top w:val="double" w:sz="4" w:space="0" w:color="auto"/>
              <w:left w:val="nil"/>
              <w:bottom w:val="double" w:sz="4" w:space="0" w:color="auto"/>
            </w:tcBorders>
            <w:vAlign w:val="center"/>
          </w:tcPr>
          <w:p w14:paraId="3DC267A8"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67A9" w14:textId="77777777" w:rsidR="00EB44D7" w:rsidRDefault="000A216D">
            <w:pPr>
              <w:rPr>
                <w:b/>
              </w:rPr>
            </w:pPr>
            <w:r>
              <w:rPr>
                <w:b/>
              </w:rPr>
              <w:t>Action</w:t>
            </w:r>
          </w:p>
        </w:tc>
      </w:tr>
      <w:tr w:rsidR="00EB44D7" w14:paraId="3DC267AC"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3DC267AB" w14:textId="77777777" w:rsidR="00EB44D7" w:rsidRDefault="000A216D" w:rsidP="0098051E">
            <w:pPr>
              <w:pStyle w:val="Heading2"/>
            </w:pPr>
            <w:bookmarkStart w:id="66" w:name="_Three-Part_Communication"/>
            <w:bookmarkEnd w:id="66"/>
            <w:r>
              <w:t>Three-Part Communication</w:t>
            </w:r>
          </w:p>
        </w:tc>
      </w:tr>
      <w:tr w:rsidR="00EB44D7" w14:paraId="3DC267B0" w14:textId="77777777">
        <w:trPr>
          <w:trHeight w:val="576"/>
        </w:trPr>
        <w:tc>
          <w:tcPr>
            <w:tcW w:w="1577" w:type="dxa"/>
            <w:tcBorders>
              <w:top w:val="double" w:sz="4" w:space="0" w:color="auto"/>
              <w:left w:val="nil"/>
            </w:tcBorders>
            <w:vAlign w:val="center"/>
          </w:tcPr>
          <w:p w14:paraId="3DC267AD" w14:textId="2537188C" w:rsidR="00EB44D7" w:rsidRDefault="000A216D">
            <w:pPr>
              <w:jc w:val="center"/>
            </w:pPr>
            <w:r>
              <w:rPr>
                <w:b/>
              </w:rPr>
              <w:t>N</w:t>
            </w:r>
            <w:r w:rsidR="0044295F">
              <w:rPr>
                <w:b/>
              </w:rPr>
              <w:t>ote</w:t>
            </w:r>
          </w:p>
        </w:tc>
        <w:tc>
          <w:tcPr>
            <w:tcW w:w="7488" w:type="dxa"/>
            <w:tcBorders>
              <w:top w:val="double" w:sz="4" w:space="0" w:color="auto"/>
              <w:right w:val="nil"/>
            </w:tcBorders>
            <w:vAlign w:val="center"/>
          </w:tcPr>
          <w:p w14:paraId="3DC267AE" w14:textId="31756210" w:rsidR="00EB44D7" w:rsidRDefault="000A216D" w:rsidP="007E512D">
            <w:pPr>
              <w:pStyle w:val="ListParagraph"/>
              <w:numPr>
                <w:ilvl w:val="0"/>
                <w:numId w:val="161"/>
              </w:numPr>
            </w:pPr>
            <w:r>
              <w:t>Operating Instructions and Dispatch Instructions are synonymous</w:t>
            </w:r>
            <w:r w:rsidR="00AE0C7F">
              <w:t>,</w:t>
            </w:r>
            <w:r>
              <w:t xml:space="preserve"> and both require ‘three-part communication’.</w:t>
            </w:r>
          </w:p>
          <w:p w14:paraId="3DC267AF" w14:textId="77777777" w:rsidR="00EB44D7" w:rsidRDefault="000A216D" w:rsidP="007E512D">
            <w:pPr>
              <w:pStyle w:val="ListParagraph"/>
              <w:numPr>
                <w:ilvl w:val="0"/>
                <w:numId w:val="161"/>
              </w:numPr>
            </w:pPr>
            <w:r>
              <w:t>Refer to the Communications Protocols document for requirements.</w:t>
            </w:r>
          </w:p>
        </w:tc>
      </w:tr>
      <w:tr w:rsidR="00EB44D7" w14:paraId="3DC267B8" w14:textId="77777777">
        <w:trPr>
          <w:trHeight w:val="576"/>
        </w:trPr>
        <w:tc>
          <w:tcPr>
            <w:tcW w:w="1577" w:type="dxa"/>
            <w:tcBorders>
              <w:left w:val="nil"/>
              <w:bottom w:val="single" w:sz="4" w:space="0" w:color="auto"/>
            </w:tcBorders>
            <w:vAlign w:val="center"/>
          </w:tcPr>
          <w:p w14:paraId="3DC267B1" w14:textId="77777777" w:rsidR="00EB44D7" w:rsidRDefault="000A216D">
            <w:pPr>
              <w:jc w:val="center"/>
              <w:rPr>
                <w:b/>
              </w:rPr>
            </w:pPr>
            <w:r>
              <w:rPr>
                <w:b/>
              </w:rPr>
              <w:t>1</w:t>
            </w:r>
          </w:p>
        </w:tc>
        <w:tc>
          <w:tcPr>
            <w:tcW w:w="7488" w:type="dxa"/>
            <w:tcBorders>
              <w:bottom w:val="single" w:sz="4" w:space="0" w:color="auto"/>
              <w:right w:val="nil"/>
            </w:tcBorders>
            <w:vAlign w:val="center"/>
          </w:tcPr>
          <w:p w14:paraId="3DC267B2" w14:textId="77777777" w:rsidR="00EB44D7" w:rsidRDefault="000A216D">
            <w:r>
              <w:t>When issuing Operating Instructions, use three-part communication:</w:t>
            </w:r>
          </w:p>
          <w:p w14:paraId="3DC267B3" w14:textId="77777777" w:rsidR="00EB44D7" w:rsidRDefault="00EB44D7"/>
          <w:p w14:paraId="3DC267B4" w14:textId="77777777" w:rsidR="00EB44D7" w:rsidRDefault="000A216D">
            <w:pPr>
              <w:numPr>
                <w:ilvl w:val="0"/>
                <w:numId w:val="22"/>
              </w:numPr>
            </w:pPr>
            <w:r>
              <w:t>Issue the Operating Instruction</w:t>
            </w:r>
          </w:p>
          <w:p w14:paraId="3DC267B5" w14:textId="77777777" w:rsidR="00EB44D7" w:rsidRDefault="000A216D">
            <w:pPr>
              <w:numPr>
                <w:ilvl w:val="0"/>
                <w:numId w:val="22"/>
              </w:numPr>
            </w:pPr>
            <w:r>
              <w:t>Receive a correct repeat back</w:t>
            </w:r>
          </w:p>
          <w:p w14:paraId="3DC267B6" w14:textId="77777777" w:rsidR="00EB44D7" w:rsidRDefault="000A216D">
            <w:pPr>
              <w:numPr>
                <w:ilvl w:val="0"/>
                <w:numId w:val="22"/>
              </w:numPr>
            </w:pPr>
            <w:r>
              <w:t>Give an acknowledgement</w:t>
            </w:r>
          </w:p>
          <w:p w14:paraId="3DC267B7" w14:textId="77777777" w:rsidR="00EB44D7" w:rsidRDefault="00EB44D7"/>
        </w:tc>
      </w:tr>
      <w:tr w:rsidR="00EB44D7" w14:paraId="3DC267BB" w14:textId="77777777">
        <w:trPr>
          <w:trHeight w:val="576"/>
        </w:trPr>
        <w:tc>
          <w:tcPr>
            <w:tcW w:w="1577" w:type="dxa"/>
            <w:tcBorders>
              <w:left w:val="nil"/>
              <w:bottom w:val="double" w:sz="4" w:space="0" w:color="auto"/>
            </w:tcBorders>
            <w:vAlign w:val="center"/>
          </w:tcPr>
          <w:p w14:paraId="3DC267B9" w14:textId="77777777" w:rsidR="00EB44D7" w:rsidRDefault="000A216D">
            <w:pPr>
              <w:jc w:val="center"/>
              <w:rPr>
                <w:b/>
              </w:rPr>
            </w:pPr>
            <w:r>
              <w:rPr>
                <w:b/>
              </w:rPr>
              <w:t>2</w:t>
            </w:r>
          </w:p>
        </w:tc>
        <w:tc>
          <w:tcPr>
            <w:tcW w:w="7488" w:type="dxa"/>
            <w:tcBorders>
              <w:bottom w:val="double" w:sz="4" w:space="0" w:color="auto"/>
              <w:right w:val="nil"/>
            </w:tcBorders>
            <w:vAlign w:val="center"/>
          </w:tcPr>
          <w:p w14:paraId="3DC267BA" w14:textId="77777777" w:rsidR="00EB44D7" w:rsidRDefault="000A216D">
            <w:r>
              <w:t>Many scripts have been placed throughout the procedures as a reminder for the three-part communication.  However, a script cannot be provided for every scenario.  Effective three-part communication skills are mandatory.</w:t>
            </w:r>
          </w:p>
        </w:tc>
      </w:tr>
      <w:tr w:rsidR="00EB44D7" w14:paraId="3DC267BD"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3DC267BC" w14:textId="77777777" w:rsidR="00EB44D7" w:rsidRDefault="000A216D" w:rsidP="0098051E">
            <w:pPr>
              <w:pStyle w:val="Heading2"/>
            </w:pPr>
            <w:bookmarkStart w:id="67" w:name="_Hotline_Call_Commnication"/>
            <w:bookmarkEnd w:id="67"/>
            <w:r>
              <w:t>Hotline Call Communication</w:t>
            </w:r>
          </w:p>
        </w:tc>
      </w:tr>
      <w:tr w:rsidR="00EB44D7" w14:paraId="3DC267C6" w14:textId="77777777">
        <w:trPr>
          <w:trHeight w:val="576"/>
        </w:trPr>
        <w:tc>
          <w:tcPr>
            <w:tcW w:w="1577" w:type="dxa"/>
            <w:tcBorders>
              <w:left w:val="nil"/>
              <w:bottom w:val="double" w:sz="4" w:space="0" w:color="auto"/>
            </w:tcBorders>
            <w:vAlign w:val="center"/>
          </w:tcPr>
          <w:p w14:paraId="3DC267BE" w14:textId="77777777" w:rsidR="00EB44D7" w:rsidRDefault="000A216D">
            <w:pPr>
              <w:jc w:val="center"/>
              <w:rPr>
                <w:b/>
              </w:rPr>
            </w:pPr>
            <w:r>
              <w:rPr>
                <w:b/>
              </w:rPr>
              <w:t>1</w:t>
            </w:r>
          </w:p>
        </w:tc>
        <w:tc>
          <w:tcPr>
            <w:tcW w:w="7488" w:type="dxa"/>
            <w:tcBorders>
              <w:bottom w:val="double" w:sz="4" w:space="0" w:color="auto"/>
              <w:right w:val="nil"/>
            </w:tcBorders>
            <w:vAlign w:val="center"/>
          </w:tcPr>
          <w:p w14:paraId="3DC267BF" w14:textId="2ACB67BA" w:rsidR="00EB44D7" w:rsidRDefault="000A216D">
            <w:r>
              <w:t xml:space="preserve">When making Hotline calls, </w:t>
            </w:r>
            <w:r w:rsidR="00AE0C7F">
              <w:t>ensure one</w:t>
            </w:r>
            <w:r>
              <w:t xml:space="preserve"> TO </w:t>
            </w:r>
            <w:r w:rsidR="00AE0C7F">
              <w:t>repeats back the message</w:t>
            </w:r>
            <w:r>
              <w:t>.</w:t>
            </w:r>
          </w:p>
          <w:p w14:paraId="3EF4CD9A" w14:textId="77777777" w:rsidR="00AE0C7F" w:rsidRDefault="00AE0C7F">
            <w:pPr>
              <w:rPr>
                <w:b/>
                <w:u w:val="single"/>
              </w:rPr>
            </w:pPr>
          </w:p>
          <w:p w14:paraId="3DC267C0" w14:textId="65F68FBA" w:rsidR="00EB44D7" w:rsidRDefault="000A216D">
            <w:pPr>
              <w:rPr>
                <w:b/>
                <w:u w:val="single"/>
              </w:rPr>
            </w:pPr>
            <w:r>
              <w:rPr>
                <w:b/>
                <w:u w:val="single"/>
              </w:rPr>
              <w:t>IF:</w:t>
            </w:r>
          </w:p>
          <w:p w14:paraId="3DC267C1" w14:textId="58571E1D" w:rsidR="00EB44D7" w:rsidRDefault="00456630" w:rsidP="007E512D">
            <w:pPr>
              <w:pStyle w:val="ListParagraph"/>
              <w:numPr>
                <w:ilvl w:val="0"/>
                <w:numId w:val="121"/>
              </w:numPr>
            </w:pPr>
            <w:r>
              <w:t>Time and circumstances allow</w:t>
            </w:r>
            <w:r w:rsidR="000A216D">
              <w:t>;</w:t>
            </w:r>
          </w:p>
          <w:p w14:paraId="3DC267C2" w14:textId="77777777" w:rsidR="00EB44D7" w:rsidRDefault="000A216D">
            <w:pPr>
              <w:rPr>
                <w:b/>
                <w:u w:val="single"/>
              </w:rPr>
            </w:pPr>
            <w:r>
              <w:rPr>
                <w:b/>
                <w:u w:val="single"/>
              </w:rPr>
              <w:t>THEN:</w:t>
            </w:r>
          </w:p>
          <w:p w14:paraId="6D8100CE" w14:textId="3600E7A0" w:rsidR="00456630" w:rsidRDefault="00456630" w:rsidP="007E512D">
            <w:pPr>
              <w:pStyle w:val="ListParagraph"/>
              <w:numPr>
                <w:ilvl w:val="0"/>
                <w:numId w:val="121"/>
              </w:numPr>
            </w:pPr>
            <w:r>
              <w:t xml:space="preserve">Review the Consortium </w:t>
            </w:r>
            <w:r w:rsidR="00CD3305">
              <w:t>H</w:t>
            </w:r>
            <w:r>
              <w:t>otline attendance report to verify all TOs were in attendance</w:t>
            </w:r>
          </w:p>
          <w:p w14:paraId="3DC267C3" w14:textId="212B2CAF" w:rsidR="00EB44D7" w:rsidRDefault="000A216D" w:rsidP="007E512D">
            <w:pPr>
              <w:pStyle w:val="ListParagraph"/>
              <w:numPr>
                <w:ilvl w:val="0"/>
                <w:numId w:val="121"/>
              </w:numPr>
            </w:pPr>
            <w:r>
              <w:t xml:space="preserve">Contact the </w:t>
            </w:r>
            <w:r w:rsidR="00AE0C7F">
              <w:t xml:space="preserve">TO </w:t>
            </w:r>
            <w:r>
              <w:t>using their OPX line or LD line to provide them with the message</w:t>
            </w:r>
          </w:p>
          <w:p w14:paraId="3DC267C4" w14:textId="77777777" w:rsidR="00EB44D7" w:rsidRDefault="000A216D" w:rsidP="007E512D">
            <w:pPr>
              <w:pStyle w:val="ListParagraph"/>
              <w:numPr>
                <w:ilvl w:val="0"/>
                <w:numId w:val="121"/>
              </w:numPr>
            </w:pPr>
            <w:r>
              <w:t>Inquire why they were not on the Hotline call</w:t>
            </w:r>
          </w:p>
          <w:p w14:paraId="3DC267C5" w14:textId="77777777" w:rsidR="00EB44D7" w:rsidRDefault="000A216D" w:rsidP="007E512D">
            <w:pPr>
              <w:pStyle w:val="ListParagraph"/>
              <w:numPr>
                <w:ilvl w:val="0"/>
                <w:numId w:val="121"/>
              </w:numPr>
            </w:pPr>
            <w:r>
              <w:t>Open a Help ticket if ERCOT’s Telecommunications department is needed to investigate.</w:t>
            </w:r>
          </w:p>
        </w:tc>
      </w:tr>
      <w:tr w:rsidR="00EB44D7" w14:paraId="3DC267C8"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3DC267C7" w14:textId="77777777" w:rsidR="00EB44D7" w:rsidRDefault="000A216D" w:rsidP="0098051E">
            <w:pPr>
              <w:pStyle w:val="Heading2"/>
            </w:pPr>
            <w:bookmarkStart w:id="68" w:name="_Dispatch"/>
            <w:bookmarkStart w:id="69" w:name="_Verbal_Dispatch_Instruction"/>
            <w:bookmarkStart w:id="70" w:name="_VDIs_to_Master"/>
            <w:bookmarkStart w:id="71" w:name="_VDI_to_Master"/>
            <w:bookmarkEnd w:id="68"/>
            <w:bookmarkEnd w:id="69"/>
            <w:bookmarkEnd w:id="70"/>
            <w:bookmarkEnd w:id="71"/>
            <w:r>
              <w:lastRenderedPageBreak/>
              <w:t>Master QSE</w:t>
            </w:r>
          </w:p>
        </w:tc>
      </w:tr>
      <w:tr w:rsidR="00EB44D7" w14:paraId="3DC267CB" w14:textId="77777777">
        <w:trPr>
          <w:trHeight w:val="576"/>
        </w:trPr>
        <w:tc>
          <w:tcPr>
            <w:tcW w:w="1577" w:type="dxa"/>
            <w:tcBorders>
              <w:left w:val="nil"/>
            </w:tcBorders>
            <w:vAlign w:val="center"/>
          </w:tcPr>
          <w:p w14:paraId="3DC267C9" w14:textId="77777777" w:rsidR="00EB44D7" w:rsidRDefault="000A216D">
            <w:pPr>
              <w:jc w:val="center"/>
              <w:rPr>
                <w:b/>
              </w:rPr>
            </w:pPr>
            <w:r>
              <w:rPr>
                <w:b/>
              </w:rPr>
              <w:t>1</w:t>
            </w:r>
          </w:p>
        </w:tc>
        <w:tc>
          <w:tcPr>
            <w:tcW w:w="7488" w:type="dxa"/>
            <w:tcBorders>
              <w:right w:val="nil"/>
            </w:tcBorders>
            <w:vAlign w:val="center"/>
          </w:tcPr>
          <w:p w14:paraId="3DC267CA" w14:textId="77777777" w:rsidR="00EB44D7" w:rsidRDefault="000A216D">
            <w:r>
              <w:t>Issue the VDI to the Master QSE of a Generation Resource that has been split to function as two or more Split Generation Resources as deemed necessary by ERCOT to effectuate actions for the total Generation Resource for instances when electronic Dispatch Instructions are not feasible.</w:t>
            </w:r>
          </w:p>
        </w:tc>
      </w:tr>
      <w:tr w:rsidR="00EB44D7" w14:paraId="3DC267CE" w14:textId="77777777">
        <w:trPr>
          <w:trHeight w:val="576"/>
        </w:trPr>
        <w:tc>
          <w:tcPr>
            <w:tcW w:w="1577" w:type="dxa"/>
            <w:tcBorders>
              <w:left w:val="nil"/>
              <w:bottom w:val="double" w:sz="4" w:space="0" w:color="auto"/>
            </w:tcBorders>
            <w:vAlign w:val="center"/>
          </w:tcPr>
          <w:p w14:paraId="3DC267CC" w14:textId="5D8DDC3A" w:rsidR="00EB44D7" w:rsidRDefault="000A216D">
            <w:pPr>
              <w:jc w:val="center"/>
              <w:rPr>
                <w:b/>
              </w:rPr>
            </w:pPr>
            <w:r>
              <w:rPr>
                <w:b/>
              </w:rPr>
              <w:t>L</w:t>
            </w:r>
            <w:r w:rsidR="0044295F">
              <w:rPr>
                <w:b/>
              </w:rPr>
              <w:t>og</w:t>
            </w:r>
          </w:p>
        </w:tc>
        <w:tc>
          <w:tcPr>
            <w:tcW w:w="7488" w:type="dxa"/>
            <w:tcBorders>
              <w:bottom w:val="double" w:sz="4" w:space="0" w:color="auto"/>
              <w:right w:val="nil"/>
            </w:tcBorders>
            <w:vAlign w:val="center"/>
          </w:tcPr>
          <w:p w14:paraId="3DC267CD" w14:textId="77777777" w:rsidR="00EB44D7" w:rsidRDefault="000A216D">
            <w:r>
              <w:t>Log all actions.</w:t>
            </w:r>
          </w:p>
        </w:tc>
      </w:tr>
    </w:tbl>
    <w:p w14:paraId="3DC267CF" w14:textId="77777777" w:rsidR="00EB44D7" w:rsidRDefault="00EB44D7">
      <w:pPr>
        <w:pStyle w:val="TableText"/>
        <w:tabs>
          <w:tab w:val="left" w:pos="1080"/>
          <w:tab w:val="left" w:pos="9558"/>
        </w:tabs>
        <w:ind w:left="720"/>
        <w:jc w:val="both"/>
        <w:sectPr w:rsidR="00EB44D7">
          <w:headerReference w:type="even" r:id="rId12"/>
          <w:headerReference w:type="default" r:id="rId13"/>
          <w:footerReference w:type="even" r:id="rId14"/>
          <w:footerReference w:type="default" r:id="rId15"/>
          <w:headerReference w:type="first" r:id="rId16"/>
          <w:footerReference w:type="first" r:id="rId17"/>
          <w:pgSz w:w="12240" w:h="15840" w:code="1"/>
          <w:pgMar w:top="1008" w:right="1800" w:bottom="1008" w:left="1440" w:header="720" w:footer="720" w:gutter="0"/>
          <w:cols w:space="720"/>
          <w:titlePg/>
          <w:docGrid w:linePitch="360"/>
        </w:sectPr>
      </w:pPr>
    </w:p>
    <w:p w14:paraId="3DC267D0" w14:textId="77777777" w:rsidR="00EB44D7" w:rsidRDefault="000A216D" w:rsidP="0098051E">
      <w:pPr>
        <w:pStyle w:val="Heading2"/>
      </w:pPr>
      <w:bookmarkStart w:id="72" w:name="_2.2_System_Overview"/>
      <w:bookmarkStart w:id="73" w:name="_3._Review_and"/>
      <w:bookmarkStart w:id="74" w:name="_2.3_Site_Failovers"/>
      <w:bookmarkStart w:id="75" w:name="_2.3_System_Updates"/>
      <w:bookmarkEnd w:id="72"/>
      <w:bookmarkEnd w:id="73"/>
      <w:bookmarkEnd w:id="74"/>
      <w:bookmarkEnd w:id="75"/>
      <w:r>
        <w:lastRenderedPageBreak/>
        <w:t>2.3</w:t>
      </w:r>
      <w:r>
        <w:tab/>
        <w:t>Site Failovers and Database Loads</w:t>
      </w:r>
    </w:p>
    <w:p w14:paraId="3DC267D1" w14:textId="77777777" w:rsidR="00EB44D7" w:rsidRDefault="00EB44D7">
      <w:pPr>
        <w:rPr>
          <w:b/>
        </w:rPr>
      </w:pPr>
    </w:p>
    <w:p w14:paraId="3DC267D2" w14:textId="77777777" w:rsidR="00EB44D7" w:rsidRDefault="000A216D" w:rsidP="00564E70">
      <w:pPr>
        <w:ind w:left="720" w:hanging="720"/>
      </w:pPr>
      <w:r>
        <w:rPr>
          <w:b/>
        </w:rPr>
        <w:tab/>
        <w:t xml:space="preserve">Procedure Purpose: </w:t>
      </w:r>
      <w:r>
        <w:t>To provide notice to the TOs when ERCOT is performing updates to their Energy and Market Management Systems.</w:t>
      </w:r>
    </w:p>
    <w:p w14:paraId="3DC267D3" w14:textId="77777777" w:rsidR="00EB44D7" w:rsidRDefault="00EB44D7">
      <w:pPr>
        <w:ind w:left="72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EB44D7" w14:paraId="3DC267D9" w14:textId="77777777">
        <w:tc>
          <w:tcPr>
            <w:tcW w:w="2628" w:type="dxa"/>
            <w:vAlign w:val="center"/>
          </w:tcPr>
          <w:p w14:paraId="3DC267D4" w14:textId="77777777" w:rsidR="00EB44D7" w:rsidRDefault="000A216D">
            <w:pPr>
              <w:rPr>
                <w:b/>
              </w:rPr>
            </w:pPr>
            <w:r>
              <w:rPr>
                <w:b/>
              </w:rPr>
              <w:t xml:space="preserve">Protocol Reference </w:t>
            </w:r>
          </w:p>
        </w:tc>
        <w:tc>
          <w:tcPr>
            <w:tcW w:w="1557" w:type="dxa"/>
          </w:tcPr>
          <w:p w14:paraId="3DC267D5" w14:textId="77777777" w:rsidR="00EB44D7" w:rsidRDefault="00EB44D7">
            <w:pPr>
              <w:rPr>
                <w:b/>
              </w:rPr>
            </w:pPr>
          </w:p>
        </w:tc>
        <w:tc>
          <w:tcPr>
            <w:tcW w:w="1557" w:type="dxa"/>
          </w:tcPr>
          <w:p w14:paraId="3DC267D6" w14:textId="77777777" w:rsidR="00EB44D7" w:rsidRDefault="00EB44D7">
            <w:pPr>
              <w:rPr>
                <w:b/>
              </w:rPr>
            </w:pPr>
          </w:p>
        </w:tc>
        <w:tc>
          <w:tcPr>
            <w:tcW w:w="1557" w:type="dxa"/>
          </w:tcPr>
          <w:p w14:paraId="3DC267D7" w14:textId="77777777" w:rsidR="00EB44D7" w:rsidRDefault="00EB44D7">
            <w:pPr>
              <w:rPr>
                <w:b/>
              </w:rPr>
            </w:pPr>
          </w:p>
        </w:tc>
        <w:tc>
          <w:tcPr>
            <w:tcW w:w="1557" w:type="dxa"/>
          </w:tcPr>
          <w:p w14:paraId="3DC267D8" w14:textId="77777777" w:rsidR="00EB44D7" w:rsidRDefault="00EB44D7">
            <w:pPr>
              <w:rPr>
                <w:b/>
              </w:rPr>
            </w:pPr>
          </w:p>
        </w:tc>
      </w:tr>
      <w:tr w:rsidR="00EB44D7" w14:paraId="3DC267DF" w14:textId="77777777">
        <w:tc>
          <w:tcPr>
            <w:tcW w:w="2628" w:type="dxa"/>
            <w:vAlign w:val="center"/>
          </w:tcPr>
          <w:p w14:paraId="3DC267DA" w14:textId="77777777" w:rsidR="00EB44D7" w:rsidRDefault="000A216D">
            <w:pPr>
              <w:rPr>
                <w:b/>
              </w:rPr>
            </w:pPr>
            <w:r>
              <w:rPr>
                <w:b/>
              </w:rPr>
              <w:t xml:space="preserve">Guide Reference </w:t>
            </w:r>
          </w:p>
        </w:tc>
        <w:tc>
          <w:tcPr>
            <w:tcW w:w="1557" w:type="dxa"/>
          </w:tcPr>
          <w:p w14:paraId="3DC267DB" w14:textId="77777777" w:rsidR="00EB44D7" w:rsidRDefault="00EB44D7">
            <w:pPr>
              <w:rPr>
                <w:b/>
              </w:rPr>
            </w:pPr>
          </w:p>
        </w:tc>
        <w:tc>
          <w:tcPr>
            <w:tcW w:w="1557" w:type="dxa"/>
          </w:tcPr>
          <w:p w14:paraId="3DC267DC" w14:textId="77777777" w:rsidR="00EB44D7" w:rsidRDefault="00EB44D7">
            <w:pPr>
              <w:rPr>
                <w:b/>
              </w:rPr>
            </w:pPr>
          </w:p>
        </w:tc>
        <w:tc>
          <w:tcPr>
            <w:tcW w:w="1557" w:type="dxa"/>
          </w:tcPr>
          <w:p w14:paraId="3DC267DD" w14:textId="77777777" w:rsidR="00EB44D7" w:rsidRDefault="00EB44D7">
            <w:pPr>
              <w:rPr>
                <w:b/>
              </w:rPr>
            </w:pPr>
          </w:p>
        </w:tc>
        <w:tc>
          <w:tcPr>
            <w:tcW w:w="1557" w:type="dxa"/>
          </w:tcPr>
          <w:p w14:paraId="3DC267DE" w14:textId="77777777" w:rsidR="00EB44D7" w:rsidRDefault="00EB44D7">
            <w:pPr>
              <w:rPr>
                <w:b/>
              </w:rPr>
            </w:pPr>
          </w:p>
        </w:tc>
      </w:tr>
      <w:tr w:rsidR="00EB44D7" w14:paraId="3DC267E6" w14:textId="77777777">
        <w:tc>
          <w:tcPr>
            <w:tcW w:w="2628" w:type="dxa"/>
            <w:vAlign w:val="center"/>
          </w:tcPr>
          <w:p w14:paraId="3DC267E0" w14:textId="77777777" w:rsidR="00EB44D7" w:rsidRDefault="000A216D">
            <w:pPr>
              <w:rPr>
                <w:b/>
              </w:rPr>
            </w:pPr>
            <w:r>
              <w:rPr>
                <w:b/>
              </w:rPr>
              <w:t>NERC Standard</w:t>
            </w:r>
          </w:p>
        </w:tc>
        <w:tc>
          <w:tcPr>
            <w:tcW w:w="1557" w:type="dxa"/>
          </w:tcPr>
          <w:p w14:paraId="3DC267E1" w14:textId="3E8A915B" w:rsidR="00EB44D7" w:rsidRDefault="000A216D">
            <w:pPr>
              <w:rPr>
                <w:b/>
              </w:rPr>
            </w:pPr>
            <w:r>
              <w:rPr>
                <w:b/>
              </w:rPr>
              <w:t>TOP-001-</w:t>
            </w:r>
            <w:r w:rsidR="00577629">
              <w:rPr>
                <w:b/>
              </w:rPr>
              <w:t>6</w:t>
            </w:r>
          </w:p>
          <w:p w14:paraId="3DC267E2" w14:textId="77777777" w:rsidR="00EB44D7" w:rsidRDefault="000A216D">
            <w:pPr>
              <w:rPr>
                <w:b/>
              </w:rPr>
            </w:pPr>
            <w:r>
              <w:rPr>
                <w:b/>
              </w:rPr>
              <w:t>R9</w:t>
            </w:r>
          </w:p>
        </w:tc>
        <w:tc>
          <w:tcPr>
            <w:tcW w:w="1557" w:type="dxa"/>
          </w:tcPr>
          <w:p w14:paraId="3DC267E3" w14:textId="77777777" w:rsidR="00EB44D7" w:rsidRDefault="00EB44D7">
            <w:pPr>
              <w:rPr>
                <w:b/>
              </w:rPr>
            </w:pPr>
          </w:p>
        </w:tc>
        <w:tc>
          <w:tcPr>
            <w:tcW w:w="1557" w:type="dxa"/>
          </w:tcPr>
          <w:p w14:paraId="3DC267E4" w14:textId="77777777" w:rsidR="00EB44D7" w:rsidRDefault="00EB44D7">
            <w:pPr>
              <w:rPr>
                <w:b/>
              </w:rPr>
            </w:pPr>
          </w:p>
        </w:tc>
        <w:tc>
          <w:tcPr>
            <w:tcW w:w="1557" w:type="dxa"/>
          </w:tcPr>
          <w:p w14:paraId="3DC267E5" w14:textId="77777777" w:rsidR="00EB44D7" w:rsidRDefault="00EB44D7">
            <w:pPr>
              <w:rPr>
                <w:b/>
              </w:rPr>
            </w:pPr>
          </w:p>
        </w:tc>
      </w:tr>
    </w:tbl>
    <w:p w14:paraId="3DC267E7"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7EB" w14:textId="77777777">
        <w:tc>
          <w:tcPr>
            <w:tcW w:w="1908" w:type="dxa"/>
          </w:tcPr>
          <w:p w14:paraId="3DC267E8" w14:textId="75CFCC96" w:rsidR="0082183D" w:rsidRDefault="0082183D" w:rsidP="0082183D">
            <w:pPr>
              <w:rPr>
                <w:b/>
              </w:rPr>
            </w:pPr>
            <w:r>
              <w:rPr>
                <w:b/>
              </w:rPr>
              <w:t xml:space="preserve">Version: 2 </w:t>
            </w:r>
          </w:p>
        </w:tc>
        <w:tc>
          <w:tcPr>
            <w:tcW w:w="2250" w:type="dxa"/>
          </w:tcPr>
          <w:p w14:paraId="3DC267E9" w14:textId="54A88D59" w:rsidR="0082183D" w:rsidRDefault="0082183D" w:rsidP="0082183D">
            <w:pPr>
              <w:rPr>
                <w:b/>
              </w:rPr>
            </w:pPr>
            <w:r>
              <w:rPr>
                <w:b/>
              </w:rPr>
              <w:t>Revision: 0</w:t>
            </w:r>
          </w:p>
        </w:tc>
        <w:tc>
          <w:tcPr>
            <w:tcW w:w="4680" w:type="dxa"/>
          </w:tcPr>
          <w:p w14:paraId="3DC267EA" w14:textId="762E803A" w:rsidR="0082183D" w:rsidRDefault="0082183D" w:rsidP="0082183D">
            <w:pPr>
              <w:rPr>
                <w:b/>
              </w:rPr>
            </w:pPr>
            <w:r>
              <w:rPr>
                <w:b/>
              </w:rPr>
              <w:t>Effective Date:  December 5, 2025</w:t>
            </w:r>
          </w:p>
        </w:tc>
      </w:tr>
    </w:tbl>
    <w:p w14:paraId="3DC267EC"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EB44D7" w14:paraId="3DC267EF" w14:textId="77777777">
        <w:trPr>
          <w:trHeight w:val="576"/>
          <w:tblHeader/>
        </w:trPr>
        <w:tc>
          <w:tcPr>
            <w:tcW w:w="1368" w:type="dxa"/>
            <w:tcBorders>
              <w:top w:val="double" w:sz="4" w:space="0" w:color="auto"/>
              <w:left w:val="nil"/>
              <w:bottom w:val="double" w:sz="4" w:space="0" w:color="auto"/>
            </w:tcBorders>
            <w:vAlign w:val="center"/>
          </w:tcPr>
          <w:p w14:paraId="3DC267ED"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67EE" w14:textId="77777777" w:rsidR="00EB44D7" w:rsidRDefault="000A216D">
            <w:pPr>
              <w:rPr>
                <w:b/>
              </w:rPr>
            </w:pPr>
            <w:r>
              <w:rPr>
                <w:b/>
              </w:rPr>
              <w:t>Action</w:t>
            </w:r>
          </w:p>
        </w:tc>
      </w:tr>
      <w:tr w:rsidR="00EB44D7" w14:paraId="3DC267F6" w14:textId="77777777">
        <w:trPr>
          <w:trHeight w:val="576"/>
        </w:trPr>
        <w:tc>
          <w:tcPr>
            <w:tcW w:w="1368" w:type="dxa"/>
            <w:tcBorders>
              <w:top w:val="double" w:sz="4" w:space="0" w:color="auto"/>
              <w:left w:val="nil"/>
              <w:bottom w:val="single" w:sz="4" w:space="0" w:color="auto"/>
            </w:tcBorders>
            <w:vAlign w:val="center"/>
          </w:tcPr>
          <w:p w14:paraId="3DC267F0" w14:textId="77777777" w:rsidR="00EB44D7" w:rsidRDefault="000A216D">
            <w:pPr>
              <w:jc w:val="center"/>
              <w:rPr>
                <w:b/>
              </w:rPr>
            </w:pPr>
            <w:r>
              <w:rPr>
                <w:b/>
              </w:rPr>
              <w:t>EMS</w:t>
            </w:r>
          </w:p>
          <w:p w14:paraId="3DC267F1" w14:textId="77777777" w:rsidR="00EB44D7" w:rsidRDefault="000A216D">
            <w:pPr>
              <w:jc w:val="center"/>
              <w:rPr>
                <w:b/>
              </w:rPr>
            </w:pPr>
            <w:r>
              <w:rPr>
                <w:b/>
              </w:rPr>
              <w:t>Changes</w:t>
            </w:r>
          </w:p>
        </w:tc>
        <w:tc>
          <w:tcPr>
            <w:tcW w:w="7488" w:type="dxa"/>
            <w:tcBorders>
              <w:top w:val="double" w:sz="4" w:space="0" w:color="auto"/>
              <w:bottom w:val="single" w:sz="4" w:space="0" w:color="auto"/>
              <w:right w:val="nil"/>
            </w:tcBorders>
            <w:vAlign w:val="center"/>
          </w:tcPr>
          <w:p w14:paraId="3DC267F2" w14:textId="77777777" w:rsidR="00EB44D7" w:rsidRDefault="000A216D">
            <w:pPr>
              <w:rPr>
                <w:b/>
                <w:bCs/>
              </w:rPr>
            </w:pPr>
            <w:r>
              <w:rPr>
                <w:b/>
                <w:bCs/>
              </w:rPr>
              <w:t>Approximately 5 - 30 minutes before a database load, local failover, or EMS migration, make the following Hotline call to TOs:</w:t>
            </w:r>
          </w:p>
          <w:p w14:paraId="3DC267F3" w14:textId="77777777" w:rsidR="00EB44D7" w:rsidRDefault="00EB44D7">
            <w:pPr>
              <w:rPr>
                <w:b/>
                <w:bCs/>
              </w:rPr>
            </w:pPr>
          </w:p>
          <w:p w14:paraId="3DC267F5" w14:textId="418F3C34" w:rsidR="00EB44D7" w:rsidRDefault="000A216D" w:rsidP="00310C02">
            <w:r>
              <w:rPr>
                <w:b/>
                <w:bCs/>
                <w:highlight w:val="yellow"/>
                <w:u w:val="single"/>
              </w:rPr>
              <w:t>T#15 - Typical Hotline Script for EMS changes</w:t>
            </w:r>
          </w:p>
        </w:tc>
      </w:tr>
      <w:tr w:rsidR="00EB44D7" w14:paraId="3DC267FD" w14:textId="77777777">
        <w:trPr>
          <w:trHeight w:val="576"/>
        </w:trPr>
        <w:tc>
          <w:tcPr>
            <w:tcW w:w="1368" w:type="dxa"/>
            <w:tcBorders>
              <w:top w:val="single" w:sz="4" w:space="0" w:color="auto"/>
              <w:left w:val="nil"/>
            </w:tcBorders>
            <w:vAlign w:val="center"/>
          </w:tcPr>
          <w:p w14:paraId="3DC267F7" w14:textId="77777777" w:rsidR="00EB44D7" w:rsidRDefault="000A216D">
            <w:pPr>
              <w:jc w:val="center"/>
              <w:rPr>
                <w:b/>
              </w:rPr>
            </w:pPr>
            <w:r>
              <w:rPr>
                <w:b/>
              </w:rPr>
              <w:t>MMS</w:t>
            </w:r>
          </w:p>
          <w:p w14:paraId="3DC267F8" w14:textId="77777777" w:rsidR="00EB44D7" w:rsidRDefault="000A216D">
            <w:pPr>
              <w:jc w:val="center"/>
              <w:rPr>
                <w:b/>
              </w:rPr>
            </w:pPr>
            <w:r>
              <w:rPr>
                <w:b/>
              </w:rPr>
              <w:t>Changes</w:t>
            </w:r>
          </w:p>
        </w:tc>
        <w:tc>
          <w:tcPr>
            <w:tcW w:w="7488" w:type="dxa"/>
            <w:tcBorders>
              <w:top w:val="single" w:sz="4" w:space="0" w:color="auto"/>
              <w:right w:val="nil"/>
            </w:tcBorders>
            <w:vAlign w:val="center"/>
          </w:tcPr>
          <w:p w14:paraId="3DC267F9" w14:textId="24C61F1B" w:rsidR="00EB44D7" w:rsidRDefault="000A216D">
            <w:pPr>
              <w:rPr>
                <w:b/>
                <w:bCs/>
              </w:rPr>
            </w:pPr>
            <w:r>
              <w:rPr>
                <w:b/>
                <w:bCs/>
              </w:rPr>
              <w:t>Approximately 5 - 30 minutes before a</w:t>
            </w:r>
            <w:r w:rsidR="00AC0C5C">
              <w:rPr>
                <w:b/>
                <w:bCs/>
              </w:rPr>
              <w:t>n</w:t>
            </w:r>
            <w:r>
              <w:rPr>
                <w:b/>
                <w:bCs/>
              </w:rPr>
              <w:t xml:space="preserve"> MMS migration, make the following Hotline call to TOs:</w:t>
            </w:r>
          </w:p>
          <w:p w14:paraId="3DC267FA" w14:textId="77777777" w:rsidR="00EB44D7" w:rsidRDefault="00EB44D7">
            <w:pPr>
              <w:rPr>
                <w:b/>
                <w:bCs/>
              </w:rPr>
            </w:pPr>
          </w:p>
          <w:p w14:paraId="3DC267FC" w14:textId="4B4F0654" w:rsidR="00EB44D7" w:rsidRDefault="000A216D" w:rsidP="00310C02">
            <w:pPr>
              <w:rPr>
                <w:b/>
                <w:bCs/>
              </w:rPr>
            </w:pPr>
            <w:r>
              <w:rPr>
                <w:b/>
                <w:bCs/>
                <w:highlight w:val="yellow"/>
                <w:u w:val="single"/>
              </w:rPr>
              <w:t>T#16 - Typical Hotline Script for MMS changes</w:t>
            </w:r>
          </w:p>
        </w:tc>
      </w:tr>
      <w:tr w:rsidR="00EB44D7" w14:paraId="3DC26804" w14:textId="77777777">
        <w:trPr>
          <w:trHeight w:val="576"/>
        </w:trPr>
        <w:tc>
          <w:tcPr>
            <w:tcW w:w="1368" w:type="dxa"/>
            <w:tcBorders>
              <w:top w:val="single" w:sz="4" w:space="0" w:color="auto"/>
              <w:left w:val="nil"/>
            </w:tcBorders>
            <w:vAlign w:val="center"/>
          </w:tcPr>
          <w:p w14:paraId="3DC267FE" w14:textId="77777777" w:rsidR="00EB44D7" w:rsidRDefault="000A216D">
            <w:pPr>
              <w:jc w:val="center"/>
              <w:rPr>
                <w:b/>
              </w:rPr>
            </w:pPr>
            <w:r>
              <w:rPr>
                <w:b/>
              </w:rPr>
              <w:t>Site</w:t>
            </w:r>
          </w:p>
          <w:p w14:paraId="3DC267FF" w14:textId="77777777" w:rsidR="00EB44D7" w:rsidRDefault="000A216D">
            <w:pPr>
              <w:jc w:val="center"/>
              <w:rPr>
                <w:b/>
              </w:rPr>
            </w:pPr>
            <w:r>
              <w:rPr>
                <w:b/>
              </w:rPr>
              <w:t>Failover</w:t>
            </w:r>
          </w:p>
        </w:tc>
        <w:tc>
          <w:tcPr>
            <w:tcW w:w="7488" w:type="dxa"/>
            <w:tcBorders>
              <w:top w:val="single" w:sz="4" w:space="0" w:color="auto"/>
              <w:right w:val="nil"/>
            </w:tcBorders>
            <w:vAlign w:val="center"/>
          </w:tcPr>
          <w:p w14:paraId="3DC26800" w14:textId="77777777" w:rsidR="00EB44D7" w:rsidRDefault="000A216D">
            <w:pPr>
              <w:rPr>
                <w:b/>
                <w:bCs/>
              </w:rPr>
            </w:pPr>
            <w:r>
              <w:rPr>
                <w:b/>
                <w:bCs/>
              </w:rPr>
              <w:t>Approximately 5 - 30 minutes before site failover, make the following Hotline call to TOs:</w:t>
            </w:r>
          </w:p>
          <w:p w14:paraId="3DC26801" w14:textId="77777777" w:rsidR="00EB44D7" w:rsidRDefault="00EB44D7"/>
          <w:p w14:paraId="3DC26803" w14:textId="3694A643" w:rsidR="00EB44D7" w:rsidRDefault="000A216D" w:rsidP="00310C02">
            <w:r>
              <w:rPr>
                <w:b/>
                <w:bCs/>
                <w:highlight w:val="yellow"/>
                <w:u w:val="single"/>
              </w:rPr>
              <w:t>T#17 - Typical Hotline Script for Site Failover</w:t>
            </w:r>
          </w:p>
        </w:tc>
      </w:tr>
      <w:tr w:rsidR="00EB44D7" w14:paraId="3DC2680A" w14:textId="77777777">
        <w:trPr>
          <w:trHeight w:val="746"/>
        </w:trPr>
        <w:tc>
          <w:tcPr>
            <w:tcW w:w="1368" w:type="dxa"/>
            <w:tcBorders>
              <w:left w:val="nil"/>
            </w:tcBorders>
            <w:vAlign w:val="center"/>
          </w:tcPr>
          <w:p w14:paraId="3DC26805" w14:textId="77777777" w:rsidR="00EB44D7" w:rsidRDefault="000A216D">
            <w:pPr>
              <w:jc w:val="center"/>
              <w:rPr>
                <w:b/>
              </w:rPr>
            </w:pPr>
            <w:r>
              <w:rPr>
                <w:b/>
              </w:rPr>
              <w:t>Site</w:t>
            </w:r>
          </w:p>
          <w:p w14:paraId="3DC26806" w14:textId="77777777" w:rsidR="00EB44D7" w:rsidRDefault="000A216D">
            <w:pPr>
              <w:jc w:val="center"/>
              <w:rPr>
                <w:b/>
              </w:rPr>
            </w:pPr>
            <w:r>
              <w:rPr>
                <w:b/>
              </w:rPr>
              <w:t>Failover</w:t>
            </w:r>
          </w:p>
          <w:p w14:paraId="3DC26807" w14:textId="77777777" w:rsidR="00EB44D7" w:rsidRDefault="000A216D">
            <w:pPr>
              <w:jc w:val="center"/>
              <w:rPr>
                <w:b/>
              </w:rPr>
            </w:pPr>
            <w:r>
              <w:rPr>
                <w:b/>
              </w:rPr>
              <w:t>Complete</w:t>
            </w:r>
          </w:p>
        </w:tc>
        <w:tc>
          <w:tcPr>
            <w:tcW w:w="7488" w:type="dxa"/>
            <w:tcBorders>
              <w:right w:val="nil"/>
            </w:tcBorders>
            <w:vAlign w:val="center"/>
          </w:tcPr>
          <w:p w14:paraId="3DC26809" w14:textId="340CB4B5" w:rsidR="00EB44D7" w:rsidRDefault="000A216D" w:rsidP="00310C02">
            <w:r>
              <w:rPr>
                <w:b/>
                <w:highlight w:val="yellow"/>
                <w:u w:val="single"/>
              </w:rPr>
              <w:t>T#18 - Typical Hotline Script for Site Failover Complete</w:t>
            </w:r>
          </w:p>
        </w:tc>
      </w:tr>
      <w:tr w:rsidR="00EB44D7" w14:paraId="3DC2680D" w14:textId="77777777">
        <w:trPr>
          <w:trHeight w:val="576"/>
        </w:trPr>
        <w:tc>
          <w:tcPr>
            <w:tcW w:w="1368" w:type="dxa"/>
            <w:tcBorders>
              <w:left w:val="nil"/>
              <w:bottom w:val="double" w:sz="4" w:space="0" w:color="auto"/>
            </w:tcBorders>
            <w:vAlign w:val="center"/>
          </w:tcPr>
          <w:p w14:paraId="3DC2680B" w14:textId="370D28EC" w:rsidR="00EB44D7" w:rsidRDefault="000A216D">
            <w:pPr>
              <w:jc w:val="center"/>
              <w:rPr>
                <w:b/>
              </w:rPr>
            </w:pPr>
            <w:r>
              <w:rPr>
                <w:b/>
              </w:rPr>
              <w:t>L</w:t>
            </w:r>
            <w:r w:rsidR="0044295F">
              <w:rPr>
                <w:b/>
              </w:rPr>
              <w:t>og</w:t>
            </w:r>
          </w:p>
        </w:tc>
        <w:tc>
          <w:tcPr>
            <w:tcW w:w="7488" w:type="dxa"/>
            <w:tcBorders>
              <w:bottom w:val="double" w:sz="4" w:space="0" w:color="auto"/>
              <w:right w:val="nil"/>
            </w:tcBorders>
            <w:vAlign w:val="center"/>
          </w:tcPr>
          <w:p w14:paraId="3DC2680C" w14:textId="482FE3CA" w:rsidR="00EB44D7" w:rsidRDefault="000A216D">
            <w:pPr>
              <w:rPr>
                <w:highlight w:val="yellow"/>
              </w:rPr>
            </w:pPr>
            <w:r>
              <w:t xml:space="preserve">Log </w:t>
            </w:r>
            <w:r w:rsidR="00310C02">
              <w:t xml:space="preserve">all </w:t>
            </w:r>
            <w:r>
              <w:t>actions.</w:t>
            </w:r>
          </w:p>
        </w:tc>
      </w:tr>
    </w:tbl>
    <w:p w14:paraId="3DC2680E" w14:textId="77777777" w:rsidR="00EB44D7" w:rsidRDefault="000A216D">
      <w:pPr>
        <w:rPr>
          <w:b/>
          <w:sz w:val="28"/>
          <w:szCs w:val="28"/>
        </w:rPr>
      </w:pPr>
      <w:r>
        <w:br w:type="page"/>
      </w:r>
    </w:p>
    <w:p w14:paraId="3DC2680F" w14:textId="77777777" w:rsidR="00EB44D7" w:rsidRDefault="000A216D" w:rsidP="0098051E">
      <w:pPr>
        <w:pStyle w:val="Heading2"/>
      </w:pPr>
      <w:bookmarkStart w:id="76" w:name="_2.4_Switching_Control"/>
      <w:bookmarkEnd w:id="76"/>
      <w:r>
        <w:lastRenderedPageBreak/>
        <w:t>2.4</w:t>
      </w:r>
      <w:r>
        <w:tab/>
        <w:t>Switching Control Centers</w:t>
      </w:r>
    </w:p>
    <w:p w14:paraId="3DC26810" w14:textId="77777777" w:rsidR="00EB44D7" w:rsidRDefault="00EB44D7">
      <w:pPr>
        <w:rPr>
          <w:b/>
        </w:rPr>
      </w:pPr>
    </w:p>
    <w:p w14:paraId="3DC26811" w14:textId="77777777" w:rsidR="00EB44D7" w:rsidRDefault="000A216D" w:rsidP="00564E70">
      <w:pPr>
        <w:ind w:left="720" w:hanging="720"/>
      </w:pPr>
      <w:r>
        <w:rPr>
          <w:b/>
        </w:rPr>
        <w:tab/>
        <w:t xml:space="preserve">Procedure Purpose: </w:t>
      </w:r>
      <w:r>
        <w:t>To provide notice to the TOs when ERCOT is working from the Alternate Control Center.</w:t>
      </w:r>
    </w:p>
    <w:p w14:paraId="3DC26812" w14:textId="77777777" w:rsidR="00EB44D7" w:rsidRDefault="00EB44D7">
      <w:pPr>
        <w:ind w:left="72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EB44D7" w14:paraId="3DC26818" w14:textId="77777777">
        <w:tc>
          <w:tcPr>
            <w:tcW w:w="2628" w:type="dxa"/>
            <w:vAlign w:val="center"/>
          </w:tcPr>
          <w:p w14:paraId="3DC26813" w14:textId="77777777" w:rsidR="00EB44D7" w:rsidRDefault="000A216D">
            <w:pPr>
              <w:rPr>
                <w:b/>
              </w:rPr>
            </w:pPr>
            <w:r>
              <w:rPr>
                <w:b/>
              </w:rPr>
              <w:t xml:space="preserve">Protocol Reference </w:t>
            </w:r>
          </w:p>
        </w:tc>
        <w:tc>
          <w:tcPr>
            <w:tcW w:w="1557" w:type="dxa"/>
          </w:tcPr>
          <w:p w14:paraId="3DC26814" w14:textId="77777777" w:rsidR="00EB44D7" w:rsidRDefault="00EB44D7">
            <w:pPr>
              <w:rPr>
                <w:b/>
              </w:rPr>
            </w:pPr>
          </w:p>
        </w:tc>
        <w:tc>
          <w:tcPr>
            <w:tcW w:w="1557" w:type="dxa"/>
          </w:tcPr>
          <w:p w14:paraId="3DC26815" w14:textId="77777777" w:rsidR="00EB44D7" w:rsidRDefault="00EB44D7">
            <w:pPr>
              <w:rPr>
                <w:b/>
              </w:rPr>
            </w:pPr>
          </w:p>
        </w:tc>
        <w:tc>
          <w:tcPr>
            <w:tcW w:w="1557" w:type="dxa"/>
          </w:tcPr>
          <w:p w14:paraId="3DC26816" w14:textId="77777777" w:rsidR="00EB44D7" w:rsidRDefault="00EB44D7">
            <w:pPr>
              <w:rPr>
                <w:b/>
              </w:rPr>
            </w:pPr>
          </w:p>
        </w:tc>
        <w:tc>
          <w:tcPr>
            <w:tcW w:w="1557" w:type="dxa"/>
          </w:tcPr>
          <w:p w14:paraId="3DC26817" w14:textId="77777777" w:rsidR="00EB44D7" w:rsidRDefault="00EB44D7">
            <w:pPr>
              <w:rPr>
                <w:b/>
              </w:rPr>
            </w:pPr>
          </w:p>
        </w:tc>
      </w:tr>
      <w:tr w:rsidR="00EB44D7" w14:paraId="3DC2681E" w14:textId="77777777">
        <w:tc>
          <w:tcPr>
            <w:tcW w:w="2628" w:type="dxa"/>
            <w:vAlign w:val="center"/>
          </w:tcPr>
          <w:p w14:paraId="3DC26819" w14:textId="77777777" w:rsidR="00EB44D7" w:rsidRDefault="000A216D">
            <w:pPr>
              <w:rPr>
                <w:b/>
              </w:rPr>
            </w:pPr>
            <w:r>
              <w:rPr>
                <w:b/>
              </w:rPr>
              <w:t xml:space="preserve">Guide Reference </w:t>
            </w:r>
          </w:p>
        </w:tc>
        <w:tc>
          <w:tcPr>
            <w:tcW w:w="1557" w:type="dxa"/>
          </w:tcPr>
          <w:p w14:paraId="3DC2681A" w14:textId="77777777" w:rsidR="00EB44D7" w:rsidRDefault="00EB44D7">
            <w:pPr>
              <w:rPr>
                <w:b/>
              </w:rPr>
            </w:pPr>
          </w:p>
        </w:tc>
        <w:tc>
          <w:tcPr>
            <w:tcW w:w="1557" w:type="dxa"/>
          </w:tcPr>
          <w:p w14:paraId="3DC2681B" w14:textId="77777777" w:rsidR="00EB44D7" w:rsidRDefault="00EB44D7">
            <w:pPr>
              <w:rPr>
                <w:b/>
              </w:rPr>
            </w:pPr>
          </w:p>
        </w:tc>
        <w:tc>
          <w:tcPr>
            <w:tcW w:w="1557" w:type="dxa"/>
          </w:tcPr>
          <w:p w14:paraId="3DC2681C" w14:textId="77777777" w:rsidR="00EB44D7" w:rsidRDefault="00EB44D7">
            <w:pPr>
              <w:rPr>
                <w:b/>
              </w:rPr>
            </w:pPr>
          </w:p>
        </w:tc>
        <w:tc>
          <w:tcPr>
            <w:tcW w:w="1557" w:type="dxa"/>
          </w:tcPr>
          <w:p w14:paraId="3DC2681D" w14:textId="77777777" w:rsidR="00EB44D7" w:rsidRDefault="00EB44D7">
            <w:pPr>
              <w:rPr>
                <w:b/>
              </w:rPr>
            </w:pPr>
          </w:p>
        </w:tc>
      </w:tr>
      <w:tr w:rsidR="00EB44D7" w14:paraId="3DC26824" w14:textId="77777777">
        <w:tc>
          <w:tcPr>
            <w:tcW w:w="2628" w:type="dxa"/>
            <w:vAlign w:val="center"/>
          </w:tcPr>
          <w:p w14:paraId="3DC2681F" w14:textId="77777777" w:rsidR="00EB44D7" w:rsidRDefault="000A216D">
            <w:pPr>
              <w:rPr>
                <w:b/>
              </w:rPr>
            </w:pPr>
            <w:r>
              <w:rPr>
                <w:b/>
              </w:rPr>
              <w:t>NERC Standard</w:t>
            </w:r>
          </w:p>
        </w:tc>
        <w:tc>
          <w:tcPr>
            <w:tcW w:w="1557" w:type="dxa"/>
          </w:tcPr>
          <w:p w14:paraId="3DC26820" w14:textId="77777777" w:rsidR="00EB44D7" w:rsidRDefault="00EB44D7">
            <w:pPr>
              <w:rPr>
                <w:b/>
              </w:rPr>
            </w:pPr>
          </w:p>
        </w:tc>
        <w:tc>
          <w:tcPr>
            <w:tcW w:w="1557" w:type="dxa"/>
          </w:tcPr>
          <w:p w14:paraId="3DC26821" w14:textId="77777777" w:rsidR="00EB44D7" w:rsidRDefault="00EB44D7">
            <w:pPr>
              <w:rPr>
                <w:b/>
              </w:rPr>
            </w:pPr>
          </w:p>
        </w:tc>
        <w:tc>
          <w:tcPr>
            <w:tcW w:w="1557" w:type="dxa"/>
          </w:tcPr>
          <w:p w14:paraId="3DC26822" w14:textId="77777777" w:rsidR="00EB44D7" w:rsidRDefault="00EB44D7">
            <w:pPr>
              <w:rPr>
                <w:b/>
              </w:rPr>
            </w:pPr>
          </w:p>
        </w:tc>
        <w:tc>
          <w:tcPr>
            <w:tcW w:w="1557" w:type="dxa"/>
          </w:tcPr>
          <w:p w14:paraId="3DC26823" w14:textId="77777777" w:rsidR="00EB44D7" w:rsidRDefault="00EB44D7">
            <w:pPr>
              <w:rPr>
                <w:b/>
              </w:rPr>
            </w:pPr>
          </w:p>
        </w:tc>
      </w:tr>
    </w:tbl>
    <w:p w14:paraId="3DC26825"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829" w14:textId="77777777">
        <w:tc>
          <w:tcPr>
            <w:tcW w:w="1908" w:type="dxa"/>
          </w:tcPr>
          <w:p w14:paraId="3DC26826" w14:textId="0F6021E4" w:rsidR="0082183D" w:rsidRDefault="0082183D" w:rsidP="0082183D">
            <w:pPr>
              <w:rPr>
                <w:b/>
              </w:rPr>
            </w:pPr>
            <w:r>
              <w:rPr>
                <w:b/>
              </w:rPr>
              <w:t xml:space="preserve">Version: 2 </w:t>
            </w:r>
          </w:p>
        </w:tc>
        <w:tc>
          <w:tcPr>
            <w:tcW w:w="2250" w:type="dxa"/>
          </w:tcPr>
          <w:p w14:paraId="3DC26827" w14:textId="1854C33F" w:rsidR="0082183D" w:rsidRDefault="0082183D" w:rsidP="0082183D">
            <w:pPr>
              <w:rPr>
                <w:b/>
              </w:rPr>
            </w:pPr>
            <w:r>
              <w:rPr>
                <w:b/>
              </w:rPr>
              <w:t>Revision: 0</w:t>
            </w:r>
          </w:p>
        </w:tc>
        <w:tc>
          <w:tcPr>
            <w:tcW w:w="4680" w:type="dxa"/>
          </w:tcPr>
          <w:p w14:paraId="3DC26828" w14:textId="67CB2767" w:rsidR="0082183D" w:rsidRDefault="0082183D" w:rsidP="0082183D">
            <w:pPr>
              <w:rPr>
                <w:b/>
              </w:rPr>
            </w:pPr>
            <w:r>
              <w:rPr>
                <w:b/>
              </w:rPr>
              <w:t>Effective Date:  December 5, 2025</w:t>
            </w:r>
          </w:p>
        </w:tc>
      </w:tr>
    </w:tbl>
    <w:p w14:paraId="3DC2682A"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EB44D7" w14:paraId="3DC2682D" w14:textId="77777777">
        <w:trPr>
          <w:trHeight w:val="576"/>
          <w:tblHeader/>
        </w:trPr>
        <w:tc>
          <w:tcPr>
            <w:tcW w:w="1368" w:type="dxa"/>
            <w:tcBorders>
              <w:top w:val="double" w:sz="4" w:space="0" w:color="auto"/>
              <w:left w:val="nil"/>
              <w:bottom w:val="double" w:sz="4" w:space="0" w:color="auto"/>
            </w:tcBorders>
            <w:vAlign w:val="center"/>
          </w:tcPr>
          <w:p w14:paraId="3DC2682B"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682C" w14:textId="77777777" w:rsidR="00EB44D7" w:rsidRDefault="000A216D">
            <w:pPr>
              <w:rPr>
                <w:b/>
              </w:rPr>
            </w:pPr>
            <w:r>
              <w:rPr>
                <w:b/>
              </w:rPr>
              <w:t>Action</w:t>
            </w:r>
          </w:p>
        </w:tc>
      </w:tr>
      <w:tr w:rsidR="00EB44D7" w14:paraId="3DC26836" w14:textId="77777777">
        <w:trPr>
          <w:trHeight w:val="576"/>
        </w:trPr>
        <w:tc>
          <w:tcPr>
            <w:tcW w:w="1368" w:type="dxa"/>
            <w:tcBorders>
              <w:top w:val="double" w:sz="4" w:space="0" w:color="auto"/>
              <w:left w:val="nil"/>
              <w:bottom w:val="single" w:sz="4" w:space="0" w:color="auto"/>
            </w:tcBorders>
            <w:vAlign w:val="center"/>
          </w:tcPr>
          <w:p w14:paraId="3DC2682E" w14:textId="77777777" w:rsidR="00EB44D7" w:rsidRDefault="000A216D">
            <w:pPr>
              <w:jc w:val="center"/>
              <w:rPr>
                <w:b/>
              </w:rPr>
            </w:pPr>
            <w:r>
              <w:rPr>
                <w:b/>
              </w:rPr>
              <w:t xml:space="preserve">Hotline </w:t>
            </w:r>
          </w:p>
          <w:p w14:paraId="3DC2682F" w14:textId="77777777" w:rsidR="00EB44D7" w:rsidRDefault="000A216D">
            <w:pPr>
              <w:jc w:val="center"/>
              <w:rPr>
                <w:b/>
              </w:rPr>
            </w:pPr>
            <w:r>
              <w:rPr>
                <w:b/>
              </w:rPr>
              <w:t>Call</w:t>
            </w:r>
          </w:p>
        </w:tc>
        <w:tc>
          <w:tcPr>
            <w:tcW w:w="7488" w:type="dxa"/>
            <w:tcBorders>
              <w:top w:val="double" w:sz="4" w:space="0" w:color="auto"/>
              <w:bottom w:val="single" w:sz="4" w:space="0" w:color="auto"/>
              <w:right w:val="nil"/>
            </w:tcBorders>
            <w:vAlign w:val="center"/>
          </w:tcPr>
          <w:p w14:paraId="3DC26830" w14:textId="572DD209" w:rsidR="00EB44D7" w:rsidRDefault="000A216D">
            <w:pPr>
              <w:rPr>
                <w:b/>
                <w:bCs/>
              </w:rPr>
            </w:pPr>
            <w:r>
              <w:rPr>
                <w:b/>
                <w:bCs/>
              </w:rPr>
              <w:t xml:space="preserve">When transferring operations from primary site to alternate site (and vice versa).  Make the following </w:t>
            </w:r>
            <w:r w:rsidR="00CD3305">
              <w:rPr>
                <w:b/>
                <w:bCs/>
              </w:rPr>
              <w:t>H</w:t>
            </w:r>
            <w:r>
              <w:rPr>
                <w:b/>
                <w:bCs/>
              </w:rPr>
              <w:t>otline call to TOs:</w:t>
            </w:r>
          </w:p>
          <w:p w14:paraId="3DC26831" w14:textId="77777777" w:rsidR="00EB44D7" w:rsidRDefault="00EB44D7">
            <w:pPr>
              <w:rPr>
                <w:b/>
                <w:bCs/>
              </w:rPr>
            </w:pPr>
          </w:p>
          <w:p w14:paraId="3DC26832" w14:textId="77777777" w:rsidR="00EB44D7" w:rsidRDefault="000A216D">
            <w:pPr>
              <w:rPr>
                <w:b/>
                <w:bCs/>
                <w:u w:val="single"/>
              </w:rPr>
            </w:pPr>
            <w:r>
              <w:rPr>
                <w:b/>
                <w:bCs/>
                <w:highlight w:val="yellow"/>
                <w:u w:val="single"/>
              </w:rPr>
              <w:t>T#19 - Typical Hotline Script for working from Alternate site</w:t>
            </w:r>
          </w:p>
          <w:p w14:paraId="3DC26833" w14:textId="77777777" w:rsidR="00EB44D7" w:rsidRDefault="00EB44D7"/>
          <w:p w14:paraId="3DC26835" w14:textId="6ABA1847" w:rsidR="00EB44D7" w:rsidRDefault="000A216D" w:rsidP="00310C02">
            <w:r>
              <w:rPr>
                <w:b/>
                <w:bCs/>
                <w:highlight w:val="yellow"/>
                <w:u w:val="single"/>
              </w:rPr>
              <w:t>T#20 - Typical Hotline Script for working from Primary site</w:t>
            </w:r>
          </w:p>
        </w:tc>
      </w:tr>
      <w:tr w:rsidR="00EB44D7" w14:paraId="3DC26840" w14:textId="77777777">
        <w:trPr>
          <w:trHeight w:val="576"/>
        </w:trPr>
        <w:tc>
          <w:tcPr>
            <w:tcW w:w="1368" w:type="dxa"/>
            <w:tcBorders>
              <w:top w:val="single" w:sz="4" w:space="0" w:color="auto"/>
              <w:left w:val="nil"/>
              <w:bottom w:val="single" w:sz="4" w:space="0" w:color="auto"/>
            </w:tcBorders>
            <w:vAlign w:val="center"/>
          </w:tcPr>
          <w:p w14:paraId="3DC26837" w14:textId="65FB2788" w:rsidR="00EB44D7" w:rsidRDefault="00853557">
            <w:pPr>
              <w:jc w:val="center"/>
              <w:rPr>
                <w:b/>
              </w:rPr>
            </w:pPr>
            <w:r w:rsidRPr="00853557">
              <w:rPr>
                <w:b/>
              </w:rPr>
              <w:t>ERCOT Website</w:t>
            </w:r>
          </w:p>
          <w:p w14:paraId="3DC26838" w14:textId="77777777" w:rsidR="00EB44D7" w:rsidRDefault="000A216D">
            <w:pPr>
              <w:jc w:val="center"/>
              <w:rPr>
                <w:b/>
              </w:rPr>
            </w:pPr>
            <w:r>
              <w:rPr>
                <w:b/>
              </w:rPr>
              <w:t>Posting</w:t>
            </w:r>
          </w:p>
        </w:tc>
        <w:tc>
          <w:tcPr>
            <w:tcW w:w="7488" w:type="dxa"/>
            <w:tcBorders>
              <w:top w:val="single" w:sz="4" w:space="0" w:color="auto"/>
              <w:bottom w:val="single" w:sz="4" w:space="0" w:color="auto"/>
              <w:right w:val="nil"/>
            </w:tcBorders>
            <w:vAlign w:val="center"/>
          </w:tcPr>
          <w:p w14:paraId="3DC26839" w14:textId="77777777" w:rsidR="00EB44D7" w:rsidRDefault="000A216D">
            <w:r>
              <w:t>Verify with Real-Time operator that posting was made.</w:t>
            </w:r>
          </w:p>
          <w:p w14:paraId="3DC2683A" w14:textId="77777777" w:rsidR="00EB44D7" w:rsidRDefault="00EB44D7"/>
          <w:p w14:paraId="3DC2683B" w14:textId="0042509C" w:rsidR="00EB44D7" w:rsidRDefault="000A216D">
            <w:pPr>
              <w:rPr>
                <w:u w:val="single"/>
              </w:rPr>
            </w:pPr>
            <w:r>
              <w:rPr>
                <w:b/>
                <w:bCs/>
                <w:highlight w:val="yellow"/>
                <w:u w:val="single"/>
              </w:rPr>
              <w:t xml:space="preserve">Typical </w:t>
            </w:r>
            <w:r w:rsidR="00853557" w:rsidRPr="00853557">
              <w:rPr>
                <w:b/>
                <w:bCs/>
                <w:highlight w:val="yellow"/>
                <w:u w:val="single"/>
              </w:rPr>
              <w:t>ERCOT Website</w:t>
            </w:r>
            <w:r>
              <w:rPr>
                <w:b/>
                <w:bCs/>
                <w:highlight w:val="yellow"/>
                <w:u w:val="single"/>
              </w:rPr>
              <w:t xml:space="preserve"> Posting Script for working from Alternate site</w:t>
            </w:r>
          </w:p>
          <w:p w14:paraId="3DC2683C" w14:textId="0B1B2AF8" w:rsidR="00EB44D7" w:rsidRDefault="000A216D">
            <w:r>
              <w:t xml:space="preserve">ERCOT is working from alternate control center.  </w:t>
            </w:r>
          </w:p>
          <w:p w14:paraId="3DC2683D" w14:textId="77777777" w:rsidR="00EB44D7" w:rsidRDefault="00EB44D7"/>
          <w:p w14:paraId="3DC2683E" w14:textId="0135AF24" w:rsidR="00EB44D7" w:rsidRDefault="000A216D">
            <w:pPr>
              <w:rPr>
                <w:u w:val="single"/>
              </w:rPr>
            </w:pPr>
            <w:r>
              <w:rPr>
                <w:b/>
                <w:bCs/>
                <w:highlight w:val="yellow"/>
                <w:u w:val="single"/>
              </w:rPr>
              <w:t xml:space="preserve">Typical </w:t>
            </w:r>
            <w:r w:rsidR="00853557" w:rsidRPr="00853557">
              <w:rPr>
                <w:b/>
                <w:bCs/>
                <w:highlight w:val="yellow"/>
                <w:u w:val="single"/>
              </w:rPr>
              <w:t>ERCOT Website</w:t>
            </w:r>
            <w:r>
              <w:rPr>
                <w:b/>
                <w:bCs/>
                <w:highlight w:val="yellow"/>
                <w:u w:val="single"/>
              </w:rPr>
              <w:t xml:space="preserve"> Posting Script for working from Primary site</w:t>
            </w:r>
          </w:p>
          <w:p w14:paraId="3DC2683F" w14:textId="77777777" w:rsidR="00EB44D7" w:rsidRDefault="000A216D">
            <w:r>
              <w:t xml:space="preserve">ERCOT is working from primary control center.  </w:t>
            </w:r>
          </w:p>
        </w:tc>
      </w:tr>
      <w:tr w:rsidR="00EB44D7" w14:paraId="3DC26843" w14:textId="77777777">
        <w:trPr>
          <w:trHeight w:val="576"/>
        </w:trPr>
        <w:tc>
          <w:tcPr>
            <w:tcW w:w="1368" w:type="dxa"/>
            <w:tcBorders>
              <w:top w:val="single" w:sz="4" w:space="0" w:color="auto"/>
              <w:left w:val="nil"/>
              <w:bottom w:val="double" w:sz="4" w:space="0" w:color="auto"/>
            </w:tcBorders>
            <w:vAlign w:val="center"/>
          </w:tcPr>
          <w:p w14:paraId="3DC26841" w14:textId="341610D3" w:rsidR="00EB44D7" w:rsidRDefault="000A216D">
            <w:pPr>
              <w:jc w:val="center"/>
              <w:rPr>
                <w:b/>
              </w:rPr>
            </w:pPr>
            <w:r>
              <w:rPr>
                <w:b/>
              </w:rPr>
              <w:t>L</w:t>
            </w:r>
            <w:r w:rsidR="00534BFB">
              <w:rPr>
                <w:b/>
              </w:rPr>
              <w:t>og</w:t>
            </w:r>
          </w:p>
        </w:tc>
        <w:tc>
          <w:tcPr>
            <w:tcW w:w="7488" w:type="dxa"/>
            <w:tcBorders>
              <w:top w:val="single" w:sz="4" w:space="0" w:color="auto"/>
              <w:bottom w:val="double" w:sz="4" w:space="0" w:color="auto"/>
              <w:right w:val="nil"/>
            </w:tcBorders>
            <w:vAlign w:val="center"/>
          </w:tcPr>
          <w:p w14:paraId="3DC26842" w14:textId="0B72AC30" w:rsidR="00EB44D7" w:rsidRDefault="000A216D">
            <w:r>
              <w:t xml:space="preserve">Log </w:t>
            </w:r>
            <w:r w:rsidR="00310C02">
              <w:t xml:space="preserve">all </w:t>
            </w:r>
            <w:r>
              <w:t>actions.</w:t>
            </w:r>
          </w:p>
        </w:tc>
      </w:tr>
    </w:tbl>
    <w:p w14:paraId="3DC26844" w14:textId="77777777" w:rsidR="00EB44D7" w:rsidRDefault="00EB44D7"/>
    <w:p w14:paraId="18EB6146" w14:textId="77777777" w:rsidR="007B1E7F" w:rsidRDefault="007B1E7F">
      <w:r>
        <w:br w:type="page"/>
      </w:r>
    </w:p>
    <w:p w14:paraId="39B4F2ED" w14:textId="3B3BDBC3" w:rsidR="007B1E7F" w:rsidRDefault="007B1E7F" w:rsidP="0098051E">
      <w:pPr>
        <w:pStyle w:val="Heading2"/>
      </w:pPr>
      <w:bookmarkStart w:id="77" w:name="_2.5_Suspected_Sabotage"/>
      <w:bookmarkEnd w:id="77"/>
      <w:r>
        <w:lastRenderedPageBreak/>
        <w:t>2.5</w:t>
      </w:r>
      <w:r>
        <w:tab/>
        <w:t xml:space="preserve">Suspected Sabotage or Sabotage Events </w:t>
      </w:r>
    </w:p>
    <w:p w14:paraId="6DD840D1" w14:textId="77777777" w:rsidR="007B1E7F" w:rsidRDefault="007B1E7F" w:rsidP="007B1E7F"/>
    <w:p w14:paraId="1C3B8026" w14:textId="4E69FCA2" w:rsidR="007B1E7F" w:rsidRPr="00D34F8E" w:rsidRDefault="007B1E7F" w:rsidP="00564E70">
      <w:pPr>
        <w:ind w:left="720"/>
      </w:pPr>
      <w:r w:rsidRPr="00D34F8E">
        <w:rPr>
          <w:b/>
        </w:rPr>
        <w:t xml:space="preserve">Procedure Purpose:  </w:t>
      </w:r>
      <w:r>
        <w:t>To be aware of cyber intrusions and communicate concerning activity and any unusual occurrences</w:t>
      </w:r>
      <w:r w:rsidRPr="007A5871">
        <w:t>.</w:t>
      </w:r>
    </w:p>
    <w:p w14:paraId="31AFECC6" w14:textId="77777777" w:rsidR="007B1E7F" w:rsidRDefault="007B1E7F" w:rsidP="007B1E7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7B1E7F" w14:paraId="02CDFBBA" w14:textId="77777777" w:rsidTr="00967D4C">
        <w:tc>
          <w:tcPr>
            <w:tcW w:w="2628" w:type="dxa"/>
            <w:vAlign w:val="center"/>
          </w:tcPr>
          <w:p w14:paraId="451B3FE5" w14:textId="77777777" w:rsidR="007B1E7F" w:rsidRDefault="007B1E7F" w:rsidP="00967D4C">
            <w:pPr>
              <w:rPr>
                <w:b/>
              </w:rPr>
            </w:pPr>
            <w:r>
              <w:rPr>
                <w:b/>
              </w:rPr>
              <w:t>Protocol Reference</w:t>
            </w:r>
          </w:p>
        </w:tc>
        <w:tc>
          <w:tcPr>
            <w:tcW w:w="1557" w:type="dxa"/>
          </w:tcPr>
          <w:p w14:paraId="416F1779" w14:textId="77777777" w:rsidR="007B1E7F" w:rsidRDefault="007B1E7F" w:rsidP="00967D4C">
            <w:pPr>
              <w:rPr>
                <w:b/>
              </w:rPr>
            </w:pPr>
          </w:p>
        </w:tc>
        <w:tc>
          <w:tcPr>
            <w:tcW w:w="1557" w:type="dxa"/>
          </w:tcPr>
          <w:p w14:paraId="5DE44A48" w14:textId="77777777" w:rsidR="007B1E7F" w:rsidRDefault="007B1E7F" w:rsidP="00967D4C">
            <w:pPr>
              <w:rPr>
                <w:b/>
              </w:rPr>
            </w:pPr>
          </w:p>
        </w:tc>
        <w:tc>
          <w:tcPr>
            <w:tcW w:w="1557" w:type="dxa"/>
          </w:tcPr>
          <w:p w14:paraId="1A029762" w14:textId="77777777" w:rsidR="007B1E7F" w:rsidRDefault="007B1E7F" w:rsidP="00967D4C">
            <w:pPr>
              <w:rPr>
                <w:b/>
              </w:rPr>
            </w:pPr>
          </w:p>
        </w:tc>
        <w:tc>
          <w:tcPr>
            <w:tcW w:w="1557" w:type="dxa"/>
          </w:tcPr>
          <w:p w14:paraId="70763B4D" w14:textId="77777777" w:rsidR="007B1E7F" w:rsidRDefault="007B1E7F" w:rsidP="00967D4C">
            <w:pPr>
              <w:rPr>
                <w:b/>
              </w:rPr>
            </w:pPr>
          </w:p>
        </w:tc>
      </w:tr>
      <w:tr w:rsidR="007B1E7F" w14:paraId="3271E40C" w14:textId="77777777" w:rsidTr="00967D4C">
        <w:tc>
          <w:tcPr>
            <w:tcW w:w="2628" w:type="dxa"/>
            <w:vAlign w:val="center"/>
          </w:tcPr>
          <w:p w14:paraId="333EC0B3" w14:textId="77777777" w:rsidR="007B1E7F" w:rsidRDefault="007B1E7F" w:rsidP="00967D4C">
            <w:pPr>
              <w:rPr>
                <w:b/>
              </w:rPr>
            </w:pPr>
            <w:r>
              <w:rPr>
                <w:b/>
              </w:rPr>
              <w:t>Guide Reference</w:t>
            </w:r>
          </w:p>
        </w:tc>
        <w:tc>
          <w:tcPr>
            <w:tcW w:w="1557" w:type="dxa"/>
          </w:tcPr>
          <w:p w14:paraId="09735A5D" w14:textId="77777777" w:rsidR="007B1E7F" w:rsidRDefault="007B1E7F" w:rsidP="00967D4C">
            <w:pPr>
              <w:rPr>
                <w:b/>
              </w:rPr>
            </w:pPr>
          </w:p>
        </w:tc>
        <w:tc>
          <w:tcPr>
            <w:tcW w:w="1557" w:type="dxa"/>
          </w:tcPr>
          <w:p w14:paraId="295E6945" w14:textId="77777777" w:rsidR="007B1E7F" w:rsidRDefault="007B1E7F" w:rsidP="00967D4C">
            <w:pPr>
              <w:rPr>
                <w:b/>
              </w:rPr>
            </w:pPr>
          </w:p>
        </w:tc>
        <w:tc>
          <w:tcPr>
            <w:tcW w:w="1557" w:type="dxa"/>
          </w:tcPr>
          <w:p w14:paraId="25F93A7C" w14:textId="77777777" w:rsidR="007B1E7F" w:rsidRDefault="007B1E7F" w:rsidP="00967D4C">
            <w:pPr>
              <w:rPr>
                <w:b/>
              </w:rPr>
            </w:pPr>
          </w:p>
        </w:tc>
        <w:tc>
          <w:tcPr>
            <w:tcW w:w="1557" w:type="dxa"/>
          </w:tcPr>
          <w:p w14:paraId="65456649" w14:textId="77777777" w:rsidR="007B1E7F" w:rsidRDefault="007B1E7F" w:rsidP="00967D4C">
            <w:pPr>
              <w:rPr>
                <w:b/>
              </w:rPr>
            </w:pPr>
          </w:p>
        </w:tc>
      </w:tr>
      <w:tr w:rsidR="007B1E7F" w14:paraId="512D0153" w14:textId="77777777" w:rsidTr="00967D4C">
        <w:tc>
          <w:tcPr>
            <w:tcW w:w="2628" w:type="dxa"/>
            <w:vAlign w:val="center"/>
          </w:tcPr>
          <w:p w14:paraId="56467EEB" w14:textId="77777777" w:rsidR="007B1E7F" w:rsidRDefault="007B1E7F" w:rsidP="00967D4C">
            <w:pPr>
              <w:rPr>
                <w:b/>
              </w:rPr>
            </w:pPr>
            <w:r>
              <w:rPr>
                <w:b/>
              </w:rPr>
              <w:t>NERC Standard</w:t>
            </w:r>
          </w:p>
        </w:tc>
        <w:tc>
          <w:tcPr>
            <w:tcW w:w="1557" w:type="dxa"/>
          </w:tcPr>
          <w:p w14:paraId="697FE00D" w14:textId="77777777" w:rsidR="007B1E7F" w:rsidRDefault="007B1E7F" w:rsidP="00967D4C">
            <w:pPr>
              <w:rPr>
                <w:b/>
              </w:rPr>
            </w:pPr>
          </w:p>
        </w:tc>
        <w:tc>
          <w:tcPr>
            <w:tcW w:w="1557" w:type="dxa"/>
          </w:tcPr>
          <w:p w14:paraId="69C33507" w14:textId="77777777" w:rsidR="007B1E7F" w:rsidRDefault="007B1E7F" w:rsidP="00967D4C">
            <w:pPr>
              <w:rPr>
                <w:b/>
              </w:rPr>
            </w:pPr>
          </w:p>
        </w:tc>
        <w:tc>
          <w:tcPr>
            <w:tcW w:w="1557" w:type="dxa"/>
          </w:tcPr>
          <w:p w14:paraId="00D63360" w14:textId="77777777" w:rsidR="007B1E7F" w:rsidRDefault="007B1E7F" w:rsidP="00967D4C">
            <w:pPr>
              <w:rPr>
                <w:b/>
              </w:rPr>
            </w:pPr>
          </w:p>
        </w:tc>
        <w:tc>
          <w:tcPr>
            <w:tcW w:w="1557" w:type="dxa"/>
          </w:tcPr>
          <w:p w14:paraId="347D9795" w14:textId="77777777" w:rsidR="007B1E7F" w:rsidRDefault="007B1E7F" w:rsidP="00967D4C">
            <w:pPr>
              <w:rPr>
                <w:b/>
              </w:rPr>
            </w:pPr>
          </w:p>
        </w:tc>
      </w:tr>
    </w:tbl>
    <w:p w14:paraId="4698BC75" w14:textId="77777777" w:rsidR="007B1E7F" w:rsidRDefault="007B1E7F" w:rsidP="007B1E7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06429521" w14:textId="77777777" w:rsidTr="00967D4C">
        <w:tc>
          <w:tcPr>
            <w:tcW w:w="1908" w:type="dxa"/>
          </w:tcPr>
          <w:p w14:paraId="6C82BADB" w14:textId="19CED680" w:rsidR="0082183D" w:rsidRDefault="0082183D" w:rsidP="0082183D">
            <w:pPr>
              <w:rPr>
                <w:b/>
              </w:rPr>
            </w:pPr>
            <w:r>
              <w:rPr>
                <w:b/>
              </w:rPr>
              <w:t xml:space="preserve">Version: 2 </w:t>
            </w:r>
          </w:p>
        </w:tc>
        <w:tc>
          <w:tcPr>
            <w:tcW w:w="2250" w:type="dxa"/>
          </w:tcPr>
          <w:p w14:paraId="6E47420A" w14:textId="563181B8" w:rsidR="0082183D" w:rsidRDefault="0082183D" w:rsidP="0082183D">
            <w:pPr>
              <w:rPr>
                <w:b/>
              </w:rPr>
            </w:pPr>
            <w:r>
              <w:rPr>
                <w:b/>
              </w:rPr>
              <w:t>Revision: 0</w:t>
            </w:r>
          </w:p>
        </w:tc>
        <w:tc>
          <w:tcPr>
            <w:tcW w:w="4680" w:type="dxa"/>
          </w:tcPr>
          <w:p w14:paraId="3EBD7BC9" w14:textId="72A5DCF9" w:rsidR="0082183D" w:rsidRDefault="0082183D" w:rsidP="0082183D">
            <w:pPr>
              <w:rPr>
                <w:b/>
              </w:rPr>
            </w:pPr>
            <w:r>
              <w:rPr>
                <w:b/>
              </w:rPr>
              <w:t>Effective Date:  December 5, 2025</w:t>
            </w:r>
          </w:p>
        </w:tc>
      </w:tr>
    </w:tbl>
    <w:p w14:paraId="435FD4ED" w14:textId="77777777" w:rsidR="007B1E7F" w:rsidRDefault="007B1E7F" w:rsidP="007B1E7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7687"/>
      </w:tblGrid>
      <w:tr w:rsidR="007B1E7F" w14:paraId="1EB68B10" w14:textId="77777777" w:rsidTr="00967D4C">
        <w:trPr>
          <w:trHeight w:val="576"/>
          <w:tblHeader/>
        </w:trPr>
        <w:tc>
          <w:tcPr>
            <w:tcW w:w="1313" w:type="dxa"/>
            <w:tcBorders>
              <w:top w:val="double" w:sz="4" w:space="0" w:color="auto"/>
              <w:left w:val="nil"/>
              <w:bottom w:val="double" w:sz="4" w:space="0" w:color="auto"/>
            </w:tcBorders>
            <w:vAlign w:val="center"/>
          </w:tcPr>
          <w:p w14:paraId="4E785BF1" w14:textId="77777777" w:rsidR="007B1E7F" w:rsidRDefault="007B1E7F" w:rsidP="00967D4C">
            <w:pPr>
              <w:rPr>
                <w:b/>
              </w:rPr>
            </w:pPr>
            <w:r>
              <w:rPr>
                <w:b/>
              </w:rPr>
              <w:t>Step</w:t>
            </w:r>
          </w:p>
        </w:tc>
        <w:tc>
          <w:tcPr>
            <w:tcW w:w="7687" w:type="dxa"/>
            <w:tcBorders>
              <w:top w:val="double" w:sz="4" w:space="0" w:color="auto"/>
              <w:bottom w:val="double" w:sz="4" w:space="0" w:color="auto"/>
              <w:right w:val="nil"/>
            </w:tcBorders>
            <w:vAlign w:val="center"/>
          </w:tcPr>
          <w:p w14:paraId="7A6C1034" w14:textId="77777777" w:rsidR="007B1E7F" w:rsidRDefault="007B1E7F" w:rsidP="00967D4C">
            <w:pPr>
              <w:rPr>
                <w:b/>
              </w:rPr>
            </w:pPr>
            <w:r>
              <w:rPr>
                <w:b/>
              </w:rPr>
              <w:t>Action</w:t>
            </w:r>
          </w:p>
        </w:tc>
      </w:tr>
      <w:tr w:rsidR="007B1E7F" w14:paraId="0C064775" w14:textId="77777777" w:rsidTr="00967D4C">
        <w:trPr>
          <w:trHeight w:val="576"/>
        </w:trPr>
        <w:tc>
          <w:tcPr>
            <w:tcW w:w="1313" w:type="dxa"/>
            <w:tcBorders>
              <w:left w:val="nil"/>
            </w:tcBorders>
            <w:vAlign w:val="center"/>
          </w:tcPr>
          <w:p w14:paraId="5C019524" w14:textId="77777777" w:rsidR="007B1E7F" w:rsidRDefault="007B1E7F" w:rsidP="00967D4C">
            <w:pPr>
              <w:jc w:val="center"/>
              <w:rPr>
                <w:b/>
              </w:rPr>
            </w:pPr>
            <w:r>
              <w:rPr>
                <w:b/>
              </w:rPr>
              <w:t>ERCOT</w:t>
            </w:r>
          </w:p>
          <w:p w14:paraId="43C365FD" w14:textId="77777777" w:rsidR="007B1E7F" w:rsidRDefault="007B1E7F" w:rsidP="00967D4C">
            <w:pPr>
              <w:jc w:val="center"/>
            </w:pPr>
            <w:r>
              <w:rPr>
                <w:b/>
              </w:rPr>
              <w:t>Event</w:t>
            </w:r>
          </w:p>
        </w:tc>
        <w:tc>
          <w:tcPr>
            <w:tcW w:w="7687" w:type="dxa"/>
            <w:tcBorders>
              <w:right w:val="nil"/>
            </w:tcBorders>
            <w:vAlign w:val="center"/>
          </w:tcPr>
          <w:p w14:paraId="3A2C6191" w14:textId="77777777" w:rsidR="007B1E7F" w:rsidRDefault="007B1E7F" w:rsidP="00967D4C">
            <w:pPr>
              <w:rPr>
                <w:b/>
                <w:u w:val="single"/>
              </w:rPr>
            </w:pPr>
            <w:r>
              <w:rPr>
                <w:b/>
                <w:u w:val="single"/>
              </w:rPr>
              <w:t>Refer to Cyber Intrusion Guide and Cyber Security Incident Response Plan located in procedure binder.</w:t>
            </w:r>
          </w:p>
          <w:p w14:paraId="53A7DC87" w14:textId="77777777" w:rsidR="007B1E7F" w:rsidRDefault="007B1E7F" w:rsidP="00967D4C">
            <w:pPr>
              <w:rPr>
                <w:b/>
                <w:u w:val="single"/>
              </w:rPr>
            </w:pPr>
          </w:p>
          <w:p w14:paraId="69C4139D" w14:textId="77777777" w:rsidR="007B1E7F" w:rsidRDefault="007B1E7F" w:rsidP="00967D4C">
            <w:pPr>
              <w:rPr>
                <w:b/>
                <w:u w:val="single"/>
              </w:rPr>
            </w:pPr>
            <w:r>
              <w:rPr>
                <w:b/>
                <w:u w:val="single"/>
              </w:rPr>
              <w:t>IF:</w:t>
            </w:r>
          </w:p>
          <w:p w14:paraId="22314F72" w14:textId="77777777" w:rsidR="007B1E7F" w:rsidRDefault="007B1E7F" w:rsidP="007E512D">
            <w:pPr>
              <w:pStyle w:val="ListParagraph"/>
              <w:numPr>
                <w:ilvl w:val="0"/>
                <w:numId w:val="246"/>
              </w:numPr>
            </w:pPr>
            <w:r>
              <w:t>Unusual system behavior is observed;</w:t>
            </w:r>
          </w:p>
          <w:p w14:paraId="58C180FC" w14:textId="77777777" w:rsidR="007B1E7F" w:rsidRDefault="007B1E7F" w:rsidP="00967D4C">
            <w:pPr>
              <w:rPr>
                <w:b/>
                <w:u w:val="single"/>
              </w:rPr>
            </w:pPr>
            <w:r>
              <w:rPr>
                <w:b/>
                <w:u w:val="single"/>
              </w:rPr>
              <w:t>THEN:</w:t>
            </w:r>
          </w:p>
          <w:p w14:paraId="127E22B5" w14:textId="77777777" w:rsidR="007B1E7F" w:rsidRDefault="007B1E7F" w:rsidP="007E512D">
            <w:pPr>
              <w:pStyle w:val="ListParagraph"/>
              <w:numPr>
                <w:ilvl w:val="0"/>
                <w:numId w:val="246"/>
              </w:numPr>
            </w:pPr>
            <w:r>
              <w:t>Notify Shift Supervisor</w:t>
            </w:r>
          </w:p>
        </w:tc>
      </w:tr>
      <w:tr w:rsidR="007B1E7F" w14:paraId="116B583C" w14:textId="77777777" w:rsidTr="00967D4C">
        <w:trPr>
          <w:trHeight w:val="576"/>
        </w:trPr>
        <w:tc>
          <w:tcPr>
            <w:tcW w:w="1313" w:type="dxa"/>
            <w:tcBorders>
              <w:left w:val="nil"/>
            </w:tcBorders>
            <w:vAlign w:val="center"/>
          </w:tcPr>
          <w:p w14:paraId="67F014D7" w14:textId="77777777" w:rsidR="007B1E7F" w:rsidRDefault="007B1E7F" w:rsidP="00967D4C">
            <w:pPr>
              <w:jc w:val="center"/>
              <w:rPr>
                <w:b/>
              </w:rPr>
            </w:pPr>
            <w:r>
              <w:rPr>
                <w:b/>
              </w:rPr>
              <w:t>Entity</w:t>
            </w:r>
          </w:p>
          <w:p w14:paraId="005C64EF" w14:textId="77777777" w:rsidR="007B1E7F" w:rsidRDefault="007B1E7F" w:rsidP="00967D4C">
            <w:pPr>
              <w:jc w:val="center"/>
              <w:rPr>
                <w:b/>
              </w:rPr>
            </w:pPr>
            <w:r>
              <w:rPr>
                <w:b/>
              </w:rPr>
              <w:t>Event</w:t>
            </w:r>
          </w:p>
        </w:tc>
        <w:tc>
          <w:tcPr>
            <w:tcW w:w="7687" w:type="dxa"/>
            <w:tcBorders>
              <w:right w:val="nil"/>
            </w:tcBorders>
            <w:vAlign w:val="center"/>
          </w:tcPr>
          <w:p w14:paraId="7398DCB8" w14:textId="77777777" w:rsidR="007B1E7F" w:rsidRDefault="007B1E7F" w:rsidP="00967D4C">
            <w:pPr>
              <w:rPr>
                <w:b/>
                <w:u w:val="single"/>
              </w:rPr>
            </w:pPr>
            <w:r>
              <w:rPr>
                <w:b/>
                <w:u w:val="single"/>
              </w:rPr>
              <w:t>IF:</w:t>
            </w:r>
          </w:p>
          <w:p w14:paraId="4A586C04" w14:textId="3143E0ED" w:rsidR="007B1E7F" w:rsidRDefault="007B1E7F" w:rsidP="007E512D">
            <w:pPr>
              <w:pStyle w:val="ListParagraph"/>
              <w:numPr>
                <w:ilvl w:val="0"/>
                <w:numId w:val="246"/>
              </w:numPr>
            </w:pPr>
            <w:r>
              <w:t>A TO or QSE reports an act of suspected sabotage or a sabotage event, including cyber;</w:t>
            </w:r>
          </w:p>
          <w:p w14:paraId="3D34B057" w14:textId="77777777" w:rsidR="007B1E7F" w:rsidRDefault="007B1E7F" w:rsidP="00967D4C">
            <w:pPr>
              <w:rPr>
                <w:b/>
                <w:u w:val="single"/>
              </w:rPr>
            </w:pPr>
            <w:r>
              <w:rPr>
                <w:b/>
                <w:u w:val="single"/>
              </w:rPr>
              <w:t>THEN:</w:t>
            </w:r>
          </w:p>
          <w:p w14:paraId="295DE01C" w14:textId="77777777" w:rsidR="007B1E7F" w:rsidRDefault="007B1E7F" w:rsidP="007E512D">
            <w:pPr>
              <w:pStyle w:val="ListParagraph"/>
              <w:numPr>
                <w:ilvl w:val="0"/>
                <w:numId w:val="246"/>
              </w:numPr>
            </w:pPr>
            <w:r>
              <w:t>Notify Shift Supervisor</w:t>
            </w:r>
          </w:p>
        </w:tc>
      </w:tr>
    </w:tbl>
    <w:p w14:paraId="3DC26845" w14:textId="0B536236" w:rsidR="00EB44D7" w:rsidRDefault="000A216D">
      <w:pPr>
        <w:rPr>
          <w:b/>
          <w:sz w:val="28"/>
          <w:szCs w:val="28"/>
        </w:rPr>
      </w:pPr>
      <w:r>
        <w:br w:type="page"/>
      </w:r>
    </w:p>
    <w:p w14:paraId="3DC26846" w14:textId="77777777" w:rsidR="00EB44D7" w:rsidRDefault="000A216D" w:rsidP="00A7220C">
      <w:pPr>
        <w:pStyle w:val="Heading1"/>
      </w:pPr>
      <w:r>
        <w:lastRenderedPageBreak/>
        <w:t>3.</w:t>
      </w:r>
      <w:r>
        <w:tab/>
        <w:t>Review and Analyze System Security</w:t>
      </w:r>
    </w:p>
    <w:p w14:paraId="3DC26847" w14:textId="77777777" w:rsidR="00EB44D7" w:rsidRDefault="00EB44D7"/>
    <w:p w14:paraId="3DC26848" w14:textId="77777777" w:rsidR="00EB44D7" w:rsidRDefault="000A216D" w:rsidP="0098051E">
      <w:pPr>
        <w:pStyle w:val="Heading2"/>
      </w:pPr>
      <w:bookmarkStart w:id="78" w:name="_3.1_System_Overview"/>
      <w:bookmarkEnd w:id="78"/>
      <w:r>
        <w:t>3.1</w:t>
      </w:r>
      <w:r>
        <w:tab/>
        <w:t>System Overview</w:t>
      </w:r>
    </w:p>
    <w:p w14:paraId="3DC26849" w14:textId="77777777" w:rsidR="00EB44D7" w:rsidRDefault="00EB44D7">
      <w:pPr>
        <w:rPr>
          <w:b/>
        </w:rPr>
      </w:pPr>
    </w:p>
    <w:p w14:paraId="3DC2684A" w14:textId="77777777" w:rsidR="00EB44D7" w:rsidRDefault="000A216D" w:rsidP="001A1B84">
      <w:pPr>
        <w:ind w:left="720"/>
      </w:pPr>
      <w:r>
        <w:rPr>
          <w:b/>
        </w:rPr>
        <w:t xml:space="preserve">Procedure Purpose: </w:t>
      </w:r>
      <w:r>
        <w:t>Review, monitor and analyze data to maintain system security.</w:t>
      </w:r>
      <w:r>
        <w:rPr>
          <w:b/>
        </w:rPr>
        <w:t xml:space="preserve">  </w:t>
      </w:r>
    </w:p>
    <w:p w14:paraId="3DC2684B"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1483"/>
        <w:gridCol w:w="1798"/>
        <w:gridCol w:w="1744"/>
        <w:gridCol w:w="1412"/>
      </w:tblGrid>
      <w:tr w:rsidR="00EB44D7" w14:paraId="3DC26851" w14:textId="77777777" w:rsidTr="00632333">
        <w:tc>
          <w:tcPr>
            <w:tcW w:w="2628" w:type="dxa"/>
            <w:vAlign w:val="center"/>
          </w:tcPr>
          <w:p w14:paraId="3DC2684C" w14:textId="77777777" w:rsidR="00EB44D7" w:rsidRDefault="000A216D">
            <w:pPr>
              <w:rPr>
                <w:b/>
              </w:rPr>
            </w:pPr>
            <w:r>
              <w:rPr>
                <w:b/>
              </w:rPr>
              <w:t>Protocol Reference</w:t>
            </w:r>
          </w:p>
        </w:tc>
        <w:tc>
          <w:tcPr>
            <w:tcW w:w="1483" w:type="dxa"/>
          </w:tcPr>
          <w:p w14:paraId="3DC2684D" w14:textId="77777777" w:rsidR="00EB44D7" w:rsidRDefault="000A216D">
            <w:pPr>
              <w:rPr>
                <w:b/>
              </w:rPr>
            </w:pPr>
            <w:r>
              <w:rPr>
                <w:b/>
              </w:rPr>
              <w:t>6.3.2(3)(a)(i)</w:t>
            </w:r>
          </w:p>
        </w:tc>
        <w:tc>
          <w:tcPr>
            <w:tcW w:w="1847" w:type="dxa"/>
          </w:tcPr>
          <w:p w14:paraId="3DC2684E" w14:textId="77777777" w:rsidR="00EB44D7" w:rsidRDefault="00EB44D7">
            <w:pPr>
              <w:rPr>
                <w:b/>
              </w:rPr>
            </w:pPr>
          </w:p>
        </w:tc>
        <w:tc>
          <w:tcPr>
            <w:tcW w:w="1794" w:type="dxa"/>
          </w:tcPr>
          <w:p w14:paraId="3DC2684F" w14:textId="77777777" w:rsidR="00EB44D7" w:rsidRDefault="00EB44D7">
            <w:pPr>
              <w:rPr>
                <w:b/>
              </w:rPr>
            </w:pPr>
          </w:p>
        </w:tc>
        <w:tc>
          <w:tcPr>
            <w:tcW w:w="1446" w:type="dxa"/>
          </w:tcPr>
          <w:p w14:paraId="3DC26850" w14:textId="77777777" w:rsidR="00EB44D7" w:rsidRDefault="00EB44D7">
            <w:pPr>
              <w:rPr>
                <w:b/>
              </w:rPr>
            </w:pPr>
          </w:p>
        </w:tc>
      </w:tr>
      <w:tr w:rsidR="00EB44D7" w14:paraId="3DC26857" w14:textId="77777777" w:rsidTr="00632333">
        <w:tc>
          <w:tcPr>
            <w:tcW w:w="2628" w:type="dxa"/>
            <w:vAlign w:val="center"/>
          </w:tcPr>
          <w:p w14:paraId="3DC26852" w14:textId="77777777" w:rsidR="00EB44D7" w:rsidRDefault="000A216D">
            <w:pPr>
              <w:rPr>
                <w:b/>
              </w:rPr>
            </w:pPr>
            <w:r>
              <w:rPr>
                <w:b/>
              </w:rPr>
              <w:t>Guide Reference</w:t>
            </w:r>
          </w:p>
        </w:tc>
        <w:tc>
          <w:tcPr>
            <w:tcW w:w="1483" w:type="dxa"/>
          </w:tcPr>
          <w:p w14:paraId="3DC26853" w14:textId="77777777" w:rsidR="00EB44D7" w:rsidRDefault="00EB44D7">
            <w:pPr>
              <w:rPr>
                <w:b/>
              </w:rPr>
            </w:pPr>
          </w:p>
        </w:tc>
        <w:tc>
          <w:tcPr>
            <w:tcW w:w="1847" w:type="dxa"/>
          </w:tcPr>
          <w:p w14:paraId="3DC26854" w14:textId="77777777" w:rsidR="00EB44D7" w:rsidRDefault="00EB44D7">
            <w:pPr>
              <w:rPr>
                <w:b/>
              </w:rPr>
            </w:pPr>
          </w:p>
        </w:tc>
        <w:tc>
          <w:tcPr>
            <w:tcW w:w="1794" w:type="dxa"/>
          </w:tcPr>
          <w:p w14:paraId="3DC26855" w14:textId="77777777" w:rsidR="00EB44D7" w:rsidRDefault="00EB44D7">
            <w:pPr>
              <w:rPr>
                <w:b/>
              </w:rPr>
            </w:pPr>
          </w:p>
        </w:tc>
        <w:tc>
          <w:tcPr>
            <w:tcW w:w="1446" w:type="dxa"/>
          </w:tcPr>
          <w:p w14:paraId="3DC26856" w14:textId="77777777" w:rsidR="00EB44D7" w:rsidRDefault="00EB44D7">
            <w:pPr>
              <w:rPr>
                <w:b/>
              </w:rPr>
            </w:pPr>
          </w:p>
        </w:tc>
      </w:tr>
      <w:tr w:rsidR="00EB44D7" w14:paraId="3DC26861" w14:textId="77777777" w:rsidTr="00632333">
        <w:tc>
          <w:tcPr>
            <w:tcW w:w="2628" w:type="dxa"/>
            <w:vAlign w:val="center"/>
          </w:tcPr>
          <w:p w14:paraId="3DC26858" w14:textId="77777777" w:rsidR="00EB44D7" w:rsidRDefault="000A216D">
            <w:pPr>
              <w:rPr>
                <w:b/>
              </w:rPr>
            </w:pPr>
            <w:r>
              <w:rPr>
                <w:b/>
              </w:rPr>
              <w:t>NERC Standard</w:t>
            </w:r>
          </w:p>
          <w:p w14:paraId="3DC26859" w14:textId="77777777" w:rsidR="00EB44D7" w:rsidRDefault="00EB44D7">
            <w:pPr>
              <w:rPr>
                <w:b/>
              </w:rPr>
            </w:pPr>
          </w:p>
        </w:tc>
        <w:tc>
          <w:tcPr>
            <w:tcW w:w="1483" w:type="dxa"/>
          </w:tcPr>
          <w:p w14:paraId="3DC2685A" w14:textId="7E766CC7" w:rsidR="00EB44D7" w:rsidRDefault="000A216D" w:rsidP="00632333">
            <w:pPr>
              <w:rPr>
                <w:b/>
              </w:rPr>
            </w:pPr>
            <w:r>
              <w:rPr>
                <w:b/>
              </w:rPr>
              <w:t>IRO-002-</w:t>
            </w:r>
            <w:r w:rsidR="00632333">
              <w:rPr>
                <w:b/>
              </w:rPr>
              <w:t>7</w:t>
            </w:r>
            <w:r w:rsidR="00417D06">
              <w:rPr>
                <w:b/>
              </w:rPr>
              <w:t xml:space="preserve"> </w:t>
            </w:r>
            <w:r>
              <w:rPr>
                <w:b/>
              </w:rPr>
              <w:t>R5</w:t>
            </w:r>
          </w:p>
        </w:tc>
        <w:tc>
          <w:tcPr>
            <w:tcW w:w="1847" w:type="dxa"/>
          </w:tcPr>
          <w:p w14:paraId="3DC2685B" w14:textId="2CE6691E" w:rsidR="00EB44D7" w:rsidRDefault="000A216D">
            <w:pPr>
              <w:rPr>
                <w:b/>
              </w:rPr>
            </w:pPr>
            <w:r>
              <w:rPr>
                <w:b/>
              </w:rPr>
              <w:t>NUC-001-</w:t>
            </w:r>
            <w:r w:rsidR="00632333">
              <w:rPr>
                <w:b/>
              </w:rPr>
              <w:t>4</w:t>
            </w:r>
          </w:p>
          <w:p w14:paraId="3DC2685C" w14:textId="64E731AE" w:rsidR="00EB44D7" w:rsidRDefault="000A216D">
            <w:pPr>
              <w:rPr>
                <w:b/>
              </w:rPr>
            </w:pPr>
            <w:r>
              <w:rPr>
                <w:b/>
              </w:rPr>
              <w:t xml:space="preserve">R4, R4.1, R4.2, </w:t>
            </w:r>
            <w:r w:rsidR="00096AF5">
              <w:rPr>
                <w:b/>
              </w:rPr>
              <w:t xml:space="preserve">R9, R9.2, </w:t>
            </w:r>
            <w:r>
              <w:rPr>
                <w:b/>
              </w:rPr>
              <w:t xml:space="preserve">R9.2.1, R9.2.2, R9.4, </w:t>
            </w:r>
            <w:r w:rsidR="00D5049E">
              <w:rPr>
                <w:b/>
              </w:rPr>
              <w:t xml:space="preserve">R9.4.1, </w:t>
            </w:r>
            <w:r>
              <w:rPr>
                <w:b/>
              </w:rPr>
              <w:t>R9.4.2</w:t>
            </w:r>
          </w:p>
        </w:tc>
        <w:tc>
          <w:tcPr>
            <w:tcW w:w="1794" w:type="dxa"/>
          </w:tcPr>
          <w:p w14:paraId="3DC2685D" w14:textId="7AF7D83D" w:rsidR="00EB44D7" w:rsidRDefault="000A216D">
            <w:pPr>
              <w:rPr>
                <w:b/>
              </w:rPr>
            </w:pPr>
            <w:r>
              <w:rPr>
                <w:b/>
              </w:rPr>
              <w:t>TOP-001-</w:t>
            </w:r>
            <w:r w:rsidR="00577629">
              <w:rPr>
                <w:b/>
              </w:rPr>
              <w:t>6</w:t>
            </w:r>
          </w:p>
          <w:p w14:paraId="3DC2685E" w14:textId="6C4B9111" w:rsidR="00EB44D7" w:rsidRDefault="000A216D">
            <w:pPr>
              <w:rPr>
                <w:b/>
              </w:rPr>
            </w:pPr>
            <w:r>
              <w:rPr>
                <w:b/>
              </w:rPr>
              <w:t>R10, R10.1,</w:t>
            </w:r>
            <w:r w:rsidR="0067763C">
              <w:rPr>
                <w:b/>
              </w:rPr>
              <w:t xml:space="preserve"> R10.2,</w:t>
            </w:r>
            <w:r>
              <w:rPr>
                <w:b/>
              </w:rPr>
              <w:t xml:space="preserve"> R10.4, </w:t>
            </w:r>
            <w:r w:rsidR="0067763C">
              <w:rPr>
                <w:b/>
              </w:rPr>
              <w:t xml:space="preserve">R10.5, </w:t>
            </w:r>
            <w:r>
              <w:rPr>
                <w:b/>
              </w:rPr>
              <w:t>R10.6</w:t>
            </w:r>
          </w:p>
        </w:tc>
        <w:tc>
          <w:tcPr>
            <w:tcW w:w="1446" w:type="dxa"/>
          </w:tcPr>
          <w:p w14:paraId="3DC2685F" w14:textId="77777777" w:rsidR="00EB44D7" w:rsidRDefault="000A216D">
            <w:pPr>
              <w:rPr>
                <w:b/>
              </w:rPr>
            </w:pPr>
            <w:r>
              <w:rPr>
                <w:b/>
              </w:rPr>
              <w:t>VAR-001-5</w:t>
            </w:r>
          </w:p>
          <w:p w14:paraId="3DC26860" w14:textId="77777777" w:rsidR="00EB44D7" w:rsidRDefault="000A216D">
            <w:pPr>
              <w:rPr>
                <w:b/>
              </w:rPr>
            </w:pPr>
            <w:r>
              <w:rPr>
                <w:b/>
              </w:rPr>
              <w:t>R2</w:t>
            </w:r>
          </w:p>
        </w:tc>
      </w:tr>
    </w:tbl>
    <w:p w14:paraId="3DC26862"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2227"/>
        <w:gridCol w:w="4872"/>
      </w:tblGrid>
      <w:tr w:rsidR="0082183D" w14:paraId="3DC26866" w14:textId="77777777" w:rsidTr="0082183D">
        <w:tc>
          <w:tcPr>
            <w:tcW w:w="1891" w:type="dxa"/>
          </w:tcPr>
          <w:p w14:paraId="3DC26863" w14:textId="1CA4092D" w:rsidR="0082183D" w:rsidRDefault="0082183D" w:rsidP="0082183D">
            <w:pPr>
              <w:rPr>
                <w:b/>
              </w:rPr>
            </w:pPr>
            <w:r>
              <w:rPr>
                <w:b/>
              </w:rPr>
              <w:t xml:space="preserve">Version: 2 </w:t>
            </w:r>
          </w:p>
        </w:tc>
        <w:tc>
          <w:tcPr>
            <w:tcW w:w="2227" w:type="dxa"/>
          </w:tcPr>
          <w:p w14:paraId="3DC26864" w14:textId="22FC881E" w:rsidR="0082183D" w:rsidRDefault="0082183D" w:rsidP="0082183D">
            <w:pPr>
              <w:rPr>
                <w:b/>
              </w:rPr>
            </w:pPr>
            <w:r>
              <w:rPr>
                <w:b/>
              </w:rPr>
              <w:t>Revision: 0</w:t>
            </w:r>
          </w:p>
        </w:tc>
        <w:tc>
          <w:tcPr>
            <w:tcW w:w="4872" w:type="dxa"/>
          </w:tcPr>
          <w:p w14:paraId="3DC26865" w14:textId="633DAF74" w:rsidR="0082183D" w:rsidRDefault="0082183D" w:rsidP="0082183D">
            <w:pPr>
              <w:rPr>
                <w:b/>
              </w:rPr>
            </w:pPr>
            <w:r>
              <w:rPr>
                <w:b/>
              </w:rPr>
              <w:t>Effective Date:  December 5, 2025</w:t>
            </w:r>
          </w:p>
        </w:tc>
      </w:tr>
    </w:tbl>
    <w:p w14:paraId="3DC26867" w14:textId="11FF4E79"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128"/>
      </w:tblGrid>
      <w:tr w:rsidR="00EB44D7" w14:paraId="3DC2686A" w14:textId="77777777">
        <w:trPr>
          <w:trHeight w:val="576"/>
          <w:tblHeader/>
        </w:trPr>
        <w:tc>
          <w:tcPr>
            <w:tcW w:w="1728" w:type="dxa"/>
            <w:tcBorders>
              <w:top w:val="double" w:sz="4" w:space="0" w:color="auto"/>
              <w:left w:val="nil"/>
              <w:bottom w:val="double" w:sz="4" w:space="0" w:color="auto"/>
            </w:tcBorders>
            <w:vAlign w:val="center"/>
          </w:tcPr>
          <w:p w14:paraId="3DC26868" w14:textId="77777777" w:rsidR="00EB44D7" w:rsidRDefault="000A216D">
            <w:pPr>
              <w:jc w:val="center"/>
              <w:rPr>
                <w:b/>
              </w:rPr>
            </w:pPr>
            <w:r>
              <w:rPr>
                <w:b/>
              </w:rPr>
              <w:t>Step</w:t>
            </w:r>
          </w:p>
        </w:tc>
        <w:tc>
          <w:tcPr>
            <w:tcW w:w="7128" w:type="dxa"/>
            <w:tcBorders>
              <w:top w:val="double" w:sz="4" w:space="0" w:color="auto"/>
              <w:bottom w:val="double" w:sz="4" w:space="0" w:color="auto"/>
              <w:right w:val="nil"/>
            </w:tcBorders>
            <w:vAlign w:val="center"/>
          </w:tcPr>
          <w:p w14:paraId="3DC26869" w14:textId="77777777" w:rsidR="00EB44D7" w:rsidRDefault="000A216D">
            <w:pPr>
              <w:rPr>
                <w:b/>
              </w:rPr>
            </w:pPr>
            <w:r>
              <w:rPr>
                <w:b/>
              </w:rPr>
              <w:t>Action</w:t>
            </w:r>
          </w:p>
        </w:tc>
      </w:tr>
      <w:tr w:rsidR="00EB44D7" w14:paraId="3DC26877" w14:textId="77777777">
        <w:trPr>
          <w:trHeight w:val="576"/>
        </w:trPr>
        <w:tc>
          <w:tcPr>
            <w:tcW w:w="1728" w:type="dxa"/>
            <w:tcBorders>
              <w:top w:val="double" w:sz="4" w:space="0" w:color="auto"/>
              <w:left w:val="nil"/>
              <w:bottom w:val="single" w:sz="4" w:space="0" w:color="auto"/>
            </w:tcBorders>
            <w:vAlign w:val="center"/>
          </w:tcPr>
          <w:p w14:paraId="3DC2686B" w14:textId="77777777" w:rsidR="00EB44D7" w:rsidRDefault="000A216D">
            <w:pPr>
              <w:jc w:val="center"/>
              <w:rPr>
                <w:b/>
              </w:rPr>
            </w:pPr>
            <w:r>
              <w:rPr>
                <w:b/>
              </w:rPr>
              <w:t>Review</w:t>
            </w:r>
          </w:p>
        </w:tc>
        <w:tc>
          <w:tcPr>
            <w:tcW w:w="7128" w:type="dxa"/>
            <w:tcBorders>
              <w:top w:val="double" w:sz="4" w:space="0" w:color="auto"/>
              <w:bottom w:val="single" w:sz="4" w:space="0" w:color="auto"/>
              <w:right w:val="nil"/>
            </w:tcBorders>
            <w:vAlign w:val="center"/>
          </w:tcPr>
          <w:p w14:paraId="3DC2686C" w14:textId="77777777" w:rsidR="00EB44D7" w:rsidRDefault="000A216D">
            <w:pPr>
              <w:jc w:val="both"/>
            </w:pPr>
            <w:r>
              <w:t xml:space="preserve">REVIEW each of the following </w:t>
            </w:r>
            <w:r>
              <w:rPr>
                <w:u w:val="single"/>
              </w:rPr>
              <w:t>as necessary</w:t>
            </w:r>
            <w:r>
              <w:t xml:space="preserve"> to confirm system reliability status:</w:t>
            </w:r>
          </w:p>
          <w:p w14:paraId="3DC2686D" w14:textId="77777777" w:rsidR="00EB44D7" w:rsidRDefault="000A216D">
            <w:pPr>
              <w:pStyle w:val="TableText"/>
              <w:numPr>
                <w:ilvl w:val="0"/>
                <w:numId w:val="17"/>
              </w:numPr>
              <w:jc w:val="both"/>
            </w:pPr>
            <w:r>
              <w:t>Alarms</w:t>
            </w:r>
          </w:p>
          <w:p w14:paraId="3DC2686E" w14:textId="77777777" w:rsidR="00EB44D7" w:rsidRDefault="000A216D">
            <w:pPr>
              <w:pStyle w:val="TableText"/>
              <w:numPr>
                <w:ilvl w:val="0"/>
                <w:numId w:val="17"/>
              </w:numPr>
              <w:jc w:val="both"/>
            </w:pPr>
            <w:r>
              <w:t>State Estimator (SE)</w:t>
            </w:r>
          </w:p>
          <w:p w14:paraId="3DC2686F" w14:textId="77777777" w:rsidR="00EB44D7" w:rsidRDefault="000A216D">
            <w:pPr>
              <w:pStyle w:val="TableText"/>
              <w:numPr>
                <w:ilvl w:val="0"/>
                <w:numId w:val="17"/>
              </w:numPr>
              <w:jc w:val="both"/>
            </w:pPr>
            <w:r>
              <w:t>Real Time Contingency Analysis (RTCA)</w:t>
            </w:r>
          </w:p>
          <w:p w14:paraId="3DC26870" w14:textId="77777777" w:rsidR="00EB44D7" w:rsidRDefault="000A216D">
            <w:pPr>
              <w:pStyle w:val="TableText"/>
              <w:numPr>
                <w:ilvl w:val="0"/>
                <w:numId w:val="17"/>
              </w:numPr>
              <w:jc w:val="both"/>
            </w:pPr>
            <w:r>
              <w:t>Transmission Constraint Manager (TCM)</w:t>
            </w:r>
          </w:p>
          <w:p w14:paraId="3DC26871" w14:textId="77777777" w:rsidR="00EB44D7" w:rsidRDefault="000A216D">
            <w:pPr>
              <w:pStyle w:val="TableText"/>
              <w:numPr>
                <w:ilvl w:val="0"/>
                <w:numId w:val="17"/>
              </w:numPr>
              <w:jc w:val="both"/>
            </w:pPr>
            <w:r>
              <w:t>Approved and Forced Outages</w:t>
            </w:r>
          </w:p>
          <w:p w14:paraId="3DC26872" w14:textId="77777777" w:rsidR="00EB44D7" w:rsidRDefault="000A216D">
            <w:pPr>
              <w:pStyle w:val="TableText"/>
              <w:numPr>
                <w:ilvl w:val="0"/>
                <w:numId w:val="17"/>
              </w:numPr>
              <w:jc w:val="both"/>
            </w:pPr>
            <w:r>
              <w:t>Load Forecast</w:t>
            </w:r>
          </w:p>
          <w:p w14:paraId="3DC26873" w14:textId="6FBE7957" w:rsidR="00EB44D7" w:rsidRDefault="000A216D">
            <w:pPr>
              <w:pStyle w:val="TableText"/>
              <w:numPr>
                <w:ilvl w:val="0"/>
                <w:numId w:val="17"/>
              </w:numPr>
              <w:jc w:val="both"/>
            </w:pPr>
            <w:r>
              <w:t xml:space="preserve">Voltage and </w:t>
            </w:r>
            <w:r w:rsidR="00C17DF7">
              <w:t xml:space="preserve">Transient </w:t>
            </w:r>
            <w:r>
              <w:t>Stability Limits</w:t>
            </w:r>
          </w:p>
          <w:p w14:paraId="3DC26874" w14:textId="77777777" w:rsidR="00EB44D7" w:rsidRDefault="000A216D">
            <w:pPr>
              <w:pStyle w:val="TableText"/>
              <w:numPr>
                <w:ilvl w:val="0"/>
                <w:numId w:val="17"/>
              </w:numPr>
              <w:jc w:val="both"/>
            </w:pPr>
            <w:r>
              <w:t>Real Time Monitoring (RTMONI)</w:t>
            </w:r>
          </w:p>
          <w:p w14:paraId="3DC26875" w14:textId="77777777" w:rsidR="00EB44D7" w:rsidRDefault="000A216D">
            <w:pPr>
              <w:pStyle w:val="TableText"/>
              <w:numPr>
                <w:ilvl w:val="0"/>
                <w:numId w:val="17"/>
              </w:numPr>
              <w:jc w:val="both"/>
            </w:pPr>
            <w:r>
              <w:t>Security Constrained Economic Dispatch (SCED)</w:t>
            </w:r>
          </w:p>
          <w:p w14:paraId="3DC26876" w14:textId="77777777" w:rsidR="00EB44D7" w:rsidRDefault="000A216D">
            <w:pPr>
              <w:numPr>
                <w:ilvl w:val="0"/>
                <w:numId w:val="17"/>
              </w:numPr>
            </w:pPr>
            <w:r>
              <w:t>Real Time Reserve Monitoring</w:t>
            </w:r>
          </w:p>
        </w:tc>
      </w:tr>
      <w:tr w:rsidR="00EB44D7" w14:paraId="3DC26884" w14:textId="77777777">
        <w:trPr>
          <w:trHeight w:val="576"/>
        </w:trPr>
        <w:tc>
          <w:tcPr>
            <w:tcW w:w="1728" w:type="dxa"/>
            <w:tcBorders>
              <w:top w:val="single" w:sz="4" w:space="0" w:color="auto"/>
              <w:left w:val="nil"/>
              <w:bottom w:val="single" w:sz="4" w:space="0" w:color="auto"/>
            </w:tcBorders>
            <w:vAlign w:val="center"/>
          </w:tcPr>
          <w:p w14:paraId="3DC26878" w14:textId="77777777" w:rsidR="00EB44D7" w:rsidRDefault="000A216D">
            <w:pPr>
              <w:jc w:val="center"/>
              <w:rPr>
                <w:b/>
              </w:rPr>
            </w:pPr>
            <w:r>
              <w:rPr>
                <w:b/>
              </w:rPr>
              <w:t>Gap</w:t>
            </w:r>
          </w:p>
          <w:p w14:paraId="3DC26879" w14:textId="77777777" w:rsidR="00EB44D7" w:rsidRDefault="000A216D">
            <w:pPr>
              <w:jc w:val="center"/>
            </w:pPr>
            <w:r>
              <w:rPr>
                <w:b/>
              </w:rPr>
              <w:t>Study</w:t>
            </w:r>
          </w:p>
        </w:tc>
        <w:tc>
          <w:tcPr>
            <w:tcW w:w="7128" w:type="dxa"/>
            <w:tcBorders>
              <w:top w:val="single" w:sz="4" w:space="0" w:color="auto"/>
              <w:bottom w:val="single" w:sz="4" w:space="0" w:color="auto"/>
              <w:right w:val="nil"/>
            </w:tcBorders>
            <w:vAlign w:val="center"/>
          </w:tcPr>
          <w:p w14:paraId="3DC2687A" w14:textId="77777777" w:rsidR="00EB44D7" w:rsidRDefault="000A216D">
            <w:r>
              <w:t>Run a gap study for the next day’s peak hour to ensure all contingencies can be solved.  If necessary:</w:t>
            </w:r>
          </w:p>
          <w:p w14:paraId="3DC2687B" w14:textId="77777777" w:rsidR="00EB44D7" w:rsidRDefault="000A216D" w:rsidP="007E512D">
            <w:pPr>
              <w:pStyle w:val="ListParagraph"/>
              <w:numPr>
                <w:ilvl w:val="0"/>
                <w:numId w:val="159"/>
              </w:numPr>
            </w:pPr>
            <w:r>
              <w:t xml:space="preserve">Request the Operations Support Engineer to review results and create CMPs as needed  </w:t>
            </w:r>
          </w:p>
          <w:p w14:paraId="3DC2687C" w14:textId="77777777" w:rsidR="00EB44D7" w:rsidRDefault="000A216D" w:rsidP="007E512D">
            <w:pPr>
              <w:pStyle w:val="ListParagraph"/>
              <w:numPr>
                <w:ilvl w:val="0"/>
                <w:numId w:val="158"/>
              </w:numPr>
            </w:pPr>
            <w:r>
              <w:t xml:space="preserve">Coordinate with TOs </w:t>
            </w:r>
          </w:p>
          <w:p w14:paraId="3DC2687D" w14:textId="77777777" w:rsidR="00EB44D7" w:rsidRDefault="000A216D" w:rsidP="007E512D">
            <w:pPr>
              <w:pStyle w:val="ListParagraph"/>
              <w:numPr>
                <w:ilvl w:val="0"/>
                <w:numId w:val="158"/>
              </w:numPr>
            </w:pPr>
            <w:r>
              <w:t>If both CPSES units are offline, the Auxiliary load will need to be manually adjusted to 45 MW at both units</w:t>
            </w:r>
          </w:p>
          <w:p w14:paraId="3DC2687E" w14:textId="77777777" w:rsidR="00EB44D7" w:rsidRDefault="000A216D" w:rsidP="007E512D">
            <w:pPr>
              <w:pStyle w:val="ListParagraph"/>
              <w:numPr>
                <w:ilvl w:val="0"/>
                <w:numId w:val="115"/>
              </w:numPr>
            </w:pPr>
            <w:r>
              <w:t>Refer to Desktop Guide Transmission Desk Section 2.5 Conducting Future Security Analysis</w:t>
            </w:r>
          </w:p>
          <w:p w14:paraId="3DC2687F" w14:textId="77777777" w:rsidR="00EB44D7" w:rsidRDefault="000A216D" w:rsidP="007E512D">
            <w:pPr>
              <w:pStyle w:val="ListParagraph"/>
              <w:numPr>
                <w:ilvl w:val="0"/>
                <w:numId w:val="116"/>
              </w:numPr>
              <w:jc w:val="both"/>
            </w:pPr>
            <w:r>
              <w:t>Save study</w:t>
            </w:r>
          </w:p>
          <w:p w14:paraId="3DC26880" w14:textId="77777777" w:rsidR="00EB44D7" w:rsidRDefault="000A216D" w:rsidP="007E512D">
            <w:pPr>
              <w:pStyle w:val="ListParagraph"/>
              <w:numPr>
                <w:ilvl w:val="0"/>
                <w:numId w:val="116"/>
              </w:numPr>
              <w:jc w:val="both"/>
            </w:pPr>
            <w:r>
              <w:t>Log the following:</w:t>
            </w:r>
          </w:p>
          <w:p w14:paraId="3DC26881" w14:textId="77777777" w:rsidR="00EB44D7" w:rsidRDefault="000A216D" w:rsidP="007E512D">
            <w:pPr>
              <w:pStyle w:val="ListParagraph"/>
              <w:numPr>
                <w:ilvl w:val="0"/>
                <w:numId w:val="117"/>
              </w:numPr>
            </w:pPr>
            <w:r>
              <w:t>Study name</w:t>
            </w:r>
          </w:p>
          <w:p w14:paraId="3DC26882" w14:textId="77777777" w:rsidR="00EB44D7" w:rsidRDefault="000A216D" w:rsidP="007E512D">
            <w:pPr>
              <w:pStyle w:val="ListParagraph"/>
              <w:numPr>
                <w:ilvl w:val="0"/>
                <w:numId w:val="117"/>
              </w:numPr>
            </w:pPr>
            <w:r>
              <w:t>Any issues that could not be resolved and actions taken.</w:t>
            </w:r>
          </w:p>
          <w:p w14:paraId="754962D5" w14:textId="77777777" w:rsidR="00085CB3" w:rsidRDefault="00085CB3" w:rsidP="00085CB3"/>
          <w:p w14:paraId="3DC26883" w14:textId="77777777" w:rsidR="00EB44D7" w:rsidRDefault="00EB44D7"/>
        </w:tc>
      </w:tr>
      <w:tr w:rsidR="00085CB3" w14:paraId="3DC268A2" w14:textId="77777777">
        <w:trPr>
          <w:trHeight w:val="576"/>
        </w:trPr>
        <w:tc>
          <w:tcPr>
            <w:tcW w:w="1728" w:type="dxa"/>
            <w:tcBorders>
              <w:top w:val="single" w:sz="4" w:space="0" w:color="auto"/>
              <w:left w:val="nil"/>
              <w:bottom w:val="single" w:sz="4" w:space="0" w:color="auto"/>
            </w:tcBorders>
            <w:vAlign w:val="center"/>
          </w:tcPr>
          <w:p w14:paraId="72628462" w14:textId="77777777" w:rsidR="00085CB3" w:rsidRDefault="00085CB3" w:rsidP="00085CB3">
            <w:pPr>
              <w:jc w:val="center"/>
              <w:rPr>
                <w:b/>
              </w:rPr>
            </w:pPr>
            <w:r>
              <w:rPr>
                <w:b/>
              </w:rPr>
              <w:lastRenderedPageBreak/>
              <w:t>STP</w:t>
            </w:r>
          </w:p>
          <w:p w14:paraId="3DC26886" w14:textId="487D9A36" w:rsidR="00085CB3" w:rsidRDefault="00085CB3" w:rsidP="00085CB3">
            <w:pPr>
              <w:jc w:val="center"/>
            </w:pPr>
            <w:r>
              <w:rPr>
                <w:b/>
              </w:rPr>
              <w:t>Lines</w:t>
            </w:r>
          </w:p>
        </w:tc>
        <w:tc>
          <w:tcPr>
            <w:tcW w:w="7128" w:type="dxa"/>
            <w:tcBorders>
              <w:top w:val="single" w:sz="4" w:space="0" w:color="auto"/>
              <w:bottom w:val="single" w:sz="4" w:space="0" w:color="auto"/>
              <w:right w:val="nil"/>
            </w:tcBorders>
            <w:vAlign w:val="center"/>
          </w:tcPr>
          <w:p w14:paraId="1BE92D7C" w14:textId="77777777" w:rsidR="00085CB3" w:rsidRDefault="00085CB3" w:rsidP="00085CB3">
            <w:pPr>
              <w:autoSpaceDE w:val="0"/>
              <w:autoSpaceDN w:val="0"/>
              <w:adjustRightInd w:val="0"/>
            </w:pPr>
            <w:r>
              <w:t xml:space="preserve">A minimum of two transmission lines should be always in service.  The in-service lines should be from at least two of the groups in the table below: </w:t>
            </w:r>
          </w:p>
          <w:p w14:paraId="5B82AE8F" w14:textId="77777777" w:rsidR="00085CB3" w:rsidRDefault="00085CB3" w:rsidP="00085CB3">
            <w:pPr>
              <w:autoSpaceDE w:val="0"/>
              <w:autoSpaceDN w:val="0"/>
              <w:adjustRightInd w:val="0"/>
              <w:ind w:left="720"/>
            </w:pPr>
          </w:p>
          <w:p w14:paraId="3F6F8CD9" w14:textId="77777777" w:rsidR="00085CB3" w:rsidRDefault="00085CB3" w:rsidP="00085CB3">
            <w:pPr>
              <w:autoSpaceDE w:val="0"/>
              <w:autoSpaceDN w:val="0"/>
              <w:adjustRightInd w:val="0"/>
              <w:jc w:val="center"/>
            </w:pPr>
            <w:r>
              <w:t>Independent Groups of STP Transmission Lines</w:t>
            </w:r>
          </w:p>
          <w:p w14:paraId="357B4610" w14:textId="77777777" w:rsidR="00085CB3" w:rsidRDefault="00085CB3" w:rsidP="00085CB3">
            <w:pPr>
              <w:autoSpaceDE w:val="0"/>
              <w:autoSpaceDN w:val="0"/>
              <w:adjustRightInd w:val="0"/>
              <w:jc w:val="both"/>
            </w:pPr>
          </w:p>
          <w:tbl>
            <w:tblPr>
              <w:tblW w:w="7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6"/>
              <w:gridCol w:w="2304"/>
              <w:gridCol w:w="2520"/>
            </w:tblGrid>
            <w:tr w:rsidR="00085CB3" w14:paraId="198A4936" w14:textId="77777777" w:rsidTr="00E87C35">
              <w:trPr>
                <w:jc w:val="center"/>
              </w:trPr>
              <w:tc>
                <w:tcPr>
                  <w:tcW w:w="2556" w:type="dxa"/>
                </w:tcPr>
                <w:p w14:paraId="553B967F" w14:textId="77777777" w:rsidR="00085CB3" w:rsidRDefault="00085CB3" w:rsidP="00085CB3">
                  <w:pPr>
                    <w:keepNext/>
                    <w:keepLines/>
                    <w:autoSpaceDE w:val="0"/>
                    <w:autoSpaceDN w:val="0"/>
                    <w:adjustRightInd w:val="0"/>
                    <w:jc w:val="both"/>
                  </w:pPr>
                  <w:r>
                    <w:t>Group 1</w:t>
                  </w:r>
                </w:p>
              </w:tc>
              <w:tc>
                <w:tcPr>
                  <w:tcW w:w="2304" w:type="dxa"/>
                </w:tcPr>
                <w:p w14:paraId="6A09794D" w14:textId="77777777" w:rsidR="00085CB3" w:rsidRDefault="00085CB3" w:rsidP="00085CB3">
                  <w:pPr>
                    <w:keepNext/>
                    <w:keepLines/>
                    <w:autoSpaceDE w:val="0"/>
                    <w:autoSpaceDN w:val="0"/>
                    <w:adjustRightInd w:val="0"/>
                    <w:jc w:val="both"/>
                  </w:pPr>
                  <w:r>
                    <w:t>Group 2</w:t>
                  </w:r>
                </w:p>
              </w:tc>
              <w:tc>
                <w:tcPr>
                  <w:tcW w:w="2520" w:type="dxa"/>
                </w:tcPr>
                <w:p w14:paraId="087F5FC9" w14:textId="77777777" w:rsidR="00085CB3" w:rsidRDefault="00085CB3" w:rsidP="00085CB3">
                  <w:pPr>
                    <w:keepNext/>
                    <w:keepLines/>
                    <w:autoSpaceDE w:val="0"/>
                    <w:autoSpaceDN w:val="0"/>
                    <w:adjustRightInd w:val="0"/>
                    <w:jc w:val="both"/>
                  </w:pPr>
                  <w:r>
                    <w:t>Group 3</w:t>
                  </w:r>
                </w:p>
              </w:tc>
            </w:tr>
            <w:tr w:rsidR="00085CB3" w14:paraId="3B003BDE" w14:textId="77777777" w:rsidTr="00E87C35">
              <w:trPr>
                <w:jc w:val="center"/>
              </w:trPr>
              <w:tc>
                <w:tcPr>
                  <w:tcW w:w="2556" w:type="dxa"/>
                </w:tcPr>
                <w:p w14:paraId="69275004" w14:textId="77777777" w:rsidR="00085CB3" w:rsidRPr="00211A92" w:rsidRDefault="00085CB3" w:rsidP="00085CB3">
                  <w:pPr>
                    <w:keepNext/>
                    <w:keepLines/>
                    <w:autoSpaceDE w:val="0"/>
                    <w:autoSpaceDN w:val="0"/>
                    <w:adjustRightInd w:val="0"/>
                  </w:pPr>
                </w:p>
              </w:tc>
              <w:tc>
                <w:tcPr>
                  <w:tcW w:w="2304" w:type="dxa"/>
                </w:tcPr>
                <w:p w14:paraId="24359A86" w14:textId="77777777" w:rsidR="00085CB3" w:rsidRPr="00211A92" w:rsidRDefault="00085CB3" w:rsidP="00085CB3">
                  <w:pPr>
                    <w:keepNext/>
                    <w:keepLines/>
                    <w:autoSpaceDE w:val="0"/>
                    <w:autoSpaceDN w:val="0"/>
                    <w:adjustRightInd w:val="0"/>
                  </w:pPr>
                  <w:r w:rsidRPr="00DC04EC">
                    <w:t>STP to Elm Creek 18 (</w:t>
                  </w:r>
                  <w:r w:rsidRPr="00211A92">
                    <w:rPr>
                      <w:b/>
                      <w:bCs/>
                    </w:rPr>
                    <w:t>STPELM18</w:t>
                  </w:r>
                  <w:r>
                    <w:t>)</w:t>
                  </w:r>
                </w:p>
              </w:tc>
              <w:tc>
                <w:tcPr>
                  <w:tcW w:w="2520" w:type="dxa"/>
                </w:tcPr>
                <w:p w14:paraId="3775BDD4" w14:textId="77777777" w:rsidR="00085CB3" w:rsidRDefault="00085CB3" w:rsidP="00085CB3">
                  <w:pPr>
                    <w:keepNext/>
                    <w:keepLines/>
                    <w:autoSpaceDE w:val="0"/>
                    <w:autoSpaceDN w:val="0"/>
                    <w:adjustRightInd w:val="0"/>
                  </w:pPr>
                  <w:r w:rsidRPr="00DC04EC">
                    <w:t>STP to Jones Creek 18 (</w:t>
                  </w:r>
                  <w:r w:rsidRPr="00211A92">
                    <w:rPr>
                      <w:b/>
                      <w:bCs/>
                    </w:rPr>
                    <w:t>JCKSTP18</w:t>
                  </w:r>
                  <w:r>
                    <w:t>)</w:t>
                  </w:r>
                </w:p>
              </w:tc>
            </w:tr>
            <w:tr w:rsidR="00085CB3" w14:paraId="34D17A74" w14:textId="77777777" w:rsidTr="00E87C35">
              <w:trPr>
                <w:jc w:val="center"/>
              </w:trPr>
              <w:tc>
                <w:tcPr>
                  <w:tcW w:w="2556" w:type="dxa"/>
                </w:tcPr>
                <w:p w14:paraId="130582ED" w14:textId="77777777" w:rsidR="00085CB3" w:rsidRDefault="00085CB3" w:rsidP="00085CB3">
                  <w:pPr>
                    <w:keepNext/>
                    <w:keepLines/>
                    <w:autoSpaceDE w:val="0"/>
                    <w:autoSpaceDN w:val="0"/>
                    <w:adjustRightInd w:val="0"/>
                    <w:jc w:val="both"/>
                  </w:pPr>
                </w:p>
              </w:tc>
              <w:tc>
                <w:tcPr>
                  <w:tcW w:w="2304" w:type="dxa"/>
                </w:tcPr>
                <w:p w14:paraId="557C7851" w14:textId="77777777" w:rsidR="00085CB3" w:rsidRPr="00211A92" w:rsidRDefault="00085CB3" w:rsidP="00085CB3">
                  <w:pPr>
                    <w:keepNext/>
                    <w:keepLines/>
                    <w:autoSpaceDE w:val="0"/>
                    <w:autoSpaceDN w:val="0"/>
                    <w:adjustRightInd w:val="0"/>
                  </w:pPr>
                  <w:r w:rsidRPr="00DC04EC">
                    <w:t>STP to Elm Creek 27 (</w:t>
                  </w:r>
                  <w:r w:rsidRPr="00211A92">
                    <w:rPr>
                      <w:b/>
                      <w:bCs/>
                    </w:rPr>
                    <w:t>STPELM27</w:t>
                  </w:r>
                  <w:r>
                    <w:t>)</w:t>
                  </w:r>
                </w:p>
              </w:tc>
              <w:tc>
                <w:tcPr>
                  <w:tcW w:w="2520" w:type="dxa"/>
                </w:tcPr>
                <w:p w14:paraId="23209A70" w14:textId="77777777" w:rsidR="00085CB3" w:rsidRDefault="00085CB3" w:rsidP="00085CB3">
                  <w:pPr>
                    <w:keepNext/>
                    <w:keepLines/>
                    <w:autoSpaceDE w:val="0"/>
                    <w:autoSpaceDN w:val="0"/>
                    <w:adjustRightInd w:val="0"/>
                  </w:pPr>
                  <w:r w:rsidRPr="00DC04EC">
                    <w:t xml:space="preserve">STP to Refuge 27 and Refuge to Jones Creek 27 </w:t>
                  </w:r>
                  <w:r w:rsidRPr="00DC04EC">
                    <w:rPr>
                      <w:b/>
                      <w:bCs/>
                    </w:rPr>
                    <w:t>(</w:t>
                  </w:r>
                  <w:r w:rsidRPr="00211A92">
                    <w:rPr>
                      <w:b/>
                      <w:bCs/>
                    </w:rPr>
                    <w:t>REFSTP27</w:t>
                  </w:r>
                  <w:r>
                    <w:t xml:space="preserve"> </w:t>
                  </w:r>
                  <w:r w:rsidRPr="00DC04EC">
                    <w:t xml:space="preserve">and </w:t>
                  </w:r>
                  <w:r w:rsidRPr="00DC04EC">
                    <w:rPr>
                      <w:b/>
                      <w:bCs/>
                    </w:rPr>
                    <w:t>JCKREF27</w:t>
                  </w:r>
                  <w:r w:rsidRPr="00DC04EC">
                    <w:t>)</w:t>
                  </w:r>
                </w:p>
              </w:tc>
            </w:tr>
            <w:tr w:rsidR="00085CB3" w14:paraId="0BEC1D81" w14:textId="77777777" w:rsidTr="00E87C35">
              <w:trPr>
                <w:jc w:val="center"/>
              </w:trPr>
              <w:tc>
                <w:tcPr>
                  <w:tcW w:w="2556" w:type="dxa"/>
                </w:tcPr>
                <w:p w14:paraId="63537DB8" w14:textId="77777777" w:rsidR="00085CB3" w:rsidRDefault="00085CB3" w:rsidP="00085CB3">
                  <w:pPr>
                    <w:keepNext/>
                    <w:keepLines/>
                    <w:autoSpaceDE w:val="0"/>
                    <w:autoSpaceDN w:val="0"/>
                    <w:adjustRightInd w:val="0"/>
                    <w:jc w:val="both"/>
                  </w:pPr>
                </w:p>
              </w:tc>
              <w:tc>
                <w:tcPr>
                  <w:tcW w:w="2304" w:type="dxa"/>
                </w:tcPr>
                <w:p w14:paraId="150AE3EC" w14:textId="77777777" w:rsidR="00085CB3" w:rsidRDefault="00085CB3" w:rsidP="00085CB3">
                  <w:pPr>
                    <w:keepNext/>
                    <w:keepLines/>
                    <w:autoSpaceDE w:val="0"/>
                    <w:autoSpaceDN w:val="0"/>
                    <w:adjustRightInd w:val="0"/>
                  </w:pPr>
                  <w:r w:rsidRPr="00DC04EC">
                    <w:t xml:space="preserve">STP to W.A. Parish 39 </w:t>
                  </w:r>
                  <w:r>
                    <w:t>(</w:t>
                  </w:r>
                  <w:r w:rsidRPr="00211A92">
                    <w:rPr>
                      <w:b/>
                      <w:bCs/>
                    </w:rPr>
                    <w:t>STPWAP39</w:t>
                  </w:r>
                  <w:r>
                    <w:t>)</w:t>
                  </w:r>
                </w:p>
              </w:tc>
              <w:tc>
                <w:tcPr>
                  <w:tcW w:w="2520" w:type="dxa"/>
                </w:tcPr>
                <w:p w14:paraId="5DD693AC" w14:textId="77777777" w:rsidR="00085CB3" w:rsidRDefault="00085CB3" w:rsidP="00085CB3">
                  <w:pPr>
                    <w:keepNext/>
                    <w:keepLines/>
                    <w:autoSpaceDE w:val="0"/>
                    <w:autoSpaceDN w:val="0"/>
                    <w:adjustRightInd w:val="0"/>
                  </w:pPr>
                </w:p>
              </w:tc>
            </w:tr>
          </w:tbl>
          <w:p w14:paraId="7C34A68A" w14:textId="77777777" w:rsidR="00085CB3" w:rsidRDefault="00085CB3" w:rsidP="00085CB3">
            <w:pPr>
              <w:keepNext/>
              <w:keepLines/>
              <w:autoSpaceDE w:val="0"/>
              <w:autoSpaceDN w:val="0"/>
              <w:adjustRightInd w:val="0"/>
            </w:pPr>
            <w:r>
              <w:t xml:space="preserve">Note:  Transmission lines, </w:t>
            </w:r>
            <w:r w:rsidRPr="00DC04EC">
              <w:t xml:space="preserve">STP </w:t>
            </w:r>
            <w:r>
              <w:t>-</w:t>
            </w:r>
            <w:r w:rsidRPr="00DC04EC">
              <w:t xml:space="preserve"> </w:t>
            </w:r>
            <w:r>
              <w:t>Static (</w:t>
            </w:r>
            <w:r>
              <w:rPr>
                <w:b/>
                <w:bCs/>
              </w:rPr>
              <w:t>STATIC_STP1</w:t>
            </w:r>
            <w:r>
              <w:t xml:space="preserve">) to Static - </w:t>
            </w:r>
            <w:r w:rsidRPr="00DC04EC">
              <w:t xml:space="preserve">Angstrom </w:t>
            </w:r>
            <w:r>
              <w:t>(</w:t>
            </w:r>
            <w:r w:rsidRPr="00211A92">
              <w:rPr>
                <w:b/>
                <w:bCs/>
              </w:rPr>
              <w:t>ANGSTR_</w:t>
            </w:r>
            <w:r>
              <w:rPr>
                <w:b/>
                <w:bCs/>
              </w:rPr>
              <w:t>STATIC1</w:t>
            </w:r>
            <w:r>
              <w:t>), STP – Blessing 44 (</w:t>
            </w:r>
            <w:r w:rsidRPr="00211A92">
              <w:rPr>
                <w:b/>
                <w:bCs/>
              </w:rPr>
              <w:t>BLESSING</w:t>
            </w:r>
            <w:r>
              <w:t>), STP – HILLJE 64 (</w:t>
            </w:r>
            <w:r w:rsidRPr="00211A92">
              <w:rPr>
                <w:b/>
                <w:bCs/>
              </w:rPr>
              <w:t>HLJSTP64</w:t>
            </w:r>
            <w:r>
              <w:t>), and STP – HILLJE 44 (</w:t>
            </w:r>
            <w:r w:rsidRPr="00211A92">
              <w:rPr>
                <w:b/>
                <w:bCs/>
              </w:rPr>
              <w:t>CKT_3124</w:t>
            </w:r>
            <w:r>
              <w:t>) (EMS naming convention) are not included in this table because these circuits are not part of STP’s credited offsite sources.</w:t>
            </w:r>
          </w:p>
          <w:p w14:paraId="0AE603AF" w14:textId="77777777" w:rsidR="00085CB3" w:rsidRDefault="00085CB3" w:rsidP="00085CB3"/>
          <w:p w14:paraId="3527F451" w14:textId="77777777" w:rsidR="00085CB3" w:rsidRDefault="00085CB3" w:rsidP="00085CB3">
            <w:pPr>
              <w:rPr>
                <w:b/>
                <w:u w:val="single"/>
              </w:rPr>
            </w:pPr>
            <w:r>
              <w:rPr>
                <w:b/>
                <w:u w:val="single"/>
              </w:rPr>
              <w:t>IF:</w:t>
            </w:r>
          </w:p>
          <w:p w14:paraId="58D4938D" w14:textId="77777777" w:rsidR="00085CB3" w:rsidRDefault="00085CB3" w:rsidP="00085CB3">
            <w:pPr>
              <w:numPr>
                <w:ilvl w:val="0"/>
                <w:numId w:val="24"/>
              </w:numPr>
            </w:pPr>
            <w:r>
              <w:t xml:space="preserve">A minimum of two lines are not in service; </w:t>
            </w:r>
          </w:p>
          <w:p w14:paraId="6E2D770A" w14:textId="77777777" w:rsidR="00085CB3" w:rsidRDefault="00085CB3" w:rsidP="00085CB3">
            <w:pPr>
              <w:rPr>
                <w:b/>
                <w:u w:val="single"/>
              </w:rPr>
            </w:pPr>
            <w:r>
              <w:rPr>
                <w:b/>
                <w:u w:val="single"/>
              </w:rPr>
              <w:t>THEN:</w:t>
            </w:r>
          </w:p>
          <w:p w14:paraId="613CAD45" w14:textId="77777777" w:rsidR="00085CB3" w:rsidRDefault="00085CB3" w:rsidP="00085CB3">
            <w:pPr>
              <w:numPr>
                <w:ilvl w:val="0"/>
                <w:numId w:val="24"/>
              </w:numPr>
            </w:pPr>
            <w:r>
              <w:t>Notify the Nuclear Plant’s QSE.</w:t>
            </w:r>
          </w:p>
          <w:p w14:paraId="3DC268A1" w14:textId="6FD02CF8" w:rsidR="00085CB3" w:rsidRDefault="00085CB3" w:rsidP="00085CB3">
            <w:pPr>
              <w:numPr>
                <w:ilvl w:val="1"/>
                <w:numId w:val="78"/>
              </w:numPr>
            </w:pPr>
            <w:r>
              <w:t>Explain the event, and an estimate of when expected to return to normal</w:t>
            </w:r>
          </w:p>
        </w:tc>
      </w:tr>
      <w:tr w:rsidR="00EB44D7" w14:paraId="3DC268AA" w14:textId="77777777">
        <w:trPr>
          <w:trHeight w:val="576"/>
        </w:trPr>
        <w:tc>
          <w:tcPr>
            <w:tcW w:w="1728" w:type="dxa"/>
            <w:tcBorders>
              <w:top w:val="single" w:sz="4" w:space="0" w:color="auto"/>
              <w:left w:val="nil"/>
              <w:bottom w:val="double" w:sz="4" w:space="0" w:color="auto"/>
            </w:tcBorders>
            <w:vAlign w:val="center"/>
          </w:tcPr>
          <w:p w14:paraId="3DC268A3" w14:textId="7E024650" w:rsidR="00EB44D7" w:rsidRDefault="000A216D">
            <w:pPr>
              <w:jc w:val="center"/>
              <w:rPr>
                <w:b/>
              </w:rPr>
            </w:pPr>
            <w:r>
              <w:rPr>
                <w:b/>
              </w:rPr>
              <w:t>Dynamic</w:t>
            </w:r>
          </w:p>
          <w:p w14:paraId="3DC268A4" w14:textId="77777777" w:rsidR="00EB44D7" w:rsidRDefault="000A216D">
            <w:pPr>
              <w:jc w:val="center"/>
              <w:rPr>
                <w:b/>
              </w:rPr>
            </w:pPr>
            <w:r>
              <w:rPr>
                <w:b/>
              </w:rPr>
              <w:t>Transmission</w:t>
            </w:r>
          </w:p>
          <w:p w14:paraId="3DC268A5" w14:textId="77777777" w:rsidR="00EB44D7" w:rsidRDefault="000A216D">
            <w:pPr>
              <w:jc w:val="center"/>
              <w:rPr>
                <w:b/>
                <w:sz w:val="22"/>
                <w:szCs w:val="22"/>
              </w:rPr>
            </w:pPr>
            <w:r>
              <w:rPr>
                <w:b/>
              </w:rPr>
              <w:t>Limits</w:t>
            </w:r>
          </w:p>
        </w:tc>
        <w:tc>
          <w:tcPr>
            <w:tcW w:w="7128" w:type="dxa"/>
            <w:tcBorders>
              <w:top w:val="single" w:sz="4" w:space="0" w:color="auto"/>
              <w:bottom w:val="double" w:sz="4" w:space="0" w:color="auto"/>
              <w:right w:val="nil"/>
            </w:tcBorders>
            <w:vAlign w:val="center"/>
          </w:tcPr>
          <w:p w14:paraId="3DC268A6" w14:textId="77777777" w:rsidR="00EB44D7" w:rsidRDefault="000A216D">
            <w:pPr>
              <w:pStyle w:val="TableText"/>
              <w:jc w:val="both"/>
              <w:rPr>
                <w:b/>
                <w:color w:val="000000"/>
                <w:u w:val="single"/>
              </w:rPr>
            </w:pPr>
            <w:r>
              <w:rPr>
                <w:b/>
                <w:color w:val="000000"/>
                <w:u w:val="single"/>
              </w:rPr>
              <w:t>IF:</w:t>
            </w:r>
          </w:p>
          <w:p w14:paraId="3DC268A7" w14:textId="77777777" w:rsidR="00EB44D7" w:rsidRDefault="000A216D">
            <w:pPr>
              <w:pStyle w:val="TableText"/>
              <w:numPr>
                <w:ilvl w:val="0"/>
                <w:numId w:val="24"/>
              </w:numPr>
              <w:jc w:val="both"/>
              <w:rPr>
                <w:color w:val="000000"/>
              </w:rPr>
            </w:pPr>
            <w:r>
              <w:rPr>
                <w:color w:val="000000"/>
              </w:rPr>
              <w:t>Any changes in the system that could affect the security and dynamic transmission limits;</w:t>
            </w:r>
          </w:p>
          <w:p w14:paraId="3DC268A8" w14:textId="77777777" w:rsidR="00EB44D7" w:rsidRDefault="000A216D">
            <w:pPr>
              <w:pStyle w:val="TableText"/>
              <w:jc w:val="both"/>
              <w:rPr>
                <w:b/>
                <w:color w:val="000000"/>
                <w:u w:val="single"/>
              </w:rPr>
            </w:pPr>
            <w:r>
              <w:rPr>
                <w:b/>
                <w:color w:val="000000"/>
                <w:u w:val="single"/>
              </w:rPr>
              <w:t>THEN:</w:t>
            </w:r>
          </w:p>
          <w:p w14:paraId="3DC268A9" w14:textId="2F387242" w:rsidR="00EB44D7" w:rsidRDefault="000A216D" w:rsidP="00853557">
            <w:pPr>
              <w:pStyle w:val="CommentText"/>
              <w:numPr>
                <w:ilvl w:val="0"/>
                <w:numId w:val="24"/>
              </w:numPr>
            </w:pPr>
            <w:r>
              <w:rPr>
                <w:sz w:val="24"/>
                <w:szCs w:val="24"/>
              </w:rPr>
              <w:t xml:space="preserve">Post message on </w:t>
            </w:r>
            <w:r w:rsidR="00853557">
              <w:rPr>
                <w:sz w:val="24"/>
                <w:szCs w:val="24"/>
              </w:rPr>
              <w:t xml:space="preserve">the </w:t>
            </w:r>
            <w:r w:rsidR="00853557" w:rsidRPr="00853557">
              <w:rPr>
                <w:sz w:val="24"/>
                <w:szCs w:val="24"/>
              </w:rPr>
              <w:t>ERCOT Website</w:t>
            </w:r>
            <w:r>
              <w:rPr>
                <w:sz w:val="24"/>
                <w:szCs w:val="24"/>
              </w:rPr>
              <w:t>.</w:t>
            </w:r>
          </w:p>
        </w:tc>
      </w:tr>
    </w:tbl>
    <w:p w14:paraId="3DC268AB" w14:textId="77777777" w:rsidR="00EB44D7" w:rsidRDefault="00EB44D7">
      <w:pPr>
        <w:pStyle w:val="TableText"/>
        <w:tabs>
          <w:tab w:val="left" w:pos="1080"/>
          <w:tab w:val="left" w:pos="9558"/>
        </w:tabs>
        <w:ind w:left="720"/>
        <w:jc w:val="both"/>
        <w:sectPr w:rsidR="00EB44D7">
          <w:headerReference w:type="even" r:id="rId18"/>
          <w:headerReference w:type="default" r:id="rId19"/>
          <w:headerReference w:type="first" r:id="rId20"/>
          <w:pgSz w:w="12240" w:h="15840" w:code="1"/>
          <w:pgMar w:top="1008" w:right="1800" w:bottom="1008" w:left="1440" w:header="720" w:footer="720" w:gutter="0"/>
          <w:cols w:space="720"/>
          <w:titlePg/>
          <w:docGrid w:linePitch="360"/>
        </w:sectPr>
      </w:pPr>
    </w:p>
    <w:p w14:paraId="3DC268AC" w14:textId="77777777" w:rsidR="00EB44D7" w:rsidRDefault="000A216D" w:rsidP="0098051E">
      <w:pPr>
        <w:pStyle w:val="Heading2"/>
      </w:pPr>
      <w:bookmarkStart w:id="79" w:name="_2.3_Analysis_Tool"/>
      <w:bookmarkStart w:id="80" w:name="_3.2_Analysis_Tool"/>
      <w:bookmarkStart w:id="81" w:name="_3.2_Alarm_Processing"/>
      <w:bookmarkEnd w:id="79"/>
      <w:bookmarkEnd w:id="80"/>
      <w:bookmarkEnd w:id="81"/>
      <w:r>
        <w:lastRenderedPageBreak/>
        <w:t>3.2</w:t>
      </w:r>
      <w:r>
        <w:tab/>
        <w:t>Alarm Processing and Acknowledgement</w:t>
      </w:r>
    </w:p>
    <w:p w14:paraId="3DC268AD" w14:textId="77777777" w:rsidR="00EB44D7" w:rsidRDefault="00EB44D7">
      <w:pPr>
        <w:rPr>
          <w:b/>
        </w:rPr>
      </w:pPr>
    </w:p>
    <w:p w14:paraId="3DC268AE" w14:textId="77777777" w:rsidR="00EB44D7" w:rsidRDefault="000A216D">
      <w:r>
        <w:rPr>
          <w:b/>
        </w:rPr>
        <w:tab/>
        <w:t xml:space="preserve">Procedure Purpose: </w:t>
      </w:r>
      <w:r>
        <w:t>To monitor and acknowledge system alarms.</w:t>
      </w:r>
    </w:p>
    <w:p w14:paraId="3DC268AF"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20"/>
        <w:gridCol w:w="1456"/>
        <w:gridCol w:w="1604"/>
        <w:gridCol w:w="1546"/>
        <w:gridCol w:w="1620"/>
      </w:tblGrid>
      <w:tr w:rsidR="00EB44D7" w14:paraId="3DC268B5" w14:textId="77777777">
        <w:tc>
          <w:tcPr>
            <w:tcW w:w="2628" w:type="dxa"/>
            <w:gridSpan w:val="2"/>
            <w:vAlign w:val="center"/>
          </w:tcPr>
          <w:p w14:paraId="3DC268B0" w14:textId="77777777" w:rsidR="00EB44D7" w:rsidRDefault="000A216D">
            <w:pPr>
              <w:rPr>
                <w:b/>
              </w:rPr>
            </w:pPr>
            <w:r>
              <w:rPr>
                <w:b/>
              </w:rPr>
              <w:t xml:space="preserve">Protocol Reference </w:t>
            </w:r>
          </w:p>
        </w:tc>
        <w:tc>
          <w:tcPr>
            <w:tcW w:w="1456" w:type="dxa"/>
          </w:tcPr>
          <w:p w14:paraId="3DC268B1" w14:textId="77777777" w:rsidR="00EB44D7" w:rsidRDefault="000A216D">
            <w:pPr>
              <w:rPr>
                <w:b/>
              </w:rPr>
            </w:pPr>
            <w:r>
              <w:rPr>
                <w:b/>
              </w:rPr>
              <w:t>3.10.7.5.1(5)</w:t>
            </w:r>
          </w:p>
        </w:tc>
        <w:tc>
          <w:tcPr>
            <w:tcW w:w="1604" w:type="dxa"/>
          </w:tcPr>
          <w:p w14:paraId="3DC268B2" w14:textId="5CAFCDD9" w:rsidR="00EB44D7" w:rsidRDefault="004C4514">
            <w:pPr>
              <w:rPr>
                <w:b/>
              </w:rPr>
            </w:pPr>
            <w:r>
              <w:rPr>
                <w:b/>
              </w:rPr>
              <w:t>6.5.7.1.6(1)</w:t>
            </w:r>
          </w:p>
        </w:tc>
        <w:tc>
          <w:tcPr>
            <w:tcW w:w="1546" w:type="dxa"/>
          </w:tcPr>
          <w:p w14:paraId="3DC268B3" w14:textId="00EEBE94" w:rsidR="00EB44D7" w:rsidRDefault="00EB44D7">
            <w:pPr>
              <w:rPr>
                <w:b/>
              </w:rPr>
            </w:pPr>
          </w:p>
        </w:tc>
        <w:tc>
          <w:tcPr>
            <w:tcW w:w="1620" w:type="dxa"/>
          </w:tcPr>
          <w:p w14:paraId="3DC268B4" w14:textId="77777777" w:rsidR="00EB44D7" w:rsidRDefault="00EB44D7">
            <w:pPr>
              <w:rPr>
                <w:b/>
              </w:rPr>
            </w:pPr>
          </w:p>
        </w:tc>
      </w:tr>
      <w:tr w:rsidR="00EB44D7" w14:paraId="3DC268BB" w14:textId="77777777">
        <w:tc>
          <w:tcPr>
            <w:tcW w:w="2628" w:type="dxa"/>
            <w:gridSpan w:val="2"/>
            <w:tcBorders>
              <w:bottom w:val="single" w:sz="4" w:space="0" w:color="auto"/>
            </w:tcBorders>
            <w:vAlign w:val="center"/>
          </w:tcPr>
          <w:p w14:paraId="3DC268B6" w14:textId="77777777" w:rsidR="00EB44D7" w:rsidRDefault="000A216D">
            <w:pPr>
              <w:rPr>
                <w:b/>
              </w:rPr>
            </w:pPr>
            <w:r>
              <w:rPr>
                <w:b/>
              </w:rPr>
              <w:t xml:space="preserve">Guide Reference </w:t>
            </w:r>
          </w:p>
        </w:tc>
        <w:tc>
          <w:tcPr>
            <w:tcW w:w="1456" w:type="dxa"/>
            <w:tcBorders>
              <w:bottom w:val="single" w:sz="4" w:space="0" w:color="auto"/>
            </w:tcBorders>
          </w:tcPr>
          <w:p w14:paraId="3DC268B7" w14:textId="77777777" w:rsidR="00EB44D7" w:rsidRDefault="00EB44D7">
            <w:pPr>
              <w:rPr>
                <w:b/>
              </w:rPr>
            </w:pPr>
          </w:p>
        </w:tc>
        <w:tc>
          <w:tcPr>
            <w:tcW w:w="1604" w:type="dxa"/>
            <w:tcBorders>
              <w:bottom w:val="single" w:sz="4" w:space="0" w:color="auto"/>
            </w:tcBorders>
          </w:tcPr>
          <w:p w14:paraId="3DC268B8" w14:textId="77777777" w:rsidR="00EB44D7" w:rsidRDefault="00EB44D7">
            <w:pPr>
              <w:rPr>
                <w:b/>
              </w:rPr>
            </w:pPr>
          </w:p>
        </w:tc>
        <w:tc>
          <w:tcPr>
            <w:tcW w:w="1546" w:type="dxa"/>
            <w:tcBorders>
              <w:bottom w:val="single" w:sz="4" w:space="0" w:color="auto"/>
            </w:tcBorders>
          </w:tcPr>
          <w:p w14:paraId="3DC268B9" w14:textId="77777777" w:rsidR="00EB44D7" w:rsidRDefault="00EB44D7">
            <w:pPr>
              <w:rPr>
                <w:b/>
              </w:rPr>
            </w:pPr>
          </w:p>
        </w:tc>
        <w:tc>
          <w:tcPr>
            <w:tcW w:w="1620" w:type="dxa"/>
            <w:tcBorders>
              <w:bottom w:val="single" w:sz="4" w:space="0" w:color="auto"/>
            </w:tcBorders>
          </w:tcPr>
          <w:p w14:paraId="3DC268BA" w14:textId="77777777" w:rsidR="00EB44D7" w:rsidRDefault="00EB44D7">
            <w:pPr>
              <w:rPr>
                <w:b/>
              </w:rPr>
            </w:pPr>
          </w:p>
        </w:tc>
      </w:tr>
      <w:tr w:rsidR="00EB44D7" w14:paraId="3DC268C3" w14:textId="77777777">
        <w:tc>
          <w:tcPr>
            <w:tcW w:w="2628" w:type="dxa"/>
            <w:gridSpan w:val="2"/>
            <w:vAlign w:val="center"/>
          </w:tcPr>
          <w:p w14:paraId="3DC268BD" w14:textId="64FE2ADC" w:rsidR="00EB44D7" w:rsidRDefault="000A216D">
            <w:pPr>
              <w:rPr>
                <w:b/>
              </w:rPr>
            </w:pPr>
            <w:r>
              <w:rPr>
                <w:b/>
              </w:rPr>
              <w:t>NERC Standard</w:t>
            </w:r>
          </w:p>
        </w:tc>
        <w:tc>
          <w:tcPr>
            <w:tcW w:w="1456" w:type="dxa"/>
            <w:tcBorders>
              <w:bottom w:val="single" w:sz="4" w:space="0" w:color="auto"/>
            </w:tcBorders>
          </w:tcPr>
          <w:p w14:paraId="3DC268BF" w14:textId="06E69075" w:rsidR="00EB44D7" w:rsidRDefault="00EB44D7">
            <w:pPr>
              <w:rPr>
                <w:b/>
              </w:rPr>
            </w:pPr>
          </w:p>
        </w:tc>
        <w:tc>
          <w:tcPr>
            <w:tcW w:w="1604" w:type="dxa"/>
            <w:tcBorders>
              <w:bottom w:val="single" w:sz="4" w:space="0" w:color="auto"/>
            </w:tcBorders>
          </w:tcPr>
          <w:p w14:paraId="3DC268C0" w14:textId="5B632DF2" w:rsidR="00EB44D7" w:rsidRDefault="00EB44D7">
            <w:pPr>
              <w:rPr>
                <w:b/>
              </w:rPr>
            </w:pPr>
          </w:p>
        </w:tc>
        <w:tc>
          <w:tcPr>
            <w:tcW w:w="1546" w:type="dxa"/>
            <w:tcBorders>
              <w:bottom w:val="single" w:sz="4" w:space="0" w:color="auto"/>
            </w:tcBorders>
          </w:tcPr>
          <w:p w14:paraId="3DC268C1" w14:textId="77777777" w:rsidR="00EB44D7" w:rsidRDefault="00EB44D7">
            <w:pPr>
              <w:rPr>
                <w:b/>
              </w:rPr>
            </w:pPr>
          </w:p>
        </w:tc>
        <w:tc>
          <w:tcPr>
            <w:tcW w:w="1620" w:type="dxa"/>
            <w:tcBorders>
              <w:bottom w:val="single" w:sz="4" w:space="0" w:color="auto"/>
            </w:tcBorders>
          </w:tcPr>
          <w:p w14:paraId="3DC268C2" w14:textId="77777777" w:rsidR="00EB44D7" w:rsidRDefault="00EB44D7">
            <w:pPr>
              <w:rPr>
                <w:b/>
              </w:rPr>
            </w:pPr>
          </w:p>
        </w:tc>
      </w:tr>
      <w:tr w:rsidR="00EB44D7" w14:paraId="3DC268C7" w14:textId="77777777">
        <w:tblPrEx>
          <w:tblLook w:val="04A0" w:firstRow="1" w:lastRow="0" w:firstColumn="1" w:lastColumn="0" w:noHBand="0" w:noVBand="1"/>
        </w:tblPrEx>
        <w:tc>
          <w:tcPr>
            <w:tcW w:w="1908" w:type="dxa"/>
            <w:tcBorders>
              <w:top w:val="single" w:sz="4" w:space="0" w:color="auto"/>
              <w:left w:val="nil"/>
              <w:bottom w:val="single" w:sz="4" w:space="0" w:color="auto"/>
              <w:right w:val="nil"/>
            </w:tcBorders>
          </w:tcPr>
          <w:p w14:paraId="3DC268C4" w14:textId="77777777" w:rsidR="00EB44D7" w:rsidRDefault="00EB44D7">
            <w:pPr>
              <w:rPr>
                <w:b/>
              </w:rPr>
            </w:pPr>
          </w:p>
        </w:tc>
        <w:tc>
          <w:tcPr>
            <w:tcW w:w="2176" w:type="dxa"/>
            <w:gridSpan w:val="2"/>
            <w:tcBorders>
              <w:top w:val="single" w:sz="4" w:space="0" w:color="auto"/>
              <w:left w:val="nil"/>
              <w:bottom w:val="single" w:sz="4" w:space="0" w:color="auto"/>
              <w:right w:val="nil"/>
            </w:tcBorders>
          </w:tcPr>
          <w:p w14:paraId="3DC268C5" w14:textId="77777777" w:rsidR="00EB44D7" w:rsidRDefault="00EB44D7">
            <w:pPr>
              <w:rPr>
                <w:b/>
              </w:rPr>
            </w:pPr>
          </w:p>
        </w:tc>
        <w:tc>
          <w:tcPr>
            <w:tcW w:w="4770" w:type="dxa"/>
            <w:gridSpan w:val="3"/>
            <w:tcBorders>
              <w:top w:val="single" w:sz="4" w:space="0" w:color="auto"/>
              <w:left w:val="nil"/>
              <w:bottom w:val="single" w:sz="4" w:space="0" w:color="auto"/>
              <w:right w:val="nil"/>
            </w:tcBorders>
          </w:tcPr>
          <w:p w14:paraId="3DC268C6" w14:textId="77777777" w:rsidR="00EB44D7" w:rsidRDefault="00EB44D7">
            <w:pPr>
              <w:rPr>
                <w:b/>
              </w:rPr>
            </w:pPr>
          </w:p>
        </w:tc>
      </w:tr>
      <w:tr w:rsidR="0082183D" w14:paraId="3DC268CB" w14:textId="77777777">
        <w:tblPrEx>
          <w:tblLook w:val="04A0" w:firstRow="1" w:lastRow="0" w:firstColumn="1" w:lastColumn="0" w:noHBand="0" w:noVBand="1"/>
        </w:tblPrEx>
        <w:tc>
          <w:tcPr>
            <w:tcW w:w="1908" w:type="dxa"/>
            <w:tcBorders>
              <w:top w:val="single" w:sz="4" w:space="0" w:color="auto"/>
            </w:tcBorders>
          </w:tcPr>
          <w:p w14:paraId="3DC268C8" w14:textId="73F3FAC4" w:rsidR="0082183D" w:rsidRDefault="0082183D" w:rsidP="0082183D">
            <w:pPr>
              <w:rPr>
                <w:b/>
              </w:rPr>
            </w:pPr>
            <w:r>
              <w:rPr>
                <w:b/>
              </w:rPr>
              <w:t xml:space="preserve">Version: 2 </w:t>
            </w:r>
          </w:p>
        </w:tc>
        <w:tc>
          <w:tcPr>
            <w:tcW w:w="2176" w:type="dxa"/>
            <w:gridSpan w:val="2"/>
            <w:tcBorders>
              <w:top w:val="single" w:sz="4" w:space="0" w:color="auto"/>
            </w:tcBorders>
          </w:tcPr>
          <w:p w14:paraId="3DC268C9" w14:textId="7112F340" w:rsidR="0082183D" w:rsidRDefault="0082183D" w:rsidP="0082183D">
            <w:pPr>
              <w:rPr>
                <w:b/>
              </w:rPr>
            </w:pPr>
            <w:r>
              <w:rPr>
                <w:b/>
              </w:rPr>
              <w:t>Revision: 0</w:t>
            </w:r>
          </w:p>
        </w:tc>
        <w:tc>
          <w:tcPr>
            <w:tcW w:w="4770" w:type="dxa"/>
            <w:gridSpan w:val="3"/>
            <w:tcBorders>
              <w:top w:val="single" w:sz="4" w:space="0" w:color="auto"/>
            </w:tcBorders>
          </w:tcPr>
          <w:p w14:paraId="3DC268CA" w14:textId="5DF0E64D" w:rsidR="0082183D" w:rsidRDefault="0082183D" w:rsidP="0082183D">
            <w:pPr>
              <w:rPr>
                <w:b/>
              </w:rPr>
            </w:pPr>
            <w:r>
              <w:rPr>
                <w:b/>
              </w:rPr>
              <w:t>Effective Date:  December 5, 2025</w:t>
            </w:r>
          </w:p>
        </w:tc>
      </w:tr>
    </w:tbl>
    <w:p w14:paraId="3DC268CC"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EB44D7" w14:paraId="3DC268CF" w14:textId="77777777">
        <w:trPr>
          <w:trHeight w:val="576"/>
          <w:tblHeader/>
        </w:trPr>
        <w:tc>
          <w:tcPr>
            <w:tcW w:w="1368" w:type="dxa"/>
            <w:tcBorders>
              <w:top w:val="double" w:sz="4" w:space="0" w:color="auto"/>
              <w:left w:val="nil"/>
              <w:bottom w:val="double" w:sz="4" w:space="0" w:color="auto"/>
            </w:tcBorders>
            <w:vAlign w:val="center"/>
          </w:tcPr>
          <w:p w14:paraId="3DC268CD"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68CE" w14:textId="77777777" w:rsidR="00EB44D7" w:rsidRDefault="000A216D">
            <w:pPr>
              <w:rPr>
                <w:b/>
              </w:rPr>
            </w:pPr>
            <w:r>
              <w:rPr>
                <w:b/>
              </w:rPr>
              <w:t>Action</w:t>
            </w:r>
          </w:p>
        </w:tc>
      </w:tr>
      <w:tr w:rsidR="00EB44D7" w14:paraId="3DC268D4" w14:textId="77777777">
        <w:trPr>
          <w:trHeight w:val="576"/>
        </w:trPr>
        <w:tc>
          <w:tcPr>
            <w:tcW w:w="1368" w:type="dxa"/>
            <w:tcBorders>
              <w:top w:val="double" w:sz="4" w:space="0" w:color="auto"/>
              <w:left w:val="nil"/>
              <w:bottom w:val="single" w:sz="4" w:space="0" w:color="auto"/>
            </w:tcBorders>
            <w:vAlign w:val="center"/>
          </w:tcPr>
          <w:p w14:paraId="3DC268D0" w14:textId="78B00AAA" w:rsidR="00EB44D7" w:rsidRDefault="000A216D">
            <w:pPr>
              <w:jc w:val="center"/>
              <w:rPr>
                <w:b/>
              </w:rPr>
            </w:pPr>
            <w:r>
              <w:rPr>
                <w:b/>
              </w:rPr>
              <w:t>N</w:t>
            </w:r>
            <w:r w:rsidR="00534BFB">
              <w:rPr>
                <w:b/>
              </w:rPr>
              <w:t>ote</w:t>
            </w:r>
          </w:p>
        </w:tc>
        <w:tc>
          <w:tcPr>
            <w:tcW w:w="7488" w:type="dxa"/>
            <w:tcBorders>
              <w:top w:val="double" w:sz="4" w:space="0" w:color="auto"/>
              <w:bottom w:val="single" w:sz="4" w:space="0" w:color="auto"/>
              <w:right w:val="nil"/>
            </w:tcBorders>
            <w:vAlign w:val="center"/>
          </w:tcPr>
          <w:p w14:paraId="3DC268D1" w14:textId="77777777" w:rsidR="00EB44D7" w:rsidRDefault="000A216D">
            <w:pPr>
              <w:pStyle w:val="TableText"/>
            </w:pPr>
            <w:r>
              <w:t>The Alarm Displays for ERCOT are primarily used to show changes in equipment status.</w:t>
            </w:r>
          </w:p>
          <w:p w14:paraId="3DC268D2" w14:textId="77777777" w:rsidR="00EB44D7" w:rsidRDefault="00EB44D7">
            <w:pPr>
              <w:pStyle w:val="TableText"/>
            </w:pPr>
          </w:p>
          <w:p w14:paraId="3DC268D3" w14:textId="77777777" w:rsidR="00EB44D7" w:rsidRDefault="000A216D">
            <w:pPr>
              <w:pStyle w:val="TableText"/>
            </w:pPr>
            <w:r>
              <w:t>The alarms are categorized based on alarm criticality and prioritization on the Alarm Summary Display:</w:t>
            </w:r>
          </w:p>
        </w:tc>
      </w:tr>
      <w:tr w:rsidR="00EB44D7" w14:paraId="3DC268DE" w14:textId="77777777">
        <w:trPr>
          <w:trHeight w:val="576"/>
        </w:trPr>
        <w:tc>
          <w:tcPr>
            <w:tcW w:w="1368" w:type="dxa"/>
            <w:tcBorders>
              <w:top w:val="single" w:sz="4" w:space="0" w:color="auto"/>
              <w:left w:val="nil"/>
            </w:tcBorders>
            <w:vAlign w:val="center"/>
          </w:tcPr>
          <w:p w14:paraId="3DC268D5" w14:textId="77777777" w:rsidR="00EB44D7" w:rsidRDefault="000A216D">
            <w:pPr>
              <w:jc w:val="center"/>
              <w:rPr>
                <w:b/>
              </w:rPr>
            </w:pPr>
            <w:r>
              <w:rPr>
                <w:b/>
              </w:rPr>
              <w:t>Categories</w:t>
            </w:r>
          </w:p>
        </w:tc>
        <w:tc>
          <w:tcPr>
            <w:tcW w:w="7488" w:type="dxa"/>
            <w:tcBorders>
              <w:top w:val="single" w:sz="4" w:space="0" w:color="auto"/>
              <w:right w:val="nil"/>
            </w:tcBorders>
            <w:vAlign w:val="center"/>
          </w:tcPr>
          <w:p w14:paraId="3DC268D6" w14:textId="77777777" w:rsidR="00EB44D7" w:rsidRDefault="000A216D">
            <w:pPr>
              <w:pStyle w:val="TableText"/>
            </w:pPr>
            <w:r>
              <w:t>Tab 1: 345 KV Transmission Equipment Status</w:t>
            </w:r>
          </w:p>
          <w:p w14:paraId="3DC268D7" w14:textId="77777777" w:rsidR="00EB44D7" w:rsidRDefault="000A216D">
            <w:pPr>
              <w:pStyle w:val="TableText"/>
            </w:pPr>
            <w:r>
              <w:t>Tab 2: 138 KV Transmission Equipment Status</w:t>
            </w:r>
          </w:p>
          <w:p w14:paraId="3DC268D8" w14:textId="77777777" w:rsidR="00EB44D7" w:rsidRDefault="000A216D">
            <w:pPr>
              <w:pStyle w:val="TableText"/>
            </w:pPr>
            <w:r>
              <w:t>Tab 3: Generator Breaker, AVR, CAPS, REACTOR and RAS Status</w:t>
            </w:r>
          </w:p>
          <w:p w14:paraId="3DC268D9" w14:textId="77777777" w:rsidR="00EB44D7" w:rsidRDefault="000A216D">
            <w:pPr>
              <w:pStyle w:val="TableText"/>
            </w:pPr>
            <w:r>
              <w:t>Tab 4: RLC alerts</w:t>
            </w:r>
          </w:p>
          <w:p w14:paraId="3DC268DA" w14:textId="77777777" w:rsidR="00EB44D7" w:rsidRDefault="000A216D">
            <w:pPr>
              <w:pStyle w:val="TableText"/>
            </w:pPr>
            <w:r>
              <w:t>Tab 5: Transmission Line Overloads - Voltage Violations - Critical Alarms</w:t>
            </w:r>
          </w:p>
          <w:p w14:paraId="3DC268DB" w14:textId="77777777" w:rsidR="00EB44D7" w:rsidRDefault="000A216D">
            <w:pPr>
              <w:pStyle w:val="TableText"/>
            </w:pPr>
            <w:r>
              <w:t>Tab 6: QKNET alarms</w:t>
            </w:r>
          </w:p>
          <w:p w14:paraId="3DC268DC" w14:textId="77777777" w:rsidR="00EB44D7" w:rsidRDefault="000A216D">
            <w:pPr>
              <w:pStyle w:val="TableText"/>
            </w:pPr>
            <w:r>
              <w:t xml:space="preserve">Tab 7: ICCP status </w:t>
            </w:r>
          </w:p>
          <w:p w14:paraId="3DC268DD" w14:textId="77777777" w:rsidR="00EB44D7" w:rsidRDefault="000A216D">
            <w:pPr>
              <w:pStyle w:val="TableText"/>
            </w:pPr>
            <w:r>
              <w:t>Tab 8: All other alarms</w:t>
            </w:r>
          </w:p>
        </w:tc>
      </w:tr>
      <w:tr w:rsidR="00EB44D7" w14:paraId="3DC268E1" w14:textId="77777777">
        <w:trPr>
          <w:trHeight w:val="576"/>
        </w:trPr>
        <w:tc>
          <w:tcPr>
            <w:tcW w:w="1368" w:type="dxa"/>
            <w:tcBorders>
              <w:left w:val="nil"/>
            </w:tcBorders>
            <w:vAlign w:val="center"/>
          </w:tcPr>
          <w:p w14:paraId="3DC268DF" w14:textId="77777777" w:rsidR="00EB44D7" w:rsidRDefault="000A216D">
            <w:pPr>
              <w:jc w:val="center"/>
              <w:rPr>
                <w:b/>
              </w:rPr>
            </w:pPr>
            <w:r>
              <w:rPr>
                <w:b/>
              </w:rPr>
              <w:t>1</w:t>
            </w:r>
          </w:p>
        </w:tc>
        <w:tc>
          <w:tcPr>
            <w:tcW w:w="7488" w:type="dxa"/>
            <w:tcBorders>
              <w:right w:val="nil"/>
            </w:tcBorders>
            <w:vAlign w:val="center"/>
          </w:tcPr>
          <w:p w14:paraId="3DC268E0" w14:textId="77777777" w:rsidR="00EB44D7" w:rsidRDefault="000A216D">
            <w:r>
              <w:t>Monitor the Alarm Summary Display pages 3, 6 and 7 as necessary to confirm system reliability status.</w:t>
            </w:r>
          </w:p>
        </w:tc>
      </w:tr>
      <w:tr w:rsidR="00EB44D7" w14:paraId="3DC268E4" w14:textId="77777777">
        <w:trPr>
          <w:trHeight w:val="576"/>
        </w:trPr>
        <w:tc>
          <w:tcPr>
            <w:tcW w:w="1368" w:type="dxa"/>
            <w:tcBorders>
              <w:left w:val="nil"/>
              <w:bottom w:val="single" w:sz="4" w:space="0" w:color="auto"/>
            </w:tcBorders>
            <w:vAlign w:val="center"/>
          </w:tcPr>
          <w:p w14:paraId="3DC268E2" w14:textId="77777777" w:rsidR="00EB44D7" w:rsidRDefault="000A216D">
            <w:pPr>
              <w:jc w:val="center"/>
              <w:rPr>
                <w:b/>
              </w:rPr>
            </w:pPr>
            <w:r>
              <w:rPr>
                <w:b/>
              </w:rPr>
              <w:t>2</w:t>
            </w:r>
          </w:p>
        </w:tc>
        <w:tc>
          <w:tcPr>
            <w:tcW w:w="7488" w:type="dxa"/>
            <w:tcBorders>
              <w:bottom w:val="single" w:sz="4" w:space="0" w:color="auto"/>
              <w:right w:val="nil"/>
            </w:tcBorders>
            <w:vAlign w:val="center"/>
          </w:tcPr>
          <w:p w14:paraId="3DC268E3" w14:textId="77777777" w:rsidR="00EB44D7" w:rsidRDefault="000A216D">
            <w:pPr>
              <w:pStyle w:val="TableText"/>
              <w:jc w:val="both"/>
            </w:pPr>
            <w:r>
              <w:t>Take appropriate action as system conditions warrant.</w:t>
            </w:r>
          </w:p>
        </w:tc>
      </w:tr>
      <w:tr w:rsidR="00EB44D7" w14:paraId="3DC268E7" w14:textId="77777777">
        <w:trPr>
          <w:trHeight w:val="576"/>
        </w:trPr>
        <w:tc>
          <w:tcPr>
            <w:tcW w:w="1368" w:type="dxa"/>
            <w:tcBorders>
              <w:left w:val="nil"/>
              <w:bottom w:val="double" w:sz="4" w:space="0" w:color="auto"/>
            </w:tcBorders>
            <w:vAlign w:val="center"/>
          </w:tcPr>
          <w:p w14:paraId="3DC268E5" w14:textId="77777777" w:rsidR="00EB44D7" w:rsidRDefault="000A216D">
            <w:pPr>
              <w:jc w:val="center"/>
              <w:rPr>
                <w:b/>
              </w:rPr>
            </w:pPr>
            <w:r>
              <w:rPr>
                <w:b/>
              </w:rPr>
              <w:t>3</w:t>
            </w:r>
          </w:p>
        </w:tc>
        <w:tc>
          <w:tcPr>
            <w:tcW w:w="7488" w:type="dxa"/>
            <w:tcBorders>
              <w:bottom w:val="double" w:sz="4" w:space="0" w:color="auto"/>
              <w:right w:val="nil"/>
            </w:tcBorders>
            <w:vAlign w:val="center"/>
          </w:tcPr>
          <w:p w14:paraId="3DC268E6" w14:textId="77777777" w:rsidR="00EB44D7" w:rsidRDefault="000A216D">
            <w:pPr>
              <w:pStyle w:val="TableText"/>
            </w:pPr>
            <w:r>
              <w:t>Coordinate with the Real-Time Operator to clear the alarms approximately every 24 hours or as needed.</w:t>
            </w:r>
          </w:p>
        </w:tc>
      </w:tr>
    </w:tbl>
    <w:p w14:paraId="3DC268E8" w14:textId="77777777" w:rsidR="00EB44D7" w:rsidRDefault="000A216D">
      <w:pPr>
        <w:rPr>
          <w:rFonts w:ascii="Times New Roman Bold" w:hAnsi="Times New Roman Bold" w:cs="Arial"/>
          <w:b/>
          <w:bCs/>
          <w:iCs/>
        </w:rPr>
      </w:pPr>
      <w:r>
        <w:br w:type="page"/>
      </w:r>
    </w:p>
    <w:p w14:paraId="3DC268E9" w14:textId="77777777" w:rsidR="00EB44D7" w:rsidRDefault="000A216D" w:rsidP="0098051E">
      <w:pPr>
        <w:pStyle w:val="Heading2"/>
      </w:pPr>
      <w:bookmarkStart w:id="82" w:name="_3.3_Analysis_Tool"/>
      <w:bookmarkEnd w:id="82"/>
      <w:r>
        <w:lastRenderedPageBreak/>
        <w:t>3.3</w:t>
      </w:r>
      <w:r>
        <w:tab/>
        <w:t>Analysis Tool Outages</w:t>
      </w:r>
    </w:p>
    <w:p w14:paraId="3DC268EA" w14:textId="77777777" w:rsidR="00EB44D7" w:rsidRDefault="00EB44D7">
      <w:pPr>
        <w:rPr>
          <w:b/>
        </w:rPr>
      </w:pPr>
    </w:p>
    <w:p w14:paraId="3DC268EB" w14:textId="2384263F" w:rsidR="00EB44D7" w:rsidRDefault="000A216D" w:rsidP="00195B95">
      <w:pPr>
        <w:ind w:left="720"/>
        <w:rPr>
          <w:b/>
        </w:rPr>
      </w:pPr>
      <w:r>
        <w:rPr>
          <w:b/>
        </w:rPr>
        <w:t>Procedure Purpose:</w:t>
      </w:r>
      <w:r>
        <w:t xml:space="preserve"> To notify TOs to monitor SOLs, IROLs and GTCs in their areas during tool outages.  Also, to ensure proper notification is made for these failures along with notification for ICCP, </w:t>
      </w:r>
      <w:r w:rsidR="00853557" w:rsidRPr="00853557">
        <w:t>ERCOT Website</w:t>
      </w:r>
      <w:r>
        <w:t xml:space="preserve"> and Outage Scheduler outages on the ERCOT systems.</w:t>
      </w:r>
    </w:p>
    <w:p w14:paraId="3DC268EC"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449"/>
      </w:tblGrid>
      <w:tr w:rsidR="00EB44D7" w14:paraId="3DC268F2" w14:textId="77777777" w:rsidTr="00E97556">
        <w:tc>
          <w:tcPr>
            <w:tcW w:w="2628" w:type="dxa"/>
            <w:vAlign w:val="center"/>
          </w:tcPr>
          <w:p w14:paraId="3DC268ED" w14:textId="77777777" w:rsidR="00EB44D7" w:rsidRDefault="000A216D">
            <w:pPr>
              <w:rPr>
                <w:b/>
                <w:lang w:val="pt-BR"/>
              </w:rPr>
            </w:pPr>
            <w:r>
              <w:rPr>
                <w:b/>
                <w:lang w:val="pt-BR"/>
              </w:rPr>
              <w:t>Protocol Reference</w:t>
            </w:r>
          </w:p>
        </w:tc>
        <w:tc>
          <w:tcPr>
            <w:tcW w:w="1710" w:type="dxa"/>
          </w:tcPr>
          <w:p w14:paraId="3DC268EE" w14:textId="658CB784" w:rsidR="00EB44D7" w:rsidRDefault="00FB0F84">
            <w:pPr>
              <w:rPr>
                <w:b/>
                <w:lang w:val="pt-BR"/>
              </w:rPr>
            </w:pPr>
            <w:r>
              <w:rPr>
                <w:b/>
                <w:lang w:val="pt-BR"/>
              </w:rPr>
              <w:t>6.3.3(1)</w:t>
            </w:r>
          </w:p>
        </w:tc>
        <w:tc>
          <w:tcPr>
            <w:tcW w:w="1404" w:type="dxa"/>
          </w:tcPr>
          <w:p w14:paraId="3DC268EF" w14:textId="77777777" w:rsidR="00EB44D7" w:rsidRDefault="00EB44D7">
            <w:pPr>
              <w:rPr>
                <w:b/>
                <w:lang w:val="pt-BR"/>
              </w:rPr>
            </w:pPr>
          </w:p>
        </w:tc>
        <w:tc>
          <w:tcPr>
            <w:tcW w:w="1557" w:type="dxa"/>
          </w:tcPr>
          <w:p w14:paraId="3DC268F0" w14:textId="77777777" w:rsidR="00EB44D7" w:rsidRDefault="00EB44D7">
            <w:pPr>
              <w:rPr>
                <w:b/>
                <w:lang w:val="pt-BR"/>
              </w:rPr>
            </w:pPr>
          </w:p>
        </w:tc>
        <w:tc>
          <w:tcPr>
            <w:tcW w:w="1449" w:type="dxa"/>
          </w:tcPr>
          <w:p w14:paraId="3DC268F1" w14:textId="77777777" w:rsidR="00EB44D7" w:rsidRDefault="00EB44D7">
            <w:pPr>
              <w:rPr>
                <w:b/>
                <w:lang w:val="pt-BR"/>
              </w:rPr>
            </w:pPr>
          </w:p>
        </w:tc>
      </w:tr>
      <w:tr w:rsidR="00EB44D7" w14:paraId="3DC268F8" w14:textId="77777777" w:rsidTr="00E97556">
        <w:tc>
          <w:tcPr>
            <w:tcW w:w="2628" w:type="dxa"/>
            <w:vAlign w:val="center"/>
          </w:tcPr>
          <w:p w14:paraId="3DC268F3" w14:textId="77777777" w:rsidR="00EB44D7" w:rsidRDefault="000A216D">
            <w:pPr>
              <w:rPr>
                <w:b/>
                <w:lang w:val="pt-BR"/>
              </w:rPr>
            </w:pPr>
            <w:r>
              <w:rPr>
                <w:b/>
                <w:lang w:val="pt-BR"/>
              </w:rPr>
              <w:t>Guide Reference</w:t>
            </w:r>
          </w:p>
        </w:tc>
        <w:tc>
          <w:tcPr>
            <w:tcW w:w="1710" w:type="dxa"/>
          </w:tcPr>
          <w:p w14:paraId="3DC268F4" w14:textId="77777777" w:rsidR="00EB44D7" w:rsidRDefault="00EB44D7">
            <w:pPr>
              <w:rPr>
                <w:b/>
                <w:lang w:val="pt-BR"/>
              </w:rPr>
            </w:pPr>
          </w:p>
        </w:tc>
        <w:tc>
          <w:tcPr>
            <w:tcW w:w="1404" w:type="dxa"/>
          </w:tcPr>
          <w:p w14:paraId="3DC268F5" w14:textId="77777777" w:rsidR="00EB44D7" w:rsidRDefault="00EB44D7">
            <w:pPr>
              <w:rPr>
                <w:b/>
                <w:lang w:val="pt-BR"/>
              </w:rPr>
            </w:pPr>
          </w:p>
        </w:tc>
        <w:tc>
          <w:tcPr>
            <w:tcW w:w="1557" w:type="dxa"/>
          </w:tcPr>
          <w:p w14:paraId="3DC268F6" w14:textId="77777777" w:rsidR="00EB44D7" w:rsidRDefault="00EB44D7">
            <w:pPr>
              <w:rPr>
                <w:b/>
                <w:lang w:val="pt-BR"/>
              </w:rPr>
            </w:pPr>
          </w:p>
        </w:tc>
        <w:tc>
          <w:tcPr>
            <w:tcW w:w="1449" w:type="dxa"/>
          </w:tcPr>
          <w:p w14:paraId="3DC268F7" w14:textId="77777777" w:rsidR="00EB44D7" w:rsidRDefault="00EB44D7">
            <w:pPr>
              <w:rPr>
                <w:b/>
                <w:lang w:val="pt-BR"/>
              </w:rPr>
            </w:pPr>
          </w:p>
        </w:tc>
      </w:tr>
      <w:tr w:rsidR="00E97556" w14:paraId="3DC26901" w14:textId="77777777" w:rsidTr="00E97556">
        <w:tc>
          <w:tcPr>
            <w:tcW w:w="2628" w:type="dxa"/>
            <w:vMerge w:val="restart"/>
            <w:vAlign w:val="center"/>
          </w:tcPr>
          <w:p w14:paraId="23D554D3" w14:textId="77777777" w:rsidR="00E97556" w:rsidRDefault="00E97556" w:rsidP="002D48DA">
            <w:pPr>
              <w:rPr>
                <w:b/>
                <w:lang w:val="pt-BR"/>
              </w:rPr>
            </w:pPr>
            <w:r>
              <w:rPr>
                <w:b/>
                <w:lang w:val="pt-BR"/>
              </w:rPr>
              <w:t>NERC Standard</w:t>
            </w:r>
          </w:p>
          <w:p w14:paraId="3DC268F9" w14:textId="7F815BA8" w:rsidR="00E97556" w:rsidRDefault="00E97556" w:rsidP="002D48DA">
            <w:pPr>
              <w:rPr>
                <w:b/>
                <w:lang w:val="pt-BR"/>
              </w:rPr>
            </w:pPr>
          </w:p>
        </w:tc>
        <w:tc>
          <w:tcPr>
            <w:tcW w:w="1710" w:type="dxa"/>
          </w:tcPr>
          <w:p w14:paraId="3DC268FA" w14:textId="1F9D14DA" w:rsidR="00E97556" w:rsidRDefault="00E97556" w:rsidP="002D48DA">
            <w:pPr>
              <w:rPr>
                <w:b/>
                <w:lang w:val="pt-BR"/>
              </w:rPr>
            </w:pPr>
            <w:r>
              <w:rPr>
                <w:b/>
                <w:lang w:val="pt-BR"/>
              </w:rPr>
              <w:t>IRO-008-</w:t>
            </w:r>
            <w:r w:rsidR="00577629">
              <w:rPr>
                <w:b/>
                <w:lang w:val="pt-BR"/>
              </w:rPr>
              <w:t>3</w:t>
            </w:r>
          </w:p>
          <w:p w14:paraId="3DC268FB" w14:textId="77777777" w:rsidR="00E97556" w:rsidRDefault="00E97556" w:rsidP="002D48DA">
            <w:pPr>
              <w:rPr>
                <w:b/>
                <w:lang w:val="pt-BR"/>
              </w:rPr>
            </w:pPr>
            <w:r>
              <w:rPr>
                <w:b/>
                <w:lang w:val="pt-BR"/>
              </w:rPr>
              <w:t>R4</w:t>
            </w:r>
          </w:p>
        </w:tc>
        <w:tc>
          <w:tcPr>
            <w:tcW w:w="1404" w:type="dxa"/>
          </w:tcPr>
          <w:p w14:paraId="0B8D80A2" w14:textId="77777777" w:rsidR="00E97556" w:rsidRDefault="00E97556" w:rsidP="002D48DA">
            <w:pPr>
              <w:rPr>
                <w:b/>
                <w:lang w:val="pt-BR"/>
              </w:rPr>
            </w:pPr>
            <w:r>
              <w:rPr>
                <w:b/>
                <w:lang w:val="pt-BR"/>
              </w:rPr>
              <w:t>IRO-018-1(i)</w:t>
            </w:r>
          </w:p>
          <w:p w14:paraId="3DC268FD" w14:textId="7FECE6C9" w:rsidR="00E97556" w:rsidRDefault="00E97556" w:rsidP="002D48DA">
            <w:pPr>
              <w:rPr>
                <w:b/>
                <w:lang w:val="pt-BR"/>
              </w:rPr>
            </w:pPr>
            <w:r>
              <w:rPr>
                <w:b/>
                <w:lang w:val="pt-BR"/>
              </w:rPr>
              <w:t>R2, R2.2</w:t>
            </w:r>
          </w:p>
        </w:tc>
        <w:tc>
          <w:tcPr>
            <w:tcW w:w="1557" w:type="dxa"/>
          </w:tcPr>
          <w:p w14:paraId="2EE5B5C9" w14:textId="216CFD74" w:rsidR="00E97556" w:rsidRDefault="00E97556" w:rsidP="002D48DA">
            <w:pPr>
              <w:rPr>
                <w:b/>
                <w:lang w:val="pt-BR"/>
              </w:rPr>
            </w:pPr>
            <w:r>
              <w:rPr>
                <w:b/>
                <w:lang w:val="pt-BR"/>
              </w:rPr>
              <w:t>NUC-001-</w:t>
            </w:r>
            <w:r w:rsidR="00632333">
              <w:rPr>
                <w:b/>
                <w:lang w:val="pt-BR"/>
              </w:rPr>
              <w:t>4</w:t>
            </w:r>
          </w:p>
          <w:p w14:paraId="3DC268FF" w14:textId="3D7BA87A" w:rsidR="00E97556" w:rsidRDefault="00E97556" w:rsidP="002D48DA">
            <w:pPr>
              <w:rPr>
                <w:b/>
                <w:lang w:val="pt-BR"/>
              </w:rPr>
            </w:pPr>
            <w:r>
              <w:rPr>
                <w:b/>
                <w:lang w:val="pt-BR"/>
              </w:rPr>
              <w:t xml:space="preserve">R4, R4.3, R9, R9.3, R9.3.4, R9.4, </w:t>
            </w:r>
            <w:r>
              <w:rPr>
                <w:b/>
              </w:rPr>
              <w:t>R9.4.1</w:t>
            </w:r>
          </w:p>
        </w:tc>
        <w:tc>
          <w:tcPr>
            <w:tcW w:w="1449" w:type="dxa"/>
          </w:tcPr>
          <w:p w14:paraId="4BFB1C99" w14:textId="68FBFFA3" w:rsidR="00E97556" w:rsidRDefault="00E97556" w:rsidP="002D48DA">
            <w:pPr>
              <w:rPr>
                <w:b/>
                <w:lang w:val="pt-BR"/>
              </w:rPr>
            </w:pPr>
            <w:r>
              <w:rPr>
                <w:b/>
                <w:lang w:val="pt-BR"/>
              </w:rPr>
              <w:t>TOP-001-</w:t>
            </w:r>
            <w:r w:rsidR="00577629">
              <w:rPr>
                <w:b/>
                <w:lang w:val="pt-BR"/>
              </w:rPr>
              <w:t>6</w:t>
            </w:r>
          </w:p>
          <w:p w14:paraId="3DC26900" w14:textId="7B84EFF9" w:rsidR="00E97556" w:rsidRDefault="00E97556" w:rsidP="002D48DA">
            <w:pPr>
              <w:rPr>
                <w:b/>
              </w:rPr>
            </w:pPr>
            <w:r>
              <w:rPr>
                <w:b/>
                <w:lang w:val="pt-BR"/>
              </w:rPr>
              <w:t>R9, R13</w:t>
            </w:r>
          </w:p>
        </w:tc>
      </w:tr>
      <w:tr w:rsidR="00E97556" w14:paraId="698C7C8F" w14:textId="77777777" w:rsidTr="00E97556">
        <w:tc>
          <w:tcPr>
            <w:tcW w:w="2628" w:type="dxa"/>
            <w:vMerge/>
            <w:vAlign w:val="center"/>
          </w:tcPr>
          <w:p w14:paraId="4BF1ADBD" w14:textId="6570E960" w:rsidR="00E97556" w:rsidRDefault="00E97556" w:rsidP="002D48DA">
            <w:pPr>
              <w:rPr>
                <w:b/>
                <w:lang w:val="pt-BR"/>
              </w:rPr>
            </w:pPr>
          </w:p>
        </w:tc>
        <w:tc>
          <w:tcPr>
            <w:tcW w:w="1710" w:type="dxa"/>
          </w:tcPr>
          <w:p w14:paraId="227EB146" w14:textId="77777777" w:rsidR="00E97556" w:rsidRDefault="00E97556" w:rsidP="002D48DA">
            <w:pPr>
              <w:rPr>
                <w:b/>
                <w:lang w:val="pt-BR"/>
              </w:rPr>
            </w:pPr>
            <w:r>
              <w:rPr>
                <w:b/>
                <w:lang w:val="pt-BR"/>
              </w:rPr>
              <w:t>TOP-010-1(1)</w:t>
            </w:r>
          </w:p>
          <w:p w14:paraId="11A2FDDC" w14:textId="71638638" w:rsidR="00E97556" w:rsidRDefault="00E97556" w:rsidP="002D48DA">
            <w:pPr>
              <w:rPr>
                <w:b/>
                <w:lang w:val="pt-BR"/>
              </w:rPr>
            </w:pPr>
            <w:r>
              <w:rPr>
                <w:b/>
                <w:lang w:val="pt-BR"/>
              </w:rPr>
              <w:t>R3, R3.2</w:t>
            </w:r>
          </w:p>
        </w:tc>
        <w:tc>
          <w:tcPr>
            <w:tcW w:w="1404" w:type="dxa"/>
          </w:tcPr>
          <w:p w14:paraId="34F19E5D" w14:textId="77777777" w:rsidR="00E97556" w:rsidRDefault="00E97556" w:rsidP="002D48DA">
            <w:pPr>
              <w:rPr>
                <w:b/>
                <w:lang w:val="pt-BR"/>
              </w:rPr>
            </w:pPr>
          </w:p>
        </w:tc>
        <w:tc>
          <w:tcPr>
            <w:tcW w:w="1557" w:type="dxa"/>
          </w:tcPr>
          <w:p w14:paraId="34552D87" w14:textId="77777777" w:rsidR="00E97556" w:rsidRDefault="00E97556" w:rsidP="002D48DA">
            <w:pPr>
              <w:rPr>
                <w:b/>
                <w:lang w:val="pt-BR"/>
              </w:rPr>
            </w:pPr>
          </w:p>
        </w:tc>
        <w:tc>
          <w:tcPr>
            <w:tcW w:w="1449" w:type="dxa"/>
          </w:tcPr>
          <w:p w14:paraId="42C0626B" w14:textId="77777777" w:rsidR="00E97556" w:rsidRDefault="00E97556" w:rsidP="002D48DA">
            <w:pPr>
              <w:rPr>
                <w:b/>
                <w:lang w:val="pt-BR"/>
              </w:rPr>
            </w:pPr>
          </w:p>
        </w:tc>
      </w:tr>
    </w:tbl>
    <w:p w14:paraId="3DC26902" w14:textId="4E8C8591"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906" w14:textId="77777777">
        <w:tc>
          <w:tcPr>
            <w:tcW w:w="1908" w:type="dxa"/>
          </w:tcPr>
          <w:p w14:paraId="3DC26903" w14:textId="127688FE" w:rsidR="0082183D" w:rsidRDefault="0082183D" w:rsidP="0082183D">
            <w:pPr>
              <w:rPr>
                <w:b/>
              </w:rPr>
            </w:pPr>
            <w:r>
              <w:rPr>
                <w:b/>
              </w:rPr>
              <w:t xml:space="preserve">Version: 2 </w:t>
            </w:r>
          </w:p>
        </w:tc>
        <w:tc>
          <w:tcPr>
            <w:tcW w:w="2250" w:type="dxa"/>
          </w:tcPr>
          <w:p w14:paraId="3DC26904" w14:textId="7E10E169" w:rsidR="0082183D" w:rsidRDefault="0082183D" w:rsidP="0082183D">
            <w:pPr>
              <w:rPr>
                <w:b/>
              </w:rPr>
            </w:pPr>
            <w:r>
              <w:rPr>
                <w:b/>
              </w:rPr>
              <w:t>Revision: 0</w:t>
            </w:r>
          </w:p>
        </w:tc>
        <w:tc>
          <w:tcPr>
            <w:tcW w:w="4680" w:type="dxa"/>
          </w:tcPr>
          <w:p w14:paraId="3DC26905" w14:textId="097F751E" w:rsidR="0082183D" w:rsidRDefault="0082183D" w:rsidP="0082183D">
            <w:pPr>
              <w:rPr>
                <w:b/>
              </w:rPr>
            </w:pPr>
            <w:r>
              <w:rPr>
                <w:b/>
              </w:rPr>
              <w:t>Effective Date:  December 5, 2025</w:t>
            </w:r>
          </w:p>
        </w:tc>
      </w:tr>
    </w:tbl>
    <w:p w14:paraId="3DC26907"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EB44D7" w14:paraId="3DC2690A" w14:textId="77777777">
        <w:trPr>
          <w:trHeight w:val="576"/>
          <w:tblHeader/>
        </w:trPr>
        <w:tc>
          <w:tcPr>
            <w:tcW w:w="1368" w:type="dxa"/>
            <w:tcBorders>
              <w:top w:val="double" w:sz="4" w:space="0" w:color="auto"/>
              <w:left w:val="nil"/>
              <w:bottom w:val="double" w:sz="4" w:space="0" w:color="auto"/>
            </w:tcBorders>
            <w:vAlign w:val="center"/>
          </w:tcPr>
          <w:p w14:paraId="3DC26908"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6909" w14:textId="77777777" w:rsidR="00EB44D7" w:rsidRDefault="000A216D">
            <w:pPr>
              <w:rPr>
                <w:b/>
              </w:rPr>
            </w:pPr>
            <w:r>
              <w:rPr>
                <w:b/>
              </w:rPr>
              <w:t>Action</w:t>
            </w:r>
          </w:p>
        </w:tc>
      </w:tr>
      <w:tr w:rsidR="00EB44D7" w14:paraId="3DC2690C"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3DC2690B" w14:textId="77777777" w:rsidR="00EB44D7" w:rsidRDefault="000A216D" w:rsidP="0098051E">
            <w:pPr>
              <w:pStyle w:val="Heading2"/>
            </w:pPr>
            <w:bookmarkStart w:id="83" w:name="_STATE_ESTIMATOR/RTNET"/>
            <w:bookmarkStart w:id="84" w:name="_STATE_ESTIMATOR/RTCA"/>
            <w:bookmarkEnd w:id="83"/>
            <w:bookmarkEnd w:id="84"/>
            <w:r>
              <w:t>STATE ESTIMATOR/RTCA</w:t>
            </w:r>
          </w:p>
        </w:tc>
      </w:tr>
      <w:tr w:rsidR="00EB44D7" w14:paraId="3DC2691A" w14:textId="77777777">
        <w:trPr>
          <w:trHeight w:val="576"/>
        </w:trPr>
        <w:tc>
          <w:tcPr>
            <w:tcW w:w="1368" w:type="dxa"/>
            <w:tcBorders>
              <w:top w:val="double" w:sz="4" w:space="0" w:color="auto"/>
              <w:left w:val="nil"/>
              <w:bottom w:val="single" w:sz="4" w:space="0" w:color="auto"/>
            </w:tcBorders>
            <w:vAlign w:val="center"/>
          </w:tcPr>
          <w:p w14:paraId="3DC2690D" w14:textId="77777777" w:rsidR="00EB44D7" w:rsidRDefault="000A216D">
            <w:pPr>
              <w:pStyle w:val="TableText"/>
              <w:jc w:val="center"/>
              <w:rPr>
                <w:b/>
              </w:rPr>
            </w:pPr>
            <w:r>
              <w:rPr>
                <w:b/>
              </w:rPr>
              <w:t>1</w:t>
            </w:r>
          </w:p>
        </w:tc>
        <w:tc>
          <w:tcPr>
            <w:tcW w:w="7488" w:type="dxa"/>
            <w:tcBorders>
              <w:top w:val="double" w:sz="4" w:space="0" w:color="auto"/>
              <w:bottom w:val="single" w:sz="4" w:space="0" w:color="auto"/>
              <w:right w:val="nil"/>
            </w:tcBorders>
          </w:tcPr>
          <w:p w14:paraId="3DC2690E" w14:textId="77777777" w:rsidR="00EB44D7" w:rsidRDefault="000A216D">
            <w:pPr>
              <w:pStyle w:val="TableText"/>
              <w:jc w:val="both"/>
              <w:rPr>
                <w:b/>
                <w:u w:val="single"/>
              </w:rPr>
            </w:pPr>
            <w:r>
              <w:rPr>
                <w:b/>
                <w:u w:val="single"/>
              </w:rPr>
              <w:t>IF:</w:t>
            </w:r>
          </w:p>
          <w:p w14:paraId="3DC2690F" w14:textId="77777777" w:rsidR="00EB44D7" w:rsidRDefault="000A216D" w:rsidP="005551FF">
            <w:pPr>
              <w:pStyle w:val="TableText"/>
              <w:numPr>
                <w:ilvl w:val="0"/>
                <w:numId w:val="105"/>
              </w:numPr>
              <w:jc w:val="both"/>
            </w:pPr>
            <w:r>
              <w:t>The SE/RTCA has not solved;</w:t>
            </w:r>
            <w:r>
              <w:rPr>
                <w:u w:val="single"/>
              </w:rPr>
              <w:t xml:space="preserve"> </w:t>
            </w:r>
          </w:p>
          <w:p w14:paraId="3DC26910" w14:textId="77777777" w:rsidR="00EB44D7" w:rsidRDefault="000A216D">
            <w:pPr>
              <w:pStyle w:val="TableText"/>
              <w:jc w:val="both"/>
              <w:rPr>
                <w:b/>
                <w:u w:val="single"/>
              </w:rPr>
            </w:pPr>
            <w:r>
              <w:rPr>
                <w:b/>
                <w:u w:val="single"/>
              </w:rPr>
              <w:t>THEN:</w:t>
            </w:r>
          </w:p>
          <w:p w14:paraId="3DC26911" w14:textId="77777777" w:rsidR="00EB44D7" w:rsidRDefault="000A216D" w:rsidP="005551FF">
            <w:pPr>
              <w:pStyle w:val="TableText"/>
              <w:numPr>
                <w:ilvl w:val="0"/>
                <w:numId w:val="105"/>
              </w:numPr>
              <w:jc w:val="both"/>
            </w:pPr>
            <w:r>
              <w:t>Coordinate with the Operations Support Engineer for up to 15 minutes from last successful solution;</w:t>
            </w:r>
          </w:p>
          <w:p w14:paraId="3DC26912" w14:textId="77777777" w:rsidR="00EB44D7" w:rsidRDefault="000A216D" w:rsidP="005551FF">
            <w:pPr>
              <w:pStyle w:val="TableText"/>
              <w:numPr>
                <w:ilvl w:val="0"/>
                <w:numId w:val="105"/>
              </w:numPr>
              <w:jc w:val="both"/>
            </w:pPr>
            <w:r>
              <w:t>Refer to Desktop Guide Transmission Desk Section 2.1 to assist with troubleshooting,</w:t>
            </w:r>
          </w:p>
          <w:p w14:paraId="3DC26913" w14:textId="77777777" w:rsidR="00EB44D7" w:rsidRDefault="000A216D">
            <w:pPr>
              <w:pStyle w:val="TableText"/>
              <w:jc w:val="both"/>
              <w:rPr>
                <w:b/>
                <w:u w:val="single"/>
              </w:rPr>
            </w:pPr>
            <w:r>
              <w:rPr>
                <w:b/>
                <w:u w:val="single"/>
              </w:rPr>
              <w:t>IF:</w:t>
            </w:r>
          </w:p>
          <w:p w14:paraId="3DC26914" w14:textId="636F8884" w:rsidR="00EB44D7" w:rsidRDefault="000A216D" w:rsidP="005551FF">
            <w:pPr>
              <w:pStyle w:val="TableText"/>
              <w:numPr>
                <w:ilvl w:val="0"/>
                <w:numId w:val="105"/>
              </w:numPr>
              <w:jc w:val="both"/>
            </w:pPr>
            <w:r>
              <w:t>The SE/RTCA remains</w:t>
            </w:r>
            <w:r w:rsidR="009B173A">
              <w:t xml:space="preserve"> partially solved or</w:t>
            </w:r>
            <w:r>
              <w:t xml:space="preserve"> unsolved;</w:t>
            </w:r>
            <w:r>
              <w:rPr>
                <w:u w:val="single"/>
              </w:rPr>
              <w:t xml:space="preserve"> </w:t>
            </w:r>
          </w:p>
          <w:p w14:paraId="3DC26915" w14:textId="77777777" w:rsidR="00EB44D7" w:rsidRDefault="000A216D">
            <w:pPr>
              <w:pStyle w:val="TableText"/>
              <w:jc w:val="both"/>
              <w:rPr>
                <w:b/>
                <w:u w:val="single"/>
              </w:rPr>
            </w:pPr>
            <w:r>
              <w:rPr>
                <w:b/>
                <w:u w:val="single"/>
              </w:rPr>
              <w:t>THEN:</w:t>
            </w:r>
          </w:p>
          <w:p w14:paraId="3DC26916" w14:textId="77777777" w:rsidR="00EB44D7" w:rsidRDefault="000A216D" w:rsidP="005551FF">
            <w:pPr>
              <w:pStyle w:val="TableText"/>
              <w:numPr>
                <w:ilvl w:val="0"/>
                <w:numId w:val="105"/>
              </w:numPr>
              <w:jc w:val="both"/>
            </w:pPr>
            <w:r>
              <w:t>Make notifications,</w:t>
            </w:r>
          </w:p>
          <w:p w14:paraId="3DC26917" w14:textId="77777777" w:rsidR="00EB44D7" w:rsidRDefault="000A216D" w:rsidP="005551FF">
            <w:pPr>
              <w:pStyle w:val="TableText"/>
              <w:numPr>
                <w:ilvl w:val="0"/>
                <w:numId w:val="105"/>
              </w:numPr>
              <w:jc w:val="both"/>
            </w:pPr>
            <w:r>
              <w:t>Continue to monitor the system as possible,</w:t>
            </w:r>
          </w:p>
          <w:p w14:paraId="3DC26918" w14:textId="77777777" w:rsidR="00EB44D7" w:rsidRDefault="000A216D" w:rsidP="005551FF">
            <w:pPr>
              <w:pStyle w:val="TableText"/>
              <w:numPr>
                <w:ilvl w:val="0"/>
                <w:numId w:val="105"/>
              </w:numPr>
              <w:jc w:val="both"/>
            </w:pPr>
            <w:r>
              <w:t>Coordinate with the Operations Support Engineer to ensure a Real-time Assessment (RTA) is performed within 30 minutes of the last SE/RTCA solution and within 30 minutes of each RTA conducted thereafter,</w:t>
            </w:r>
          </w:p>
          <w:p w14:paraId="3DC26919" w14:textId="77777777" w:rsidR="00EB44D7" w:rsidRDefault="000A216D" w:rsidP="005551FF">
            <w:pPr>
              <w:pStyle w:val="TableText"/>
              <w:numPr>
                <w:ilvl w:val="0"/>
                <w:numId w:val="105"/>
              </w:numPr>
              <w:jc w:val="both"/>
            </w:pPr>
            <w:r>
              <w:t xml:space="preserve">Refer to section 3.7 to ensure congestion management continues with manual RTAs. </w:t>
            </w:r>
          </w:p>
        </w:tc>
      </w:tr>
      <w:tr w:rsidR="00EB44D7" w14:paraId="3DC2691E" w14:textId="77777777">
        <w:trPr>
          <w:trHeight w:val="576"/>
        </w:trPr>
        <w:tc>
          <w:tcPr>
            <w:tcW w:w="1368" w:type="dxa"/>
            <w:tcBorders>
              <w:top w:val="single" w:sz="4" w:space="0" w:color="auto"/>
              <w:left w:val="nil"/>
              <w:bottom w:val="single" w:sz="4" w:space="0" w:color="auto"/>
            </w:tcBorders>
            <w:vAlign w:val="center"/>
          </w:tcPr>
          <w:p w14:paraId="3DC2691B" w14:textId="77777777" w:rsidR="00EB44D7" w:rsidRDefault="000A216D">
            <w:pPr>
              <w:pStyle w:val="TableText"/>
              <w:jc w:val="center"/>
              <w:rPr>
                <w:b/>
              </w:rPr>
            </w:pPr>
            <w:r>
              <w:rPr>
                <w:b/>
              </w:rPr>
              <w:t>2</w:t>
            </w:r>
          </w:p>
        </w:tc>
        <w:tc>
          <w:tcPr>
            <w:tcW w:w="7488" w:type="dxa"/>
            <w:tcBorders>
              <w:top w:val="single" w:sz="4" w:space="0" w:color="auto"/>
              <w:bottom w:val="single" w:sz="4" w:space="0" w:color="auto"/>
              <w:right w:val="nil"/>
            </w:tcBorders>
          </w:tcPr>
          <w:p w14:paraId="3DC2691C" w14:textId="77777777" w:rsidR="00EB44D7" w:rsidRDefault="000A216D">
            <w:pPr>
              <w:pStyle w:val="TableText"/>
              <w:tabs>
                <w:tab w:val="left" w:pos="425"/>
                <w:tab w:val="left" w:pos="4125"/>
              </w:tabs>
              <w:jc w:val="both"/>
              <w:rPr>
                <w:b/>
              </w:rPr>
            </w:pPr>
            <w:r>
              <w:rPr>
                <w:b/>
                <w:highlight w:val="yellow"/>
              </w:rPr>
              <w:t>Must be completed within 30 minutes of the tool outage:</w:t>
            </w:r>
          </w:p>
          <w:p w14:paraId="3DC2691D" w14:textId="77777777" w:rsidR="00EB44D7" w:rsidRDefault="000A216D">
            <w:pPr>
              <w:pStyle w:val="TableText"/>
              <w:tabs>
                <w:tab w:val="left" w:pos="425"/>
                <w:tab w:val="left" w:pos="4125"/>
              </w:tabs>
              <w:jc w:val="both"/>
            </w:pPr>
            <w:r>
              <w:t>Notify the two master QSEs that represent the Nuclear Plants that ERCOTs [State Estimator/RTCA] is not functioning and is expected to be functional within approximately [# minutes].</w:t>
            </w:r>
          </w:p>
        </w:tc>
      </w:tr>
      <w:tr w:rsidR="00EB44D7" w14:paraId="3DC26926" w14:textId="77777777">
        <w:trPr>
          <w:trHeight w:val="576"/>
        </w:trPr>
        <w:tc>
          <w:tcPr>
            <w:tcW w:w="1368" w:type="dxa"/>
            <w:tcBorders>
              <w:top w:val="single" w:sz="4" w:space="0" w:color="auto"/>
              <w:left w:val="nil"/>
              <w:bottom w:val="single" w:sz="4" w:space="0" w:color="auto"/>
            </w:tcBorders>
            <w:vAlign w:val="center"/>
          </w:tcPr>
          <w:p w14:paraId="3DC2691F" w14:textId="77777777" w:rsidR="00EB44D7" w:rsidRDefault="000A216D">
            <w:pPr>
              <w:pStyle w:val="TableText"/>
              <w:jc w:val="center"/>
              <w:rPr>
                <w:b/>
              </w:rPr>
            </w:pPr>
            <w:r>
              <w:rPr>
                <w:b/>
              </w:rPr>
              <w:t>3</w:t>
            </w:r>
          </w:p>
        </w:tc>
        <w:tc>
          <w:tcPr>
            <w:tcW w:w="7488" w:type="dxa"/>
            <w:tcBorders>
              <w:top w:val="single" w:sz="4" w:space="0" w:color="auto"/>
              <w:bottom w:val="single" w:sz="4" w:space="0" w:color="auto"/>
              <w:right w:val="nil"/>
            </w:tcBorders>
          </w:tcPr>
          <w:p w14:paraId="3DC26920" w14:textId="77777777" w:rsidR="00EB44D7" w:rsidRDefault="000A216D">
            <w:pPr>
              <w:pStyle w:val="TableText"/>
              <w:tabs>
                <w:tab w:val="left" w:pos="425"/>
                <w:tab w:val="left" w:pos="4125"/>
              </w:tabs>
              <w:jc w:val="both"/>
              <w:rPr>
                <w:b/>
              </w:rPr>
            </w:pPr>
            <w:r>
              <w:rPr>
                <w:b/>
              </w:rPr>
              <w:t xml:space="preserve">If the State Estimator/RTCA has </w:t>
            </w:r>
            <w:r>
              <w:rPr>
                <w:b/>
                <w:u w:val="single"/>
              </w:rPr>
              <w:t>NOT</w:t>
            </w:r>
            <w:r>
              <w:rPr>
                <w:b/>
              </w:rPr>
              <w:t xml:space="preserve"> solved within the last 30 minutes: </w:t>
            </w:r>
          </w:p>
          <w:p w14:paraId="3DC26921" w14:textId="77777777" w:rsidR="00EB44D7" w:rsidRDefault="00EB44D7">
            <w:pPr>
              <w:pStyle w:val="TableText"/>
              <w:tabs>
                <w:tab w:val="left" w:pos="425"/>
                <w:tab w:val="left" w:pos="4125"/>
              </w:tabs>
              <w:jc w:val="both"/>
            </w:pPr>
          </w:p>
          <w:p w14:paraId="3DC26922" w14:textId="77777777" w:rsidR="00EB44D7" w:rsidRDefault="000A216D">
            <w:pPr>
              <w:pStyle w:val="TableText"/>
              <w:tabs>
                <w:tab w:val="left" w:pos="425"/>
                <w:tab w:val="left" w:pos="4125"/>
              </w:tabs>
              <w:jc w:val="both"/>
            </w:pPr>
            <w:r>
              <w:t>Make a Hotline call to issue an Advisory to the TOs:</w:t>
            </w:r>
          </w:p>
          <w:p w14:paraId="3DC26923" w14:textId="77777777" w:rsidR="00EB44D7" w:rsidRDefault="00EB44D7">
            <w:pPr>
              <w:pStyle w:val="TableText"/>
              <w:tabs>
                <w:tab w:val="left" w:pos="425"/>
                <w:tab w:val="left" w:pos="4125"/>
              </w:tabs>
              <w:jc w:val="both"/>
            </w:pPr>
          </w:p>
          <w:p w14:paraId="3DC26925" w14:textId="7018644F" w:rsidR="00EB44D7" w:rsidRDefault="000A216D" w:rsidP="00310C02">
            <w:pPr>
              <w:pStyle w:val="ListBullet2"/>
              <w:numPr>
                <w:ilvl w:val="0"/>
                <w:numId w:val="0"/>
              </w:numPr>
            </w:pPr>
            <w:r>
              <w:rPr>
                <w:b/>
                <w:highlight w:val="yellow"/>
                <w:u w:val="single"/>
              </w:rPr>
              <w:t>T#21 - Typical Hotline Script for Advisory for State Estimator/RTCA Not Solved</w:t>
            </w:r>
          </w:p>
        </w:tc>
      </w:tr>
      <w:tr w:rsidR="00EB44D7" w14:paraId="3DC26929" w14:textId="77777777">
        <w:trPr>
          <w:trHeight w:val="576"/>
        </w:trPr>
        <w:tc>
          <w:tcPr>
            <w:tcW w:w="1368" w:type="dxa"/>
            <w:tcBorders>
              <w:top w:val="single" w:sz="4" w:space="0" w:color="auto"/>
              <w:left w:val="nil"/>
              <w:bottom w:val="single" w:sz="4" w:space="0" w:color="auto"/>
            </w:tcBorders>
            <w:vAlign w:val="center"/>
          </w:tcPr>
          <w:p w14:paraId="3DC26927" w14:textId="77777777" w:rsidR="00EB44D7" w:rsidRDefault="000A216D">
            <w:pPr>
              <w:pStyle w:val="TableText"/>
              <w:jc w:val="center"/>
              <w:rPr>
                <w:b/>
              </w:rPr>
            </w:pPr>
            <w:r>
              <w:rPr>
                <w:b/>
              </w:rPr>
              <w:lastRenderedPageBreak/>
              <w:t>4</w:t>
            </w:r>
          </w:p>
        </w:tc>
        <w:tc>
          <w:tcPr>
            <w:tcW w:w="7488" w:type="dxa"/>
            <w:tcBorders>
              <w:top w:val="single" w:sz="4" w:space="0" w:color="auto"/>
              <w:bottom w:val="single" w:sz="4" w:space="0" w:color="auto"/>
              <w:right w:val="nil"/>
            </w:tcBorders>
            <w:vAlign w:val="center"/>
          </w:tcPr>
          <w:p w14:paraId="3DC26928" w14:textId="7E961AF0" w:rsidR="00EB44D7" w:rsidRDefault="000A216D">
            <w:pPr>
              <w:pStyle w:val="TableText"/>
            </w:pPr>
            <w:r>
              <w:t xml:space="preserve">Notify Real-Time operator to make </w:t>
            </w:r>
            <w:r w:rsidR="00CD3305">
              <w:t>H</w:t>
            </w:r>
            <w:r>
              <w:t>otline call to QSEs.</w:t>
            </w:r>
          </w:p>
        </w:tc>
      </w:tr>
      <w:tr w:rsidR="00EB44D7" w14:paraId="3DC2692F" w14:textId="77777777">
        <w:trPr>
          <w:trHeight w:val="576"/>
        </w:trPr>
        <w:tc>
          <w:tcPr>
            <w:tcW w:w="1368" w:type="dxa"/>
            <w:tcBorders>
              <w:top w:val="single" w:sz="4" w:space="0" w:color="auto"/>
              <w:left w:val="nil"/>
              <w:bottom w:val="single" w:sz="4" w:space="0" w:color="auto"/>
            </w:tcBorders>
            <w:vAlign w:val="center"/>
          </w:tcPr>
          <w:p w14:paraId="3DC2692A" w14:textId="77777777" w:rsidR="00EB44D7" w:rsidRDefault="000A216D">
            <w:pPr>
              <w:pStyle w:val="TableText"/>
              <w:jc w:val="center"/>
              <w:rPr>
                <w:b/>
              </w:rPr>
            </w:pPr>
            <w:r>
              <w:rPr>
                <w:b/>
              </w:rPr>
              <w:t>5</w:t>
            </w:r>
          </w:p>
        </w:tc>
        <w:tc>
          <w:tcPr>
            <w:tcW w:w="7488" w:type="dxa"/>
            <w:tcBorders>
              <w:top w:val="single" w:sz="4" w:space="0" w:color="auto"/>
              <w:bottom w:val="single" w:sz="4" w:space="0" w:color="auto"/>
              <w:right w:val="nil"/>
            </w:tcBorders>
            <w:vAlign w:val="center"/>
          </w:tcPr>
          <w:p w14:paraId="3DC2692B" w14:textId="26F5F86A" w:rsidR="00EB44D7" w:rsidRDefault="000A216D">
            <w:pPr>
              <w:pStyle w:val="TableText"/>
            </w:pPr>
            <w:r>
              <w:t xml:space="preserve">Post Advisory message on </w:t>
            </w:r>
            <w:r w:rsidR="00853557">
              <w:t xml:space="preserve">the </w:t>
            </w:r>
            <w:r w:rsidR="00853557" w:rsidRPr="00853557">
              <w:t>ERCOT Website</w:t>
            </w:r>
            <w:r>
              <w:t>.</w:t>
            </w:r>
          </w:p>
          <w:p w14:paraId="3DC2692C" w14:textId="77777777" w:rsidR="00EB44D7" w:rsidRDefault="00EB44D7">
            <w:pPr>
              <w:pStyle w:val="TableText"/>
            </w:pPr>
          </w:p>
          <w:p w14:paraId="3DC2692D" w14:textId="77777777" w:rsidR="00EB44D7" w:rsidRDefault="000A216D">
            <w:pPr>
              <w:pStyle w:val="TableText"/>
              <w:rPr>
                <w:b/>
                <w:u w:val="single"/>
              </w:rPr>
            </w:pPr>
            <w:r>
              <w:rPr>
                <w:b/>
                <w:highlight w:val="yellow"/>
                <w:u w:val="single"/>
              </w:rPr>
              <w:t>Typical Posting Script:</w:t>
            </w:r>
          </w:p>
          <w:p w14:paraId="3DC2692E" w14:textId="77777777" w:rsidR="00EB44D7" w:rsidRDefault="000A216D">
            <w:pPr>
              <w:pStyle w:val="TableText"/>
            </w:pPr>
            <w:r>
              <w:t>Advisory issued due to ERCOT’s [State Estimator/RTCA] is currently unavailable.</w:t>
            </w:r>
          </w:p>
        </w:tc>
      </w:tr>
      <w:tr w:rsidR="00EB44D7" w14:paraId="3DC26937" w14:textId="77777777">
        <w:trPr>
          <w:trHeight w:val="576"/>
        </w:trPr>
        <w:tc>
          <w:tcPr>
            <w:tcW w:w="1368" w:type="dxa"/>
            <w:tcBorders>
              <w:top w:val="single" w:sz="4" w:space="0" w:color="auto"/>
              <w:left w:val="nil"/>
              <w:bottom w:val="single" w:sz="4" w:space="0" w:color="auto"/>
            </w:tcBorders>
            <w:vAlign w:val="center"/>
          </w:tcPr>
          <w:p w14:paraId="3DC26930" w14:textId="77777777" w:rsidR="00EB44D7" w:rsidRDefault="000A216D">
            <w:pPr>
              <w:pStyle w:val="TableText"/>
              <w:jc w:val="center"/>
              <w:rPr>
                <w:b/>
              </w:rPr>
            </w:pPr>
            <w:r>
              <w:rPr>
                <w:b/>
              </w:rPr>
              <w:t>6</w:t>
            </w:r>
          </w:p>
        </w:tc>
        <w:tc>
          <w:tcPr>
            <w:tcW w:w="7488" w:type="dxa"/>
            <w:tcBorders>
              <w:top w:val="single" w:sz="4" w:space="0" w:color="auto"/>
              <w:bottom w:val="single" w:sz="4" w:space="0" w:color="auto"/>
              <w:right w:val="nil"/>
            </w:tcBorders>
          </w:tcPr>
          <w:p w14:paraId="3DC26931" w14:textId="77777777" w:rsidR="00EB44D7" w:rsidRDefault="000A216D">
            <w:pPr>
              <w:pStyle w:val="TableText"/>
              <w:tabs>
                <w:tab w:val="left" w:pos="425"/>
                <w:tab w:val="left" w:pos="4125"/>
              </w:tabs>
              <w:jc w:val="both"/>
              <w:rPr>
                <w:b/>
              </w:rPr>
            </w:pPr>
            <w:r>
              <w:rPr>
                <w:b/>
              </w:rPr>
              <w:t>Once the State Estimator/RTCA is operational:</w:t>
            </w:r>
          </w:p>
          <w:p w14:paraId="3DC26932" w14:textId="77777777" w:rsidR="00EB44D7" w:rsidRDefault="00EB44D7">
            <w:pPr>
              <w:pStyle w:val="TableText"/>
              <w:tabs>
                <w:tab w:val="left" w:pos="425"/>
                <w:tab w:val="left" w:pos="4125"/>
              </w:tabs>
              <w:jc w:val="both"/>
            </w:pPr>
          </w:p>
          <w:p w14:paraId="3DC26933" w14:textId="77777777" w:rsidR="00EB44D7" w:rsidRDefault="000A216D">
            <w:pPr>
              <w:pStyle w:val="TableText"/>
              <w:tabs>
                <w:tab w:val="left" w:pos="425"/>
                <w:tab w:val="left" w:pos="4125"/>
              </w:tabs>
              <w:jc w:val="both"/>
            </w:pPr>
            <w:r>
              <w:t>Make a Hotline call to cancel the Advisory to the TOs:</w:t>
            </w:r>
          </w:p>
          <w:p w14:paraId="3DC26934" w14:textId="77777777" w:rsidR="00EB44D7" w:rsidRDefault="00EB44D7">
            <w:pPr>
              <w:pStyle w:val="TableText"/>
              <w:tabs>
                <w:tab w:val="left" w:pos="425"/>
                <w:tab w:val="left" w:pos="4125"/>
              </w:tabs>
              <w:jc w:val="both"/>
            </w:pPr>
          </w:p>
          <w:p w14:paraId="3DC26936" w14:textId="4E737F49" w:rsidR="00EB44D7" w:rsidRDefault="000A216D" w:rsidP="00467985">
            <w:pPr>
              <w:pStyle w:val="TableText"/>
              <w:tabs>
                <w:tab w:val="left" w:pos="425"/>
                <w:tab w:val="left" w:pos="4125"/>
              </w:tabs>
              <w:jc w:val="both"/>
            </w:pPr>
            <w:r>
              <w:rPr>
                <w:b/>
                <w:highlight w:val="yellow"/>
                <w:u w:val="single"/>
              </w:rPr>
              <w:t>T#22 - Typical Hotline Script to Cancel Advisory for State Estimator/RTCA</w:t>
            </w:r>
          </w:p>
        </w:tc>
      </w:tr>
      <w:tr w:rsidR="00EB44D7" w14:paraId="3DC2693A" w14:textId="77777777">
        <w:trPr>
          <w:trHeight w:val="576"/>
        </w:trPr>
        <w:tc>
          <w:tcPr>
            <w:tcW w:w="1368" w:type="dxa"/>
            <w:tcBorders>
              <w:top w:val="single" w:sz="4" w:space="0" w:color="auto"/>
              <w:left w:val="nil"/>
              <w:bottom w:val="single" w:sz="4" w:space="0" w:color="auto"/>
            </w:tcBorders>
            <w:vAlign w:val="center"/>
          </w:tcPr>
          <w:p w14:paraId="3DC26938" w14:textId="77777777" w:rsidR="00EB44D7" w:rsidRDefault="000A216D">
            <w:pPr>
              <w:pStyle w:val="TableText"/>
              <w:jc w:val="center"/>
              <w:rPr>
                <w:b/>
              </w:rPr>
            </w:pPr>
            <w:r>
              <w:rPr>
                <w:b/>
              </w:rPr>
              <w:t>7</w:t>
            </w:r>
          </w:p>
        </w:tc>
        <w:tc>
          <w:tcPr>
            <w:tcW w:w="7488" w:type="dxa"/>
            <w:tcBorders>
              <w:top w:val="single" w:sz="4" w:space="0" w:color="auto"/>
              <w:bottom w:val="single" w:sz="4" w:space="0" w:color="auto"/>
              <w:right w:val="nil"/>
            </w:tcBorders>
          </w:tcPr>
          <w:p w14:paraId="3DC26939" w14:textId="77777777" w:rsidR="00EB44D7" w:rsidRDefault="000A216D">
            <w:pPr>
              <w:pStyle w:val="TableText"/>
              <w:tabs>
                <w:tab w:val="left" w:pos="425"/>
                <w:tab w:val="left" w:pos="4125"/>
              </w:tabs>
              <w:jc w:val="both"/>
            </w:pPr>
            <w:r>
              <w:t>Notify the two master QSEs that represent the Nuclear Plants that the [State Estimator/RTCA] is now functional.</w:t>
            </w:r>
          </w:p>
        </w:tc>
      </w:tr>
      <w:tr w:rsidR="00EB44D7" w14:paraId="3DC2693D" w14:textId="77777777">
        <w:trPr>
          <w:trHeight w:val="576"/>
        </w:trPr>
        <w:tc>
          <w:tcPr>
            <w:tcW w:w="1368" w:type="dxa"/>
            <w:tcBorders>
              <w:top w:val="single" w:sz="4" w:space="0" w:color="auto"/>
              <w:left w:val="nil"/>
              <w:bottom w:val="single" w:sz="4" w:space="0" w:color="auto"/>
            </w:tcBorders>
            <w:vAlign w:val="center"/>
          </w:tcPr>
          <w:p w14:paraId="3DC2693B" w14:textId="77777777" w:rsidR="00EB44D7" w:rsidRDefault="000A216D">
            <w:pPr>
              <w:pStyle w:val="TableText"/>
              <w:jc w:val="center"/>
              <w:rPr>
                <w:b/>
              </w:rPr>
            </w:pPr>
            <w:r>
              <w:rPr>
                <w:b/>
              </w:rPr>
              <w:t>8</w:t>
            </w:r>
          </w:p>
        </w:tc>
        <w:tc>
          <w:tcPr>
            <w:tcW w:w="7488" w:type="dxa"/>
            <w:tcBorders>
              <w:top w:val="single" w:sz="4" w:space="0" w:color="auto"/>
              <w:bottom w:val="single" w:sz="4" w:space="0" w:color="auto"/>
              <w:right w:val="nil"/>
            </w:tcBorders>
            <w:vAlign w:val="center"/>
          </w:tcPr>
          <w:p w14:paraId="3DC2693C" w14:textId="59DE670B" w:rsidR="00EB44D7" w:rsidRDefault="000A216D">
            <w:pPr>
              <w:pStyle w:val="TableText"/>
              <w:tabs>
                <w:tab w:val="left" w:pos="425"/>
                <w:tab w:val="left" w:pos="4125"/>
              </w:tabs>
            </w:pPr>
            <w:r>
              <w:t xml:space="preserve">Notify Real-Time operator to make </w:t>
            </w:r>
            <w:r w:rsidR="00CD3305">
              <w:t>H</w:t>
            </w:r>
            <w:r>
              <w:t>otline call to QSEs.</w:t>
            </w:r>
          </w:p>
        </w:tc>
      </w:tr>
      <w:tr w:rsidR="00EB44D7" w14:paraId="3DC26940" w14:textId="77777777">
        <w:trPr>
          <w:trHeight w:val="576"/>
        </w:trPr>
        <w:tc>
          <w:tcPr>
            <w:tcW w:w="1368" w:type="dxa"/>
            <w:tcBorders>
              <w:top w:val="single" w:sz="4" w:space="0" w:color="auto"/>
              <w:left w:val="nil"/>
              <w:bottom w:val="single" w:sz="4" w:space="0" w:color="auto"/>
            </w:tcBorders>
            <w:vAlign w:val="center"/>
          </w:tcPr>
          <w:p w14:paraId="3DC2693E" w14:textId="77777777" w:rsidR="00EB44D7" w:rsidRDefault="000A216D">
            <w:pPr>
              <w:pStyle w:val="TableText"/>
              <w:jc w:val="center"/>
              <w:rPr>
                <w:b/>
              </w:rPr>
            </w:pPr>
            <w:r>
              <w:rPr>
                <w:b/>
              </w:rPr>
              <w:t>9</w:t>
            </w:r>
          </w:p>
        </w:tc>
        <w:tc>
          <w:tcPr>
            <w:tcW w:w="7488" w:type="dxa"/>
            <w:tcBorders>
              <w:top w:val="single" w:sz="4" w:space="0" w:color="auto"/>
              <w:bottom w:val="single" w:sz="4" w:space="0" w:color="auto"/>
              <w:right w:val="nil"/>
            </w:tcBorders>
            <w:vAlign w:val="center"/>
          </w:tcPr>
          <w:p w14:paraId="3DC2693F" w14:textId="4547C12A" w:rsidR="00EB44D7" w:rsidRDefault="000A216D">
            <w:pPr>
              <w:pStyle w:val="TableText"/>
              <w:tabs>
                <w:tab w:val="left" w:pos="425"/>
                <w:tab w:val="left" w:pos="4125"/>
              </w:tabs>
            </w:pPr>
            <w:r>
              <w:t xml:space="preserve">Cancel Advisory message on </w:t>
            </w:r>
            <w:r w:rsidR="00853557">
              <w:t xml:space="preserve">the </w:t>
            </w:r>
            <w:r w:rsidR="00853557" w:rsidRPr="00853557">
              <w:t>ERCOT Website</w:t>
            </w:r>
            <w:r>
              <w:t>.</w:t>
            </w:r>
          </w:p>
        </w:tc>
      </w:tr>
      <w:tr w:rsidR="00EB44D7" w14:paraId="3DC26943" w14:textId="77777777">
        <w:trPr>
          <w:trHeight w:val="576"/>
        </w:trPr>
        <w:tc>
          <w:tcPr>
            <w:tcW w:w="1368" w:type="dxa"/>
            <w:tcBorders>
              <w:top w:val="single" w:sz="4" w:space="0" w:color="auto"/>
              <w:left w:val="nil"/>
              <w:bottom w:val="double" w:sz="4" w:space="0" w:color="auto"/>
            </w:tcBorders>
            <w:vAlign w:val="center"/>
          </w:tcPr>
          <w:p w14:paraId="3DC26941" w14:textId="27F0BB5E" w:rsidR="00EB44D7" w:rsidRDefault="000A216D">
            <w:pPr>
              <w:pStyle w:val="TableText"/>
              <w:jc w:val="center"/>
              <w:rPr>
                <w:b/>
              </w:rPr>
            </w:pPr>
            <w:r>
              <w:rPr>
                <w:b/>
              </w:rPr>
              <w:t>L</w:t>
            </w:r>
            <w:r w:rsidR="00534BFB">
              <w:rPr>
                <w:b/>
              </w:rPr>
              <w:t>og</w:t>
            </w:r>
          </w:p>
        </w:tc>
        <w:tc>
          <w:tcPr>
            <w:tcW w:w="7488" w:type="dxa"/>
            <w:tcBorders>
              <w:top w:val="single" w:sz="4" w:space="0" w:color="auto"/>
              <w:bottom w:val="double" w:sz="4" w:space="0" w:color="auto"/>
              <w:right w:val="nil"/>
            </w:tcBorders>
            <w:vAlign w:val="center"/>
          </w:tcPr>
          <w:p w14:paraId="3DC26942" w14:textId="77777777" w:rsidR="00EB44D7" w:rsidRDefault="000A216D">
            <w:pPr>
              <w:pStyle w:val="TableText"/>
              <w:tabs>
                <w:tab w:val="left" w:pos="425"/>
                <w:tab w:val="left" w:pos="4125"/>
              </w:tabs>
            </w:pPr>
            <w:r>
              <w:t>Log all actions.</w:t>
            </w:r>
          </w:p>
        </w:tc>
      </w:tr>
      <w:tr w:rsidR="00EB44D7" w14:paraId="3DC26945"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3DC26944" w14:textId="26E66F40" w:rsidR="00EB44D7" w:rsidRDefault="000A216D" w:rsidP="0098051E">
            <w:pPr>
              <w:pStyle w:val="Heading2"/>
            </w:pPr>
            <w:bookmarkStart w:id="85" w:name="_Real-Time_Contingency_Analysis"/>
            <w:bookmarkStart w:id="86" w:name="_Voltage_Security_Assessment_1"/>
            <w:bookmarkEnd w:id="85"/>
            <w:bookmarkEnd w:id="86"/>
            <w:r>
              <w:t>Voltage Security Assessment Tool (VSAT)</w:t>
            </w:r>
            <w:r w:rsidR="00DE5897">
              <w:t xml:space="preserve"> and Transient Security Assessment Tool (TSAT)</w:t>
            </w:r>
          </w:p>
        </w:tc>
      </w:tr>
      <w:tr w:rsidR="00EB44D7" w14:paraId="3DC2694F" w14:textId="77777777">
        <w:trPr>
          <w:trHeight w:val="576"/>
        </w:trPr>
        <w:tc>
          <w:tcPr>
            <w:tcW w:w="1368" w:type="dxa"/>
            <w:tcBorders>
              <w:top w:val="double" w:sz="4" w:space="0" w:color="auto"/>
              <w:left w:val="nil"/>
              <w:bottom w:val="single" w:sz="4" w:space="0" w:color="auto"/>
            </w:tcBorders>
            <w:vAlign w:val="center"/>
          </w:tcPr>
          <w:p w14:paraId="3DC26946" w14:textId="77777777" w:rsidR="00EB44D7" w:rsidRDefault="000A216D">
            <w:pPr>
              <w:pStyle w:val="TableText"/>
              <w:jc w:val="center"/>
              <w:rPr>
                <w:b/>
              </w:rPr>
            </w:pPr>
            <w:r>
              <w:rPr>
                <w:b/>
              </w:rPr>
              <w:t>1</w:t>
            </w:r>
          </w:p>
        </w:tc>
        <w:tc>
          <w:tcPr>
            <w:tcW w:w="7488" w:type="dxa"/>
            <w:tcBorders>
              <w:top w:val="double" w:sz="4" w:space="0" w:color="auto"/>
              <w:bottom w:val="single" w:sz="4" w:space="0" w:color="auto"/>
              <w:right w:val="nil"/>
            </w:tcBorders>
            <w:vAlign w:val="center"/>
          </w:tcPr>
          <w:p w14:paraId="3DC26947" w14:textId="77777777" w:rsidR="00EB44D7" w:rsidRDefault="000A216D">
            <w:pPr>
              <w:pStyle w:val="TableText"/>
              <w:jc w:val="both"/>
              <w:rPr>
                <w:b/>
                <w:u w:val="single"/>
              </w:rPr>
            </w:pPr>
            <w:r>
              <w:rPr>
                <w:b/>
                <w:u w:val="single"/>
              </w:rPr>
              <w:t>IF:</w:t>
            </w:r>
          </w:p>
          <w:p w14:paraId="3DC26948" w14:textId="10C41D17" w:rsidR="00EB44D7" w:rsidRDefault="000A216D" w:rsidP="00B23CDD">
            <w:pPr>
              <w:pStyle w:val="TableText"/>
              <w:numPr>
                <w:ilvl w:val="0"/>
                <w:numId w:val="70"/>
              </w:numPr>
              <w:jc w:val="both"/>
            </w:pPr>
            <w:r>
              <w:t>VSAT</w:t>
            </w:r>
            <w:r w:rsidR="006E68BE">
              <w:t xml:space="preserve"> </w:t>
            </w:r>
            <w:r w:rsidR="00B63261">
              <w:t>and</w:t>
            </w:r>
            <w:r w:rsidR="00DE5897">
              <w:t>/</w:t>
            </w:r>
            <w:r w:rsidR="00B63261">
              <w:t>or</w:t>
            </w:r>
            <w:r w:rsidR="006E68BE">
              <w:t xml:space="preserve"> </w:t>
            </w:r>
            <w:r w:rsidR="00DE5897">
              <w:t>TSAT</w:t>
            </w:r>
            <w:r>
              <w:t xml:space="preserve"> has not run in the last 15 - 20 minutes, </w:t>
            </w:r>
            <w:r>
              <w:rPr>
                <w:b/>
              </w:rPr>
              <w:t>OR</w:t>
            </w:r>
          </w:p>
          <w:p w14:paraId="3DC26949" w14:textId="72130CCB" w:rsidR="00EB44D7" w:rsidRDefault="000A216D" w:rsidP="00B23CDD">
            <w:pPr>
              <w:pStyle w:val="TableText"/>
              <w:numPr>
                <w:ilvl w:val="0"/>
                <w:numId w:val="70"/>
              </w:numPr>
              <w:jc w:val="both"/>
            </w:pPr>
            <w:r>
              <w:t>VSAT</w:t>
            </w:r>
            <w:r w:rsidR="006E68BE">
              <w:t xml:space="preserve"> </w:t>
            </w:r>
            <w:r w:rsidR="00B63261">
              <w:t>and</w:t>
            </w:r>
            <w:r w:rsidR="00DE5897">
              <w:t>/</w:t>
            </w:r>
            <w:r w:rsidR="00B63261">
              <w:t>or</w:t>
            </w:r>
            <w:r w:rsidR="006E68BE">
              <w:t xml:space="preserve"> T</w:t>
            </w:r>
            <w:r w:rsidR="00DE5897">
              <w:t>SAT</w:t>
            </w:r>
            <w:r>
              <w:t xml:space="preserve"> is indicating “Stopped”, “Incomplete”, or “Server Invalid”;</w:t>
            </w:r>
          </w:p>
          <w:p w14:paraId="3DC2694A" w14:textId="77777777" w:rsidR="00EB44D7" w:rsidRDefault="000A216D">
            <w:pPr>
              <w:pStyle w:val="TableText"/>
              <w:jc w:val="both"/>
              <w:rPr>
                <w:b/>
                <w:u w:val="single"/>
              </w:rPr>
            </w:pPr>
            <w:r>
              <w:rPr>
                <w:b/>
                <w:u w:val="single"/>
              </w:rPr>
              <w:t>THEN:</w:t>
            </w:r>
          </w:p>
          <w:p w14:paraId="3DC2694B" w14:textId="77777777" w:rsidR="00EB44D7" w:rsidRDefault="000A216D" w:rsidP="00B23CDD">
            <w:pPr>
              <w:pStyle w:val="TableText"/>
              <w:numPr>
                <w:ilvl w:val="0"/>
                <w:numId w:val="70"/>
              </w:numPr>
              <w:jc w:val="both"/>
            </w:pPr>
            <w:r>
              <w:t>Continue to monitor the flows in RTMONI</w:t>
            </w:r>
          </w:p>
          <w:p w14:paraId="3DC2694C" w14:textId="77777777" w:rsidR="00EB44D7" w:rsidRDefault="000A216D" w:rsidP="00B23CDD">
            <w:pPr>
              <w:pStyle w:val="TableText"/>
              <w:numPr>
                <w:ilvl w:val="0"/>
                <w:numId w:val="70"/>
              </w:numPr>
              <w:jc w:val="both"/>
            </w:pPr>
            <w:r>
              <w:t>Rerun the RTNET, RTCA, and RTDCP (VSA)</w:t>
            </w:r>
          </w:p>
          <w:p w14:paraId="3DC2694D" w14:textId="77777777" w:rsidR="00EB44D7" w:rsidRDefault="000A216D" w:rsidP="00B23CDD">
            <w:pPr>
              <w:pStyle w:val="TableText"/>
              <w:numPr>
                <w:ilvl w:val="0"/>
                <w:numId w:val="70"/>
              </w:numPr>
              <w:jc w:val="both"/>
            </w:pPr>
            <w:r>
              <w:t>Notify the Operations Support Engineer</w:t>
            </w:r>
          </w:p>
          <w:p w14:paraId="3DC2694E" w14:textId="77777777" w:rsidR="00EB44D7" w:rsidRDefault="00EB44D7">
            <w:pPr>
              <w:pStyle w:val="TableText"/>
            </w:pPr>
          </w:p>
        </w:tc>
      </w:tr>
      <w:tr w:rsidR="00EB44D7" w14:paraId="3DC26957" w14:textId="77777777">
        <w:trPr>
          <w:trHeight w:val="576"/>
        </w:trPr>
        <w:tc>
          <w:tcPr>
            <w:tcW w:w="1368" w:type="dxa"/>
            <w:tcBorders>
              <w:top w:val="single" w:sz="4" w:space="0" w:color="auto"/>
              <w:left w:val="nil"/>
              <w:bottom w:val="single" w:sz="4" w:space="0" w:color="auto"/>
            </w:tcBorders>
            <w:vAlign w:val="center"/>
          </w:tcPr>
          <w:p w14:paraId="3DC26950" w14:textId="77777777" w:rsidR="00EB44D7" w:rsidRDefault="000A216D">
            <w:pPr>
              <w:pStyle w:val="TableText"/>
              <w:jc w:val="center"/>
              <w:rPr>
                <w:b/>
              </w:rPr>
            </w:pPr>
            <w:r>
              <w:rPr>
                <w:b/>
              </w:rPr>
              <w:t>2</w:t>
            </w:r>
          </w:p>
        </w:tc>
        <w:tc>
          <w:tcPr>
            <w:tcW w:w="7488" w:type="dxa"/>
            <w:tcBorders>
              <w:top w:val="single" w:sz="4" w:space="0" w:color="auto"/>
              <w:bottom w:val="single" w:sz="4" w:space="0" w:color="auto"/>
              <w:right w:val="nil"/>
            </w:tcBorders>
            <w:vAlign w:val="center"/>
          </w:tcPr>
          <w:p w14:paraId="3DC26951" w14:textId="72254B11" w:rsidR="00EB44D7" w:rsidRDefault="000A216D">
            <w:pPr>
              <w:pStyle w:val="TableText"/>
              <w:tabs>
                <w:tab w:val="left" w:pos="425"/>
                <w:tab w:val="left" w:pos="4125"/>
              </w:tabs>
              <w:jc w:val="both"/>
              <w:rPr>
                <w:b/>
              </w:rPr>
            </w:pPr>
            <w:r>
              <w:rPr>
                <w:b/>
              </w:rPr>
              <w:t xml:space="preserve">If VSAT </w:t>
            </w:r>
            <w:r w:rsidR="00B63261">
              <w:rPr>
                <w:b/>
              </w:rPr>
              <w:t>and</w:t>
            </w:r>
            <w:r w:rsidR="006E68BE">
              <w:rPr>
                <w:b/>
              </w:rPr>
              <w:t>/</w:t>
            </w:r>
            <w:r w:rsidR="00B63261">
              <w:rPr>
                <w:b/>
              </w:rPr>
              <w:t>or</w:t>
            </w:r>
            <w:r w:rsidR="006E68BE">
              <w:rPr>
                <w:b/>
              </w:rPr>
              <w:t xml:space="preserve"> TSAT </w:t>
            </w:r>
            <w:r>
              <w:rPr>
                <w:b/>
              </w:rPr>
              <w:t xml:space="preserve">has </w:t>
            </w:r>
            <w:r>
              <w:rPr>
                <w:b/>
                <w:u w:val="single"/>
              </w:rPr>
              <w:t>NOT</w:t>
            </w:r>
            <w:r>
              <w:rPr>
                <w:b/>
              </w:rPr>
              <w:t xml:space="preserve"> solved within the last 30 minutes: </w:t>
            </w:r>
          </w:p>
          <w:p w14:paraId="3DC26952" w14:textId="77777777" w:rsidR="00EB44D7" w:rsidRDefault="00EB44D7">
            <w:pPr>
              <w:pStyle w:val="TableText"/>
              <w:tabs>
                <w:tab w:val="left" w:pos="425"/>
                <w:tab w:val="left" w:pos="4125"/>
              </w:tabs>
              <w:jc w:val="both"/>
              <w:rPr>
                <w:b/>
              </w:rPr>
            </w:pPr>
          </w:p>
          <w:p w14:paraId="3DC26953" w14:textId="77777777" w:rsidR="00EB44D7" w:rsidRDefault="000A216D">
            <w:pPr>
              <w:pStyle w:val="TableText"/>
              <w:tabs>
                <w:tab w:val="left" w:pos="425"/>
                <w:tab w:val="left" w:pos="4125"/>
              </w:tabs>
              <w:jc w:val="both"/>
            </w:pPr>
            <w:r>
              <w:t>Make a Hotline call to issue an Advisory to the TOs:</w:t>
            </w:r>
          </w:p>
          <w:p w14:paraId="3DC26954" w14:textId="77777777" w:rsidR="00EB44D7" w:rsidRDefault="00EB44D7">
            <w:pPr>
              <w:pStyle w:val="TableText"/>
              <w:jc w:val="both"/>
              <w:rPr>
                <w:b/>
                <w:u w:val="single"/>
              </w:rPr>
            </w:pPr>
          </w:p>
          <w:p w14:paraId="3DC26956" w14:textId="347CB300" w:rsidR="00EB44D7" w:rsidRDefault="000A216D" w:rsidP="00467985">
            <w:pPr>
              <w:pStyle w:val="TableText"/>
              <w:jc w:val="both"/>
              <w:rPr>
                <w:b/>
                <w:u w:val="single"/>
              </w:rPr>
            </w:pPr>
            <w:r>
              <w:rPr>
                <w:b/>
                <w:highlight w:val="yellow"/>
                <w:u w:val="single"/>
              </w:rPr>
              <w:t>T#23 - Typical Hotline Script for Advisory for VSAT</w:t>
            </w:r>
            <w:r w:rsidR="00DE5897">
              <w:rPr>
                <w:b/>
                <w:highlight w:val="yellow"/>
                <w:u w:val="single"/>
              </w:rPr>
              <w:t xml:space="preserve"> </w:t>
            </w:r>
            <w:r w:rsidR="00B63261">
              <w:rPr>
                <w:b/>
                <w:highlight w:val="yellow"/>
                <w:u w:val="single"/>
              </w:rPr>
              <w:t>and</w:t>
            </w:r>
            <w:r w:rsidR="006E68BE">
              <w:rPr>
                <w:b/>
                <w:highlight w:val="yellow"/>
                <w:u w:val="single"/>
              </w:rPr>
              <w:t>/</w:t>
            </w:r>
            <w:r w:rsidR="00B63261">
              <w:rPr>
                <w:b/>
                <w:highlight w:val="yellow"/>
                <w:u w:val="single"/>
              </w:rPr>
              <w:t>or</w:t>
            </w:r>
            <w:r w:rsidR="00DE5897">
              <w:rPr>
                <w:b/>
                <w:highlight w:val="yellow"/>
                <w:u w:val="single"/>
              </w:rPr>
              <w:t xml:space="preserve"> TSAT</w:t>
            </w:r>
            <w:r>
              <w:rPr>
                <w:b/>
                <w:highlight w:val="yellow"/>
                <w:u w:val="single"/>
              </w:rPr>
              <w:t xml:space="preserve"> Tool outage</w:t>
            </w:r>
          </w:p>
        </w:tc>
      </w:tr>
      <w:tr w:rsidR="00EB44D7" w14:paraId="3DC2695A" w14:textId="77777777">
        <w:trPr>
          <w:trHeight w:val="576"/>
        </w:trPr>
        <w:tc>
          <w:tcPr>
            <w:tcW w:w="1368" w:type="dxa"/>
            <w:tcBorders>
              <w:top w:val="single" w:sz="4" w:space="0" w:color="auto"/>
              <w:left w:val="nil"/>
              <w:bottom w:val="single" w:sz="4" w:space="0" w:color="auto"/>
            </w:tcBorders>
            <w:vAlign w:val="center"/>
          </w:tcPr>
          <w:p w14:paraId="3DC26958" w14:textId="77777777" w:rsidR="00EB44D7" w:rsidRDefault="000A216D">
            <w:pPr>
              <w:pStyle w:val="TableText"/>
              <w:jc w:val="center"/>
              <w:rPr>
                <w:b/>
              </w:rPr>
            </w:pPr>
            <w:r>
              <w:rPr>
                <w:b/>
              </w:rPr>
              <w:t>3</w:t>
            </w:r>
          </w:p>
        </w:tc>
        <w:tc>
          <w:tcPr>
            <w:tcW w:w="7488" w:type="dxa"/>
            <w:tcBorders>
              <w:top w:val="single" w:sz="4" w:space="0" w:color="auto"/>
              <w:bottom w:val="single" w:sz="4" w:space="0" w:color="auto"/>
              <w:right w:val="nil"/>
            </w:tcBorders>
            <w:vAlign w:val="center"/>
          </w:tcPr>
          <w:p w14:paraId="3DC26959" w14:textId="77777777" w:rsidR="00EB44D7" w:rsidRDefault="000A216D">
            <w:pPr>
              <w:pStyle w:val="TableText"/>
              <w:tabs>
                <w:tab w:val="left" w:pos="425"/>
                <w:tab w:val="left" w:pos="4125"/>
              </w:tabs>
              <w:jc w:val="both"/>
              <w:rPr>
                <w:b/>
              </w:rPr>
            </w:pPr>
            <w:r>
              <w:t>Notify Real-Time operator to make Hotline call to QSEs.</w:t>
            </w:r>
          </w:p>
        </w:tc>
      </w:tr>
      <w:tr w:rsidR="00EB44D7" w14:paraId="3DC26960" w14:textId="77777777">
        <w:trPr>
          <w:trHeight w:val="576"/>
        </w:trPr>
        <w:tc>
          <w:tcPr>
            <w:tcW w:w="1368" w:type="dxa"/>
            <w:tcBorders>
              <w:top w:val="single" w:sz="4" w:space="0" w:color="auto"/>
              <w:left w:val="nil"/>
              <w:bottom w:val="single" w:sz="4" w:space="0" w:color="auto"/>
            </w:tcBorders>
            <w:vAlign w:val="center"/>
          </w:tcPr>
          <w:p w14:paraId="3DC2695B" w14:textId="77777777" w:rsidR="00EB44D7" w:rsidRDefault="000A216D">
            <w:pPr>
              <w:pStyle w:val="TableText"/>
              <w:jc w:val="center"/>
              <w:rPr>
                <w:b/>
              </w:rPr>
            </w:pPr>
            <w:r>
              <w:rPr>
                <w:b/>
              </w:rPr>
              <w:t>4</w:t>
            </w:r>
          </w:p>
        </w:tc>
        <w:tc>
          <w:tcPr>
            <w:tcW w:w="7488" w:type="dxa"/>
            <w:tcBorders>
              <w:top w:val="single" w:sz="4" w:space="0" w:color="auto"/>
              <w:bottom w:val="single" w:sz="4" w:space="0" w:color="auto"/>
              <w:right w:val="nil"/>
            </w:tcBorders>
            <w:vAlign w:val="center"/>
          </w:tcPr>
          <w:p w14:paraId="3DC2695C" w14:textId="6CCA4D1C" w:rsidR="00EB44D7" w:rsidRDefault="000A216D">
            <w:pPr>
              <w:pStyle w:val="TableText"/>
              <w:tabs>
                <w:tab w:val="left" w:pos="425"/>
                <w:tab w:val="left" w:pos="4125"/>
              </w:tabs>
              <w:jc w:val="both"/>
            </w:pPr>
            <w:r>
              <w:t xml:space="preserve">Post Advisory message on </w:t>
            </w:r>
            <w:r w:rsidR="00853557">
              <w:t xml:space="preserve">the </w:t>
            </w:r>
            <w:r w:rsidR="00853557" w:rsidRPr="00853557">
              <w:t>ERCOT Website</w:t>
            </w:r>
            <w:r>
              <w:t>.</w:t>
            </w:r>
          </w:p>
          <w:p w14:paraId="3DC2695D" w14:textId="77777777" w:rsidR="00EB44D7" w:rsidRDefault="00EB44D7">
            <w:pPr>
              <w:pStyle w:val="TableText"/>
              <w:tabs>
                <w:tab w:val="left" w:pos="425"/>
                <w:tab w:val="left" w:pos="4125"/>
              </w:tabs>
              <w:jc w:val="both"/>
            </w:pPr>
          </w:p>
          <w:p w14:paraId="3DC2695E" w14:textId="27FD17BF" w:rsidR="00EB44D7" w:rsidRDefault="000A216D">
            <w:pPr>
              <w:pStyle w:val="TableText"/>
              <w:rPr>
                <w:b/>
                <w:u w:val="single"/>
              </w:rPr>
            </w:pPr>
            <w:r>
              <w:rPr>
                <w:b/>
                <w:highlight w:val="yellow"/>
                <w:u w:val="single"/>
              </w:rPr>
              <w:t xml:space="preserve">Typical </w:t>
            </w:r>
            <w:r w:rsidR="00853557" w:rsidRPr="00853557">
              <w:rPr>
                <w:b/>
                <w:highlight w:val="yellow"/>
                <w:u w:val="single"/>
              </w:rPr>
              <w:t>ERCOT Website</w:t>
            </w:r>
            <w:r>
              <w:rPr>
                <w:b/>
                <w:highlight w:val="yellow"/>
                <w:u w:val="single"/>
              </w:rPr>
              <w:t xml:space="preserve"> Posting:</w:t>
            </w:r>
          </w:p>
          <w:p w14:paraId="3DC2695F" w14:textId="7CC963A1" w:rsidR="00EB44D7" w:rsidRDefault="000A216D">
            <w:pPr>
              <w:pStyle w:val="TableText"/>
              <w:tabs>
                <w:tab w:val="left" w:pos="425"/>
                <w:tab w:val="left" w:pos="4125"/>
              </w:tabs>
              <w:jc w:val="both"/>
            </w:pPr>
            <w:r>
              <w:lastRenderedPageBreak/>
              <w:t>Advisory issued due to ERCOT’s Voltage Security Assessment Tool</w:t>
            </w:r>
            <w:r w:rsidR="006E68BE">
              <w:t xml:space="preserve"> </w:t>
            </w:r>
            <w:r w:rsidR="00394F7C">
              <w:t>[</w:t>
            </w:r>
            <w:r w:rsidR="006E68BE">
              <w:t>and</w:t>
            </w:r>
            <w:r w:rsidR="00394F7C">
              <w:t>/or]</w:t>
            </w:r>
            <w:r w:rsidR="006E68BE">
              <w:t xml:space="preserve"> Transient </w:t>
            </w:r>
            <w:r w:rsidR="004F7AAC">
              <w:t xml:space="preserve">Security </w:t>
            </w:r>
            <w:r w:rsidR="006E68BE">
              <w:t>Assessment Tool</w:t>
            </w:r>
            <w:r>
              <w:t xml:space="preserve"> is currently unavailable.</w:t>
            </w:r>
          </w:p>
        </w:tc>
      </w:tr>
      <w:tr w:rsidR="00EB44D7" w14:paraId="3DC26968" w14:textId="77777777">
        <w:trPr>
          <w:trHeight w:val="576"/>
        </w:trPr>
        <w:tc>
          <w:tcPr>
            <w:tcW w:w="1368" w:type="dxa"/>
            <w:tcBorders>
              <w:top w:val="single" w:sz="4" w:space="0" w:color="auto"/>
              <w:left w:val="nil"/>
              <w:bottom w:val="single" w:sz="4" w:space="0" w:color="auto"/>
            </w:tcBorders>
            <w:vAlign w:val="center"/>
          </w:tcPr>
          <w:p w14:paraId="3DC26961" w14:textId="77777777" w:rsidR="00EB44D7" w:rsidRDefault="000A216D">
            <w:pPr>
              <w:pStyle w:val="TableText"/>
              <w:jc w:val="center"/>
              <w:rPr>
                <w:b/>
              </w:rPr>
            </w:pPr>
            <w:r>
              <w:rPr>
                <w:b/>
              </w:rPr>
              <w:lastRenderedPageBreak/>
              <w:t>5</w:t>
            </w:r>
          </w:p>
        </w:tc>
        <w:tc>
          <w:tcPr>
            <w:tcW w:w="7488" w:type="dxa"/>
            <w:tcBorders>
              <w:top w:val="single" w:sz="4" w:space="0" w:color="auto"/>
              <w:bottom w:val="single" w:sz="4" w:space="0" w:color="auto"/>
              <w:right w:val="nil"/>
            </w:tcBorders>
            <w:vAlign w:val="center"/>
          </w:tcPr>
          <w:p w14:paraId="3DC26962" w14:textId="77777777" w:rsidR="00EB44D7" w:rsidRDefault="000A216D">
            <w:pPr>
              <w:pStyle w:val="TableText"/>
              <w:tabs>
                <w:tab w:val="left" w:pos="425"/>
                <w:tab w:val="left" w:pos="4125"/>
              </w:tabs>
              <w:jc w:val="both"/>
              <w:rPr>
                <w:b/>
              </w:rPr>
            </w:pPr>
            <w:r>
              <w:rPr>
                <w:b/>
              </w:rPr>
              <w:t>IF:</w:t>
            </w:r>
          </w:p>
          <w:p w14:paraId="3DC26963" w14:textId="2545E136" w:rsidR="00EB44D7" w:rsidRDefault="000A216D" w:rsidP="007E512D">
            <w:pPr>
              <w:pStyle w:val="TableText"/>
              <w:numPr>
                <w:ilvl w:val="0"/>
                <w:numId w:val="122"/>
              </w:numPr>
              <w:tabs>
                <w:tab w:val="left" w:pos="425"/>
                <w:tab w:val="left" w:pos="4125"/>
              </w:tabs>
              <w:jc w:val="both"/>
            </w:pPr>
            <w:r>
              <w:t>A major topology change occurs while VSAT</w:t>
            </w:r>
            <w:r w:rsidR="00DE5897">
              <w:t xml:space="preserve"> </w:t>
            </w:r>
            <w:r w:rsidR="00B63261">
              <w:t>and</w:t>
            </w:r>
            <w:r w:rsidR="00DE5897">
              <w:t>/</w:t>
            </w:r>
            <w:r w:rsidR="00B63261">
              <w:t>or</w:t>
            </w:r>
            <w:r w:rsidR="00DE5897">
              <w:t xml:space="preserve"> TSAT</w:t>
            </w:r>
            <w:r>
              <w:t xml:space="preserve"> is unavailable;</w:t>
            </w:r>
          </w:p>
          <w:p w14:paraId="3DC26964" w14:textId="77777777" w:rsidR="00EB44D7" w:rsidRDefault="000A216D">
            <w:pPr>
              <w:pStyle w:val="TableText"/>
              <w:tabs>
                <w:tab w:val="left" w:pos="425"/>
                <w:tab w:val="left" w:pos="4125"/>
              </w:tabs>
              <w:jc w:val="both"/>
              <w:rPr>
                <w:b/>
              </w:rPr>
            </w:pPr>
            <w:r>
              <w:rPr>
                <w:b/>
              </w:rPr>
              <w:t>THEN:</w:t>
            </w:r>
          </w:p>
          <w:p w14:paraId="3DC26965" w14:textId="069EEA27" w:rsidR="00EB44D7" w:rsidRDefault="000A216D" w:rsidP="007E512D">
            <w:pPr>
              <w:pStyle w:val="TableText"/>
              <w:numPr>
                <w:ilvl w:val="0"/>
                <w:numId w:val="122"/>
              </w:numPr>
              <w:tabs>
                <w:tab w:val="left" w:pos="425"/>
                <w:tab w:val="left" w:pos="4125"/>
              </w:tabs>
              <w:jc w:val="both"/>
            </w:pPr>
            <w:r>
              <w:t>Notify and request the Operations Support Engineer to run a manual study to verify limits</w:t>
            </w:r>
          </w:p>
          <w:p w14:paraId="3DC26966" w14:textId="77777777" w:rsidR="00EB44D7" w:rsidRDefault="000A216D" w:rsidP="007E512D">
            <w:pPr>
              <w:pStyle w:val="TableText"/>
              <w:numPr>
                <w:ilvl w:val="0"/>
                <w:numId w:val="122"/>
              </w:numPr>
              <w:tabs>
                <w:tab w:val="left" w:pos="425"/>
                <w:tab w:val="left" w:pos="4125"/>
              </w:tabs>
              <w:jc w:val="both"/>
            </w:pPr>
            <w:r>
              <w:t>Update any limits in RTMONI or manual Real Time Assessments as necessary.</w:t>
            </w:r>
          </w:p>
          <w:p w14:paraId="3DC26967" w14:textId="77777777" w:rsidR="00EB44D7" w:rsidRDefault="000A216D" w:rsidP="007E512D">
            <w:pPr>
              <w:pStyle w:val="TableText"/>
              <w:numPr>
                <w:ilvl w:val="0"/>
                <w:numId w:val="122"/>
              </w:numPr>
              <w:tabs>
                <w:tab w:val="left" w:pos="425"/>
                <w:tab w:val="left" w:pos="4125"/>
              </w:tabs>
              <w:jc w:val="both"/>
            </w:pPr>
            <w:r>
              <w:t>Take action as necessary</w:t>
            </w:r>
          </w:p>
        </w:tc>
      </w:tr>
      <w:tr w:rsidR="00EB44D7" w14:paraId="3DC26970" w14:textId="77777777">
        <w:trPr>
          <w:trHeight w:val="576"/>
        </w:trPr>
        <w:tc>
          <w:tcPr>
            <w:tcW w:w="1368" w:type="dxa"/>
            <w:tcBorders>
              <w:top w:val="single" w:sz="4" w:space="0" w:color="auto"/>
              <w:left w:val="nil"/>
              <w:bottom w:val="single" w:sz="4" w:space="0" w:color="auto"/>
            </w:tcBorders>
            <w:vAlign w:val="center"/>
          </w:tcPr>
          <w:p w14:paraId="3DC26969" w14:textId="77777777" w:rsidR="00EB44D7" w:rsidRDefault="000A216D">
            <w:pPr>
              <w:pStyle w:val="TableText"/>
              <w:jc w:val="center"/>
              <w:rPr>
                <w:b/>
              </w:rPr>
            </w:pPr>
            <w:r>
              <w:rPr>
                <w:b/>
              </w:rPr>
              <w:t>6</w:t>
            </w:r>
          </w:p>
        </w:tc>
        <w:tc>
          <w:tcPr>
            <w:tcW w:w="7488" w:type="dxa"/>
            <w:tcBorders>
              <w:top w:val="single" w:sz="4" w:space="0" w:color="auto"/>
              <w:bottom w:val="single" w:sz="4" w:space="0" w:color="auto"/>
              <w:right w:val="nil"/>
            </w:tcBorders>
            <w:vAlign w:val="center"/>
          </w:tcPr>
          <w:p w14:paraId="3DC2696A" w14:textId="403DC65A" w:rsidR="00EB44D7" w:rsidRDefault="000A216D">
            <w:pPr>
              <w:pStyle w:val="TableText"/>
              <w:tabs>
                <w:tab w:val="left" w:pos="425"/>
                <w:tab w:val="left" w:pos="4125"/>
              </w:tabs>
              <w:jc w:val="both"/>
              <w:rPr>
                <w:b/>
              </w:rPr>
            </w:pPr>
            <w:r>
              <w:rPr>
                <w:b/>
              </w:rPr>
              <w:t>Once VSAT</w:t>
            </w:r>
            <w:r w:rsidR="00DE5897">
              <w:rPr>
                <w:b/>
              </w:rPr>
              <w:t xml:space="preserve"> </w:t>
            </w:r>
            <w:r w:rsidR="00B63261">
              <w:rPr>
                <w:b/>
              </w:rPr>
              <w:t>and</w:t>
            </w:r>
            <w:r w:rsidR="00DE5897">
              <w:rPr>
                <w:b/>
              </w:rPr>
              <w:t>/</w:t>
            </w:r>
            <w:r w:rsidR="00B63261">
              <w:rPr>
                <w:b/>
              </w:rPr>
              <w:t>or</w:t>
            </w:r>
            <w:r w:rsidR="00DE5897">
              <w:rPr>
                <w:b/>
              </w:rPr>
              <w:t xml:space="preserve"> TSAT</w:t>
            </w:r>
            <w:r>
              <w:rPr>
                <w:b/>
              </w:rPr>
              <w:t xml:space="preserve"> is operational:</w:t>
            </w:r>
          </w:p>
          <w:p w14:paraId="3DC2696B" w14:textId="77777777" w:rsidR="00EB44D7" w:rsidRDefault="00EB44D7">
            <w:pPr>
              <w:pStyle w:val="TableText"/>
              <w:tabs>
                <w:tab w:val="left" w:pos="425"/>
                <w:tab w:val="left" w:pos="4125"/>
              </w:tabs>
              <w:jc w:val="both"/>
            </w:pPr>
          </w:p>
          <w:p w14:paraId="3DC2696C" w14:textId="77777777" w:rsidR="00EB44D7" w:rsidRDefault="000A216D">
            <w:pPr>
              <w:pStyle w:val="TableText"/>
              <w:tabs>
                <w:tab w:val="left" w:pos="425"/>
                <w:tab w:val="left" w:pos="4125"/>
              </w:tabs>
              <w:jc w:val="both"/>
            </w:pPr>
            <w:r>
              <w:t>Make a Hotline call to cancel the Advisory to the TOs:</w:t>
            </w:r>
          </w:p>
          <w:p w14:paraId="3DC2696D" w14:textId="77777777" w:rsidR="00EB44D7" w:rsidRDefault="00EB44D7">
            <w:pPr>
              <w:pStyle w:val="TableText"/>
              <w:tabs>
                <w:tab w:val="left" w:pos="425"/>
                <w:tab w:val="left" w:pos="4125"/>
              </w:tabs>
              <w:jc w:val="both"/>
            </w:pPr>
          </w:p>
          <w:p w14:paraId="3DC2696F" w14:textId="664237B8" w:rsidR="00EB44D7" w:rsidRDefault="000A216D" w:rsidP="00467985">
            <w:pPr>
              <w:pStyle w:val="TableText"/>
              <w:tabs>
                <w:tab w:val="left" w:pos="425"/>
                <w:tab w:val="left" w:pos="4125"/>
              </w:tabs>
              <w:jc w:val="both"/>
            </w:pPr>
            <w:r>
              <w:rPr>
                <w:b/>
                <w:highlight w:val="yellow"/>
                <w:u w:val="single"/>
              </w:rPr>
              <w:t>T#24 - Typical Hotline Script to Cancel Advisory for VSAT</w:t>
            </w:r>
            <w:r w:rsidR="00DE5897">
              <w:rPr>
                <w:b/>
                <w:highlight w:val="yellow"/>
                <w:u w:val="single"/>
              </w:rPr>
              <w:t xml:space="preserve"> </w:t>
            </w:r>
            <w:r w:rsidR="00B63261">
              <w:rPr>
                <w:b/>
                <w:highlight w:val="yellow"/>
                <w:u w:val="single"/>
              </w:rPr>
              <w:t>and</w:t>
            </w:r>
            <w:r w:rsidR="006E68BE">
              <w:rPr>
                <w:b/>
                <w:highlight w:val="yellow"/>
                <w:u w:val="single"/>
              </w:rPr>
              <w:t>/</w:t>
            </w:r>
            <w:r w:rsidR="00B85707">
              <w:rPr>
                <w:b/>
                <w:highlight w:val="yellow"/>
                <w:u w:val="single"/>
              </w:rPr>
              <w:t>or</w:t>
            </w:r>
            <w:r w:rsidR="00DE5897">
              <w:rPr>
                <w:b/>
                <w:highlight w:val="yellow"/>
                <w:u w:val="single"/>
              </w:rPr>
              <w:t xml:space="preserve"> TSAT</w:t>
            </w:r>
            <w:r>
              <w:rPr>
                <w:b/>
                <w:highlight w:val="yellow"/>
                <w:u w:val="single"/>
              </w:rPr>
              <w:t xml:space="preserve"> Tool</w:t>
            </w:r>
          </w:p>
        </w:tc>
      </w:tr>
      <w:tr w:rsidR="00EB44D7" w14:paraId="3DC26973" w14:textId="77777777">
        <w:trPr>
          <w:trHeight w:val="576"/>
        </w:trPr>
        <w:tc>
          <w:tcPr>
            <w:tcW w:w="1368" w:type="dxa"/>
            <w:tcBorders>
              <w:top w:val="single" w:sz="4" w:space="0" w:color="auto"/>
              <w:left w:val="nil"/>
              <w:bottom w:val="single" w:sz="4" w:space="0" w:color="auto"/>
            </w:tcBorders>
            <w:vAlign w:val="center"/>
          </w:tcPr>
          <w:p w14:paraId="3DC26971" w14:textId="77777777" w:rsidR="00EB44D7" w:rsidRDefault="000A216D">
            <w:pPr>
              <w:pStyle w:val="TableText"/>
              <w:jc w:val="center"/>
              <w:rPr>
                <w:b/>
              </w:rPr>
            </w:pPr>
            <w:r>
              <w:rPr>
                <w:b/>
              </w:rPr>
              <w:t>7</w:t>
            </w:r>
          </w:p>
        </w:tc>
        <w:tc>
          <w:tcPr>
            <w:tcW w:w="7488" w:type="dxa"/>
            <w:tcBorders>
              <w:top w:val="single" w:sz="4" w:space="0" w:color="auto"/>
              <w:bottom w:val="single" w:sz="4" w:space="0" w:color="auto"/>
              <w:right w:val="nil"/>
            </w:tcBorders>
            <w:vAlign w:val="center"/>
          </w:tcPr>
          <w:p w14:paraId="3DC26972" w14:textId="77777777" w:rsidR="00EB44D7" w:rsidRDefault="000A216D">
            <w:pPr>
              <w:pStyle w:val="TableText"/>
              <w:tabs>
                <w:tab w:val="left" w:pos="425"/>
                <w:tab w:val="left" w:pos="4125"/>
              </w:tabs>
              <w:jc w:val="both"/>
            </w:pPr>
            <w:r>
              <w:t>Notify Real-Time operator to make Hotline call to QSEs.</w:t>
            </w:r>
          </w:p>
        </w:tc>
      </w:tr>
      <w:tr w:rsidR="00EB44D7" w14:paraId="3DC26976" w14:textId="77777777">
        <w:trPr>
          <w:trHeight w:val="576"/>
        </w:trPr>
        <w:tc>
          <w:tcPr>
            <w:tcW w:w="1368" w:type="dxa"/>
            <w:tcBorders>
              <w:top w:val="single" w:sz="4" w:space="0" w:color="auto"/>
              <w:left w:val="nil"/>
              <w:bottom w:val="single" w:sz="4" w:space="0" w:color="auto"/>
            </w:tcBorders>
            <w:vAlign w:val="center"/>
          </w:tcPr>
          <w:p w14:paraId="3DC26974" w14:textId="77777777" w:rsidR="00EB44D7" w:rsidRDefault="000A216D">
            <w:pPr>
              <w:pStyle w:val="TableText"/>
              <w:jc w:val="center"/>
              <w:rPr>
                <w:b/>
              </w:rPr>
            </w:pPr>
            <w:r>
              <w:rPr>
                <w:b/>
              </w:rPr>
              <w:t>8</w:t>
            </w:r>
          </w:p>
        </w:tc>
        <w:tc>
          <w:tcPr>
            <w:tcW w:w="7488" w:type="dxa"/>
            <w:tcBorders>
              <w:top w:val="single" w:sz="4" w:space="0" w:color="auto"/>
              <w:bottom w:val="single" w:sz="4" w:space="0" w:color="auto"/>
              <w:right w:val="nil"/>
            </w:tcBorders>
            <w:vAlign w:val="center"/>
          </w:tcPr>
          <w:p w14:paraId="3DC26975" w14:textId="3384B582" w:rsidR="00EB44D7" w:rsidRDefault="000A216D">
            <w:pPr>
              <w:pStyle w:val="TableText"/>
              <w:tabs>
                <w:tab w:val="left" w:pos="425"/>
                <w:tab w:val="left" w:pos="4125"/>
              </w:tabs>
              <w:jc w:val="both"/>
            </w:pPr>
            <w:r>
              <w:t xml:space="preserve">Cancel Advisory message on </w:t>
            </w:r>
            <w:r w:rsidR="00853557">
              <w:t xml:space="preserve">the </w:t>
            </w:r>
            <w:r w:rsidR="00853557" w:rsidRPr="00853557">
              <w:t>ERCOT Website</w:t>
            </w:r>
            <w:r>
              <w:t>.</w:t>
            </w:r>
          </w:p>
        </w:tc>
      </w:tr>
      <w:tr w:rsidR="00EB44D7" w14:paraId="3DC26979" w14:textId="77777777">
        <w:trPr>
          <w:trHeight w:val="576"/>
        </w:trPr>
        <w:tc>
          <w:tcPr>
            <w:tcW w:w="1368" w:type="dxa"/>
            <w:tcBorders>
              <w:top w:val="single" w:sz="4" w:space="0" w:color="auto"/>
              <w:left w:val="nil"/>
              <w:bottom w:val="double" w:sz="4" w:space="0" w:color="auto"/>
            </w:tcBorders>
            <w:vAlign w:val="center"/>
          </w:tcPr>
          <w:p w14:paraId="3DC26977" w14:textId="4F6A73D4" w:rsidR="00EB44D7" w:rsidRDefault="000A216D">
            <w:pPr>
              <w:pStyle w:val="TableText"/>
              <w:jc w:val="center"/>
              <w:rPr>
                <w:b/>
              </w:rPr>
            </w:pPr>
            <w:r>
              <w:rPr>
                <w:b/>
              </w:rPr>
              <w:t>L</w:t>
            </w:r>
            <w:r w:rsidR="00534BFB">
              <w:rPr>
                <w:b/>
              </w:rPr>
              <w:t>og</w:t>
            </w:r>
          </w:p>
        </w:tc>
        <w:tc>
          <w:tcPr>
            <w:tcW w:w="7488" w:type="dxa"/>
            <w:tcBorders>
              <w:top w:val="single" w:sz="4" w:space="0" w:color="auto"/>
              <w:bottom w:val="double" w:sz="4" w:space="0" w:color="auto"/>
              <w:right w:val="nil"/>
            </w:tcBorders>
            <w:vAlign w:val="center"/>
          </w:tcPr>
          <w:p w14:paraId="3DC26978" w14:textId="77777777" w:rsidR="00EB44D7" w:rsidRDefault="000A216D">
            <w:pPr>
              <w:pStyle w:val="TableText"/>
              <w:tabs>
                <w:tab w:val="left" w:pos="425"/>
                <w:tab w:val="left" w:pos="4125"/>
              </w:tabs>
              <w:jc w:val="both"/>
              <w:rPr>
                <w:b/>
              </w:rPr>
            </w:pPr>
            <w:r>
              <w:t>Log all actions.</w:t>
            </w:r>
          </w:p>
        </w:tc>
      </w:tr>
      <w:tr w:rsidR="00EB44D7" w14:paraId="3DC2697B"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3DC2697A" w14:textId="0533FBC5" w:rsidR="00EB44D7" w:rsidRDefault="000A216D" w:rsidP="0098051E">
            <w:pPr>
              <w:pStyle w:val="Heading2"/>
            </w:pPr>
            <w:bookmarkStart w:id="87" w:name="_ICCP_Outages"/>
            <w:bookmarkStart w:id="88" w:name="_ICCP,_MIS,_and"/>
            <w:bookmarkEnd w:id="87"/>
            <w:bookmarkEnd w:id="88"/>
            <w:r>
              <w:t xml:space="preserve">ICCP, </w:t>
            </w:r>
            <w:r w:rsidR="00853557" w:rsidRPr="00853557">
              <w:t>ERCOT Website</w:t>
            </w:r>
            <w:r>
              <w:t>, and Outage Scheduler Outages</w:t>
            </w:r>
          </w:p>
        </w:tc>
      </w:tr>
      <w:tr w:rsidR="00EB44D7" w14:paraId="3DC26985" w14:textId="77777777">
        <w:trPr>
          <w:trHeight w:val="576"/>
        </w:trPr>
        <w:tc>
          <w:tcPr>
            <w:tcW w:w="1368" w:type="dxa"/>
            <w:tcBorders>
              <w:top w:val="single" w:sz="4" w:space="0" w:color="auto"/>
              <w:left w:val="nil"/>
              <w:bottom w:val="single" w:sz="4" w:space="0" w:color="auto"/>
            </w:tcBorders>
            <w:vAlign w:val="center"/>
          </w:tcPr>
          <w:p w14:paraId="3DC2697C" w14:textId="77777777" w:rsidR="00EB44D7" w:rsidRDefault="000A216D">
            <w:pPr>
              <w:pStyle w:val="TableText"/>
              <w:jc w:val="center"/>
              <w:rPr>
                <w:b/>
              </w:rPr>
            </w:pPr>
            <w:r>
              <w:rPr>
                <w:b/>
              </w:rPr>
              <w:t>1</w:t>
            </w:r>
          </w:p>
        </w:tc>
        <w:tc>
          <w:tcPr>
            <w:tcW w:w="7488" w:type="dxa"/>
            <w:tcBorders>
              <w:top w:val="single" w:sz="4" w:space="0" w:color="auto"/>
              <w:bottom w:val="single" w:sz="4" w:space="0" w:color="auto"/>
              <w:right w:val="nil"/>
            </w:tcBorders>
            <w:vAlign w:val="center"/>
          </w:tcPr>
          <w:p w14:paraId="3DC2697D" w14:textId="6977EB47" w:rsidR="00EB44D7" w:rsidRDefault="000A216D">
            <w:pPr>
              <w:pStyle w:val="TableText"/>
            </w:pPr>
            <w:r>
              <w:t xml:space="preserve">For any planned or unplanned outage of ERCOT’s ICCP, </w:t>
            </w:r>
            <w:r w:rsidR="00853557" w:rsidRPr="00853557">
              <w:t>ERCOT Website</w:t>
            </w:r>
            <w:r>
              <w:t xml:space="preserve"> (affecting COP submissions) or the Outage Scheduler lasting longer than 30 minutes, notifications to TOs </w:t>
            </w:r>
            <w:r w:rsidR="00C1424F">
              <w:t xml:space="preserve">are </w:t>
            </w:r>
            <w:r>
              <w:t>required.</w:t>
            </w:r>
          </w:p>
          <w:p w14:paraId="3DC2697E" w14:textId="77777777" w:rsidR="00EB44D7" w:rsidRDefault="00EB44D7">
            <w:pPr>
              <w:pStyle w:val="TableText"/>
              <w:jc w:val="both"/>
              <w:rPr>
                <w:b/>
                <w:u w:val="single"/>
              </w:rPr>
            </w:pPr>
          </w:p>
          <w:p w14:paraId="3DC2697F" w14:textId="77777777" w:rsidR="00EB44D7" w:rsidRDefault="000A216D">
            <w:pPr>
              <w:pStyle w:val="TableText"/>
              <w:jc w:val="both"/>
              <w:rPr>
                <w:b/>
                <w:u w:val="single"/>
              </w:rPr>
            </w:pPr>
            <w:r>
              <w:rPr>
                <w:b/>
                <w:u w:val="single"/>
              </w:rPr>
              <w:t>IF:</w:t>
            </w:r>
          </w:p>
          <w:p w14:paraId="3DC26980" w14:textId="79283D98" w:rsidR="00EB44D7" w:rsidRDefault="000A216D" w:rsidP="00853557">
            <w:pPr>
              <w:pStyle w:val="TableText"/>
              <w:numPr>
                <w:ilvl w:val="0"/>
                <w:numId w:val="70"/>
              </w:numPr>
              <w:jc w:val="both"/>
            </w:pPr>
            <w:r>
              <w:t xml:space="preserve">ERCOT’s ICCP, </w:t>
            </w:r>
            <w:r w:rsidR="00853557" w:rsidRPr="00853557">
              <w:t>ERCOT Website</w:t>
            </w:r>
            <w:r>
              <w:t xml:space="preserve"> (affecting COP submissions) or the Outage Scheduler has a planned or unplanned outage that is expected to last 30 minutes or more;</w:t>
            </w:r>
          </w:p>
          <w:p w14:paraId="3DC26981" w14:textId="77777777" w:rsidR="00EB44D7" w:rsidRDefault="000A216D">
            <w:pPr>
              <w:pStyle w:val="TableText"/>
              <w:jc w:val="both"/>
              <w:rPr>
                <w:b/>
                <w:u w:val="single"/>
              </w:rPr>
            </w:pPr>
            <w:r>
              <w:rPr>
                <w:b/>
                <w:u w:val="single"/>
              </w:rPr>
              <w:t>THEN:</w:t>
            </w:r>
          </w:p>
          <w:p w14:paraId="3DC26982" w14:textId="77777777" w:rsidR="00EB44D7" w:rsidRDefault="000A216D" w:rsidP="00B23CDD">
            <w:pPr>
              <w:pStyle w:val="TableText"/>
              <w:numPr>
                <w:ilvl w:val="0"/>
                <w:numId w:val="70"/>
              </w:numPr>
              <w:jc w:val="both"/>
            </w:pPr>
            <w:r>
              <w:t>Make a Hotline call to the TOs:</w:t>
            </w:r>
          </w:p>
          <w:p w14:paraId="3DC26983" w14:textId="77777777" w:rsidR="00EB44D7" w:rsidRDefault="00EB44D7">
            <w:pPr>
              <w:pStyle w:val="TableText"/>
              <w:jc w:val="both"/>
            </w:pPr>
          </w:p>
          <w:p w14:paraId="3DC26984" w14:textId="17CFFAC4" w:rsidR="00EB44D7" w:rsidRDefault="000A216D">
            <w:pPr>
              <w:pStyle w:val="TableText"/>
              <w:tabs>
                <w:tab w:val="left" w:pos="425"/>
                <w:tab w:val="left" w:pos="4125"/>
              </w:tabs>
              <w:jc w:val="both"/>
              <w:rPr>
                <w:b/>
                <w:u w:val="single"/>
              </w:rPr>
            </w:pPr>
            <w:r>
              <w:rPr>
                <w:b/>
                <w:highlight w:val="yellow"/>
                <w:u w:val="single"/>
              </w:rPr>
              <w:t xml:space="preserve">T#97 - Typical Hotline Script for ERCOT’s ICCP, </w:t>
            </w:r>
            <w:r w:rsidR="00853557" w:rsidRPr="00853557">
              <w:rPr>
                <w:b/>
                <w:highlight w:val="yellow"/>
                <w:u w:val="single"/>
              </w:rPr>
              <w:t>ERCOT Website</w:t>
            </w:r>
            <w:r>
              <w:rPr>
                <w:b/>
                <w:highlight w:val="yellow"/>
                <w:u w:val="single"/>
              </w:rPr>
              <w:t>, or the Outage Scheduler Planned or Unplanned Outage</w:t>
            </w:r>
          </w:p>
        </w:tc>
      </w:tr>
      <w:tr w:rsidR="00EB44D7" w14:paraId="3DC2698D" w14:textId="77777777">
        <w:trPr>
          <w:trHeight w:val="576"/>
        </w:trPr>
        <w:tc>
          <w:tcPr>
            <w:tcW w:w="1368" w:type="dxa"/>
            <w:tcBorders>
              <w:top w:val="single" w:sz="4" w:space="0" w:color="auto"/>
              <w:left w:val="nil"/>
              <w:bottom w:val="single" w:sz="4" w:space="0" w:color="auto"/>
            </w:tcBorders>
            <w:vAlign w:val="center"/>
          </w:tcPr>
          <w:p w14:paraId="3DC26986" w14:textId="77777777" w:rsidR="00EB44D7" w:rsidRDefault="000A216D">
            <w:pPr>
              <w:pStyle w:val="TableText"/>
              <w:jc w:val="center"/>
              <w:rPr>
                <w:b/>
              </w:rPr>
            </w:pPr>
            <w:r>
              <w:rPr>
                <w:b/>
              </w:rPr>
              <w:t>2</w:t>
            </w:r>
          </w:p>
        </w:tc>
        <w:tc>
          <w:tcPr>
            <w:tcW w:w="7488" w:type="dxa"/>
            <w:tcBorders>
              <w:top w:val="single" w:sz="4" w:space="0" w:color="auto"/>
              <w:bottom w:val="single" w:sz="4" w:space="0" w:color="auto"/>
              <w:right w:val="nil"/>
            </w:tcBorders>
            <w:vAlign w:val="center"/>
          </w:tcPr>
          <w:p w14:paraId="3DC26987" w14:textId="77777777" w:rsidR="00EB44D7" w:rsidRDefault="000A216D">
            <w:pPr>
              <w:pStyle w:val="TableText"/>
              <w:tabs>
                <w:tab w:val="left" w:pos="425"/>
                <w:tab w:val="left" w:pos="4125"/>
              </w:tabs>
              <w:jc w:val="both"/>
              <w:rPr>
                <w:b/>
              </w:rPr>
            </w:pPr>
            <w:r>
              <w:rPr>
                <w:b/>
              </w:rPr>
              <w:t>Once ERCOT operational:</w:t>
            </w:r>
          </w:p>
          <w:p w14:paraId="3DC26988" w14:textId="77777777" w:rsidR="00EB44D7" w:rsidRDefault="00EB44D7">
            <w:pPr>
              <w:pStyle w:val="TableText"/>
              <w:tabs>
                <w:tab w:val="left" w:pos="425"/>
                <w:tab w:val="left" w:pos="4125"/>
              </w:tabs>
              <w:jc w:val="both"/>
            </w:pPr>
          </w:p>
          <w:p w14:paraId="3DC26989" w14:textId="77777777" w:rsidR="00EB44D7" w:rsidRDefault="000A216D">
            <w:pPr>
              <w:pStyle w:val="TableText"/>
              <w:tabs>
                <w:tab w:val="left" w:pos="425"/>
                <w:tab w:val="left" w:pos="4125"/>
              </w:tabs>
              <w:jc w:val="both"/>
            </w:pPr>
            <w:r>
              <w:t>Make a Hotline call to notify TOs:</w:t>
            </w:r>
          </w:p>
          <w:p w14:paraId="3DC2698A" w14:textId="77777777" w:rsidR="00EB44D7" w:rsidRDefault="00EB44D7">
            <w:pPr>
              <w:pStyle w:val="TableText"/>
              <w:tabs>
                <w:tab w:val="left" w:pos="425"/>
                <w:tab w:val="left" w:pos="4125"/>
              </w:tabs>
              <w:jc w:val="both"/>
            </w:pPr>
          </w:p>
          <w:p w14:paraId="3DC2698C" w14:textId="7EA540E6" w:rsidR="00EB44D7" w:rsidRDefault="000A216D" w:rsidP="00467985">
            <w:pPr>
              <w:pStyle w:val="TableText"/>
              <w:tabs>
                <w:tab w:val="left" w:pos="425"/>
                <w:tab w:val="left" w:pos="4125"/>
              </w:tabs>
              <w:jc w:val="both"/>
            </w:pPr>
            <w:r>
              <w:rPr>
                <w:b/>
                <w:highlight w:val="yellow"/>
                <w:u w:val="single"/>
              </w:rPr>
              <w:t xml:space="preserve">T#98 - Typical Hotline Script for ERCOT’s ICCP, </w:t>
            </w:r>
            <w:r w:rsidR="00853557" w:rsidRPr="00853557">
              <w:rPr>
                <w:b/>
                <w:highlight w:val="yellow"/>
                <w:u w:val="single"/>
              </w:rPr>
              <w:t>ERCOT Website</w:t>
            </w:r>
            <w:r>
              <w:rPr>
                <w:b/>
                <w:highlight w:val="yellow"/>
                <w:u w:val="single"/>
              </w:rPr>
              <w:t xml:space="preserve"> or Outage Scheduler back to Normal</w:t>
            </w:r>
          </w:p>
        </w:tc>
      </w:tr>
      <w:tr w:rsidR="00EB44D7" w14:paraId="3DC26990" w14:textId="77777777">
        <w:trPr>
          <w:trHeight w:val="576"/>
        </w:trPr>
        <w:tc>
          <w:tcPr>
            <w:tcW w:w="1368" w:type="dxa"/>
            <w:tcBorders>
              <w:top w:val="single" w:sz="4" w:space="0" w:color="auto"/>
              <w:left w:val="nil"/>
              <w:bottom w:val="double" w:sz="4" w:space="0" w:color="auto"/>
            </w:tcBorders>
            <w:vAlign w:val="center"/>
          </w:tcPr>
          <w:p w14:paraId="3DC2698E" w14:textId="59270E59" w:rsidR="00EB44D7" w:rsidRDefault="000A216D">
            <w:pPr>
              <w:pStyle w:val="TableText"/>
              <w:jc w:val="center"/>
              <w:rPr>
                <w:b/>
              </w:rPr>
            </w:pPr>
            <w:r>
              <w:rPr>
                <w:b/>
              </w:rPr>
              <w:t>L</w:t>
            </w:r>
            <w:r w:rsidR="00534BFB">
              <w:rPr>
                <w:b/>
              </w:rPr>
              <w:t>og</w:t>
            </w:r>
          </w:p>
        </w:tc>
        <w:tc>
          <w:tcPr>
            <w:tcW w:w="7488" w:type="dxa"/>
            <w:tcBorders>
              <w:top w:val="single" w:sz="4" w:space="0" w:color="auto"/>
              <w:bottom w:val="double" w:sz="4" w:space="0" w:color="auto"/>
              <w:right w:val="nil"/>
            </w:tcBorders>
            <w:vAlign w:val="center"/>
          </w:tcPr>
          <w:p w14:paraId="3DC2698F" w14:textId="77777777" w:rsidR="00EB44D7" w:rsidRDefault="000A216D">
            <w:pPr>
              <w:pStyle w:val="TableText"/>
              <w:tabs>
                <w:tab w:val="left" w:pos="425"/>
                <w:tab w:val="left" w:pos="4125"/>
              </w:tabs>
              <w:jc w:val="both"/>
            </w:pPr>
            <w:r>
              <w:t>Log all actions.</w:t>
            </w:r>
          </w:p>
        </w:tc>
      </w:tr>
    </w:tbl>
    <w:p w14:paraId="3DC26991" w14:textId="77777777" w:rsidR="00EB44D7" w:rsidRDefault="00EB44D7">
      <w:pPr>
        <w:pStyle w:val="TableText"/>
        <w:tabs>
          <w:tab w:val="left" w:pos="1080"/>
          <w:tab w:val="left" w:pos="9558"/>
        </w:tabs>
        <w:ind w:left="720"/>
        <w:jc w:val="both"/>
        <w:sectPr w:rsidR="00EB44D7">
          <w:pgSz w:w="12240" w:h="15840" w:code="1"/>
          <w:pgMar w:top="1008" w:right="1800" w:bottom="1008" w:left="1440" w:header="720" w:footer="720" w:gutter="0"/>
          <w:cols w:space="720"/>
          <w:titlePg/>
          <w:docGrid w:linePitch="360"/>
        </w:sectPr>
      </w:pPr>
    </w:p>
    <w:p w14:paraId="3DC26992" w14:textId="77777777" w:rsidR="00EB44D7" w:rsidRDefault="000A216D" w:rsidP="0098051E">
      <w:pPr>
        <w:pStyle w:val="Heading2"/>
      </w:pPr>
      <w:bookmarkStart w:id="89" w:name="_2.4_Three-Part_Communication"/>
      <w:bookmarkStart w:id="90" w:name="_2.5_Forced_Outage"/>
      <w:bookmarkStart w:id="91" w:name="_3.3_Forced_Outage"/>
      <w:bookmarkStart w:id="92" w:name="_3.4_Forced_Outage"/>
      <w:bookmarkEnd w:id="89"/>
      <w:bookmarkEnd w:id="90"/>
      <w:bookmarkEnd w:id="91"/>
      <w:bookmarkEnd w:id="92"/>
      <w:r>
        <w:lastRenderedPageBreak/>
        <w:t>3.4</w:t>
      </w:r>
      <w:r>
        <w:tab/>
        <w:t>Forced Outage Detection</w:t>
      </w:r>
    </w:p>
    <w:p w14:paraId="3DC26993" w14:textId="77777777" w:rsidR="00EB44D7" w:rsidRDefault="00EB44D7"/>
    <w:p w14:paraId="3DC26994" w14:textId="2FF73E56" w:rsidR="00EB44D7" w:rsidRDefault="000A216D" w:rsidP="00195B95">
      <w:pPr>
        <w:pStyle w:val="TableText"/>
        <w:ind w:left="720"/>
        <w:jc w:val="both"/>
      </w:pPr>
      <w:r>
        <w:rPr>
          <w:b/>
        </w:rPr>
        <w:t xml:space="preserve">Procedure Purpose: </w:t>
      </w:r>
      <w:r>
        <w:t>To detect forced outages of transmission facilities</w:t>
      </w:r>
      <w:r w:rsidR="00036320">
        <w:t>.</w:t>
      </w:r>
      <w:r>
        <w:t xml:space="preserve"> </w:t>
      </w:r>
    </w:p>
    <w:p w14:paraId="3DC26995"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56"/>
        <w:gridCol w:w="1557"/>
        <w:gridCol w:w="1557"/>
      </w:tblGrid>
      <w:tr w:rsidR="00EB44D7" w14:paraId="3DC2699B" w14:textId="77777777">
        <w:tc>
          <w:tcPr>
            <w:tcW w:w="2628" w:type="dxa"/>
            <w:vAlign w:val="center"/>
          </w:tcPr>
          <w:p w14:paraId="3DC26996" w14:textId="77777777" w:rsidR="00EB44D7" w:rsidRDefault="000A216D">
            <w:pPr>
              <w:rPr>
                <w:b/>
              </w:rPr>
            </w:pPr>
            <w:r>
              <w:rPr>
                <w:b/>
                <w:lang w:val="pt-BR"/>
              </w:rPr>
              <w:t>Protocol Reference</w:t>
            </w:r>
          </w:p>
        </w:tc>
        <w:tc>
          <w:tcPr>
            <w:tcW w:w="1710" w:type="dxa"/>
          </w:tcPr>
          <w:p w14:paraId="3DC26997" w14:textId="62BDB6B6" w:rsidR="00EB44D7" w:rsidRDefault="004C5DF8">
            <w:pPr>
              <w:rPr>
                <w:b/>
              </w:rPr>
            </w:pPr>
            <w:r>
              <w:rPr>
                <w:b/>
              </w:rPr>
              <w:t>3.1.4.</w:t>
            </w:r>
            <w:r w:rsidR="008C695D">
              <w:rPr>
                <w:b/>
              </w:rPr>
              <w:t>5</w:t>
            </w:r>
            <w:r w:rsidR="009142CB">
              <w:rPr>
                <w:b/>
              </w:rPr>
              <w:t>(2)</w:t>
            </w:r>
          </w:p>
        </w:tc>
        <w:tc>
          <w:tcPr>
            <w:tcW w:w="1456" w:type="dxa"/>
          </w:tcPr>
          <w:p w14:paraId="3DC26998" w14:textId="525EF924" w:rsidR="00EB44D7" w:rsidRDefault="00BB1A3E">
            <w:pPr>
              <w:rPr>
                <w:b/>
              </w:rPr>
            </w:pPr>
            <w:r>
              <w:rPr>
                <w:b/>
              </w:rPr>
              <w:t>6.5.7.1.6</w:t>
            </w:r>
          </w:p>
        </w:tc>
        <w:tc>
          <w:tcPr>
            <w:tcW w:w="1557" w:type="dxa"/>
          </w:tcPr>
          <w:p w14:paraId="3DC26999" w14:textId="77777777" w:rsidR="00EB44D7" w:rsidRDefault="00EB44D7">
            <w:pPr>
              <w:rPr>
                <w:b/>
              </w:rPr>
            </w:pPr>
          </w:p>
        </w:tc>
        <w:tc>
          <w:tcPr>
            <w:tcW w:w="1557" w:type="dxa"/>
          </w:tcPr>
          <w:p w14:paraId="3DC2699A" w14:textId="77777777" w:rsidR="00EB44D7" w:rsidRDefault="00EB44D7">
            <w:pPr>
              <w:rPr>
                <w:b/>
              </w:rPr>
            </w:pPr>
          </w:p>
        </w:tc>
      </w:tr>
      <w:tr w:rsidR="00EB44D7" w14:paraId="3DC269A1" w14:textId="77777777">
        <w:tc>
          <w:tcPr>
            <w:tcW w:w="2628" w:type="dxa"/>
            <w:vAlign w:val="center"/>
          </w:tcPr>
          <w:p w14:paraId="3DC2699C" w14:textId="77777777" w:rsidR="00EB44D7" w:rsidRDefault="000A216D">
            <w:pPr>
              <w:rPr>
                <w:b/>
              </w:rPr>
            </w:pPr>
            <w:r>
              <w:rPr>
                <w:b/>
                <w:lang w:val="pt-BR"/>
              </w:rPr>
              <w:t>Guide Reference</w:t>
            </w:r>
          </w:p>
        </w:tc>
        <w:tc>
          <w:tcPr>
            <w:tcW w:w="1710" w:type="dxa"/>
          </w:tcPr>
          <w:p w14:paraId="3DC2699D" w14:textId="77777777" w:rsidR="00EB44D7" w:rsidRDefault="00EB44D7">
            <w:pPr>
              <w:rPr>
                <w:b/>
              </w:rPr>
            </w:pPr>
          </w:p>
        </w:tc>
        <w:tc>
          <w:tcPr>
            <w:tcW w:w="1456" w:type="dxa"/>
          </w:tcPr>
          <w:p w14:paraId="3DC2699E" w14:textId="77777777" w:rsidR="00EB44D7" w:rsidRDefault="00EB44D7">
            <w:pPr>
              <w:rPr>
                <w:b/>
              </w:rPr>
            </w:pPr>
          </w:p>
        </w:tc>
        <w:tc>
          <w:tcPr>
            <w:tcW w:w="1557" w:type="dxa"/>
          </w:tcPr>
          <w:p w14:paraId="3DC2699F" w14:textId="77777777" w:rsidR="00EB44D7" w:rsidRDefault="00EB44D7">
            <w:pPr>
              <w:rPr>
                <w:b/>
              </w:rPr>
            </w:pPr>
          </w:p>
        </w:tc>
        <w:tc>
          <w:tcPr>
            <w:tcW w:w="1557" w:type="dxa"/>
          </w:tcPr>
          <w:p w14:paraId="3DC269A0" w14:textId="77777777" w:rsidR="00EB44D7" w:rsidRDefault="00EB44D7">
            <w:pPr>
              <w:rPr>
                <w:b/>
              </w:rPr>
            </w:pPr>
          </w:p>
        </w:tc>
      </w:tr>
      <w:tr w:rsidR="00EB44D7" w14:paraId="3DC269A7" w14:textId="77777777">
        <w:tc>
          <w:tcPr>
            <w:tcW w:w="2628" w:type="dxa"/>
            <w:vAlign w:val="center"/>
          </w:tcPr>
          <w:p w14:paraId="3DC269A2" w14:textId="77777777" w:rsidR="00EB44D7" w:rsidRDefault="000A216D">
            <w:pPr>
              <w:rPr>
                <w:b/>
              </w:rPr>
            </w:pPr>
            <w:r>
              <w:rPr>
                <w:b/>
                <w:lang w:val="pt-BR"/>
              </w:rPr>
              <w:t>NERC Standard</w:t>
            </w:r>
          </w:p>
        </w:tc>
        <w:tc>
          <w:tcPr>
            <w:tcW w:w="1710" w:type="dxa"/>
          </w:tcPr>
          <w:p w14:paraId="3DC269A3" w14:textId="77777777" w:rsidR="00EB44D7" w:rsidRDefault="00EB44D7">
            <w:pPr>
              <w:rPr>
                <w:b/>
              </w:rPr>
            </w:pPr>
          </w:p>
        </w:tc>
        <w:tc>
          <w:tcPr>
            <w:tcW w:w="1456" w:type="dxa"/>
          </w:tcPr>
          <w:p w14:paraId="3DC269A4" w14:textId="77777777" w:rsidR="00EB44D7" w:rsidRDefault="00EB44D7">
            <w:pPr>
              <w:rPr>
                <w:b/>
              </w:rPr>
            </w:pPr>
          </w:p>
        </w:tc>
        <w:tc>
          <w:tcPr>
            <w:tcW w:w="1557" w:type="dxa"/>
          </w:tcPr>
          <w:p w14:paraId="3DC269A5" w14:textId="77777777" w:rsidR="00EB44D7" w:rsidRDefault="00EB44D7">
            <w:pPr>
              <w:rPr>
                <w:b/>
              </w:rPr>
            </w:pPr>
          </w:p>
        </w:tc>
        <w:tc>
          <w:tcPr>
            <w:tcW w:w="1557" w:type="dxa"/>
          </w:tcPr>
          <w:p w14:paraId="3DC269A6" w14:textId="77777777" w:rsidR="00EB44D7" w:rsidRDefault="00EB44D7">
            <w:pPr>
              <w:rPr>
                <w:b/>
              </w:rPr>
            </w:pPr>
          </w:p>
        </w:tc>
      </w:tr>
    </w:tbl>
    <w:p w14:paraId="3DC269A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9AC" w14:textId="77777777">
        <w:tc>
          <w:tcPr>
            <w:tcW w:w="1908" w:type="dxa"/>
          </w:tcPr>
          <w:p w14:paraId="3DC269A9" w14:textId="4F92C66F" w:rsidR="0082183D" w:rsidRDefault="0082183D" w:rsidP="0082183D">
            <w:pPr>
              <w:rPr>
                <w:b/>
              </w:rPr>
            </w:pPr>
            <w:r>
              <w:rPr>
                <w:b/>
              </w:rPr>
              <w:t xml:space="preserve">Version: 2 </w:t>
            </w:r>
          </w:p>
        </w:tc>
        <w:tc>
          <w:tcPr>
            <w:tcW w:w="2250" w:type="dxa"/>
          </w:tcPr>
          <w:p w14:paraId="3DC269AA" w14:textId="657180DE" w:rsidR="0082183D" w:rsidRDefault="0082183D" w:rsidP="0082183D">
            <w:pPr>
              <w:rPr>
                <w:b/>
              </w:rPr>
            </w:pPr>
            <w:r>
              <w:rPr>
                <w:b/>
              </w:rPr>
              <w:t>Revision: 0</w:t>
            </w:r>
          </w:p>
        </w:tc>
        <w:tc>
          <w:tcPr>
            <w:tcW w:w="4680" w:type="dxa"/>
          </w:tcPr>
          <w:p w14:paraId="3DC269AB" w14:textId="48646B61" w:rsidR="0082183D" w:rsidRDefault="0082183D" w:rsidP="0082183D">
            <w:pPr>
              <w:rPr>
                <w:b/>
              </w:rPr>
            </w:pPr>
            <w:r>
              <w:rPr>
                <w:b/>
              </w:rPr>
              <w:t>Effective Date:  December 5, 2025</w:t>
            </w:r>
          </w:p>
        </w:tc>
      </w:tr>
    </w:tbl>
    <w:p w14:paraId="3DC269AD"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290"/>
      </w:tblGrid>
      <w:tr w:rsidR="00EB44D7" w14:paraId="3DC269B0" w14:textId="77777777">
        <w:trPr>
          <w:trHeight w:val="576"/>
          <w:tblHeader/>
        </w:trPr>
        <w:tc>
          <w:tcPr>
            <w:tcW w:w="1548" w:type="dxa"/>
            <w:tcBorders>
              <w:top w:val="double" w:sz="4" w:space="0" w:color="auto"/>
              <w:left w:val="nil"/>
              <w:bottom w:val="double" w:sz="4" w:space="0" w:color="auto"/>
            </w:tcBorders>
            <w:vAlign w:val="center"/>
          </w:tcPr>
          <w:p w14:paraId="3DC269AE" w14:textId="77777777" w:rsidR="00EB44D7" w:rsidRDefault="000A216D">
            <w:pPr>
              <w:jc w:val="center"/>
              <w:rPr>
                <w:b/>
              </w:rPr>
            </w:pPr>
            <w:r>
              <w:rPr>
                <w:b/>
              </w:rPr>
              <w:t>Step</w:t>
            </w:r>
          </w:p>
        </w:tc>
        <w:tc>
          <w:tcPr>
            <w:tcW w:w="7290" w:type="dxa"/>
            <w:tcBorders>
              <w:top w:val="double" w:sz="4" w:space="0" w:color="auto"/>
              <w:bottom w:val="double" w:sz="4" w:space="0" w:color="auto"/>
              <w:right w:val="nil"/>
            </w:tcBorders>
            <w:vAlign w:val="center"/>
          </w:tcPr>
          <w:p w14:paraId="3DC269AF" w14:textId="77777777" w:rsidR="00EB44D7" w:rsidRDefault="000A216D">
            <w:pPr>
              <w:rPr>
                <w:b/>
              </w:rPr>
            </w:pPr>
            <w:r>
              <w:rPr>
                <w:b/>
              </w:rPr>
              <w:t>Action</w:t>
            </w:r>
          </w:p>
        </w:tc>
      </w:tr>
      <w:tr w:rsidR="00EB44D7" w14:paraId="3DC269B2" w14:textId="77777777">
        <w:trPr>
          <w:trHeight w:val="762"/>
        </w:trPr>
        <w:tc>
          <w:tcPr>
            <w:tcW w:w="8838" w:type="dxa"/>
            <w:gridSpan w:val="2"/>
            <w:tcBorders>
              <w:top w:val="double" w:sz="4" w:space="0" w:color="auto"/>
              <w:left w:val="double" w:sz="4" w:space="0" w:color="auto"/>
              <w:bottom w:val="double" w:sz="4" w:space="0" w:color="auto"/>
              <w:right w:val="double" w:sz="4" w:space="0" w:color="auto"/>
            </w:tcBorders>
            <w:vAlign w:val="center"/>
          </w:tcPr>
          <w:p w14:paraId="3DC269B1" w14:textId="77777777" w:rsidR="00EB44D7" w:rsidRDefault="000A216D">
            <w:r>
              <w:rPr>
                <w:b/>
                <w:sz w:val="28"/>
                <w:szCs w:val="28"/>
              </w:rPr>
              <w:t>Transmission Forced Outages</w:t>
            </w:r>
          </w:p>
        </w:tc>
      </w:tr>
      <w:tr w:rsidR="00EB44D7" w14:paraId="3DC269B5" w14:textId="77777777">
        <w:trPr>
          <w:trHeight w:val="762"/>
        </w:trPr>
        <w:tc>
          <w:tcPr>
            <w:tcW w:w="1548" w:type="dxa"/>
            <w:tcBorders>
              <w:top w:val="double" w:sz="4" w:space="0" w:color="auto"/>
              <w:left w:val="nil"/>
              <w:bottom w:val="single" w:sz="4" w:space="0" w:color="auto"/>
            </w:tcBorders>
            <w:vAlign w:val="center"/>
          </w:tcPr>
          <w:p w14:paraId="3DC269B3" w14:textId="4852D881" w:rsidR="00EB44D7" w:rsidRDefault="000A216D">
            <w:pPr>
              <w:jc w:val="center"/>
              <w:rPr>
                <w:b/>
              </w:rPr>
            </w:pPr>
            <w:r>
              <w:rPr>
                <w:b/>
              </w:rPr>
              <w:t>N</w:t>
            </w:r>
            <w:r w:rsidR="00534BFB">
              <w:rPr>
                <w:b/>
              </w:rPr>
              <w:t>ote</w:t>
            </w:r>
          </w:p>
        </w:tc>
        <w:tc>
          <w:tcPr>
            <w:tcW w:w="7290" w:type="dxa"/>
            <w:tcBorders>
              <w:top w:val="double" w:sz="4" w:space="0" w:color="auto"/>
              <w:bottom w:val="single" w:sz="4" w:space="0" w:color="auto"/>
              <w:right w:val="nil"/>
            </w:tcBorders>
            <w:vAlign w:val="center"/>
          </w:tcPr>
          <w:p w14:paraId="3DC269B4" w14:textId="77777777" w:rsidR="00EB44D7" w:rsidRDefault="000A216D">
            <w:r>
              <w:t xml:space="preserve">If the Forced Outage of a Transmission Facility continues for longer than a configurable time (initially 2 hours), and an entry is not made in the Outage Scheduler, the Forced Outage Detector (FOD) will continue to generate a new alarm at a pre-determined interval (initially 15 minutes) until the outage is entered into the Outage Scheduler.  </w:t>
            </w:r>
          </w:p>
        </w:tc>
      </w:tr>
      <w:tr w:rsidR="00EB44D7" w14:paraId="3DC269B8" w14:textId="77777777">
        <w:trPr>
          <w:trHeight w:val="762"/>
        </w:trPr>
        <w:tc>
          <w:tcPr>
            <w:tcW w:w="1548" w:type="dxa"/>
            <w:tcBorders>
              <w:top w:val="single" w:sz="4" w:space="0" w:color="auto"/>
              <w:left w:val="nil"/>
            </w:tcBorders>
            <w:vAlign w:val="center"/>
          </w:tcPr>
          <w:p w14:paraId="3DC269B6" w14:textId="6610357C" w:rsidR="00EB44D7" w:rsidRDefault="000A216D">
            <w:pPr>
              <w:jc w:val="center"/>
              <w:rPr>
                <w:b/>
              </w:rPr>
            </w:pPr>
            <w:r>
              <w:rPr>
                <w:b/>
              </w:rPr>
              <w:t>N</w:t>
            </w:r>
            <w:r w:rsidR="00534BFB">
              <w:rPr>
                <w:b/>
              </w:rPr>
              <w:t>ote</w:t>
            </w:r>
          </w:p>
        </w:tc>
        <w:tc>
          <w:tcPr>
            <w:tcW w:w="7290" w:type="dxa"/>
            <w:tcBorders>
              <w:top w:val="single" w:sz="4" w:space="0" w:color="auto"/>
              <w:right w:val="nil"/>
            </w:tcBorders>
            <w:vAlign w:val="center"/>
          </w:tcPr>
          <w:p w14:paraId="3DC269B7" w14:textId="77777777" w:rsidR="00EB44D7" w:rsidRDefault="000A216D">
            <w:r>
              <w:t>The TO has up to two hours to enter a forced outage in the Outage Scheduler.</w:t>
            </w:r>
          </w:p>
        </w:tc>
      </w:tr>
      <w:tr w:rsidR="00EB44D7" w14:paraId="3DC269C3" w14:textId="77777777">
        <w:trPr>
          <w:trHeight w:val="576"/>
        </w:trPr>
        <w:tc>
          <w:tcPr>
            <w:tcW w:w="1548" w:type="dxa"/>
            <w:tcBorders>
              <w:left w:val="nil"/>
            </w:tcBorders>
            <w:vAlign w:val="center"/>
          </w:tcPr>
          <w:p w14:paraId="3DC269B9" w14:textId="77777777" w:rsidR="00EB44D7" w:rsidRDefault="000A216D">
            <w:pPr>
              <w:jc w:val="center"/>
              <w:rPr>
                <w:b/>
              </w:rPr>
            </w:pPr>
            <w:r>
              <w:rPr>
                <w:b/>
              </w:rPr>
              <w:t>Un-documented</w:t>
            </w:r>
          </w:p>
          <w:p w14:paraId="3DC269BA" w14:textId="77777777" w:rsidR="00EB44D7" w:rsidRDefault="000A216D">
            <w:pPr>
              <w:jc w:val="center"/>
              <w:rPr>
                <w:b/>
              </w:rPr>
            </w:pPr>
            <w:r>
              <w:rPr>
                <w:b/>
              </w:rPr>
              <w:t>Outages</w:t>
            </w:r>
          </w:p>
          <w:p w14:paraId="3DC269BB" w14:textId="77777777" w:rsidR="00EB44D7" w:rsidRDefault="00EB44D7">
            <w:pPr>
              <w:jc w:val="center"/>
              <w:rPr>
                <w:b/>
              </w:rPr>
            </w:pPr>
          </w:p>
        </w:tc>
        <w:tc>
          <w:tcPr>
            <w:tcW w:w="7290" w:type="dxa"/>
            <w:tcBorders>
              <w:right w:val="nil"/>
            </w:tcBorders>
            <w:vAlign w:val="center"/>
          </w:tcPr>
          <w:p w14:paraId="3DC269BC" w14:textId="77777777" w:rsidR="00EB44D7" w:rsidRDefault="000A216D">
            <w:pPr>
              <w:pStyle w:val="TableText"/>
              <w:jc w:val="both"/>
              <w:rPr>
                <w:b/>
                <w:u w:val="single"/>
              </w:rPr>
            </w:pPr>
            <w:r>
              <w:rPr>
                <w:b/>
                <w:u w:val="single"/>
              </w:rPr>
              <w:t>WHEN:</w:t>
            </w:r>
          </w:p>
          <w:p w14:paraId="3DC269BD" w14:textId="77777777" w:rsidR="00EB44D7" w:rsidRDefault="000A216D">
            <w:pPr>
              <w:pStyle w:val="TableText"/>
              <w:numPr>
                <w:ilvl w:val="0"/>
                <w:numId w:val="23"/>
              </w:numPr>
              <w:jc w:val="both"/>
              <w:rPr>
                <w:b/>
              </w:rPr>
            </w:pPr>
            <w:r>
              <w:t>A FOD alarm is received in the Undocumented Outages section;</w:t>
            </w:r>
          </w:p>
          <w:p w14:paraId="3DC269BE" w14:textId="77777777" w:rsidR="00EB44D7" w:rsidRDefault="000A216D">
            <w:pPr>
              <w:pStyle w:val="TableText"/>
              <w:jc w:val="both"/>
              <w:rPr>
                <w:b/>
                <w:u w:val="single"/>
              </w:rPr>
            </w:pPr>
            <w:r>
              <w:rPr>
                <w:b/>
                <w:u w:val="single"/>
              </w:rPr>
              <w:t>DETERMINE:</w:t>
            </w:r>
          </w:p>
          <w:p w14:paraId="3DC269BF" w14:textId="77777777" w:rsidR="00EB44D7" w:rsidRDefault="000A216D">
            <w:pPr>
              <w:pStyle w:val="TableText"/>
              <w:numPr>
                <w:ilvl w:val="0"/>
                <w:numId w:val="23"/>
              </w:numPr>
              <w:jc w:val="both"/>
            </w:pPr>
            <w:r>
              <w:t>If the alarm is a valid Forced Outage,</w:t>
            </w:r>
          </w:p>
          <w:p w14:paraId="3DC269C0" w14:textId="77777777" w:rsidR="00EB44D7" w:rsidRDefault="000A216D">
            <w:pPr>
              <w:pStyle w:val="TableText"/>
              <w:numPr>
                <w:ilvl w:val="1"/>
                <w:numId w:val="20"/>
              </w:numPr>
              <w:jc w:val="both"/>
            </w:pPr>
            <w:r>
              <w:t>Telemetry is accurate.</w:t>
            </w:r>
          </w:p>
          <w:p w14:paraId="3DC269C1" w14:textId="77777777" w:rsidR="00EB44D7" w:rsidRDefault="000A216D">
            <w:pPr>
              <w:pStyle w:val="TableText"/>
              <w:numPr>
                <w:ilvl w:val="1"/>
                <w:numId w:val="20"/>
              </w:numPr>
              <w:jc w:val="both"/>
            </w:pPr>
            <w:r>
              <w:t>Alarm is not due to an Approved Outage of less than one hour in duration.</w:t>
            </w:r>
          </w:p>
          <w:p w14:paraId="3DC269C2" w14:textId="77777777" w:rsidR="00EB44D7" w:rsidRDefault="000A216D">
            <w:pPr>
              <w:pStyle w:val="TableText"/>
              <w:numPr>
                <w:ilvl w:val="0"/>
                <w:numId w:val="23"/>
              </w:numPr>
              <w:jc w:val="both"/>
            </w:pPr>
            <w:r>
              <w:t>If immediate action needs to be taken.</w:t>
            </w:r>
          </w:p>
        </w:tc>
      </w:tr>
      <w:tr w:rsidR="00EB44D7" w14:paraId="3DC269CB" w14:textId="77777777">
        <w:trPr>
          <w:trHeight w:val="368"/>
        </w:trPr>
        <w:tc>
          <w:tcPr>
            <w:tcW w:w="1548" w:type="dxa"/>
            <w:tcBorders>
              <w:left w:val="nil"/>
              <w:bottom w:val="single" w:sz="4" w:space="0" w:color="auto"/>
            </w:tcBorders>
            <w:vAlign w:val="center"/>
          </w:tcPr>
          <w:p w14:paraId="3DC269C4" w14:textId="77777777" w:rsidR="00EB44D7" w:rsidRDefault="000A216D">
            <w:pPr>
              <w:jc w:val="center"/>
              <w:rPr>
                <w:b/>
              </w:rPr>
            </w:pPr>
            <w:r>
              <w:rPr>
                <w:b/>
              </w:rPr>
              <w:t xml:space="preserve">Immediate Action </w:t>
            </w:r>
          </w:p>
        </w:tc>
        <w:tc>
          <w:tcPr>
            <w:tcW w:w="7290" w:type="dxa"/>
            <w:tcBorders>
              <w:bottom w:val="single" w:sz="4" w:space="0" w:color="auto"/>
              <w:right w:val="nil"/>
            </w:tcBorders>
            <w:vAlign w:val="center"/>
          </w:tcPr>
          <w:p w14:paraId="3DC269C5" w14:textId="77777777" w:rsidR="00EB44D7" w:rsidRDefault="000A216D">
            <w:pPr>
              <w:pStyle w:val="TableText"/>
              <w:jc w:val="both"/>
              <w:rPr>
                <w:b/>
                <w:color w:val="000000"/>
                <w:u w:val="single"/>
              </w:rPr>
            </w:pPr>
            <w:r>
              <w:rPr>
                <w:b/>
                <w:color w:val="000000"/>
                <w:u w:val="single"/>
              </w:rPr>
              <w:t>IF:</w:t>
            </w:r>
          </w:p>
          <w:p w14:paraId="3DC269C6" w14:textId="77777777" w:rsidR="00EB44D7" w:rsidRDefault="000A216D">
            <w:pPr>
              <w:pStyle w:val="TableText"/>
              <w:numPr>
                <w:ilvl w:val="0"/>
                <w:numId w:val="24"/>
              </w:numPr>
              <w:jc w:val="both"/>
              <w:rPr>
                <w:color w:val="000000"/>
              </w:rPr>
            </w:pPr>
            <w:r>
              <w:rPr>
                <w:color w:val="000000"/>
              </w:rPr>
              <w:t>Alarm is valid and immediate action needs to be taken;</w:t>
            </w:r>
          </w:p>
          <w:p w14:paraId="3DC269C7" w14:textId="77777777" w:rsidR="00EB44D7" w:rsidRDefault="000A216D">
            <w:pPr>
              <w:pStyle w:val="TableText"/>
              <w:jc w:val="both"/>
              <w:rPr>
                <w:b/>
                <w:color w:val="000000"/>
                <w:u w:val="single"/>
              </w:rPr>
            </w:pPr>
            <w:r>
              <w:rPr>
                <w:b/>
                <w:color w:val="000000"/>
                <w:u w:val="single"/>
              </w:rPr>
              <w:t>THEN:</w:t>
            </w:r>
          </w:p>
          <w:p w14:paraId="3DC269C8" w14:textId="2DD1C81A" w:rsidR="00EB44D7" w:rsidRDefault="000A216D">
            <w:pPr>
              <w:pStyle w:val="TableText"/>
              <w:numPr>
                <w:ilvl w:val="0"/>
                <w:numId w:val="25"/>
              </w:numPr>
              <w:jc w:val="both"/>
            </w:pPr>
            <w:r>
              <w:t xml:space="preserve">Perform a study to determine the effects the outage has on the ERCOT </w:t>
            </w:r>
            <w:r w:rsidR="00AE0C7F">
              <w:t>S</w:t>
            </w:r>
            <w:r>
              <w:t>ystem,</w:t>
            </w:r>
          </w:p>
          <w:p w14:paraId="3DC269C9" w14:textId="77777777" w:rsidR="00EB44D7" w:rsidRDefault="000A216D">
            <w:pPr>
              <w:pStyle w:val="TableText"/>
              <w:numPr>
                <w:ilvl w:val="1"/>
                <w:numId w:val="24"/>
              </w:numPr>
              <w:ind w:left="1062" w:hanging="450"/>
              <w:jc w:val="both"/>
              <w:rPr>
                <w:color w:val="000000"/>
              </w:rPr>
            </w:pPr>
            <w:r>
              <w:t>If the outage will put ERCOT in an emergency condition or RTCA shows post-contingency loading greater than 98% of the “Emergency Rating”, employ congestion management techniques as necessary</w:t>
            </w:r>
            <w:r>
              <w:rPr>
                <w:b/>
              </w:rPr>
              <w:t>.</w:t>
            </w:r>
          </w:p>
          <w:p w14:paraId="3DC269CA" w14:textId="77777777" w:rsidR="00EB44D7" w:rsidRDefault="000A216D">
            <w:pPr>
              <w:pStyle w:val="TableText"/>
              <w:numPr>
                <w:ilvl w:val="0"/>
                <w:numId w:val="25"/>
              </w:numPr>
              <w:jc w:val="both"/>
              <w:rPr>
                <w:color w:val="000000"/>
              </w:rPr>
            </w:pPr>
            <w:r>
              <w:rPr>
                <w:color w:val="000000"/>
              </w:rPr>
              <w:t>Notify TO enter a forced outage in the Outage Scheduler.</w:t>
            </w:r>
          </w:p>
        </w:tc>
      </w:tr>
      <w:tr w:rsidR="00EB44D7" w14:paraId="3DC269CE" w14:textId="77777777">
        <w:trPr>
          <w:trHeight w:val="368"/>
        </w:trPr>
        <w:tc>
          <w:tcPr>
            <w:tcW w:w="1548" w:type="dxa"/>
            <w:tcBorders>
              <w:left w:val="nil"/>
              <w:bottom w:val="single" w:sz="4" w:space="0" w:color="auto"/>
            </w:tcBorders>
            <w:vAlign w:val="center"/>
          </w:tcPr>
          <w:p w14:paraId="3DC269CC" w14:textId="2D5D2ECC" w:rsidR="00EB44D7" w:rsidRDefault="000A216D">
            <w:pPr>
              <w:jc w:val="center"/>
              <w:rPr>
                <w:b/>
              </w:rPr>
            </w:pPr>
            <w:r>
              <w:rPr>
                <w:b/>
              </w:rPr>
              <w:t>N</w:t>
            </w:r>
            <w:r w:rsidR="00534BFB">
              <w:rPr>
                <w:b/>
              </w:rPr>
              <w:t>ote</w:t>
            </w:r>
          </w:p>
        </w:tc>
        <w:tc>
          <w:tcPr>
            <w:tcW w:w="7290" w:type="dxa"/>
            <w:tcBorders>
              <w:bottom w:val="single" w:sz="4" w:space="0" w:color="auto"/>
              <w:right w:val="nil"/>
            </w:tcBorders>
            <w:vAlign w:val="center"/>
          </w:tcPr>
          <w:p w14:paraId="3DC269CD" w14:textId="70924B89" w:rsidR="00EB44D7" w:rsidRDefault="000A216D">
            <w:pPr>
              <w:pStyle w:val="TableText"/>
              <w:jc w:val="both"/>
              <w:rPr>
                <w:b/>
                <w:color w:val="000000"/>
              </w:rPr>
            </w:pPr>
            <w:r>
              <w:t xml:space="preserve">Outages can only be extended one time and the extension must be entered </w:t>
            </w:r>
            <w:r w:rsidR="00C1424F">
              <w:t>before</w:t>
            </w:r>
            <w:r>
              <w:t xml:space="preserve"> the outages Planned End time. Outages that are not complete by their Planned End time and will remain in an Outage condition for longer than </w:t>
            </w:r>
            <w:r w:rsidR="00E34A0C">
              <w:t>60 minutes</w:t>
            </w:r>
            <w:r>
              <w:t xml:space="preserve"> must be entered into the Outage Scheduler as a Forced Outage.</w:t>
            </w:r>
          </w:p>
        </w:tc>
      </w:tr>
      <w:tr w:rsidR="00EB44D7" w14:paraId="3DC269D8" w14:textId="77777777">
        <w:trPr>
          <w:trHeight w:val="368"/>
        </w:trPr>
        <w:tc>
          <w:tcPr>
            <w:tcW w:w="1548" w:type="dxa"/>
            <w:tcBorders>
              <w:left w:val="nil"/>
              <w:bottom w:val="single" w:sz="4" w:space="0" w:color="auto"/>
            </w:tcBorders>
            <w:vAlign w:val="center"/>
          </w:tcPr>
          <w:p w14:paraId="3DC269CF" w14:textId="77777777" w:rsidR="00EB44D7" w:rsidRDefault="000A216D">
            <w:pPr>
              <w:jc w:val="center"/>
              <w:rPr>
                <w:b/>
              </w:rPr>
            </w:pPr>
            <w:r>
              <w:rPr>
                <w:b/>
              </w:rPr>
              <w:lastRenderedPageBreak/>
              <w:t>Extended Outages</w:t>
            </w:r>
          </w:p>
        </w:tc>
        <w:tc>
          <w:tcPr>
            <w:tcW w:w="7290" w:type="dxa"/>
            <w:tcBorders>
              <w:bottom w:val="single" w:sz="4" w:space="0" w:color="auto"/>
              <w:right w:val="nil"/>
            </w:tcBorders>
            <w:vAlign w:val="center"/>
          </w:tcPr>
          <w:p w14:paraId="3DC269D0" w14:textId="77777777" w:rsidR="00EB44D7" w:rsidRDefault="000A216D">
            <w:pPr>
              <w:pStyle w:val="TableText"/>
              <w:jc w:val="both"/>
              <w:rPr>
                <w:b/>
                <w:u w:val="single"/>
              </w:rPr>
            </w:pPr>
            <w:r>
              <w:rPr>
                <w:b/>
                <w:u w:val="single"/>
              </w:rPr>
              <w:t>WHEN:</w:t>
            </w:r>
          </w:p>
          <w:p w14:paraId="3DC269D1" w14:textId="77777777" w:rsidR="00EB44D7" w:rsidRDefault="000A216D">
            <w:pPr>
              <w:pStyle w:val="TableText"/>
              <w:numPr>
                <w:ilvl w:val="0"/>
                <w:numId w:val="23"/>
              </w:numPr>
              <w:jc w:val="both"/>
            </w:pPr>
            <w:r>
              <w:t>An FOD alarm is received in the Extended Outages section,</w:t>
            </w:r>
          </w:p>
          <w:p w14:paraId="3DC269D2" w14:textId="77777777" w:rsidR="00EB44D7" w:rsidRDefault="000A216D">
            <w:pPr>
              <w:pStyle w:val="TableText"/>
              <w:jc w:val="both"/>
              <w:rPr>
                <w:b/>
                <w:u w:val="single"/>
              </w:rPr>
            </w:pPr>
            <w:r>
              <w:rPr>
                <w:b/>
                <w:u w:val="single"/>
              </w:rPr>
              <w:t>DETERMINE:</w:t>
            </w:r>
          </w:p>
          <w:p w14:paraId="3DC269D3" w14:textId="77777777" w:rsidR="00EB44D7" w:rsidRDefault="000A216D">
            <w:pPr>
              <w:pStyle w:val="TableText"/>
              <w:numPr>
                <w:ilvl w:val="0"/>
                <w:numId w:val="23"/>
              </w:numPr>
              <w:jc w:val="both"/>
            </w:pPr>
            <w:r>
              <w:t>If the alarm is valid,</w:t>
            </w:r>
          </w:p>
          <w:p w14:paraId="3DC269D4" w14:textId="77777777" w:rsidR="00EB44D7" w:rsidRDefault="000A216D">
            <w:pPr>
              <w:pStyle w:val="TableText"/>
              <w:numPr>
                <w:ilvl w:val="1"/>
                <w:numId w:val="20"/>
              </w:numPr>
              <w:jc w:val="both"/>
            </w:pPr>
            <w:r>
              <w:t>Telemetry is accurate,</w:t>
            </w:r>
          </w:p>
          <w:p w14:paraId="3DC269D5" w14:textId="77777777" w:rsidR="00EB44D7" w:rsidRDefault="000A216D">
            <w:pPr>
              <w:pStyle w:val="TableText"/>
              <w:numPr>
                <w:ilvl w:val="1"/>
                <w:numId w:val="20"/>
              </w:numPr>
              <w:jc w:val="both"/>
            </w:pPr>
            <w:r>
              <w:t xml:space="preserve">Verify the Alarm is a result of equipment not returned to its normal state at the Planned End Time (plus 30 Minutes) in the Outage Scheduler, </w:t>
            </w:r>
          </w:p>
          <w:p w14:paraId="3DC269D6" w14:textId="77777777" w:rsidR="00EB44D7" w:rsidRDefault="000A216D">
            <w:pPr>
              <w:pStyle w:val="TableText"/>
              <w:numPr>
                <w:ilvl w:val="0"/>
                <w:numId w:val="23"/>
              </w:numPr>
              <w:jc w:val="both"/>
            </w:pPr>
            <w:r>
              <w:t>If immediate action needs to be taken,</w:t>
            </w:r>
          </w:p>
          <w:p w14:paraId="3DC269D7" w14:textId="77777777" w:rsidR="00EB44D7" w:rsidRDefault="000A216D" w:rsidP="005551FF">
            <w:pPr>
              <w:pStyle w:val="TableText"/>
              <w:numPr>
                <w:ilvl w:val="0"/>
                <w:numId w:val="106"/>
              </w:numPr>
              <w:jc w:val="both"/>
              <w:rPr>
                <w:b/>
                <w:color w:val="000000"/>
              </w:rPr>
            </w:pPr>
            <w:r>
              <w:t>The estimated time when the Outage will be completed.</w:t>
            </w:r>
          </w:p>
        </w:tc>
      </w:tr>
      <w:tr w:rsidR="00EB44D7" w14:paraId="3DC269E0" w14:textId="77777777">
        <w:trPr>
          <w:trHeight w:val="368"/>
        </w:trPr>
        <w:tc>
          <w:tcPr>
            <w:tcW w:w="1548" w:type="dxa"/>
            <w:tcBorders>
              <w:left w:val="nil"/>
              <w:bottom w:val="single" w:sz="4" w:space="0" w:color="auto"/>
            </w:tcBorders>
            <w:vAlign w:val="center"/>
          </w:tcPr>
          <w:p w14:paraId="3DC269D9" w14:textId="77777777" w:rsidR="00EB44D7" w:rsidRDefault="000A216D">
            <w:pPr>
              <w:jc w:val="center"/>
              <w:rPr>
                <w:b/>
              </w:rPr>
            </w:pPr>
            <w:r>
              <w:rPr>
                <w:b/>
              </w:rPr>
              <w:t>Immediate Action</w:t>
            </w:r>
          </w:p>
        </w:tc>
        <w:tc>
          <w:tcPr>
            <w:tcW w:w="7290" w:type="dxa"/>
            <w:tcBorders>
              <w:bottom w:val="single" w:sz="4" w:space="0" w:color="auto"/>
              <w:right w:val="nil"/>
            </w:tcBorders>
            <w:vAlign w:val="center"/>
          </w:tcPr>
          <w:p w14:paraId="3DC269DA" w14:textId="77777777" w:rsidR="00EB44D7" w:rsidRDefault="000A216D">
            <w:pPr>
              <w:pStyle w:val="TableText"/>
              <w:jc w:val="both"/>
              <w:rPr>
                <w:b/>
                <w:u w:val="single"/>
              </w:rPr>
            </w:pPr>
            <w:r>
              <w:rPr>
                <w:b/>
                <w:u w:val="single"/>
              </w:rPr>
              <w:t>IF:</w:t>
            </w:r>
          </w:p>
          <w:p w14:paraId="3DC269DB" w14:textId="77777777" w:rsidR="00EB44D7" w:rsidRDefault="000A216D">
            <w:pPr>
              <w:pStyle w:val="TableText"/>
              <w:numPr>
                <w:ilvl w:val="0"/>
                <w:numId w:val="24"/>
              </w:numPr>
              <w:jc w:val="both"/>
              <w:rPr>
                <w:color w:val="000000"/>
              </w:rPr>
            </w:pPr>
            <w:r>
              <w:rPr>
                <w:color w:val="000000"/>
              </w:rPr>
              <w:t>The alarm is valid and immediate action needs to be taken;</w:t>
            </w:r>
          </w:p>
          <w:p w14:paraId="3DC269DC" w14:textId="77777777" w:rsidR="00EB44D7" w:rsidRDefault="000A216D">
            <w:pPr>
              <w:pStyle w:val="TableText"/>
              <w:jc w:val="both"/>
              <w:rPr>
                <w:b/>
                <w:u w:val="single"/>
              </w:rPr>
            </w:pPr>
            <w:r>
              <w:rPr>
                <w:b/>
                <w:u w:val="single"/>
              </w:rPr>
              <w:t>THEN:</w:t>
            </w:r>
          </w:p>
          <w:p w14:paraId="3DC269DD" w14:textId="3EF67099" w:rsidR="00EB44D7" w:rsidRDefault="000A216D">
            <w:pPr>
              <w:pStyle w:val="TableText"/>
              <w:numPr>
                <w:ilvl w:val="0"/>
                <w:numId w:val="23"/>
              </w:numPr>
              <w:jc w:val="both"/>
            </w:pPr>
            <w:r>
              <w:t xml:space="preserve">Perform a study to determine the effects the outage has on the ERCOT </w:t>
            </w:r>
            <w:r w:rsidR="00AE0C7F">
              <w:t>S</w:t>
            </w:r>
            <w:r>
              <w:t>ystem,</w:t>
            </w:r>
          </w:p>
          <w:p w14:paraId="3DC269DE" w14:textId="77777777" w:rsidR="00EB44D7" w:rsidRDefault="000A216D">
            <w:pPr>
              <w:pStyle w:val="TableText"/>
              <w:numPr>
                <w:ilvl w:val="1"/>
                <w:numId w:val="24"/>
              </w:numPr>
              <w:ind w:left="1062" w:hanging="450"/>
              <w:jc w:val="both"/>
              <w:rPr>
                <w:color w:val="000000"/>
              </w:rPr>
            </w:pPr>
            <w:r>
              <w:t>If the outage will put ERCOT in an emergency condition or RTCA shows post-contingency loading greater than 98% of the “Emergency Rating”, employ congestion management techniques as necessary</w:t>
            </w:r>
            <w:r>
              <w:rPr>
                <w:b/>
              </w:rPr>
              <w:t>.</w:t>
            </w:r>
          </w:p>
          <w:p w14:paraId="3DC269DF" w14:textId="6EC2171E" w:rsidR="00EB44D7" w:rsidRDefault="00F8503F">
            <w:pPr>
              <w:pStyle w:val="TableText"/>
              <w:jc w:val="both"/>
              <w:rPr>
                <w:b/>
                <w:color w:val="000000"/>
              </w:rPr>
            </w:pPr>
            <w:r>
              <w:t xml:space="preserve">The </w:t>
            </w:r>
            <w:r w:rsidR="000A216D">
              <w:t xml:space="preserve">TO </w:t>
            </w:r>
            <w:r>
              <w:t>must</w:t>
            </w:r>
            <w:r w:rsidR="000A216D">
              <w:t xml:space="preserve"> enter a </w:t>
            </w:r>
            <w:r>
              <w:t>F</w:t>
            </w:r>
            <w:r w:rsidR="000A216D">
              <w:t xml:space="preserve">orced </w:t>
            </w:r>
            <w:r>
              <w:t>O</w:t>
            </w:r>
            <w:r w:rsidR="000A216D">
              <w:t>utage in the Outage Scheduler.</w:t>
            </w:r>
          </w:p>
        </w:tc>
      </w:tr>
      <w:tr w:rsidR="00EB44D7" w14:paraId="3DC269E3" w14:textId="77777777">
        <w:trPr>
          <w:trHeight w:val="576"/>
        </w:trPr>
        <w:tc>
          <w:tcPr>
            <w:tcW w:w="1548" w:type="dxa"/>
            <w:tcBorders>
              <w:left w:val="nil"/>
              <w:bottom w:val="double" w:sz="4" w:space="0" w:color="auto"/>
            </w:tcBorders>
            <w:vAlign w:val="center"/>
          </w:tcPr>
          <w:p w14:paraId="3DC269E1" w14:textId="77777777" w:rsidR="00EB44D7" w:rsidRDefault="000A216D">
            <w:pPr>
              <w:jc w:val="center"/>
              <w:rPr>
                <w:b/>
              </w:rPr>
            </w:pPr>
            <w:r>
              <w:rPr>
                <w:b/>
              </w:rPr>
              <w:t>Log</w:t>
            </w:r>
          </w:p>
        </w:tc>
        <w:tc>
          <w:tcPr>
            <w:tcW w:w="7290" w:type="dxa"/>
            <w:tcBorders>
              <w:bottom w:val="double" w:sz="4" w:space="0" w:color="auto"/>
              <w:right w:val="nil"/>
            </w:tcBorders>
            <w:vAlign w:val="center"/>
          </w:tcPr>
          <w:p w14:paraId="3DC269E2" w14:textId="77777777" w:rsidR="00EB44D7" w:rsidRDefault="000A216D">
            <w:pPr>
              <w:pStyle w:val="TableText"/>
              <w:jc w:val="both"/>
              <w:rPr>
                <w:b/>
              </w:rPr>
            </w:pPr>
            <w:r>
              <w:t>Log all actions.</w:t>
            </w:r>
          </w:p>
        </w:tc>
      </w:tr>
    </w:tbl>
    <w:p w14:paraId="3DC269E4" w14:textId="77777777" w:rsidR="00EB44D7" w:rsidRDefault="00EB44D7">
      <w:pPr>
        <w:pStyle w:val="TableText"/>
        <w:tabs>
          <w:tab w:val="left" w:pos="1080"/>
          <w:tab w:val="left" w:pos="9558"/>
        </w:tabs>
        <w:ind w:left="720"/>
        <w:jc w:val="both"/>
      </w:pPr>
    </w:p>
    <w:p w14:paraId="3DC269E5" w14:textId="77777777" w:rsidR="00EB44D7" w:rsidRDefault="000A216D">
      <w:r>
        <w:br w:type="page"/>
      </w:r>
    </w:p>
    <w:p w14:paraId="3DC269E6" w14:textId="77777777" w:rsidR="00EB44D7" w:rsidRDefault="000A216D" w:rsidP="0098051E">
      <w:pPr>
        <w:pStyle w:val="Heading2"/>
      </w:pPr>
      <w:bookmarkStart w:id="93" w:name="_3.1_Review_Load"/>
      <w:bookmarkStart w:id="94" w:name="_3.5_Geo-Magnetic_Disturbance"/>
      <w:bookmarkEnd w:id="93"/>
      <w:bookmarkEnd w:id="94"/>
      <w:r>
        <w:lastRenderedPageBreak/>
        <w:t>3.5</w:t>
      </w:r>
      <w:r>
        <w:tab/>
        <w:t xml:space="preserve">Geomagnetic Disturbance Notification </w:t>
      </w:r>
    </w:p>
    <w:p w14:paraId="3DC269E7" w14:textId="77777777" w:rsidR="00EB44D7" w:rsidRDefault="00EB44D7"/>
    <w:p w14:paraId="3DC269E8" w14:textId="77777777" w:rsidR="00EB44D7" w:rsidRDefault="000A216D" w:rsidP="00195B95">
      <w:pPr>
        <w:ind w:left="720"/>
      </w:pPr>
      <w:r>
        <w:rPr>
          <w:b/>
        </w:rPr>
        <w:t xml:space="preserve">Procedure Purpose:  </w:t>
      </w:r>
      <w:r>
        <w:t>To disseminate forecasted and current space weather information when a K-7 and greater or G3 and greater GMD storm has entered a Warning and / or Alert.</w:t>
      </w:r>
    </w:p>
    <w:p w14:paraId="3DC269E9"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4"/>
        <w:gridCol w:w="1506"/>
        <w:gridCol w:w="1662"/>
        <w:gridCol w:w="1750"/>
        <w:gridCol w:w="1488"/>
      </w:tblGrid>
      <w:tr w:rsidR="00EB44D7" w14:paraId="3DC269EF" w14:textId="77777777">
        <w:tc>
          <w:tcPr>
            <w:tcW w:w="2628" w:type="dxa"/>
            <w:vAlign w:val="center"/>
          </w:tcPr>
          <w:p w14:paraId="3DC269EA" w14:textId="77777777" w:rsidR="00EB44D7" w:rsidRDefault="000A216D">
            <w:pPr>
              <w:rPr>
                <w:b/>
              </w:rPr>
            </w:pPr>
            <w:r>
              <w:rPr>
                <w:b/>
              </w:rPr>
              <w:t>Protocol Reference</w:t>
            </w:r>
          </w:p>
        </w:tc>
        <w:tc>
          <w:tcPr>
            <w:tcW w:w="1530" w:type="dxa"/>
          </w:tcPr>
          <w:p w14:paraId="3DC269EB" w14:textId="77777777" w:rsidR="00EB44D7" w:rsidRDefault="00EB44D7">
            <w:pPr>
              <w:rPr>
                <w:b/>
              </w:rPr>
            </w:pPr>
          </w:p>
        </w:tc>
        <w:tc>
          <w:tcPr>
            <w:tcW w:w="1710" w:type="dxa"/>
          </w:tcPr>
          <w:p w14:paraId="3DC269EC" w14:textId="77777777" w:rsidR="00EB44D7" w:rsidRDefault="00EB44D7">
            <w:pPr>
              <w:rPr>
                <w:b/>
              </w:rPr>
            </w:pPr>
          </w:p>
        </w:tc>
        <w:tc>
          <w:tcPr>
            <w:tcW w:w="1800" w:type="dxa"/>
          </w:tcPr>
          <w:p w14:paraId="3DC269ED" w14:textId="77777777" w:rsidR="00EB44D7" w:rsidRDefault="00EB44D7">
            <w:pPr>
              <w:rPr>
                <w:b/>
              </w:rPr>
            </w:pPr>
          </w:p>
        </w:tc>
        <w:tc>
          <w:tcPr>
            <w:tcW w:w="1530" w:type="dxa"/>
          </w:tcPr>
          <w:p w14:paraId="3DC269EE" w14:textId="77777777" w:rsidR="00EB44D7" w:rsidRDefault="00EB44D7">
            <w:pPr>
              <w:rPr>
                <w:b/>
              </w:rPr>
            </w:pPr>
          </w:p>
        </w:tc>
      </w:tr>
      <w:tr w:rsidR="00EB44D7" w14:paraId="3DC269F5" w14:textId="77777777">
        <w:tc>
          <w:tcPr>
            <w:tcW w:w="2628" w:type="dxa"/>
            <w:vAlign w:val="center"/>
          </w:tcPr>
          <w:p w14:paraId="3DC269F0" w14:textId="77777777" w:rsidR="00EB44D7" w:rsidRDefault="000A216D">
            <w:pPr>
              <w:rPr>
                <w:b/>
              </w:rPr>
            </w:pPr>
            <w:r>
              <w:rPr>
                <w:b/>
              </w:rPr>
              <w:t>Guide Reference</w:t>
            </w:r>
          </w:p>
        </w:tc>
        <w:tc>
          <w:tcPr>
            <w:tcW w:w="1530" w:type="dxa"/>
          </w:tcPr>
          <w:p w14:paraId="3DC269F1" w14:textId="77777777" w:rsidR="00EB44D7" w:rsidRDefault="000A216D">
            <w:pPr>
              <w:rPr>
                <w:b/>
              </w:rPr>
            </w:pPr>
            <w:r>
              <w:rPr>
                <w:b/>
              </w:rPr>
              <w:t>4.7</w:t>
            </w:r>
          </w:p>
        </w:tc>
        <w:tc>
          <w:tcPr>
            <w:tcW w:w="1710" w:type="dxa"/>
          </w:tcPr>
          <w:p w14:paraId="3DC269F2" w14:textId="77777777" w:rsidR="00EB44D7" w:rsidRDefault="00EB44D7">
            <w:pPr>
              <w:rPr>
                <w:b/>
              </w:rPr>
            </w:pPr>
          </w:p>
        </w:tc>
        <w:tc>
          <w:tcPr>
            <w:tcW w:w="1800" w:type="dxa"/>
          </w:tcPr>
          <w:p w14:paraId="3DC269F3" w14:textId="77777777" w:rsidR="00EB44D7" w:rsidRDefault="00EB44D7">
            <w:pPr>
              <w:rPr>
                <w:b/>
              </w:rPr>
            </w:pPr>
          </w:p>
        </w:tc>
        <w:tc>
          <w:tcPr>
            <w:tcW w:w="1530" w:type="dxa"/>
          </w:tcPr>
          <w:p w14:paraId="3DC269F4" w14:textId="77777777" w:rsidR="00EB44D7" w:rsidRDefault="00EB44D7">
            <w:pPr>
              <w:rPr>
                <w:b/>
              </w:rPr>
            </w:pPr>
          </w:p>
        </w:tc>
      </w:tr>
      <w:tr w:rsidR="00EB44D7" w14:paraId="3DC269FC" w14:textId="77777777">
        <w:tc>
          <w:tcPr>
            <w:tcW w:w="2628" w:type="dxa"/>
            <w:vAlign w:val="center"/>
          </w:tcPr>
          <w:p w14:paraId="3DC269F6" w14:textId="77777777" w:rsidR="00EB44D7" w:rsidRDefault="000A216D">
            <w:pPr>
              <w:rPr>
                <w:b/>
              </w:rPr>
            </w:pPr>
            <w:r>
              <w:rPr>
                <w:b/>
              </w:rPr>
              <w:t>NERC Standard</w:t>
            </w:r>
          </w:p>
        </w:tc>
        <w:tc>
          <w:tcPr>
            <w:tcW w:w="1530" w:type="dxa"/>
          </w:tcPr>
          <w:p w14:paraId="3DC269F7" w14:textId="77777777" w:rsidR="00EB44D7" w:rsidRDefault="000A216D">
            <w:pPr>
              <w:rPr>
                <w:b/>
              </w:rPr>
            </w:pPr>
            <w:r>
              <w:rPr>
                <w:b/>
              </w:rPr>
              <w:t>EOP-010-1</w:t>
            </w:r>
          </w:p>
          <w:p w14:paraId="3DC269F8" w14:textId="77777777" w:rsidR="00EB44D7" w:rsidRDefault="000A216D">
            <w:pPr>
              <w:rPr>
                <w:b/>
              </w:rPr>
            </w:pPr>
            <w:r>
              <w:rPr>
                <w:b/>
              </w:rPr>
              <w:t>R1, R1.1, R2</w:t>
            </w:r>
          </w:p>
        </w:tc>
        <w:tc>
          <w:tcPr>
            <w:tcW w:w="1710" w:type="dxa"/>
          </w:tcPr>
          <w:p w14:paraId="3DC269F9" w14:textId="77777777" w:rsidR="00EB44D7" w:rsidRDefault="00EB44D7">
            <w:pPr>
              <w:rPr>
                <w:b/>
              </w:rPr>
            </w:pPr>
          </w:p>
        </w:tc>
        <w:tc>
          <w:tcPr>
            <w:tcW w:w="1800" w:type="dxa"/>
          </w:tcPr>
          <w:p w14:paraId="3DC269FA" w14:textId="77777777" w:rsidR="00EB44D7" w:rsidRDefault="00EB44D7">
            <w:pPr>
              <w:rPr>
                <w:b/>
              </w:rPr>
            </w:pPr>
          </w:p>
        </w:tc>
        <w:tc>
          <w:tcPr>
            <w:tcW w:w="1530" w:type="dxa"/>
          </w:tcPr>
          <w:p w14:paraId="3DC269FB" w14:textId="77777777" w:rsidR="00EB44D7" w:rsidRDefault="00EB44D7">
            <w:pPr>
              <w:rPr>
                <w:b/>
              </w:rPr>
            </w:pPr>
          </w:p>
        </w:tc>
      </w:tr>
    </w:tbl>
    <w:p w14:paraId="3DC269FD"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211"/>
        <w:gridCol w:w="4901"/>
      </w:tblGrid>
      <w:tr w:rsidR="0082183D" w14:paraId="3DC26A01" w14:textId="77777777" w:rsidTr="0082183D">
        <w:tc>
          <w:tcPr>
            <w:tcW w:w="1878" w:type="dxa"/>
          </w:tcPr>
          <w:p w14:paraId="3DC269FE" w14:textId="500D7CF8" w:rsidR="0082183D" w:rsidRDefault="0082183D" w:rsidP="0082183D">
            <w:pPr>
              <w:rPr>
                <w:b/>
              </w:rPr>
            </w:pPr>
            <w:r>
              <w:rPr>
                <w:b/>
              </w:rPr>
              <w:t xml:space="preserve">Version: 2 </w:t>
            </w:r>
          </w:p>
        </w:tc>
        <w:tc>
          <w:tcPr>
            <w:tcW w:w="2211" w:type="dxa"/>
          </w:tcPr>
          <w:p w14:paraId="3DC269FF" w14:textId="3F31AFFE" w:rsidR="0082183D" w:rsidRDefault="0082183D" w:rsidP="0082183D">
            <w:pPr>
              <w:rPr>
                <w:b/>
              </w:rPr>
            </w:pPr>
            <w:r>
              <w:rPr>
                <w:b/>
              </w:rPr>
              <w:t>Revision: 0</w:t>
            </w:r>
          </w:p>
        </w:tc>
        <w:tc>
          <w:tcPr>
            <w:tcW w:w="4901" w:type="dxa"/>
          </w:tcPr>
          <w:p w14:paraId="3DC26A00" w14:textId="67901E11" w:rsidR="0082183D" w:rsidRDefault="0082183D" w:rsidP="0082183D">
            <w:pPr>
              <w:rPr>
                <w:b/>
              </w:rPr>
            </w:pPr>
            <w:r>
              <w:rPr>
                <w:b/>
              </w:rPr>
              <w:t>Effective Date:  December 5, 2025</w:t>
            </w:r>
          </w:p>
        </w:tc>
      </w:tr>
    </w:tbl>
    <w:p w14:paraId="3DC26A02"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668"/>
      </w:tblGrid>
      <w:tr w:rsidR="00EB44D7" w14:paraId="3DC26A05" w14:textId="77777777">
        <w:trPr>
          <w:trHeight w:val="576"/>
          <w:tblHeader/>
        </w:trPr>
        <w:tc>
          <w:tcPr>
            <w:tcW w:w="1548" w:type="dxa"/>
            <w:tcBorders>
              <w:top w:val="double" w:sz="4" w:space="0" w:color="auto"/>
              <w:left w:val="nil"/>
              <w:bottom w:val="double" w:sz="4" w:space="0" w:color="auto"/>
            </w:tcBorders>
            <w:vAlign w:val="center"/>
          </w:tcPr>
          <w:p w14:paraId="3DC26A03" w14:textId="77777777" w:rsidR="00EB44D7" w:rsidRDefault="000A216D">
            <w:pPr>
              <w:rPr>
                <w:b/>
              </w:rPr>
            </w:pPr>
            <w:r>
              <w:rPr>
                <w:b/>
              </w:rPr>
              <w:t>Step</w:t>
            </w:r>
          </w:p>
        </w:tc>
        <w:tc>
          <w:tcPr>
            <w:tcW w:w="7668" w:type="dxa"/>
            <w:tcBorders>
              <w:top w:val="double" w:sz="4" w:space="0" w:color="auto"/>
              <w:bottom w:val="double" w:sz="4" w:space="0" w:color="auto"/>
              <w:right w:val="nil"/>
            </w:tcBorders>
            <w:vAlign w:val="center"/>
          </w:tcPr>
          <w:p w14:paraId="3DC26A04" w14:textId="77777777" w:rsidR="00EB44D7" w:rsidRDefault="000A216D">
            <w:pPr>
              <w:rPr>
                <w:b/>
              </w:rPr>
            </w:pPr>
            <w:r>
              <w:rPr>
                <w:b/>
              </w:rPr>
              <w:t>Action</w:t>
            </w:r>
          </w:p>
        </w:tc>
      </w:tr>
      <w:tr w:rsidR="00EB44D7" w14:paraId="3DC26A09" w14:textId="77777777">
        <w:trPr>
          <w:trHeight w:val="576"/>
        </w:trPr>
        <w:tc>
          <w:tcPr>
            <w:tcW w:w="1548" w:type="dxa"/>
            <w:tcBorders>
              <w:left w:val="nil"/>
            </w:tcBorders>
            <w:vAlign w:val="center"/>
          </w:tcPr>
          <w:p w14:paraId="3DC26A06" w14:textId="5EB2D591" w:rsidR="00EB44D7" w:rsidRDefault="000A216D">
            <w:pPr>
              <w:jc w:val="center"/>
            </w:pPr>
            <w:r>
              <w:rPr>
                <w:b/>
              </w:rPr>
              <w:t>N</w:t>
            </w:r>
            <w:r w:rsidR="00534BFB">
              <w:rPr>
                <w:b/>
              </w:rPr>
              <w:t>ote</w:t>
            </w:r>
          </w:p>
        </w:tc>
        <w:tc>
          <w:tcPr>
            <w:tcW w:w="7668" w:type="dxa"/>
            <w:tcBorders>
              <w:right w:val="nil"/>
            </w:tcBorders>
            <w:vAlign w:val="center"/>
          </w:tcPr>
          <w:p w14:paraId="3DC26A07" w14:textId="77777777" w:rsidR="00EB44D7" w:rsidRDefault="000A216D">
            <w:pPr>
              <w:pStyle w:val="ListParagraph"/>
              <w:numPr>
                <w:ilvl w:val="0"/>
                <w:numId w:val="23"/>
              </w:numPr>
            </w:pPr>
            <w:r>
              <w:t>The Geomagnetic Disturbance Reference Document can be found in Section 2.13 of the Common to Multiple Desks Desktop Reference Guide.</w:t>
            </w:r>
          </w:p>
          <w:p w14:paraId="3DC26A08" w14:textId="77777777" w:rsidR="00EB44D7" w:rsidRDefault="000A216D">
            <w:pPr>
              <w:pStyle w:val="ListParagraph"/>
              <w:numPr>
                <w:ilvl w:val="0"/>
                <w:numId w:val="23"/>
              </w:numPr>
            </w:pPr>
            <w:r>
              <w:t>An Advisory is issued when a GMD Alert of K-7 or higher is issued, however the Advisory will not be canceled until the GMD Warning is canceled.</w:t>
            </w:r>
          </w:p>
        </w:tc>
      </w:tr>
      <w:tr w:rsidR="00EB44D7" w14:paraId="3DC26A16" w14:textId="77777777">
        <w:trPr>
          <w:trHeight w:val="576"/>
        </w:trPr>
        <w:tc>
          <w:tcPr>
            <w:tcW w:w="1548" w:type="dxa"/>
            <w:tcBorders>
              <w:left w:val="nil"/>
            </w:tcBorders>
            <w:vAlign w:val="center"/>
          </w:tcPr>
          <w:p w14:paraId="3DC26A0A" w14:textId="77777777" w:rsidR="00EB44D7" w:rsidRDefault="000A216D">
            <w:pPr>
              <w:jc w:val="center"/>
              <w:rPr>
                <w:b/>
              </w:rPr>
            </w:pPr>
            <w:r>
              <w:rPr>
                <w:b/>
              </w:rPr>
              <w:t>1</w:t>
            </w:r>
          </w:p>
        </w:tc>
        <w:tc>
          <w:tcPr>
            <w:tcW w:w="7668" w:type="dxa"/>
            <w:tcBorders>
              <w:right w:val="nil"/>
            </w:tcBorders>
            <w:vAlign w:val="center"/>
          </w:tcPr>
          <w:p w14:paraId="3DC26A0B" w14:textId="77777777" w:rsidR="00EB44D7" w:rsidRDefault="000A216D">
            <w:pPr>
              <w:rPr>
                <w:b/>
              </w:rPr>
            </w:pPr>
            <w:r>
              <w:rPr>
                <w:b/>
              </w:rPr>
              <w:t>WHEN:</w:t>
            </w:r>
          </w:p>
          <w:p w14:paraId="3DC26A0C" w14:textId="77777777" w:rsidR="00EB44D7" w:rsidRDefault="000A216D">
            <w:pPr>
              <w:pStyle w:val="ListParagraph"/>
              <w:numPr>
                <w:ilvl w:val="0"/>
                <w:numId w:val="23"/>
              </w:numPr>
            </w:pPr>
            <w:r>
              <w:t>Notified by the Shift Supervisor that an Alert from the Space Weather Prediction Center has been issued for a K-7 and greater or G3 and greater;</w:t>
            </w:r>
          </w:p>
          <w:p w14:paraId="3DC26A0D" w14:textId="77777777" w:rsidR="00EB44D7" w:rsidRDefault="000A216D">
            <w:pPr>
              <w:rPr>
                <w:b/>
              </w:rPr>
            </w:pPr>
            <w:r>
              <w:rPr>
                <w:b/>
              </w:rPr>
              <w:t>THEN:</w:t>
            </w:r>
          </w:p>
          <w:p w14:paraId="3DC26A0E" w14:textId="77777777" w:rsidR="00EB44D7" w:rsidRDefault="000A216D">
            <w:pPr>
              <w:pStyle w:val="ListParagraph"/>
              <w:numPr>
                <w:ilvl w:val="0"/>
                <w:numId w:val="23"/>
              </w:numPr>
            </w:pPr>
            <w:r>
              <w:t>Issue an Advisory by making a Hotline call to TOs</w:t>
            </w:r>
          </w:p>
          <w:p w14:paraId="3DC26A0F" w14:textId="7A7184E7" w:rsidR="00EB44D7" w:rsidRDefault="000A216D" w:rsidP="00853557">
            <w:pPr>
              <w:pStyle w:val="ListParagraph"/>
              <w:numPr>
                <w:ilvl w:val="0"/>
                <w:numId w:val="23"/>
              </w:numPr>
            </w:pPr>
            <w:r>
              <w:t xml:space="preserve">Post message on </w:t>
            </w:r>
            <w:r w:rsidR="00853557">
              <w:t xml:space="preserve">the </w:t>
            </w:r>
            <w:r w:rsidR="00853557" w:rsidRPr="00853557">
              <w:t>ERCOT Website</w:t>
            </w:r>
          </w:p>
          <w:p w14:paraId="3DC26A10" w14:textId="34A0DB20" w:rsidR="00EB44D7" w:rsidRDefault="000A216D">
            <w:pPr>
              <w:pStyle w:val="ListParagraph"/>
              <w:numPr>
                <w:ilvl w:val="0"/>
                <w:numId w:val="23"/>
              </w:numPr>
            </w:pPr>
            <w:r>
              <w:t xml:space="preserve">Notify Real-Time operator to make </w:t>
            </w:r>
            <w:r w:rsidR="00CD3305">
              <w:t>H</w:t>
            </w:r>
            <w:r>
              <w:t>otline call to QSEs</w:t>
            </w:r>
          </w:p>
          <w:p w14:paraId="3DC26A11" w14:textId="77777777" w:rsidR="00EB44D7" w:rsidRDefault="00EB44D7"/>
          <w:p w14:paraId="3DC26A12" w14:textId="77777777" w:rsidR="00EB44D7" w:rsidRDefault="000A216D">
            <w:pPr>
              <w:pStyle w:val="TableText"/>
              <w:jc w:val="both"/>
              <w:rPr>
                <w:b/>
                <w:highlight w:val="yellow"/>
                <w:u w:val="single"/>
              </w:rPr>
            </w:pPr>
            <w:r>
              <w:rPr>
                <w:b/>
                <w:highlight w:val="yellow"/>
                <w:u w:val="single"/>
              </w:rPr>
              <w:t>T#25 - Typical Hotline Script for Advisory for GMD Alert</w:t>
            </w:r>
          </w:p>
          <w:p w14:paraId="3DC26A13" w14:textId="77777777" w:rsidR="00EB44D7" w:rsidRDefault="00EB44D7">
            <w:pPr>
              <w:pStyle w:val="TableText"/>
            </w:pPr>
          </w:p>
          <w:p w14:paraId="3DC26A14" w14:textId="70048202" w:rsidR="00EB44D7" w:rsidRDefault="000A216D">
            <w:pPr>
              <w:rPr>
                <w:b/>
                <w:highlight w:val="yellow"/>
                <w:u w:val="single"/>
              </w:rPr>
            </w:pPr>
            <w:r>
              <w:rPr>
                <w:b/>
                <w:highlight w:val="yellow"/>
                <w:u w:val="single"/>
              </w:rPr>
              <w:t xml:space="preserve">Typical </w:t>
            </w:r>
            <w:r w:rsidR="00853557" w:rsidRPr="00853557">
              <w:rPr>
                <w:b/>
                <w:highlight w:val="yellow"/>
                <w:u w:val="single"/>
              </w:rPr>
              <w:t>ERCOT Website</w:t>
            </w:r>
            <w:r>
              <w:rPr>
                <w:b/>
                <w:highlight w:val="yellow"/>
                <w:u w:val="single"/>
              </w:rPr>
              <w:t xml:space="preserve"> Posting Script:</w:t>
            </w:r>
          </w:p>
          <w:p w14:paraId="3DC26A15" w14:textId="77777777" w:rsidR="00EB44D7" w:rsidRDefault="000A216D">
            <w:r>
              <w:t xml:space="preserve">Advisory issued for a geomagnetic disturbance of [state K-Index level] </w:t>
            </w:r>
            <w:r>
              <w:rPr>
                <w:bCs/>
              </w:rPr>
              <w:t>until [time]</w:t>
            </w:r>
            <w:r>
              <w:t>.</w:t>
            </w:r>
          </w:p>
        </w:tc>
      </w:tr>
      <w:tr w:rsidR="00EB44D7" w14:paraId="3DC26A20" w14:textId="77777777">
        <w:trPr>
          <w:trHeight w:val="576"/>
        </w:trPr>
        <w:tc>
          <w:tcPr>
            <w:tcW w:w="1548" w:type="dxa"/>
            <w:tcBorders>
              <w:left w:val="nil"/>
              <w:bottom w:val="single" w:sz="4" w:space="0" w:color="auto"/>
            </w:tcBorders>
            <w:vAlign w:val="center"/>
          </w:tcPr>
          <w:p w14:paraId="3DC26A17" w14:textId="77777777" w:rsidR="00EB44D7" w:rsidRDefault="000A216D">
            <w:pPr>
              <w:jc w:val="center"/>
              <w:rPr>
                <w:b/>
              </w:rPr>
            </w:pPr>
            <w:r>
              <w:rPr>
                <w:b/>
                <w:bCs/>
              </w:rPr>
              <w:t>Extend</w:t>
            </w:r>
          </w:p>
        </w:tc>
        <w:tc>
          <w:tcPr>
            <w:tcW w:w="7668" w:type="dxa"/>
            <w:tcBorders>
              <w:bottom w:val="single" w:sz="4" w:space="0" w:color="auto"/>
              <w:right w:val="nil"/>
            </w:tcBorders>
          </w:tcPr>
          <w:p w14:paraId="3DC26A18" w14:textId="77777777" w:rsidR="00EB44D7" w:rsidRDefault="000A216D">
            <w:pPr>
              <w:rPr>
                <w:b/>
                <w:bCs/>
                <w:u w:val="single"/>
              </w:rPr>
            </w:pPr>
            <w:r>
              <w:rPr>
                <w:b/>
                <w:bCs/>
                <w:u w:val="single"/>
              </w:rPr>
              <w:t>IF:</w:t>
            </w:r>
          </w:p>
          <w:p w14:paraId="3DC26A19" w14:textId="77777777" w:rsidR="00EB44D7" w:rsidRDefault="000A216D" w:rsidP="007E512D">
            <w:pPr>
              <w:pStyle w:val="ListParagraph"/>
              <w:numPr>
                <w:ilvl w:val="0"/>
                <w:numId w:val="139"/>
              </w:numPr>
              <w:rPr>
                <w:bCs/>
              </w:rPr>
            </w:pPr>
            <w:r>
              <w:rPr>
                <w:bCs/>
              </w:rPr>
              <w:t>The Alert is extended;</w:t>
            </w:r>
          </w:p>
          <w:p w14:paraId="3DC26A1A" w14:textId="77777777" w:rsidR="00EB44D7" w:rsidRDefault="000A216D">
            <w:pPr>
              <w:rPr>
                <w:b/>
                <w:bCs/>
                <w:u w:val="single"/>
              </w:rPr>
            </w:pPr>
            <w:r>
              <w:rPr>
                <w:b/>
                <w:bCs/>
                <w:u w:val="single"/>
              </w:rPr>
              <w:t xml:space="preserve">THEN: </w:t>
            </w:r>
          </w:p>
          <w:p w14:paraId="3DC26A1B" w14:textId="77FC8846" w:rsidR="00EB44D7" w:rsidRDefault="000A216D" w:rsidP="007E512D">
            <w:pPr>
              <w:pStyle w:val="ListParagraph"/>
              <w:numPr>
                <w:ilvl w:val="0"/>
                <w:numId w:val="139"/>
              </w:numPr>
              <w:rPr>
                <w:b/>
              </w:rPr>
            </w:pPr>
            <w:r>
              <w:rPr>
                <w:bCs/>
              </w:rPr>
              <w:t xml:space="preserve">Post message on </w:t>
            </w:r>
            <w:r w:rsidR="00853557">
              <w:rPr>
                <w:bCs/>
              </w:rPr>
              <w:t xml:space="preserve">the </w:t>
            </w:r>
            <w:r w:rsidR="00853557" w:rsidRPr="00853557">
              <w:rPr>
                <w:bCs/>
              </w:rPr>
              <w:t>ERCOT Website</w:t>
            </w:r>
            <w:r>
              <w:rPr>
                <w:bCs/>
              </w:rPr>
              <w:t xml:space="preserve"> and</w:t>
            </w:r>
          </w:p>
          <w:p w14:paraId="3DC26A1C" w14:textId="77777777" w:rsidR="00EB44D7" w:rsidRDefault="000A216D" w:rsidP="007E512D">
            <w:pPr>
              <w:pStyle w:val="ListParagraph"/>
              <w:numPr>
                <w:ilvl w:val="0"/>
                <w:numId w:val="139"/>
              </w:numPr>
              <w:rPr>
                <w:b/>
              </w:rPr>
            </w:pPr>
            <w:r>
              <w:rPr>
                <w:bCs/>
              </w:rPr>
              <w:t>Cancel the older message</w:t>
            </w:r>
          </w:p>
          <w:p w14:paraId="3DC26A1D" w14:textId="77777777" w:rsidR="00EB44D7" w:rsidRDefault="00EB44D7">
            <w:pPr>
              <w:rPr>
                <w:b/>
                <w:bCs/>
                <w:highlight w:val="yellow"/>
                <w:u w:val="single"/>
              </w:rPr>
            </w:pPr>
          </w:p>
          <w:p w14:paraId="3DC26A1E" w14:textId="2E04E7E2" w:rsidR="00EB44D7" w:rsidRDefault="000A216D">
            <w:pPr>
              <w:rPr>
                <w:b/>
                <w:bCs/>
                <w:u w:val="single"/>
              </w:rPr>
            </w:pPr>
            <w:r>
              <w:rPr>
                <w:b/>
                <w:bCs/>
                <w:highlight w:val="yellow"/>
                <w:u w:val="single"/>
              </w:rPr>
              <w:t xml:space="preserve">Typical </w:t>
            </w:r>
            <w:r w:rsidR="00853557" w:rsidRPr="00853557">
              <w:rPr>
                <w:b/>
                <w:bCs/>
                <w:highlight w:val="yellow"/>
                <w:u w:val="single"/>
              </w:rPr>
              <w:t>ERCOT Website</w:t>
            </w:r>
            <w:r>
              <w:rPr>
                <w:b/>
                <w:bCs/>
                <w:highlight w:val="yellow"/>
                <w:u w:val="single"/>
              </w:rPr>
              <w:t xml:space="preserve"> Posting:</w:t>
            </w:r>
          </w:p>
          <w:p w14:paraId="3DC26A1F" w14:textId="77777777" w:rsidR="00EB44D7" w:rsidRDefault="000A216D">
            <w:pPr>
              <w:rPr>
                <w:b/>
              </w:rPr>
            </w:pPr>
            <w:r>
              <w:rPr>
                <w:bCs/>
              </w:rPr>
              <w:t>The Space Weather Prediction Center has extended the Alert of [state level] until [time].</w:t>
            </w:r>
          </w:p>
        </w:tc>
      </w:tr>
      <w:tr w:rsidR="00EB44D7" w14:paraId="3DC26A2E" w14:textId="77777777">
        <w:trPr>
          <w:trHeight w:val="576"/>
        </w:trPr>
        <w:tc>
          <w:tcPr>
            <w:tcW w:w="1548" w:type="dxa"/>
            <w:tcBorders>
              <w:left w:val="nil"/>
              <w:bottom w:val="single" w:sz="4" w:space="0" w:color="auto"/>
            </w:tcBorders>
            <w:vAlign w:val="center"/>
          </w:tcPr>
          <w:p w14:paraId="3DC26A21" w14:textId="77777777" w:rsidR="00EB44D7" w:rsidRDefault="000A216D">
            <w:pPr>
              <w:jc w:val="center"/>
              <w:rPr>
                <w:b/>
                <w:bCs/>
              </w:rPr>
            </w:pPr>
            <w:r>
              <w:rPr>
                <w:b/>
                <w:bCs/>
              </w:rPr>
              <w:t>K Level</w:t>
            </w:r>
          </w:p>
          <w:p w14:paraId="3DC26A22" w14:textId="77777777" w:rsidR="00EB44D7" w:rsidRDefault="000A216D">
            <w:pPr>
              <w:jc w:val="center"/>
              <w:rPr>
                <w:b/>
                <w:bCs/>
              </w:rPr>
            </w:pPr>
            <w:r>
              <w:rPr>
                <w:b/>
                <w:bCs/>
              </w:rPr>
              <w:t>Increases / Decreases</w:t>
            </w:r>
          </w:p>
        </w:tc>
        <w:tc>
          <w:tcPr>
            <w:tcW w:w="7668" w:type="dxa"/>
            <w:tcBorders>
              <w:bottom w:val="single" w:sz="4" w:space="0" w:color="auto"/>
              <w:right w:val="nil"/>
            </w:tcBorders>
          </w:tcPr>
          <w:p w14:paraId="3DC26A23" w14:textId="77777777" w:rsidR="00EB44D7" w:rsidRDefault="000A216D">
            <w:pPr>
              <w:rPr>
                <w:b/>
              </w:rPr>
            </w:pPr>
            <w:r>
              <w:rPr>
                <w:b/>
              </w:rPr>
              <w:t>IF:</w:t>
            </w:r>
          </w:p>
          <w:p w14:paraId="3DC26A24" w14:textId="77777777" w:rsidR="00EB44D7" w:rsidRDefault="000A216D">
            <w:pPr>
              <w:pStyle w:val="ListParagraph"/>
              <w:numPr>
                <w:ilvl w:val="0"/>
                <w:numId w:val="23"/>
              </w:numPr>
            </w:pPr>
            <w:r>
              <w:lastRenderedPageBreak/>
              <w:t>Notified by the Shift Supervisor that an Alert from the Space Weather Prediction Center has been increased or decreased for a K-7 and greater or G3 and greater;</w:t>
            </w:r>
          </w:p>
          <w:p w14:paraId="3DC26A25" w14:textId="77777777" w:rsidR="00EB44D7" w:rsidRDefault="000A216D">
            <w:pPr>
              <w:rPr>
                <w:b/>
              </w:rPr>
            </w:pPr>
            <w:r>
              <w:rPr>
                <w:b/>
              </w:rPr>
              <w:t>THEN:</w:t>
            </w:r>
          </w:p>
          <w:p w14:paraId="3DC26A26" w14:textId="77777777" w:rsidR="00EB44D7" w:rsidRDefault="000A216D">
            <w:pPr>
              <w:pStyle w:val="ListParagraph"/>
              <w:numPr>
                <w:ilvl w:val="0"/>
                <w:numId w:val="23"/>
              </w:numPr>
            </w:pPr>
            <w:r>
              <w:t>Making a Hotline call to TOs</w:t>
            </w:r>
          </w:p>
          <w:p w14:paraId="3DC26A27" w14:textId="0D4085B9" w:rsidR="00EB44D7" w:rsidRDefault="000A216D" w:rsidP="00853557">
            <w:pPr>
              <w:pStyle w:val="ListParagraph"/>
              <w:numPr>
                <w:ilvl w:val="0"/>
                <w:numId w:val="23"/>
              </w:numPr>
            </w:pPr>
            <w:r>
              <w:t xml:space="preserve">Update message on </w:t>
            </w:r>
            <w:r w:rsidR="00853557" w:rsidRPr="00853557">
              <w:t>ERCOT Website</w:t>
            </w:r>
          </w:p>
          <w:p w14:paraId="3DC26A28" w14:textId="07347417" w:rsidR="00EB44D7" w:rsidRDefault="000A216D">
            <w:pPr>
              <w:pStyle w:val="ListParagraph"/>
              <w:numPr>
                <w:ilvl w:val="0"/>
                <w:numId w:val="23"/>
              </w:numPr>
            </w:pPr>
            <w:r>
              <w:t xml:space="preserve">Notify Real-Time operator to make </w:t>
            </w:r>
            <w:r w:rsidR="00CD3305">
              <w:t>H</w:t>
            </w:r>
            <w:r>
              <w:t>otline call to QSEs</w:t>
            </w:r>
          </w:p>
          <w:p w14:paraId="3DC26A29" w14:textId="77777777" w:rsidR="00EB44D7" w:rsidRDefault="00EB44D7"/>
          <w:p w14:paraId="3DC26A2A" w14:textId="77777777" w:rsidR="00EB44D7" w:rsidRDefault="000A216D">
            <w:pPr>
              <w:pStyle w:val="TableText"/>
              <w:jc w:val="both"/>
              <w:rPr>
                <w:b/>
                <w:u w:val="single"/>
              </w:rPr>
            </w:pPr>
            <w:r>
              <w:rPr>
                <w:b/>
                <w:highlight w:val="yellow"/>
                <w:u w:val="single"/>
              </w:rPr>
              <w:t>T#26 - Typical Hotline Script for GMD K- Level Increase/Decrease</w:t>
            </w:r>
          </w:p>
          <w:p w14:paraId="3DC26A2B" w14:textId="77777777" w:rsidR="00EB44D7" w:rsidRDefault="00EB44D7">
            <w:pPr>
              <w:pStyle w:val="TableText"/>
            </w:pPr>
          </w:p>
          <w:p w14:paraId="3DC26A2C" w14:textId="7F56BBA8" w:rsidR="00EB44D7" w:rsidRDefault="000A216D">
            <w:pPr>
              <w:rPr>
                <w:b/>
                <w:highlight w:val="yellow"/>
                <w:u w:val="single"/>
              </w:rPr>
            </w:pPr>
            <w:r>
              <w:rPr>
                <w:b/>
                <w:highlight w:val="yellow"/>
                <w:u w:val="single"/>
              </w:rPr>
              <w:t xml:space="preserve">Typical </w:t>
            </w:r>
            <w:r w:rsidR="00853557" w:rsidRPr="00853557">
              <w:rPr>
                <w:b/>
                <w:highlight w:val="yellow"/>
                <w:u w:val="single"/>
              </w:rPr>
              <w:t>ERCOT Website</w:t>
            </w:r>
            <w:r>
              <w:rPr>
                <w:b/>
                <w:highlight w:val="yellow"/>
                <w:u w:val="single"/>
              </w:rPr>
              <w:t xml:space="preserve"> Posting Script:</w:t>
            </w:r>
          </w:p>
          <w:p w14:paraId="3DC26A2D" w14:textId="77777777" w:rsidR="00EB44D7" w:rsidRDefault="000A216D">
            <w:pPr>
              <w:rPr>
                <w:b/>
                <w:bCs/>
                <w:u w:val="single"/>
              </w:rPr>
            </w:pPr>
            <w:r>
              <w:t xml:space="preserve">Advisory issued for a geomagnetic disturbance of [state K-Index level] </w:t>
            </w:r>
            <w:r>
              <w:rPr>
                <w:bCs/>
              </w:rPr>
              <w:t>until [time]</w:t>
            </w:r>
            <w:r>
              <w:t>.</w:t>
            </w:r>
          </w:p>
        </w:tc>
      </w:tr>
      <w:tr w:rsidR="00EB44D7" w14:paraId="3DC26A37" w14:textId="77777777">
        <w:trPr>
          <w:trHeight w:val="576"/>
        </w:trPr>
        <w:tc>
          <w:tcPr>
            <w:tcW w:w="1548" w:type="dxa"/>
            <w:tcBorders>
              <w:left w:val="nil"/>
              <w:bottom w:val="single" w:sz="4" w:space="0" w:color="auto"/>
            </w:tcBorders>
            <w:vAlign w:val="center"/>
          </w:tcPr>
          <w:p w14:paraId="3DC26A2F" w14:textId="77777777" w:rsidR="00EB44D7" w:rsidRDefault="000A216D">
            <w:pPr>
              <w:jc w:val="center"/>
              <w:rPr>
                <w:b/>
              </w:rPr>
            </w:pPr>
            <w:r>
              <w:rPr>
                <w:b/>
              </w:rPr>
              <w:lastRenderedPageBreak/>
              <w:t>Mitigating</w:t>
            </w:r>
          </w:p>
          <w:p w14:paraId="3DC26A30" w14:textId="77777777" w:rsidR="00EB44D7" w:rsidRDefault="000A216D">
            <w:pPr>
              <w:jc w:val="center"/>
              <w:rPr>
                <w:b/>
              </w:rPr>
            </w:pPr>
            <w:r>
              <w:rPr>
                <w:b/>
              </w:rPr>
              <w:t>Activities</w:t>
            </w:r>
          </w:p>
        </w:tc>
        <w:tc>
          <w:tcPr>
            <w:tcW w:w="7668" w:type="dxa"/>
            <w:tcBorders>
              <w:bottom w:val="single" w:sz="4" w:space="0" w:color="auto"/>
              <w:right w:val="nil"/>
            </w:tcBorders>
            <w:vAlign w:val="center"/>
          </w:tcPr>
          <w:p w14:paraId="3DC26A31" w14:textId="77777777" w:rsidR="00EB44D7" w:rsidRDefault="000A216D">
            <w:r>
              <w:t>When suspected GMD activity is observed or reported by a TO, consider the following:</w:t>
            </w:r>
          </w:p>
          <w:p w14:paraId="3DC26A32" w14:textId="77777777" w:rsidR="00EB44D7" w:rsidRDefault="000A216D" w:rsidP="007E512D">
            <w:pPr>
              <w:pStyle w:val="ListParagraph"/>
              <w:numPr>
                <w:ilvl w:val="0"/>
                <w:numId w:val="151"/>
              </w:numPr>
            </w:pPr>
            <w:r>
              <w:t>Series capacitors are in-service (where installed)</w:t>
            </w:r>
          </w:p>
          <w:p w14:paraId="3DC26A33" w14:textId="0E4E50C8" w:rsidR="00EB44D7" w:rsidRDefault="000A216D" w:rsidP="007E512D">
            <w:pPr>
              <w:pStyle w:val="ListParagraph"/>
              <w:numPr>
                <w:ilvl w:val="0"/>
                <w:numId w:val="151"/>
              </w:numPr>
            </w:pPr>
            <w:r>
              <w:t xml:space="preserve">Delay Planned outages and return outaged equipment to service where possible, especially series </w:t>
            </w:r>
            <w:r w:rsidR="00DC3703">
              <w:t>capacitors</w:t>
            </w:r>
          </w:p>
          <w:p w14:paraId="3DC26A34" w14:textId="77777777" w:rsidR="00EB44D7" w:rsidRDefault="000A216D" w:rsidP="007E512D">
            <w:pPr>
              <w:pStyle w:val="ListParagraph"/>
              <w:numPr>
                <w:ilvl w:val="0"/>
                <w:numId w:val="151"/>
              </w:numPr>
            </w:pPr>
            <w:r>
              <w:t>Remove transformer(s) from service if imminent damage due to overheating</w:t>
            </w:r>
          </w:p>
          <w:p w14:paraId="3DC26A35" w14:textId="77777777" w:rsidR="00EB44D7" w:rsidRDefault="000A216D" w:rsidP="007E512D">
            <w:pPr>
              <w:pStyle w:val="ListParagraph"/>
              <w:numPr>
                <w:ilvl w:val="0"/>
                <w:numId w:val="151"/>
              </w:numPr>
            </w:pPr>
            <w:r>
              <w:t>Remove transmission line(s) from service especially the lines most influenced by GMD or the lines which show wide voltage swings</w:t>
            </w:r>
          </w:p>
          <w:p w14:paraId="3DC26A36" w14:textId="77777777" w:rsidR="00EB44D7" w:rsidRDefault="000A216D" w:rsidP="007E512D">
            <w:pPr>
              <w:pStyle w:val="ListParagraph"/>
              <w:numPr>
                <w:ilvl w:val="0"/>
                <w:numId w:val="151"/>
              </w:numPr>
            </w:pPr>
            <w:r>
              <w:t>Shed load as required</w:t>
            </w:r>
          </w:p>
        </w:tc>
      </w:tr>
      <w:tr w:rsidR="00EB44D7" w14:paraId="3DC26A3E" w14:textId="77777777">
        <w:trPr>
          <w:trHeight w:val="576"/>
        </w:trPr>
        <w:tc>
          <w:tcPr>
            <w:tcW w:w="1548" w:type="dxa"/>
            <w:tcBorders>
              <w:left w:val="nil"/>
              <w:bottom w:val="single" w:sz="4" w:space="0" w:color="auto"/>
            </w:tcBorders>
            <w:vAlign w:val="center"/>
          </w:tcPr>
          <w:p w14:paraId="3DC26A38" w14:textId="77777777" w:rsidR="00EB44D7" w:rsidRDefault="000A216D">
            <w:pPr>
              <w:jc w:val="center"/>
              <w:rPr>
                <w:b/>
              </w:rPr>
            </w:pPr>
            <w:r>
              <w:rPr>
                <w:b/>
              </w:rPr>
              <w:t>Issues</w:t>
            </w:r>
          </w:p>
        </w:tc>
        <w:tc>
          <w:tcPr>
            <w:tcW w:w="7668" w:type="dxa"/>
            <w:tcBorders>
              <w:bottom w:val="single" w:sz="4" w:space="0" w:color="auto"/>
              <w:right w:val="nil"/>
            </w:tcBorders>
            <w:vAlign w:val="center"/>
          </w:tcPr>
          <w:p w14:paraId="3DC26A39" w14:textId="77777777" w:rsidR="00EB44D7" w:rsidRDefault="000A216D">
            <w:pPr>
              <w:rPr>
                <w:b/>
                <w:bCs/>
                <w:u w:val="single"/>
              </w:rPr>
            </w:pPr>
            <w:r>
              <w:rPr>
                <w:b/>
                <w:bCs/>
                <w:u w:val="single"/>
              </w:rPr>
              <w:t>IF:</w:t>
            </w:r>
          </w:p>
          <w:p w14:paraId="3DC26A3A" w14:textId="77777777" w:rsidR="00EB44D7" w:rsidRDefault="000A216D" w:rsidP="007E512D">
            <w:pPr>
              <w:pStyle w:val="ListParagraph"/>
              <w:numPr>
                <w:ilvl w:val="0"/>
                <w:numId w:val="139"/>
              </w:numPr>
              <w:rPr>
                <w:bCs/>
              </w:rPr>
            </w:pPr>
            <w:r>
              <w:rPr>
                <w:bCs/>
              </w:rPr>
              <w:t>Any TO reports equipment outages, misoperations, etc. from a GMD event;</w:t>
            </w:r>
          </w:p>
          <w:p w14:paraId="3DC26A3B" w14:textId="77777777" w:rsidR="00EB44D7" w:rsidRDefault="000A216D">
            <w:pPr>
              <w:rPr>
                <w:b/>
                <w:bCs/>
                <w:u w:val="single"/>
              </w:rPr>
            </w:pPr>
            <w:r>
              <w:rPr>
                <w:b/>
                <w:bCs/>
                <w:u w:val="single"/>
              </w:rPr>
              <w:t xml:space="preserve">THEN: </w:t>
            </w:r>
          </w:p>
          <w:p w14:paraId="3DC26A3C" w14:textId="4B31ACAE" w:rsidR="00EB44D7" w:rsidRDefault="000A216D" w:rsidP="007E512D">
            <w:pPr>
              <w:pStyle w:val="ListParagraph"/>
              <w:numPr>
                <w:ilvl w:val="0"/>
                <w:numId w:val="139"/>
              </w:numPr>
            </w:pPr>
            <w:r>
              <w:rPr>
                <w:bCs/>
              </w:rPr>
              <w:t>Coordinate an action plan</w:t>
            </w:r>
            <w:r w:rsidR="00C1424F">
              <w:rPr>
                <w:bCs/>
              </w:rPr>
              <w:t>,</w:t>
            </w:r>
            <w:r>
              <w:rPr>
                <w:bCs/>
              </w:rPr>
              <w:t xml:space="preserve"> if necessary, </w:t>
            </w:r>
          </w:p>
          <w:p w14:paraId="3DC26A3D" w14:textId="77777777" w:rsidR="00EB44D7" w:rsidRDefault="000A216D" w:rsidP="007E512D">
            <w:pPr>
              <w:pStyle w:val="ListParagraph"/>
              <w:numPr>
                <w:ilvl w:val="0"/>
                <w:numId w:val="139"/>
              </w:numPr>
              <w:rPr>
                <w:b/>
              </w:rPr>
            </w:pPr>
            <w:r>
              <w:rPr>
                <w:bCs/>
              </w:rPr>
              <w:t>Report issues to Shift Supervisor</w:t>
            </w:r>
          </w:p>
        </w:tc>
      </w:tr>
      <w:tr w:rsidR="00EB44D7" w14:paraId="3DC26A49" w14:textId="77777777">
        <w:trPr>
          <w:trHeight w:val="576"/>
        </w:trPr>
        <w:tc>
          <w:tcPr>
            <w:tcW w:w="1548" w:type="dxa"/>
            <w:tcBorders>
              <w:left w:val="nil"/>
              <w:bottom w:val="single" w:sz="4" w:space="0" w:color="auto"/>
            </w:tcBorders>
            <w:vAlign w:val="center"/>
          </w:tcPr>
          <w:p w14:paraId="3DC26A3F" w14:textId="77777777" w:rsidR="00EB44D7" w:rsidRDefault="000A216D">
            <w:pPr>
              <w:jc w:val="center"/>
              <w:rPr>
                <w:b/>
              </w:rPr>
            </w:pPr>
            <w:r>
              <w:rPr>
                <w:b/>
              </w:rPr>
              <w:t>Cancel</w:t>
            </w:r>
          </w:p>
        </w:tc>
        <w:tc>
          <w:tcPr>
            <w:tcW w:w="7668" w:type="dxa"/>
            <w:tcBorders>
              <w:bottom w:val="single" w:sz="4" w:space="0" w:color="auto"/>
              <w:right w:val="nil"/>
            </w:tcBorders>
            <w:vAlign w:val="center"/>
          </w:tcPr>
          <w:p w14:paraId="3DC26A40" w14:textId="77777777" w:rsidR="00EB44D7" w:rsidRDefault="000A216D">
            <w:pPr>
              <w:rPr>
                <w:b/>
              </w:rPr>
            </w:pPr>
            <w:r>
              <w:rPr>
                <w:b/>
              </w:rPr>
              <w:t>WHEN:</w:t>
            </w:r>
          </w:p>
          <w:p w14:paraId="3DC26A41" w14:textId="77777777" w:rsidR="00EB44D7" w:rsidRDefault="000A216D">
            <w:pPr>
              <w:pStyle w:val="ListParagraph"/>
              <w:numPr>
                <w:ilvl w:val="0"/>
                <w:numId w:val="23"/>
              </w:numPr>
            </w:pPr>
            <w:r>
              <w:t>Notified by the Shift Supervisor that the GMD Warning has expired;</w:t>
            </w:r>
          </w:p>
          <w:p w14:paraId="3DC26A42" w14:textId="77777777" w:rsidR="00EB44D7" w:rsidRDefault="000A216D">
            <w:pPr>
              <w:rPr>
                <w:b/>
              </w:rPr>
            </w:pPr>
            <w:r>
              <w:rPr>
                <w:b/>
              </w:rPr>
              <w:t>THEN:</w:t>
            </w:r>
          </w:p>
          <w:p w14:paraId="3DC26A43" w14:textId="77777777" w:rsidR="00EB44D7" w:rsidRDefault="000A216D">
            <w:pPr>
              <w:pStyle w:val="ListParagraph"/>
              <w:numPr>
                <w:ilvl w:val="0"/>
                <w:numId w:val="23"/>
              </w:numPr>
            </w:pPr>
            <w:r>
              <w:t>Cancel the Advisory by making a Hotline call to TOs</w:t>
            </w:r>
          </w:p>
          <w:p w14:paraId="3DC26A44" w14:textId="3D6A17BD" w:rsidR="00EB44D7" w:rsidRDefault="000A216D" w:rsidP="00853557">
            <w:pPr>
              <w:pStyle w:val="ListParagraph"/>
              <w:numPr>
                <w:ilvl w:val="0"/>
                <w:numId w:val="23"/>
              </w:numPr>
            </w:pPr>
            <w:r>
              <w:t xml:space="preserve">Cancel message on </w:t>
            </w:r>
            <w:r w:rsidR="00853557" w:rsidRPr="00853557">
              <w:t>ERCOT Website</w:t>
            </w:r>
          </w:p>
          <w:p w14:paraId="3DC26A45" w14:textId="4124FB87" w:rsidR="00EB44D7" w:rsidRDefault="000A216D">
            <w:pPr>
              <w:pStyle w:val="ListParagraph"/>
              <w:numPr>
                <w:ilvl w:val="0"/>
                <w:numId w:val="23"/>
              </w:numPr>
            </w:pPr>
            <w:r>
              <w:t xml:space="preserve">Notify Real-Time operator to make </w:t>
            </w:r>
            <w:r w:rsidR="00CD3305">
              <w:t>H</w:t>
            </w:r>
            <w:r>
              <w:t xml:space="preserve">otline call to QSEs. </w:t>
            </w:r>
          </w:p>
          <w:p w14:paraId="3DC26A46" w14:textId="77777777" w:rsidR="00EB44D7" w:rsidRDefault="00EB44D7"/>
          <w:p w14:paraId="3DC26A48" w14:textId="6398238B" w:rsidR="00EB44D7" w:rsidRDefault="000A216D" w:rsidP="00944EBD">
            <w:pPr>
              <w:pStyle w:val="TableText"/>
              <w:jc w:val="both"/>
            </w:pPr>
            <w:r>
              <w:rPr>
                <w:b/>
                <w:highlight w:val="yellow"/>
                <w:u w:val="single"/>
              </w:rPr>
              <w:t>T#27 - Typical Hotline Script to Cancel Advisory for GMD</w:t>
            </w:r>
          </w:p>
        </w:tc>
      </w:tr>
      <w:tr w:rsidR="00EB44D7" w14:paraId="3DC26A4C" w14:textId="77777777">
        <w:trPr>
          <w:trHeight w:val="576"/>
        </w:trPr>
        <w:tc>
          <w:tcPr>
            <w:tcW w:w="1548" w:type="dxa"/>
            <w:tcBorders>
              <w:left w:val="nil"/>
              <w:bottom w:val="double" w:sz="4" w:space="0" w:color="auto"/>
            </w:tcBorders>
            <w:vAlign w:val="center"/>
          </w:tcPr>
          <w:p w14:paraId="3DC26A4A" w14:textId="77777777" w:rsidR="00EB44D7" w:rsidRDefault="000A216D">
            <w:pPr>
              <w:jc w:val="center"/>
              <w:rPr>
                <w:b/>
              </w:rPr>
            </w:pPr>
            <w:r>
              <w:rPr>
                <w:b/>
              </w:rPr>
              <w:t xml:space="preserve">Log </w:t>
            </w:r>
          </w:p>
        </w:tc>
        <w:tc>
          <w:tcPr>
            <w:tcW w:w="7668" w:type="dxa"/>
            <w:tcBorders>
              <w:bottom w:val="double" w:sz="4" w:space="0" w:color="auto"/>
              <w:right w:val="nil"/>
            </w:tcBorders>
            <w:vAlign w:val="center"/>
          </w:tcPr>
          <w:p w14:paraId="3DC26A4B" w14:textId="77777777" w:rsidR="00EB44D7" w:rsidRDefault="000A216D">
            <w:r>
              <w:t>Log all actions.</w:t>
            </w:r>
          </w:p>
        </w:tc>
      </w:tr>
    </w:tbl>
    <w:p w14:paraId="3DC26A4D" w14:textId="77777777" w:rsidR="00EB44D7" w:rsidRDefault="00EB44D7">
      <w:pPr>
        <w:pStyle w:val="TableText"/>
        <w:tabs>
          <w:tab w:val="left" w:pos="1080"/>
          <w:tab w:val="left" w:pos="9558"/>
        </w:tabs>
        <w:ind w:left="720"/>
        <w:jc w:val="both"/>
      </w:pPr>
    </w:p>
    <w:p w14:paraId="3DC26A4E" w14:textId="77777777" w:rsidR="00EB44D7" w:rsidRDefault="000A216D">
      <w:r>
        <w:br w:type="page"/>
      </w:r>
    </w:p>
    <w:p w14:paraId="3DC26A4F" w14:textId="77777777" w:rsidR="00EB44D7" w:rsidRDefault="00EB44D7"/>
    <w:p w14:paraId="3DC26A50" w14:textId="77777777" w:rsidR="00EB44D7" w:rsidRDefault="000A216D" w:rsidP="0098051E">
      <w:pPr>
        <w:pStyle w:val="Heading2"/>
      </w:pPr>
      <w:bookmarkStart w:id="95" w:name="_3.6_Resolving_Real-Time"/>
      <w:bookmarkEnd w:id="95"/>
      <w:r>
        <w:t>3.6</w:t>
      </w:r>
      <w:r>
        <w:tab/>
        <w:t xml:space="preserve">Resolving Real-Time Data Issues </w:t>
      </w:r>
    </w:p>
    <w:p w14:paraId="3DC26A51" w14:textId="77777777" w:rsidR="00EB44D7" w:rsidRDefault="00EB44D7"/>
    <w:p w14:paraId="3DC26A52" w14:textId="77777777" w:rsidR="00EB44D7" w:rsidRDefault="000A216D" w:rsidP="00195B95">
      <w:pPr>
        <w:ind w:left="720"/>
      </w:pPr>
      <w:r>
        <w:rPr>
          <w:b/>
        </w:rPr>
        <w:t xml:space="preserve">Procedure Purpose:  </w:t>
      </w:r>
      <w:r>
        <w:t>To provide a mutually agreed process for resolving Real-Time data issues between ERCOT and the Entities that provide data to ERCOT.</w:t>
      </w:r>
    </w:p>
    <w:p w14:paraId="3DC26A53"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612"/>
        <w:gridCol w:w="1494"/>
        <w:gridCol w:w="1579"/>
        <w:gridCol w:w="1746"/>
      </w:tblGrid>
      <w:tr w:rsidR="00EB44D7" w14:paraId="3DC26A59" w14:textId="77777777" w:rsidTr="000C1BF9">
        <w:tc>
          <w:tcPr>
            <w:tcW w:w="2628" w:type="dxa"/>
            <w:vAlign w:val="center"/>
          </w:tcPr>
          <w:p w14:paraId="3DC26A54" w14:textId="77777777" w:rsidR="00EB44D7" w:rsidRDefault="000A216D">
            <w:pPr>
              <w:rPr>
                <w:b/>
              </w:rPr>
            </w:pPr>
            <w:r>
              <w:rPr>
                <w:b/>
              </w:rPr>
              <w:t>Protocol Reference</w:t>
            </w:r>
          </w:p>
        </w:tc>
        <w:tc>
          <w:tcPr>
            <w:tcW w:w="1620" w:type="dxa"/>
          </w:tcPr>
          <w:p w14:paraId="3DC26A55" w14:textId="23389489" w:rsidR="00EB44D7" w:rsidRDefault="00A46DC4">
            <w:pPr>
              <w:rPr>
                <w:b/>
              </w:rPr>
            </w:pPr>
            <w:r>
              <w:rPr>
                <w:b/>
              </w:rPr>
              <w:t>3.10.7.5.2(2)</w:t>
            </w:r>
          </w:p>
        </w:tc>
        <w:tc>
          <w:tcPr>
            <w:tcW w:w="1530" w:type="dxa"/>
          </w:tcPr>
          <w:p w14:paraId="3DC26A56" w14:textId="77777777" w:rsidR="00EB44D7" w:rsidRDefault="00EB44D7">
            <w:pPr>
              <w:rPr>
                <w:b/>
              </w:rPr>
            </w:pPr>
          </w:p>
        </w:tc>
        <w:tc>
          <w:tcPr>
            <w:tcW w:w="1620" w:type="dxa"/>
          </w:tcPr>
          <w:p w14:paraId="3DC26A57" w14:textId="77777777" w:rsidR="00EB44D7" w:rsidRDefault="00EB44D7">
            <w:pPr>
              <w:rPr>
                <w:b/>
              </w:rPr>
            </w:pPr>
          </w:p>
        </w:tc>
        <w:tc>
          <w:tcPr>
            <w:tcW w:w="1800" w:type="dxa"/>
          </w:tcPr>
          <w:p w14:paraId="3DC26A58" w14:textId="77777777" w:rsidR="00EB44D7" w:rsidRDefault="00EB44D7">
            <w:pPr>
              <w:rPr>
                <w:b/>
              </w:rPr>
            </w:pPr>
          </w:p>
        </w:tc>
      </w:tr>
      <w:tr w:rsidR="00EB44D7" w14:paraId="3DC26A5F" w14:textId="77777777" w:rsidTr="000C1BF9">
        <w:tc>
          <w:tcPr>
            <w:tcW w:w="2628" w:type="dxa"/>
            <w:vAlign w:val="center"/>
          </w:tcPr>
          <w:p w14:paraId="3DC26A5A" w14:textId="77777777" w:rsidR="00EB44D7" w:rsidRDefault="000A216D">
            <w:pPr>
              <w:rPr>
                <w:b/>
              </w:rPr>
            </w:pPr>
            <w:r>
              <w:rPr>
                <w:b/>
              </w:rPr>
              <w:t>Guide Reference</w:t>
            </w:r>
          </w:p>
        </w:tc>
        <w:tc>
          <w:tcPr>
            <w:tcW w:w="1620" w:type="dxa"/>
          </w:tcPr>
          <w:p w14:paraId="3DC26A5B" w14:textId="77777777" w:rsidR="00EB44D7" w:rsidRDefault="000A216D">
            <w:pPr>
              <w:rPr>
                <w:b/>
              </w:rPr>
            </w:pPr>
            <w:r>
              <w:rPr>
                <w:b/>
              </w:rPr>
              <w:t>7.3.3</w:t>
            </w:r>
          </w:p>
        </w:tc>
        <w:tc>
          <w:tcPr>
            <w:tcW w:w="1530" w:type="dxa"/>
          </w:tcPr>
          <w:p w14:paraId="3DC26A5C" w14:textId="77777777" w:rsidR="00EB44D7" w:rsidRDefault="000A216D">
            <w:pPr>
              <w:rPr>
                <w:b/>
              </w:rPr>
            </w:pPr>
            <w:r>
              <w:rPr>
                <w:b/>
              </w:rPr>
              <w:t>7.3.4</w:t>
            </w:r>
          </w:p>
        </w:tc>
        <w:tc>
          <w:tcPr>
            <w:tcW w:w="1620" w:type="dxa"/>
          </w:tcPr>
          <w:p w14:paraId="3DC26A5D" w14:textId="77777777" w:rsidR="00EB44D7" w:rsidRDefault="000A216D">
            <w:pPr>
              <w:rPr>
                <w:b/>
              </w:rPr>
            </w:pPr>
            <w:r>
              <w:rPr>
                <w:b/>
              </w:rPr>
              <w:t>7.3.5</w:t>
            </w:r>
          </w:p>
        </w:tc>
        <w:tc>
          <w:tcPr>
            <w:tcW w:w="1800" w:type="dxa"/>
          </w:tcPr>
          <w:p w14:paraId="3DC26A5E" w14:textId="77777777" w:rsidR="00EB44D7" w:rsidRDefault="000A216D">
            <w:pPr>
              <w:rPr>
                <w:b/>
              </w:rPr>
            </w:pPr>
            <w:r>
              <w:rPr>
                <w:b/>
              </w:rPr>
              <w:t>7.3.6</w:t>
            </w:r>
          </w:p>
        </w:tc>
      </w:tr>
      <w:tr w:rsidR="000C1BF9" w14:paraId="3DC26A69" w14:textId="77777777" w:rsidTr="000C1BF9">
        <w:tc>
          <w:tcPr>
            <w:tcW w:w="2628" w:type="dxa"/>
            <w:vAlign w:val="center"/>
          </w:tcPr>
          <w:p w14:paraId="3DC26A60" w14:textId="77777777" w:rsidR="000C1BF9" w:rsidRDefault="000C1BF9" w:rsidP="000C1BF9">
            <w:pPr>
              <w:rPr>
                <w:b/>
              </w:rPr>
            </w:pPr>
            <w:r>
              <w:rPr>
                <w:b/>
              </w:rPr>
              <w:t>NERC Standard</w:t>
            </w:r>
          </w:p>
        </w:tc>
        <w:tc>
          <w:tcPr>
            <w:tcW w:w="1620" w:type="dxa"/>
          </w:tcPr>
          <w:p w14:paraId="7B1EA28E" w14:textId="77777777" w:rsidR="000C1BF9" w:rsidRDefault="000C1BF9" w:rsidP="000C1BF9">
            <w:pPr>
              <w:rPr>
                <w:b/>
              </w:rPr>
            </w:pPr>
            <w:r>
              <w:rPr>
                <w:b/>
              </w:rPr>
              <w:t>IRO-018-1(i)</w:t>
            </w:r>
          </w:p>
          <w:p w14:paraId="3DC26A62" w14:textId="256703FF" w:rsidR="000C1BF9" w:rsidRDefault="000C1BF9" w:rsidP="000C1BF9">
            <w:pPr>
              <w:rPr>
                <w:b/>
              </w:rPr>
            </w:pPr>
            <w:r>
              <w:rPr>
                <w:b/>
              </w:rPr>
              <w:t>R1, R1.3, R2,</w:t>
            </w:r>
            <w:r w:rsidR="00E5302E">
              <w:rPr>
                <w:b/>
              </w:rPr>
              <w:t xml:space="preserve"> </w:t>
            </w:r>
            <w:r>
              <w:rPr>
                <w:b/>
              </w:rPr>
              <w:t>R2.3</w:t>
            </w:r>
          </w:p>
        </w:tc>
        <w:tc>
          <w:tcPr>
            <w:tcW w:w="1530" w:type="dxa"/>
          </w:tcPr>
          <w:p w14:paraId="787ABC5A" w14:textId="78DF2979" w:rsidR="000C1BF9" w:rsidRDefault="000C1BF9" w:rsidP="000C1BF9">
            <w:pPr>
              <w:rPr>
                <w:b/>
              </w:rPr>
            </w:pPr>
            <w:r>
              <w:rPr>
                <w:b/>
              </w:rPr>
              <w:t>TOP-003-</w:t>
            </w:r>
            <w:r w:rsidR="002608F1">
              <w:rPr>
                <w:b/>
              </w:rPr>
              <w:t>5</w:t>
            </w:r>
          </w:p>
          <w:p w14:paraId="3DC26A64" w14:textId="19BC3235" w:rsidR="000C1BF9" w:rsidRDefault="002608F1" w:rsidP="000C1BF9">
            <w:pPr>
              <w:rPr>
                <w:b/>
              </w:rPr>
            </w:pPr>
            <w:r>
              <w:rPr>
                <w:b/>
              </w:rPr>
              <w:t xml:space="preserve">R5, </w:t>
            </w:r>
            <w:r w:rsidR="000C1BF9">
              <w:rPr>
                <w:b/>
              </w:rPr>
              <w:t>R5.2</w:t>
            </w:r>
          </w:p>
        </w:tc>
        <w:tc>
          <w:tcPr>
            <w:tcW w:w="1620" w:type="dxa"/>
          </w:tcPr>
          <w:p w14:paraId="33E0CFBE" w14:textId="77777777" w:rsidR="000C1BF9" w:rsidRDefault="000C1BF9" w:rsidP="000C1BF9">
            <w:pPr>
              <w:rPr>
                <w:b/>
              </w:rPr>
            </w:pPr>
            <w:r>
              <w:rPr>
                <w:b/>
              </w:rPr>
              <w:t>TOP-010-1 (i)</w:t>
            </w:r>
          </w:p>
          <w:p w14:paraId="3DC26A66" w14:textId="528E777A" w:rsidR="000C1BF9" w:rsidRDefault="000C1BF9" w:rsidP="000C1BF9">
            <w:pPr>
              <w:rPr>
                <w:b/>
              </w:rPr>
            </w:pPr>
            <w:r>
              <w:rPr>
                <w:b/>
              </w:rPr>
              <w:t>R1, R1.3, R2, R2.3, R3, R3.2, R3.3</w:t>
            </w:r>
          </w:p>
        </w:tc>
        <w:tc>
          <w:tcPr>
            <w:tcW w:w="1800" w:type="dxa"/>
          </w:tcPr>
          <w:p w14:paraId="3DC26A68" w14:textId="722139FF" w:rsidR="000C1BF9" w:rsidRDefault="000C1BF9" w:rsidP="000C1BF9">
            <w:pPr>
              <w:rPr>
                <w:b/>
              </w:rPr>
            </w:pPr>
          </w:p>
        </w:tc>
      </w:tr>
    </w:tbl>
    <w:p w14:paraId="3DC26A6A" w14:textId="77777777" w:rsidR="00EB44D7" w:rsidRDefault="00EB44D7">
      <w:pPr>
        <w:rPr>
          <w:b/>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5040"/>
      </w:tblGrid>
      <w:tr w:rsidR="0082183D" w14:paraId="3DC26A6E" w14:textId="77777777">
        <w:tc>
          <w:tcPr>
            <w:tcW w:w="1908" w:type="dxa"/>
          </w:tcPr>
          <w:p w14:paraId="3DC26A6B" w14:textId="7D8604F3" w:rsidR="0082183D" w:rsidRDefault="0082183D" w:rsidP="0082183D">
            <w:pPr>
              <w:rPr>
                <w:b/>
              </w:rPr>
            </w:pPr>
            <w:r>
              <w:rPr>
                <w:b/>
              </w:rPr>
              <w:t xml:space="preserve">Version: 2 </w:t>
            </w:r>
          </w:p>
        </w:tc>
        <w:tc>
          <w:tcPr>
            <w:tcW w:w="2250" w:type="dxa"/>
          </w:tcPr>
          <w:p w14:paraId="3DC26A6C" w14:textId="4E1599C2" w:rsidR="0082183D" w:rsidRDefault="0082183D" w:rsidP="0082183D">
            <w:pPr>
              <w:rPr>
                <w:b/>
              </w:rPr>
            </w:pPr>
            <w:r>
              <w:rPr>
                <w:b/>
              </w:rPr>
              <w:t>Revision: 0</w:t>
            </w:r>
          </w:p>
        </w:tc>
        <w:tc>
          <w:tcPr>
            <w:tcW w:w="5040" w:type="dxa"/>
          </w:tcPr>
          <w:p w14:paraId="3DC26A6D" w14:textId="1837C9C4" w:rsidR="0082183D" w:rsidRDefault="0082183D" w:rsidP="0082183D">
            <w:pPr>
              <w:rPr>
                <w:b/>
              </w:rPr>
            </w:pPr>
            <w:r>
              <w:rPr>
                <w:b/>
              </w:rPr>
              <w:t>Effective Date:  December 5, 2025</w:t>
            </w:r>
          </w:p>
        </w:tc>
      </w:tr>
    </w:tbl>
    <w:p w14:paraId="3DC26A6F"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7570"/>
      </w:tblGrid>
      <w:tr w:rsidR="00EB44D7" w14:paraId="3DC26A72" w14:textId="77777777">
        <w:trPr>
          <w:trHeight w:val="576"/>
          <w:tblHeader/>
        </w:trPr>
        <w:tc>
          <w:tcPr>
            <w:tcW w:w="1430" w:type="dxa"/>
            <w:tcBorders>
              <w:top w:val="double" w:sz="4" w:space="0" w:color="auto"/>
              <w:left w:val="nil"/>
              <w:bottom w:val="double" w:sz="4" w:space="0" w:color="auto"/>
            </w:tcBorders>
            <w:vAlign w:val="center"/>
          </w:tcPr>
          <w:p w14:paraId="3DC26A70" w14:textId="77777777" w:rsidR="00EB44D7" w:rsidRDefault="000A216D">
            <w:pPr>
              <w:rPr>
                <w:b/>
              </w:rPr>
            </w:pPr>
            <w:r>
              <w:rPr>
                <w:b/>
              </w:rPr>
              <w:t>Step</w:t>
            </w:r>
          </w:p>
        </w:tc>
        <w:tc>
          <w:tcPr>
            <w:tcW w:w="7786" w:type="dxa"/>
            <w:tcBorders>
              <w:top w:val="double" w:sz="4" w:space="0" w:color="auto"/>
              <w:bottom w:val="double" w:sz="4" w:space="0" w:color="auto"/>
              <w:right w:val="nil"/>
            </w:tcBorders>
            <w:vAlign w:val="center"/>
          </w:tcPr>
          <w:p w14:paraId="3DC26A71" w14:textId="77777777" w:rsidR="00EB44D7" w:rsidRDefault="000A216D">
            <w:pPr>
              <w:rPr>
                <w:b/>
              </w:rPr>
            </w:pPr>
            <w:r>
              <w:rPr>
                <w:b/>
              </w:rPr>
              <w:t>Action</w:t>
            </w:r>
          </w:p>
        </w:tc>
      </w:tr>
      <w:tr w:rsidR="00EB44D7" w14:paraId="3DC26A74"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6A73" w14:textId="66F68FED" w:rsidR="00EB44D7" w:rsidRDefault="000A216D">
            <w:pPr>
              <w:rPr>
                <w:b/>
                <w:u w:val="single"/>
              </w:rPr>
            </w:pPr>
            <w:r>
              <w:rPr>
                <w:b/>
                <w:sz w:val="28"/>
                <w:szCs w:val="28"/>
              </w:rPr>
              <w:t>Real-Time Data Issues known by the TO</w:t>
            </w:r>
            <w:r w:rsidR="00C1424F">
              <w:rPr>
                <w:b/>
                <w:sz w:val="28"/>
                <w:szCs w:val="28"/>
              </w:rPr>
              <w:t xml:space="preserve"> </w:t>
            </w:r>
            <w:r w:rsidR="00C1424F" w:rsidRPr="000C1884">
              <w:rPr>
                <w:b/>
                <w:sz w:val="28"/>
                <w:szCs w:val="28"/>
              </w:rPr>
              <w:t>or QSE</w:t>
            </w:r>
          </w:p>
        </w:tc>
      </w:tr>
      <w:tr w:rsidR="00EB44D7" w14:paraId="3DC26A79" w14:textId="77777777">
        <w:trPr>
          <w:trHeight w:val="576"/>
        </w:trPr>
        <w:tc>
          <w:tcPr>
            <w:tcW w:w="1430" w:type="dxa"/>
            <w:tcBorders>
              <w:top w:val="double" w:sz="4" w:space="0" w:color="auto"/>
              <w:left w:val="nil"/>
            </w:tcBorders>
            <w:vAlign w:val="center"/>
          </w:tcPr>
          <w:p w14:paraId="3DC26A75" w14:textId="757E734B" w:rsidR="00EB44D7" w:rsidRDefault="000A216D">
            <w:pPr>
              <w:jc w:val="center"/>
              <w:rPr>
                <w:b/>
              </w:rPr>
            </w:pPr>
            <w:r>
              <w:rPr>
                <w:b/>
              </w:rPr>
              <w:t>N</w:t>
            </w:r>
            <w:r w:rsidR="00D6427E">
              <w:rPr>
                <w:b/>
              </w:rPr>
              <w:t>ote</w:t>
            </w:r>
          </w:p>
        </w:tc>
        <w:tc>
          <w:tcPr>
            <w:tcW w:w="7786" w:type="dxa"/>
            <w:tcBorders>
              <w:top w:val="double" w:sz="4" w:space="0" w:color="auto"/>
              <w:right w:val="nil"/>
            </w:tcBorders>
            <w:vAlign w:val="center"/>
          </w:tcPr>
          <w:p w14:paraId="0E08CA75" w14:textId="42E43190" w:rsidR="00C1424F" w:rsidRPr="00C1424F" w:rsidRDefault="00C1424F" w:rsidP="007E512D">
            <w:pPr>
              <w:pStyle w:val="ListParagraph"/>
              <w:numPr>
                <w:ilvl w:val="0"/>
                <w:numId w:val="164"/>
              </w:numPr>
              <w:rPr>
                <w:b/>
                <w:u w:val="single"/>
              </w:rPr>
            </w:pPr>
            <w:r w:rsidRPr="00C1424F">
              <w:rPr>
                <w:bCs/>
                <w:u w:val="single"/>
              </w:rPr>
              <w:t>This only applies to data issues that are not affecting the State Estimator solution</w:t>
            </w:r>
            <w:r>
              <w:rPr>
                <w:bCs/>
                <w:u w:val="single"/>
              </w:rPr>
              <w:t>.</w:t>
            </w:r>
          </w:p>
          <w:p w14:paraId="3DC26A76" w14:textId="3AA2AE62" w:rsidR="00EB44D7" w:rsidRDefault="000A216D" w:rsidP="007E512D">
            <w:pPr>
              <w:pStyle w:val="ListParagraph"/>
              <w:numPr>
                <w:ilvl w:val="0"/>
                <w:numId w:val="164"/>
              </w:numPr>
              <w:rPr>
                <w:b/>
                <w:u w:val="single"/>
              </w:rPr>
            </w:pPr>
            <w:r>
              <w:t xml:space="preserve">Manually replaced telemetry data is data entered by a QSE or TO on their systems that is transmitted to ERCOT via ICCP in place of the normal points experiencing an issue. </w:t>
            </w:r>
          </w:p>
          <w:p w14:paraId="3DC26A77" w14:textId="77777777" w:rsidR="00EB44D7" w:rsidRDefault="000A216D">
            <w:r>
              <w:t xml:space="preserve"> </w:t>
            </w:r>
          </w:p>
          <w:p w14:paraId="3DC26A78" w14:textId="77777777" w:rsidR="00EB44D7" w:rsidRDefault="000A216D">
            <w:pPr>
              <w:rPr>
                <w:b/>
                <w:u w:val="single"/>
              </w:rPr>
            </w:pPr>
            <w:r>
              <w:rPr>
                <w:b/>
                <w:color w:val="000000" w:themeColor="text1"/>
                <w:u w:val="single"/>
              </w:rPr>
              <w:t>Refer to Desktop Guide Common to Multiple Desks 2.27 Quality of Real-time Data.</w:t>
            </w:r>
          </w:p>
        </w:tc>
      </w:tr>
      <w:tr w:rsidR="00EB44D7" w14:paraId="3DC26A80" w14:textId="77777777">
        <w:trPr>
          <w:trHeight w:val="576"/>
        </w:trPr>
        <w:tc>
          <w:tcPr>
            <w:tcW w:w="1430" w:type="dxa"/>
            <w:tcBorders>
              <w:top w:val="single" w:sz="4" w:space="0" w:color="auto"/>
              <w:left w:val="nil"/>
            </w:tcBorders>
            <w:vAlign w:val="center"/>
          </w:tcPr>
          <w:p w14:paraId="3DC26A7A" w14:textId="082B9248" w:rsidR="00EB44D7" w:rsidRDefault="000A216D">
            <w:pPr>
              <w:jc w:val="center"/>
              <w:rPr>
                <w:b/>
              </w:rPr>
            </w:pPr>
            <w:r>
              <w:rPr>
                <w:b/>
              </w:rPr>
              <w:t>IROL</w:t>
            </w:r>
            <w:r w:rsidR="00C1424F">
              <w:rPr>
                <w:b/>
              </w:rPr>
              <w:t>S</w:t>
            </w:r>
          </w:p>
        </w:tc>
        <w:tc>
          <w:tcPr>
            <w:tcW w:w="7786" w:type="dxa"/>
            <w:tcBorders>
              <w:top w:val="single" w:sz="4" w:space="0" w:color="auto"/>
              <w:right w:val="nil"/>
            </w:tcBorders>
            <w:vAlign w:val="center"/>
          </w:tcPr>
          <w:p w14:paraId="3DC26A7B" w14:textId="28FBDFB2" w:rsidR="00EB44D7" w:rsidRDefault="000A216D">
            <w:pPr>
              <w:rPr>
                <w:sz w:val="22"/>
                <w:szCs w:val="22"/>
              </w:rPr>
            </w:pPr>
            <w:r>
              <w:rPr>
                <w:sz w:val="22"/>
                <w:szCs w:val="22"/>
              </w:rPr>
              <w:t xml:space="preserve">ERCOT provides read permission to </w:t>
            </w:r>
            <w:r w:rsidR="00C1424F">
              <w:rPr>
                <w:sz w:val="22"/>
                <w:szCs w:val="22"/>
              </w:rPr>
              <w:t xml:space="preserve">all TSPs </w:t>
            </w:r>
            <w:r>
              <w:rPr>
                <w:sz w:val="22"/>
                <w:szCs w:val="22"/>
              </w:rPr>
              <w:t xml:space="preserve">for the IROL MW limit and flow via ICCP. </w:t>
            </w:r>
          </w:p>
          <w:p w14:paraId="3DC26A7C" w14:textId="77777777" w:rsidR="00EB44D7" w:rsidRDefault="000A216D">
            <w:pPr>
              <w:rPr>
                <w:b/>
                <w:sz w:val="22"/>
                <w:szCs w:val="22"/>
              </w:rPr>
            </w:pPr>
            <w:r>
              <w:rPr>
                <w:b/>
                <w:sz w:val="22"/>
                <w:szCs w:val="22"/>
              </w:rPr>
              <w:t>IF:</w:t>
            </w:r>
          </w:p>
          <w:p w14:paraId="3DC26A7D" w14:textId="77777777" w:rsidR="00EB44D7" w:rsidRDefault="000A216D" w:rsidP="007E512D">
            <w:pPr>
              <w:pStyle w:val="ListParagraph"/>
              <w:numPr>
                <w:ilvl w:val="0"/>
                <w:numId w:val="164"/>
              </w:numPr>
              <w:rPr>
                <w:sz w:val="22"/>
                <w:szCs w:val="22"/>
              </w:rPr>
            </w:pPr>
            <w:r>
              <w:rPr>
                <w:sz w:val="22"/>
                <w:szCs w:val="22"/>
              </w:rPr>
              <w:t>The ICCP link goes down or for bad telemetry;</w:t>
            </w:r>
          </w:p>
          <w:p w14:paraId="3DC26A7E" w14:textId="77777777" w:rsidR="00EB44D7" w:rsidRDefault="000A216D">
            <w:pPr>
              <w:rPr>
                <w:b/>
                <w:sz w:val="22"/>
                <w:szCs w:val="22"/>
              </w:rPr>
            </w:pPr>
            <w:r>
              <w:rPr>
                <w:b/>
                <w:sz w:val="22"/>
                <w:szCs w:val="22"/>
              </w:rPr>
              <w:t>THEN:</w:t>
            </w:r>
          </w:p>
          <w:p w14:paraId="3DC26A7F" w14:textId="724F049F" w:rsidR="00EB44D7" w:rsidRDefault="000A216D" w:rsidP="007E512D">
            <w:pPr>
              <w:pStyle w:val="ListParagraph"/>
              <w:numPr>
                <w:ilvl w:val="0"/>
                <w:numId w:val="164"/>
              </w:numPr>
              <w:rPr>
                <w:b/>
                <w:u w:val="single"/>
              </w:rPr>
            </w:pPr>
            <w:r>
              <w:rPr>
                <w:sz w:val="22"/>
                <w:szCs w:val="22"/>
              </w:rPr>
              <w:t>An alternate method for updating the value of the IROL will be used (i.e., verbal notification, etc.).</w:t>
            </w:r>
          </w:p>
        </w:tc>
      </w:tr>
      <w:tr w:rsidR="00EB44D7" w14:paraId="3DC26A89" w14:textId="77777777">
        <w:trPr>
          <w:trHeight w:val="576"/>
        </w:trPr>
        <w:tc>
          <w:tcPr>
            <w:tcW w:w="1430" w:type="dxa"/>
            <w:tcBorders>
              <w:top w:val="single" w:sz="4" w:space="0" w:color="auto"/>
              <w:left w:val="nil"/>
            </w:tcBorders>
            <w:vAlign w:val="center"/>
          </w:tcPr>
          <w:p w14:paraId="3DC26A81" w14:textId="77777777" w:rsidR="00EB44D7" w:rsidRDefault="000A216D">
            <w:pPr>
              <w:jc w:val="center"/>
              <w:rPr>
                <w:b/>
              </w:rPr>
            </w:pPr>
            <w:r>
              <w:rPr>
                <w:b/>
              </w:rPr>
              <w:t xml:space="preserve">Notification of Telemetry </w:t>
            </w:r>
          </w:p>
          <w:p w14:paraId="3DC26A82" w14:textId="77777777" w:rsidR="00EB44D7" w:rsidRDefault="000A216D">
            <w:pPr>
              <w:jc w:val="center"/>
              <w:rPr>
                <w:b/>
              </w:rPr>
            </w:pPr>
            <w:r>
              <w:rPr>
                <w:b/>
              </w:rPr>
              <w:t>Data</w:t>
            </w:r>
          </w:p>
          <w:p w14:paraId="3DC26A83" w14:textId="77777777" w:rsidR="00EB44D7" w:rsidRDefault="000A216D">
            <w:pPr>
              <w:jc w:val="center"/>
              <w:rPr>
                <w:b/>
              </w:rPr>
            </w:pPr>
            <w:r>
              <w:rPr>
                <w:b/>
              </w:rPr>
              <w:t>Issue</w:t>
            </w:r>
          </w:p>
        </w:tc>
        <w:tc>
          <w:tcPr>
            <w:tcW w:w="7786" w:type="dxa"/>
            <w:tcBorders>
              <w:top w:val="single" w:sz="4" w:space="0" w:color="auto"/>
              <w:right w:val="nil"/>
            </w:tcBorders>
            <w:vAlign w:val="center"/>
          </w:tcPr>
          <w:p w14:paraId="3DC26A84" w14:textId="77777777" w:rsidR="00EB44D7" w:rsidRDefault="000A216D">
            <w:pPr>
              <w:rPr>
                <w:b/>
                <w:u w:val="single"/>
              </w:rPr>
            </w:pPr>
            <w:r>
              <w:rPr>
                <w:b/>
                <w:u w:val="single"/>
              </w:rPr>
              <w:t>IF:</w:t>
            </w:r>
          </w:p>
          <w:p w14:paraId="3DC26A85" w14:textId="7C123BFB" w:rsidR="00EB44D7" w:rsidRDefault="000A216D" w:rsidP="005551FF">
            <w:pPr>
              <w:numPr>
                <w:ilvl w:val="0"/>
                <w:numId w:val="101"/>
              </w:numPr>
              <w:ind w:left="720"/>
            </w:pPr>
            <w:r>
              <w:t>Notified of a telemetry data issue (telemetry data will not be available or is unreliable for operational purposes</w:t>
            </w:r>
            <w:r w:rsidR="00986E80">
              <w:t>)</w:t>
            </w:r>
            <w:r>
              <w:t>;</w:t>
            </w:r>
          </w:p>
          <w:p w14:paraId="3DC26A86" w14:textId="77777777" w:rsidR="00EB44D7" w:rsidRDefault="000A216D">
            <w:r>
              <w:rPr>
                <w:b/>
                <w:u w:val="single"/>
              </w:rPr>
              <w:t>THEN:</w:t>
            </w:r>
          </w:p>
          <w:p w14:paraId="3DC26A87" w14:textId="77777777" w:rsidR="00EB44D7" w:rsidRDefault="000A216D" w:rsidP="005551FF">
            <w:pPr>
              <w:numPr>
                <w:ilvl w:val="0"/>
                <w:numId w:val="100"/>
              </w:numPr>
            </w:pPr>
            <w:r>
              <w:t>The TO or QSE should correct of the telemetry data as soon as practicable, or,</w:t>
            </w:r>
          </w:p>
          <w:p w14:paraId="3DC26A88" w14:textId="77777777" w:rsidR="00EB44D7" w:rsidRDefault="000A216D" w:rsidP="005551FF">
            <w:pPr>
              <w:numPr>
                <w:ilvl w:val="0"/>
                <w:numId w:val="100"/>
              </w:numPr>
            </w:pPr>
            <w:r>
              <w:t>Manually replace the data, if available.</w:t>
            </w:r>
          </w:p>
        </w:tc>
      </w:tr>
      <w:tr w:rsidR="00EB44D7" w14:paraId="3DC26A90" w14:textId="77777777">
        <w:trPr>
          <w:trHeight w:val="576"/>
        </w:trPr>
        <w:tc>
          <w:tcPr>
            <w:tcW w:w="1430" w:type="dxa"/>
            <w:tcBorders>
              <w:left w:val="nil"/>
              <w:bottom w:val="double" w:sz="4" w:space="0" w:color="auto"/>
            </w:tcBorders>
            <w:vAlign w:val="center"/>
          </w:tcPr>
          <w:p w14:paraId="3DC26A8A" w14:textId="77777777" w:rsidR="00EB44D7" w:rsidRDefault="000A216D">
            <w:pPr>
              <w:jc w:val="center"/>
              <w:rPr>
                <w:b/>
              </w:rPr>
            </w:pPr>
            <w:r>
              <w:rPr>
                <w:b/>
              </w:rPr>
              <w:t>Cannot</w:t>
            </w:r>
          </w:p>
          <w:p w14:paraId="3DC26A8B" w14:textId="77777777" w:rsidR="00EB44D7" w:rsidRDefault="000A216D">
            <w:pPr>
              <w:jc w:val="center"/>
              <w:rPr>
                <w:b/>
              </w:rPr>
            </w:pPr>
            <w:r>
              <w:rPr>
                <w:b/>
              </w:rPr>
              <w:t>Resolve</w:t>
            </w:r>
          </w:p>
        </w:tc>
        <w:tc>
          <w:tcPr>
            <w:tcW w:w="7786" w:type="dxa"/>
            <w:tcBorders>
              <w:bottom w:val="double" w:sz="4" w:space="0" w:color="auto"/>
              <w:right w:val="nil"/>
            </w:tcBorders>
            <w:vAlign w:val="center"/>
          </w:tcPr>
          <w:p w14:paraId="3DC26A8C" w14:textId="77777777" w:rsidR="00EB44D7" w:rsidRDefault="000A216D">
            <w:pPr>
              <w:rPr>
                <w:b/>
                <w:u w:val="single"/>
              </w:rPr>
            </w:pPr>
            <w:r>
              <w:rPr>
                <w:b/>
                <w:u w:val="single"/>
              </w:rPr>
              <w:t>IF:</w:t>
            </w:r>
          </w:p>
          <w:p w14:paraId="3DC26A8D" w14:textId="77777777" w:rsidR="00EB44D7" w:rsidRDefault="000A216D" w:rsidP="005551FF">
            <w:pPr>
              <w:numPr>
                <w:ilvl w:val="0"/>
                <w:numId w:val="102"/>
              </w:numPr>
            </w:pPr>
            <w:r>
              <w:t>The TO or QSE cannot resolve the telemetry data issue within two Business Day, fix the issue in a timely manner;</w:t>
            </w:r>
          </w:p>
          <w:p w14:paraId="3DC26A8E" w14:textId="77777777" w:rsidR="00EB44D7" w:rsidRDefault="000A216D">
            <w:pPr>
              <w:rPr>
                <w:b/>
                <w:u w:val="single"/>
              </w:rPr>
            </w:pPr>
            <w:r>
              <w:rPr>
                <w:b/>
                <w:u w:val="single"/>
              </w:rPr>
              <w:t>THEN:</w:t>
            </w:r>
          </w:p>
          <w:p w14:paraId="3DC26A8F" w14:textId="77777777" w:rsidR="00EB44D7" w:rsidRDefault="000A216D" w:rsidP="005551FF">
            <w:pPr>
              <w:numPr>
                <w:ilvl w:val="0"/>
                <w:numId w:val="102"/>
              </w:numPr>
              <w:ind w:left="694"/>
            </w:pPr>
            <w:r>
              <w:t>The TO or QSE shall provide an estimated time of resolution.</w:t>
            </w:r>
          </w:p>
        </w:tc>
      </w:tr>
      <w:tr w:rsidR="00EB44D7" w14:paraId="3DC26A92" w14:textId="77777777">
        <w:trPr>
          <w:trHeight w:val="576"/>
        </w:trPr>
        <w:tc>
          <w:tcPr>
            <w:tcW w:w="9216" w:type="dxa"/>
            <w:gridSpan w:val="2"/>
            <w:tcBorders>
              <w:top w:val="double" w:sz="4" w:space="0" w:color="auto"/>
              <w:left w:val="double" w:sz="4" w:space="0" w:color="auto"/>
              <w:right w:val="double" w:sz="4" w:space="0" w:color="auto"/>
            </w:tcBorders>
            <w:vAlign w:val="center"/>
          </w:tcPr>
          <w:p w14:paraId="3DC26A91" w14:textId="77777777" w:rsidR="00EB44D7" w:rsidRDefault="000A216D">
            <w:r>
              <w:rPr>
                <w:b/>
                <w:sz w:val="28"/>
                <w:szCs w:val="28"/>
              </w:rPr>
              <w:lastRenderedPageBreak/>
              <w:t>Real-Time Data Issues that affect Network Security Analysis</w:t>
            </w:r>
          </w:p>
        </w:tc>
      </w:tr>
      <w:tr w:rsidR="00EB44D7" w14:paraId="3DC26A95" w14:textId="77777777">
        <w:trPr>
          <w:trHeight w:val="576"/>
        </w:trPr>
        <w:tc>
          <w:tcPr>
            <w:tcW w:w="1430" w:type="dxa"/>
            <w:tcBorders>
              <w:top w:val="double" w:sz="4" w:space="0" w:color="auto"/>
              <w:left w:val="nil"/>
              <w:right w:val="single" w:sz="4" w:space="0" w:color="auto"/>
            </w:tcBorders>
            <w:vAlign w:val="center"/>
          </w:tcPr>
          <w:p w14:paraId="3DC26A93" w14:textId="2ED6A75B" w:rsidR="00EB44D7" w:rsidRDefault="000A216D">
            <w:pPr>
              <w:jc w:val="center"/>
              <w:rPr>
                <w:b/>
              </w:rPr>
            </w:pPr>
            <w:r>
              <w:rPr>
                <w:b/>
              </w:rPr>
              <w:t>N</w:t>
            </w:r>
            <w:r w:rsidR="00D6427E">
              <w:rPr>
                <w:b/>
              </w:rPr>
              <w:t>ote</w:t>
            </w:r>
          </w:p>
        </w:tc>
        <w:tc>
          <w:tcPr>
            <w:tcW w:w="7786" w:type="dxa"/>
            <w:tcBorders>
              <w:top w:val="double" w:sz="4" w:space="0" w:color="auto"/>
              <w:left w:val="single" w:sz="4" w:space="0" w:color="auto"/>
              <w:right w:val="nil"/>
            </w:tcBorders>
            <w:vAlign w:val="center"/>
          </w:tcPr>
          <w:p w14:paraId="3DC26A94" w14:textId="553E5424" w:rsidR="00EB44D7" w:rsidRDefault="00C1424F">
            <w:r w:rsidRPr="00566C12">
              <w:t>Real-Time telemetry data issues that affect ERCOT’s Network Security Analysis (NSA) are issues that can cause invalid State Estimator (SE) solutions (when the SE has reached the maximum number of iterations without finding a solution) or affect solution quality.</w:t>
            </w:r>
          </w:p>
        </w:tc>
      </w:tr>
      <w:tr w:rsidR="00EB44D7" w14:paraId="3DC26A9D" w14:textId="77777777">
        <w:trPr>
          <w:trHeight w:val="576"/>
        </w:trPr>
        <w:tc>
          <w:tcPr>
            <w:tcW w:w="1430" w:type="dxa"/>
            <w:tcBorders>
              <w:left w:val="nil"/>
              <w:right w:val="single" w:sz="4" w:space="0" w:color="auto"/>
            </w:tcBorders>
            <w:vAlign w:val="center"/>
          </w:tcPr>
          <w:p w14:paraId="3DC26A96" w14:textId="77777777" w:rsidR="00EB44D7" w:rsidRDefault="000A216D">
            <w:pPr>
              <w:jc w:val="center"/>
              <w:rPr>
                <w:b/>
              </w:rPr>
            </w:pPr>
            <w:r>
              <w:rPr>
                <w:b/>
              </w:rPr>
              <w:t>Identify</w:t>
            </w:r>
          </w:p>
          <w:p w14:paraId="3DC26A97" w14:textId="77777777" w:rsidR="00EB44D7" w:rsidRDefault="000A216D">
            <w:pPr>
              <w:jc w:val="center"/>
              <w:rPr>
                <w:b/>
              </w:rPr>
            </w:pPr>
            <w:r>
              <w:rPr>
                <w:b/>
              </w:rPr>
              <w:t xml:space="preserve">And </w:t>
            </w:r>
          </w:p>
          <w:p w14:paraId="3DC26A98" w14:textId="77777777" w:rsidR="00EB44D7" w:rsidRDefault="000A216D">
            <w:pPr>
              <w:jc w:val="center"/>
              <w:rPr>
                <w:b/>
              </w:rPr>
            </w:pPr>
            <w:r>
              <w:rPr>
                <w:b/>
              </w:rPr>
              <w:t>Notify</w:t>
            </w:r>
          </w:p>
        </w:tc>
        <w:tc>
          <w:tcPr>
            <w:tcW w:w="7786" w:type="dxa"/>
            <w:tcBorders>
              <w:left w:val="single" w:sz="4" w:space="0" w:color="auto"/>
              <w:right w:val="nil"/>
            </w:tcBorders>
            <w:vAlign w:val="center"/>
          </w:tcPr>
          <w:p w14:paraId="3DC26A99" w14:textId="77777777" w:rsidR="00EB44D7" w:rsidRDefault="000A216D">
            <w:pPr>
              <w:rPr>
                <w:b/>
                <w:u w:val="single"/>
              </w:rPr>
            </w:pPr>
            <w:r>
              <w:rPr>
                <w:b/>
                <w:u w:val="single"/>
              </w:rPr>
              <w:t>IF:</w:t>
            </w:r>
          </w:p>
          <w:p w14:paraId="3DC26A9A" w14:textId="77777777" w:rsidR="00EB44D7" w:rsidRDefault="000A216D" w:rsidP="005551FF">
            <w:pPr>
              <w:numPr>
                <w:ilvl w:val="0"/>
                <w:numId w:val="102"/>
              </w:numPr>
            </w:pPr>
            <w:r>
              <w:t>There is a Real-Time telemetry data issue affecting the State Estimator solution;</w:t>
            </w:r>
          </w:p>
          <w:p w14:paraId="3DC26A9B" w14:textId="77777777" w:rsidR="00EB44D7" w:rsidRDefault="000A216D">
            <w:pPr>
              <w:rPr>
                <w:b/>
                <w:u w:val="single"/>
              </w:rPr>
            </w:pPr>
            <w:r>
              <w:rPr>
                <w:b/>
                <w:u w:val="single"/>
              </w:rPr>
              <w:t>THEN</w:t>
            </w:r>
          </w:p>
          <w:p w14:paraId="3DC26A9C" w14:textId="77777777" w:rsidR="00EB44D7" w:rsidRDefault="000A216D" w:rsidP="005551FF">
            <w:pPr>
              <w:numPr>
                <w:ilvl w:val="0"/>
                <w:numId w:val="102"/>
              </w:numPr>
            </w:pPr>
            <w:r>
              <w:t>Notify the Operations Support Engineer to help identify the TO or QSE responsible for the data causing the invalid solution.</w:t>
            </w:r>
          </w:p>
        </w:tc>
      </w:tr>
      <w:tr w:rsidR="00EB44D7" w14:paraId="3DC26AA4" w14:textId="77777777">
        <w:trPr>
          <w:trHeight w:val="576"/>
        </w:trPr>
        <w:tc>
          <w:tcPr>
            <w:tcW w:w="1430" w:type="dxa"/>
            <w:tcBorders>
              <w:left w:val="nil"/>
              <w:right w:val="single" w:sz="4" w:space="0" w:color="auto"/>
            </w:tcBorders>
            <w:vAlign w:val="center"/>
          </w:tcPr>
          <w:p w14:paraId="3DC26A9E" w14:textId="77777777" w:rsidR="00EB44D7" w:rsidRDefault="000A216D">
            <w:pPr>
              <w:jc w:val="center"/>
              <w:rPr>
                <w:b/>
              </w:rPr>
            </w:pPr>
            <w:r>
              <w:rPr>
                <w:b/>
              </w:rPr>
              <w:t>Notify</w:t>
            </w:r>
          </w:p>
        </w:tc>
        <w:tc>
          <w:tcPr>
            <w:tcW w:w="7786" w:type="dxa"/>
            <w:tcBorders>
              <w:left w:val="single" w:sz="4" w:space="0" w:color="auto"/>
              <w:right w:val="nil"/>
            </w:tcBorders>
            <w:vAlign w:val="center"/>
          </w:tcPr>
          <w:p w14:paraId="3DC26A9F" w14:textId="77777777" w:rsidR="00EB44D7" w:rsidRDefault="000A216D">
            <w:pPr>
              <w:rPr>
                <w:b/>
                <w:u w:val="single"/>
              </w:rPr>
            </w:pPr>
            <w:r>
              <w:rPr>
                <w:b/>
                <w:u w:val="single"/>
              </w:rPr>
              <w:t>Once Identified:</w:t>
            </w:r>
          </w:p>
          <w:p w14:paraId="3DC26AA0" w14:textId="77777777" w:rsidR="00EB44D7" w:rsidRDefault="000A216D" w:rsidP="005551FF">
            <w:pPr>
              <w:numPr>
                <w:ilvl w:val="0"/>
                <w:numId w:val="102"/>
              </w:numPr>
            </w:pPr>
            <w:r>
              <w:t>Notify the TO or QSE responsible for data issue;</w:t>
            </w:r>
          </w:p>
          <w:p w14:paraId="3DC26AA1" w14:textId="77777777" w:rsidR="00EB44D7" w:rsidRDefault="000A216D">
            <w:pPr>
              <w:rPr>
                <w:b/>
                <w:u w:val="single"/>
              </w:rPr>
            </w:pPr>
            <w:r>
              <w:rPr>
                <w:b/>
                <w:u w:val="single"/>
              </w:rPr>
              <w:t>THEN:</w:t>
            </w:r>
          </w:p>
          <w:p w14:paraId="3DC26AA2" w14:textId="77777777" w:rsidR="00EB44D7" w:rsidRDefault="000A216D" w:rsidP="005551FF">
            <w:pPr>
              <w:pStyle w:val="ListParagraph"/>
              <w:numPr>
                <w:ilvl w:val="0"/>
                <w:numId w:val="102"/>
              </w:numPr>
              <w:rPr>
                <w:b/>
                <w:u w:val="single"/>
              </w:rPr>
            </w:pPr>
            <w:r>
              <w:t>Request the TO or QSE to address the data issue with either manually replaced telemetry data if secondary sources are available, OR</w:t>
            </w:r>
          </w:p>
          <w:p w14:paraId="3DC26AA3" w14:textId="77777777" w:rsidR="00EB44D7" w:rsidRDefault="000A216D" w:rsidP="005551FF">
            <w:pPr>
              <w:pStyle w:val="ListParagraph"/>
              <w:numPr>
                <w:ilvl w:val="0"/>
                <w:numId w:val="102"/>
              </w:numPr>
              <w:rPr>
                <w:b/>
                <w:u w:val="single"/>
              </w:rPr>
            </w:pPr>
            <w:r>
              <w:t>A correction of the telemetry data issue as soon as practicable.</w:t>
            </w:r>
          </w:p>
        </w:tc>
      </w:tr>
      <w:tr w:rsidR="00EB44D7" w14:paraId="3DC26AAB" w14:textId="77777777">
        <w:trPr>
          <w:trHeight w:val="576"/>
        </w:trPr>
        <w:tc>
          <w:tcPr>
            <w:tcW w:w="1430" w:type="dxa"/>
            <w:tcBorders>
              <w:left w:val="nil"/>
              <w:right w:val="single" w:sz="4" w:space="0" w:color="auto"/>
            </w:tcBorders>
            <w:vAlign w:val="center"/>
          </w:tcPr>
          <w:p w14:paraId="3DC26AA5" w14:textId="50D31A4F" w:rsidR="00EB44D7" w:rsidRDefault="00C1424F">
            <w:pPr>
              <w:jc w:val="center"/>
              <w:rPr>
                <w:b/>
              </w:rPr>
            </w:pPr>
            <w:r>
              <w:rPr>
                <w:b/>
              </w:rPr>
              <w:t>1</w:t>
            </w:r>
          </w:p>
        </w:tc>
        <w:tc>
          <w:tcPr>
            <w:tcW w:w="7786" w:type="dxa"/>
            <w:tcBorders>
              <w:left w:val="single" w:sz="4" w:space="0" w:color="auto"/>
              <w:right w:val="nil"/>
            </w:tcBorders>
            <w:vAlign w:val="center"/>
          </w:tcPr>
          <w:p w14:paraId="3DC26AA6" w14:textId="77777777" w:rsidR="00EB44D7" w:rsidRDefault="000A216D">
            <w:pPr>
              <w:rPr>
                <w:b/>
                <w:u w:val="single"/>
              </w:rPr>
            </w:pPr>
            <w:r>
              <w:rPr>
                <w:b/>
                <w:u w:val="single"/>
              </w:rPr>
              <w:t>IF:</w:t>
            </w:r>
          </w:p>
          <w:p w14:paraId="3DC26AA7" w14:textId="77777777" w:rsidR="00EB44D7" w:rsidRDefault="000A216D" w:rsidP="005551FF">
            <w:pPr>
              <w:numPr>
                <w:ilvl w:val="0"/>
                <w:numId w:val="102"/>
              </w:numPr>
            </w:pPr>
            <w:r>
              <w:t>The TO or QSE cannot address the issue within 10 minutes of notification;</w:t>
            </w:r>
          </w:p>
          <w:p w14:paraId="3DC26AA8" w14:textId="77777777" w:rsidR="00EB44D7" w:rsidRDefault="000A216D">
            <w:pPr>
              <w:rPr>
                <w:b/>
                <w:u w:val="single"/>
              </w:rPr>
            </w:pPr>
            <w:r>
              <w:rPr>
                <w:b/>
                <w:u w:val="single"/>
              </w:rPr>
              <w:t>THEN:</w:t>
            </w:r>
          </w:p>
          <w:p w14:paraId="3DC26AA9" w14:textId="77777777" w:rsidR="00EB44D7" w:rsidRDefault="000A216D" w:rsidP="005551FF">
            <w:pPr>
              <w:numPr>
                <w:ilvl w:val="0"/>
                <w:numId w:val="102"/>
              </w:numPr>
              <w:rPr>
                <w:b/>
                <w:u w:val="single"/>
              </w:rPr>
            </w:pPr>
            <w:r>
              <w:t xml:space="preserve">The TO or QSE shall coordinate with ERCOT to verbally agree to the best assumed data value(s). </w:t>
            </w:r>
          </w:p>
          <w:p w14:paraId="3DC26AAA" w14:textId="48C6EECC" w:rsidR="00EB44D7" w:rsidRDefault="000A216D" w:rsidP="005551FF">
            <w:pPr>
              <w:numPr>
                <w:ilvl w:val="0"/>
                <w:numId w:val="102"/>
              </w:numPr>
              <w:rPr>
                <w:b/>
                <w:u w:val="single"/>
              </w:rPr>
            </w:pPr>
            <w:r>
              <w:t xml:space="preserve">The TO or QSE shall use verbally agreed data to manually replace the data point to reflect the best assumed data value(s) </w:t>
            </w:r>
            <w:r w:rsidR="00C1424F">
              <w:t xml:space="preserve">and update the data as necessary </w:t>
            </w:r>
            <w:r>
              <w:t>until the Real-Time data issue is resolved.</w:t>
            </w:r>
            <w:r>
              <w:rPr>
                <w:b/>
                <w:u w:val="single"/>
              </w:rPr>
              <w:t xml:space="preserve">  </w:t>
            </w:r>
          </w:p>
        </w:tc>
      </w:tr>
      <w:tr w:rsidR="00EB44D7" w14:paraId="3DC26AB1" w14:textId="77777777">
        <w:trPr>
          <w:trHeight w:val="576"/>
        </w:trPr>
        <w:tc>
          <w:tcPr>
            <w:tcW w:w="1430" w:type="dxa"/>
            <w:tcBorders>
              <w:left w:val="nil"/>
              <w:right w:val="single" w:sz="4" w:space="0" w:color="auto"/>
            </w:tcBorders>
            <w:vAlign w:val="center"/>
          </w:tcPr>
          <w:p w14:paraId="3DC26AAC" w14:textId="4DA53B6A" w:rsidR="00EB44D7" w:rsidRDefault="00C1424F">
            <w:pPr>
              <w:jc w:val="center"/>
              <w:rPr>
                <w:b/>
              </w:rPr>
            </w:pPr>
            <w:r>
              <w:rPr>
                <w:b/>
              </w:rPr>
              <w:t>2</w:t>
            </w:r>
          </w:p>
        </w:tc>
        <w:tc>
          <w:tcPr>
            <w:tcW w:w="7786" w:type="dxa"/>
            <w:tcBorders>
              <w:left w:val="single" w:sz="4" w:space="0" w:color="auto"/>
              <w:right w:val="nil"/>
            </w:tcBorders>
            <w:vAlign w:val="center"/>
          </w:tcPr>
          <w:p w14:paraId="3DC26AAD" w14:textId="77777777" w:rsidR="00EB44D7" w:rsidRDefault="000A216D">
            <w:pPr>
              <w:rPr>
                <w:b/>
                <w:u w:val="single"/>
              </w:rPr>
            </w:pPr>
            <w:r>
              <w:rPr>
                <w:b/>
                <w:u w:val="single"/>
              </w:rPr>
              <w:t>IF:</w:t>
            </w:r>
          </w:p>
          <w:p w14:paraId="3DC26AAE" w14:textId="532EDE7D" w:rsidR="00EB44D7" w:rsidRDefault="000A216D" w:rsidP="005551FF">
            <w:pPr>
              <w:numPr>
                <w:ilvl w:val="0"/>
                <w:numId w:val="102"/>
              </w:numPr>
            </w:pPr>
            <w:r>
              <w:t>The TO or QSE cannot resolve the Real-Time telemetry data issue that is affecting ERCOT</w:t>
            </w:r>
            <w:r w:rsidR="00C1424F">
              <w:t>s</w:t>
            </w:r>
            <w:r>
              <w:t xml:space="preserve"> NSA within two Business Days, it shall provide an estimated time of resolution;</w:t>
            </w:r>
          </w:p>
          <w:p w14:paraId="3DC26AAF" w14:textId="77777777" w:rsidR="00EB44D7" w:rsidRDefault="000A216D">
            <w:pPr>
              <w:rPr>
                <w:b/>
                <w:u w:val="single"/>
              </w:rPr>
            </w:pPr>
            <w:r>
              <w:rPr>
                <w:b/>
                <w:u w:val="single"/>
              </w:rPr>
              <w:t>THEN:</w:t>
            </w:r>
          </w:p>
          <w:p w14:paraId="3DC26AB0" w14:textId="67C2ECCE" w:rsidR="00EB44D7" w:rsidRDefault="009805A6" w:rsidP="005551FF">
            <w:pPr>
              <w:numPr>
                <w:ilvl w:val="0"/>
                <w:numId w:val="102"/>
              </w:numPr>
              <w:rPr>
                <w:b/>
                <w:u w:val="single"/>
              </w:rPr>
            </w:pPr>
            <w:r>
              <w:t>T</w:t>
            </w:r>
            <w:r w:rsidR="000A216D">
              <w:t xml:space="preserve">he TO or QSE </w:t>
            </w:r>
            <w:r>
              <w:t>shall notify ERCOT</w:t>
            </w:r>
            <w:r w:rsidR="000A216D">
              <w:t xml:space="preserve"> </w:t>
            </w:r>
            <w:r>
              <w:t>when</w:t>
            </w:r>
            <w:r w:rsidR="000A216D">
              <w:t xml:space="preserve"> the Real-Time telemetry data issue </w:t>
            </w:r>
            <w:r>
              <w:t xml:space="preserve">that was affecting ERCOT’s NSA </w:t>
            </w:r>
            <w:r w:rsidR="000A216D">
              <w:t>is resolved.</w:t>
            </w:r>
          </w:p>
        </w:tc>
      </w:tr>
    </w:tbl>
    <w:p w14:paraId="3DC26AB2" w14:textId="77777777" w:rsidR="00EB44D7" w:rsidRDefault="00EB44D7"/>
    <w:p w14:paraId="3DC26AB4" w14:textId="77777777" w:rsidR="00EB44D7" w:rsidRDefault="000A216D">
      <w:r>
        <w:br w:type="page"/>
      </w:r>
    </w:p>
    <w:p w14:paraId="3DC26AB5" w14:textId="77777777" w:rsidR="00EB44D7" w:rsidRDefault="000A216D" w:rsidP="0098051E">
      <w:pPr>
        <w:pStyle w:val="Heading2"/>
      </w:pPr>
      <w:bookmarkStart w:id="96" w:name="_3.7_Manual_Real-time"/>
      <w:bookmarkEnd w:id="96"/>
      <w:r>
        <w:lastRenderedPageBreak/>
        <w:t>3.7</w:t>
      </w:r>
      <w:r>
        <w:tab/>
        <w:t>Manual Real-time Assessment (RTA)</w:t>
      </w:r>
    </w:p>
    <w:p w14:paraId="3DC26AB6" w14:textId="77777777" w:rsidR="00EB44D7" w:rsidRDefault="00EB44D7">
      <w:pPr>
        <w:rPr>
          <w:b/>
        </w:rPr>
      </w:pPr>
    </w:p>
    <w:p w14:paraId="3DC26AB7" w14:textId="0F4A63A5" w:rsidR="00EB44D7" w:rsidRDefault="000A216D" w:rsidP="00195B95">
      <w:pPr>
        <w:ind w:left="720" w:hanging="720"/>
      </w:pPr>
      <w:r>
        <w:rPr>
          <w:b/>
        </w:rPr>
        <w:tab/>
        <w:t>Procedure Purpose:</w:t>
      </w:r>
      <w:r>
        <w:t xml:space="preserve"> To ensure the IROL, SOLs and GTCs are monitored</w:t>
      </w:r>
      <w:r w:rsidR="00AE0C7F">
        <w:t>,</w:t>
      </w:r>
      <w:r>
        <w:t xml:space="preserve"> and </w:t>
      </w:r>
      <w:r>
        <w:rPr>
          <w:color w:val="000000"/>
        </w:rPr>
        <w:t>corrective actions are taken for post-contingency overloads and basecase overloads</w:t>
      </w:r>
      <w:r>
        <w:t>.</w:t>
      </w:r>
    </w:p>
    <w:p w14:paraId="3DC26AB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EB44D7" w14:paraId="3DC26ABE" w14:textId="77777777">
        <w:tc>
          <w:tcPr>
            <w:tcW w:w="2628" w:type="dxa"/>
            <w:vAlign w:val="center"/>
          </w:tcPr>
          <w:p w14:paraId="3DC26AB9" w14:textId="77777777" w:rsidR="00EB44D7" w:rsidRDefault="000A216D">
            <w:pPr>
              <w:rPr>
                <w:b/>
                <w:lang w:val="pt-BR"/>
              </w:rPr>
            </w:pPr>
            <w:r>
              <w:rPr>
                <w:b/>
                <w:lang w:val="pt-BR"/>
              </w:rPr>
              <w:t>Protocol Reference</w:t>
            </w:r>
          </w:p>
        </w:tc>
        <w:tc>
          <w:tcPr>
            <w:tcW w:w="1557" w:type="dxa"/>
          </w:tcPr>
          <w:p w14:paraId="3DC26ABA" w14:textId="77777777" w:rsidR="00EB44D7" w:rsidRDefault="00EB44D7">
            <w:pPr>
              <w:rPr>
                <w:b/>
                <w:lang w:val="pt-BR"/>
              </w:rPr>
            </w:pPr>
          </w:p>
        </w:tc>
        <w:tc>
          <w:tcPr>
            <w:tcW w:w="1557" w:type="dxa"/>
          </w:tcPr>
          <w:p w14:paraId="3DC26ABB" w14:textId="77777777" w:rsidR="00EB44D7" w:rsidRDefault="00EB44D7">
            <w:pPr>
              <w:rPr>
                <w:b/>
                <w:lang w:val="pt-BR"/>
              </w:rPr>
            </w:pPr>
          </w:p>
        </w:tc>
        <w:tc>
          <w:tcPr>
            <w:tcW w:w="1557" w:type="dxa"/>
          </w:tcPr>
          <w:p w14:paraId="3DC26ABC" w14:textId="77777777" w:rsidR="00EB44D7" w:rsidRDefault="00EB44D7">
            <w:pPr>
              <w:rPr>
                <w:b/>
                <w:lang w:val="pt-BR"/>
              </w:rPr>
            </w:pPr>
          </w:p>
        </w:tc>
        <w:tc>
          <w:tcPr>
            <w:tcW w:w="1557" w:type="dxa"/>
          </w:tcPr>
          <w:p w14:paraId="3DC26ABD" w14:textId="77777777" w:rsidR="00EB44D7" w:rsidRDefault="00EB44D7">
            <w:pPr>
              <w:rPr>
                <w:b/>
                <w:lang w:val="pt-BR"/>
              </w:rPr>
            </w:pPr>
          </w:p>
        </w:tc>
      </w:tr>
      <w:tr w:rsidR="00EB44D7" w14:paraId="3DC26AC4" w14:textId="77777777">
        <w:tc>
          <w:tcPr>
            <w:tcW w:w="2628" w:type="dxa"/>
            <w:vAlign w:val="center"/>
          </w:tcPr>
          <w:p w14:paraId="3DC26ABF" w14:textId="77777777" w:rsidR="00EB44D7" w:rsidRDefault="000A216D">
            <w:pPr>
              <w:rPr>
                <w:b/>
                <w:lang w:val="pt-BR"/>
              </w:rPr>
            </w:pPr>
            <w:r>
              <w:rPr>
                <w:b/>
                <w:lang w:val="pt-BR"/>
              </w:rPr>
              <w:t>Guide Reference</w:t>
            </w:r>
          </w:p>
        </w:tc>
        <w:tc>
          <w:tcPr>
            <w:tcW w:w="1557" w:type="dxa"/>
          </w:tcPr>
          <w:p w14:paraId="3DC26AC0" w14:textId="77777777" w:rsidR="00EB44D7" w:rsidRDefault="00EB44D7">
            <w:pPr>
              <w:rPr>
                <w:b/>
                <w:lang w:val="pt-BR"/>
              </w:rPr>
            </w:pPr>
          </w:p>
        </w:tc>
        <w:tc>
          <w:tcPr>
            <w:tcW w:w="1557" w:type="dxa"/>
          </w:tcPr>
          <w:p w14:paraId="3DC26AC1" w14:textId="77777777" w:rsidR="00EB44D7" w:rsidRDefault="00EB44D7">
            <w:pPr>
              <w:rPr>
                <w:b/>
                <w:lang w:val="pt-BR"/>
              </w:rPr>
            </w:pPr>
          </w:p>
        </w:tc>
        <w:tc>
          <w:tcPr>
            <w:tcW w:w="1557" w:type="dxa"/>
          </w:tcPr>
          <w:p w14:paraId="3DC26AC2" w14:textId="77777777" w:rsidR="00EB44D7" w:rsidRDefault="00EB44D7">
            <w:pPr>
              <w:rPr>
                <w:b/>
                <w:lang w:val="pt-BR"/>
              </w:rPr>
            </w:pPr>
          </w:p>
        </w:tc>
        <w:tc>
          <w:tcPr>
            <w:tcW w:w="1557" w:type="dxa"/>
          </w:tcPr>
          <w:p w14:paraId="3DC26AC3" w14:textId="77777777" w:rsidR="00EB44D7" w:rsidRDefault="00EB44D7">
            <w:pPr>
              <w:rPr>
                <w:b/>
                <w:lang w:val="pt-BR"/>
              </w:rPr>
            </w:pPr>
          </w:p>
        </w:tc>
      </w:tr>
      <w:tr w:rsidR="00EB44D7" w14:paraId="3DC26ACB" w14:textId="77777777">
        <w:tc>
          <w:tcPr>
            <w:tcW w:w="2628" w:type="dxa"/>
            <w:vAlign w:val="center"/>
          </w:tcPr>
          <w:p w14:paraId="3DC26AC5" w14:textId="77777777" w:rsidR="00EB44D7" w:rsidRDefault="000A216D">
            <w:pPr>
              <w:rPr>
                <w:b/>
                <w:lang w:val="pt-BR"/>
              </w:rPr>
            </w:pPr>
            <w:r>
              <w:rPr>
                <w:b/>
                <w:lang w:val="pt-BR"/>
              </w:rPr>
              <w:t>NERC Standard</w:t>
            </w:r>
          </w:p>
        </w:tc>
        <w:tc>
          <w:tcPr>
            <w:tcW w:w="1557" w:type="dxa"/>
          </w:tcPr>
          <w:p w14:paraId="5F125EFF" w14:textId="71883A49" w:rsidR="00EC1A59" w:rsidRDefault="00EC1A59">
            <w:pPr>
              <w:rPr>
                <w:b/>
                <w:lang w:val="pt-BR"/>
              </w:rPr>
            </w:pPr>
            <w:r>
              <w:rPr>
                <w:b/>
                <w:lang w:val="pt-BR"/>
              </w:rPr>
              <w:t>IRO-008-</w:t>
            </w:r>
            <w:r w:rsidR="00577629">
              <w:rPr>
                <w:b/>
                <w:lang w:val="pt-BR"/>
              </w:rPr>
              <w:t>3</w:t>
            </w:r>
          </w:p>
          <w:p w14:paraId="3DC26AC7" w14:textId="1CDBED02" w:rsidR="00EB44D7" w:rsidRDefault="00EC1A59">
            <w:pPr>
              <w:rPr>
                <w:b/>
                <w:lang w:val="pt-BR"/>
              </w:rPr>
            </w:pPr>
            <w:r>
              <w:rPr>
                <w:b/>
                <w:lang w:val="pt-BR"/>
              </w:rPr>
              <w:t>R4</w:t>
            </w:r>
          </w:p>
        </w:tc>
        <w:tc>
          <w:tcPr>
            <w:tcW w:w="1557" w:type="dxa"/>
          </w:tcPr>
          <w:p w14:paraId="7E3ED762" w14:textId="3B757EEC" w:rsidR="00EC1A59" w:rsidRPr="00EC1A59" w:rsidRDefault="00EC1A59" w:rsidP="00EC1A59">
            <w:pPr>
              <w:rPr>
                <w:b/>
                <w:lang w:val="pt-BR"/>
              </w:rPr>
            </w:pPr>
            <w:r w:rsidRPr="00EC1A59">
              <w:rPr>
                <w:b/>
                <w:lang w:val="pt-BR"/>
              </w:rPr>
              <w:t>TOP-001-</w:t>
            </w:r>
            <w:r w:rsidR="00577629">
              <w:rPr>
                <w:b/>
                <w:lang w:val="pt-BR"/>
              </w:rPr>
              <w:t>6</w:t>
            </w:r>
          </w:p>
          <w:p w14:paraId="3DC26AC8" w14:textId="297F2D80" w:rsidR="00EB44D7" w:rsidRDefault="00B028D1" w:rsidP="00EC1A59">
            <w:pPr>
              <w:rPr>
                <w:b/>
                <w:lang w:val="pt-BR"/>
              </w:rPr>
            </w:pPr>
            <w:r>
              <w:rPr>
                <w:b/>
                <w:lang w:val="pt-BR"/>
              </w:rPr>
              <w:t xml:space="preserve">R13, </w:t>
            </w:r>
            <w:r w:rsidR="00EC1A59" w:rsidRPr="00EC1A59">
              <w:rPr>
                <w:b/>
                <w:lang w:val="pt-BR"/>
              </w:rPr>
              <w:t>R14</w:t>
            </w:r>
          </w:p>
        </w:tc>
        <w:tc>
          <w:tcPr>
            <w:tcW w:w="1557" w:type="dxa"/>
          </w:tcPr>
          <w:p w14:paraId="3DC26AC9" w14:textId="77777777" w:rsidR="00EB44D7" w:rsidRDefault="00EB44D7">
            <w:pPr>
              <w:rPr>
                <w:b/>
                <w:lang w:val="pt-BR"/>
              </w:rPr>
            </w:pPr>
          </w:p>
        </w:tc>
        <w:tc>
          <w:tcPr>
            <w:tcW w:w="1557" w:type="dxa"/>
          </w:tcPr>
          <w:p w14:paraId="3DC26ACA" w14:textId="77777777" w:rsidR="00EB44D7" w:rsidRDefault="00EB44D7">
            <w:pPr>
              <w:rPr>
                <w:b/>
              </w:rPr>
            </w:pPr>
          </w:p>
        </w:tc>
      </w:tr>
    </w:tbl>
    <w:p w14:paraId="3DC26ACC" w14:textId="5ED34A68"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AD0" w14:textId="77777777">
        <w:tc>
          <w:tcPr>
            <w:tcW w:w="1908" w:type="dxa"/>
          </w:tcPr>
          <w:p w14:paraId="3DC26ACD" w14:textId="35F12B5D" w:rsidR="0082183D" w:rsidRDefault="0082183D" w:rsidP="0082183D">
            <w:pPr>
              <w:rPr>
                <w:b/>
              </w:rPr>
            </w:pPr>
            <w:r>
              <w:rPr>
                <w:b/>
              </w:rPr>
              <w:t xml:space="preserve">Version: 2 </w:t>
            </w:r>
          </w:p>
        </w:tc>
        <w:tc>
          <w:tcPr>
            <w:tcW w:w="2250" w:type="dxa"/>
          </w:tcPr>
          <w:p w14:paraId="3DC26ACE" w14:textId="6973AEF0" w:rsidR="0082183D" w:rsidRDefault="0082183D" w:rsidP="0082183D">
            <w:pPr>
              <w:rPr>
                <w:b/>
              </w:rPr>
            </w:pPr>
            <w:r>
              <w:rPr>
                <w:b/>
              </w:rPr>
              <w:t>Revision: 0</w:t>
            </w:r>
          </w:p>
        </w:tc>
        <w:tc>
          <w:tcPr>
            <w:tcW w:w="4680" w:type="dxa"/>
          </w:tcPr>
          <w:p w14:paraId="3DC26ACF" w14:textId="41304A4F" w:rsidR="0082183D" w:rsidRDefault="0082183D" w:rsidP="0082183D">
            <w:pPr>
              <w:rPr>
                <w:b/>
              </w:rPr>
            </w:pPr>
            <w:r>
              <w:rPr>
                <w:b/>
              </w:rPr>
              <w:t>Effective Date:  December 5, 2025</w:t>
            </w:r>
          </w:p>
        </w:tc>
      </w:tr>
    </w:tbl>
    <w:p w14:paraId="3DC26AD1"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EB44D7" w14:paraId="3DC26AD4" w14:textId="77777777">
        <w:trPr>
          <w:trHeight w:val="576"/>
          <w:tblHeader/>
        </w:trPr>
        <w:tc>
          <w:tcPr>
            <w:tcW w:w="1368" w:type="dxa"/>
            <w:tcBorders>
              <w:top w:val="double" w:sz="4" w:space="0" w:color="auto"/>
              <w:left w:val="nil"/>
              <w:bottom w:val="double" w:sz="4" w:space="0" w:color="auto"/>
            </w:tcBorders>
            <w:vAlign w:val="center"/>
          </w:tcPr>
          <w:p w14:paraId="3DC26AD2"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6AD3" w14:textId="77777777" w:rsidR="00EB44D7" w:rsidRDefault="000A216D">
            <w:pPr>
              <w:rPr>
                <w:b/>
              </w:rPr>
            </w:pPr>
            <w:r>
              <w:rPr>
                <w:b/>
              </w:rPr>
              <w:t>Action</w:t>
            </w:r>
          </w:p>
        </w:tc>
      </w:tr>
      <w:tr w:rsidR="00EB44D7" w14:paraId="3DC26ADA" w14:textId="77777777">
        <w:trPr>
          <w:trHeight w:val="366"/>
        </w:trPr>
        <w:tc>
          <w:tcPr>
            <w:tcW w:w="1368" w:type="dxa"/>
            <w:tcBorders>
              <w:top w:val="double" w:sz="4" w:space="0" w:color="auto"/>
              <w:left w:val="nil"/>
              <w:bottom w:val="single" w:sz="4" w:space="0" w:color="auto"/>
            </w:tcBorders>
            <w:vAlign w:val="center"/>
          </w:tcPr>
          <w:p w14:paraId="3DC26AD5" w14:textId="712C2F38" w:rsidR="00EB44D7" w:rsidRDefault="000A216D">
            <w:pPr>
              <w:pStyle w:val="TableText"/>
              <w:jc w:val="center"/>
              <w:rPr>
                <w:b/>
              </w:rPr>
            </w:pPr>
            <w:r>
              <w:rPr>
                <w:b/>
              </w:rPr>
              <w:t>N</w:t>
            </w:r>
            <w:r w:rsidR="00D6427E">
              <w:rPr>
                <w:b/>
              </w:rPr>
              <w:t>ote</w:t>
            </w:r>
          </w:p>
        </w:tc>
        <w:tc>
          <w:tcPr>
            <w:tcW w:w="7488" w:type="dxa"/>
            <w:tcBorders>
              <w:top w:val="double" w:sz="4" w:space="0" w:color="auto"/>
              <w:bottom w:val="single" w:sz="4" w:space="0" w:color="auto"/>
              <w:right w:val="nil"/>
            </w:tcBorders>
          </w:tcPr>
          <w:p w14:paraId="3DC26AD6" w14:textId="4B95D225" w:rsidR="00EB44D7" w:rsidRDefault="000A216D">
            <w:pPr>
              <w:pStyle w:val="TableText"/>
              <w:jc w:val="both"/>
            </w:pPr>
            <w:r>
              <w:t xml:space="preserve">The Reliability Coordinator must ensure, if analysis tools are unavailable, that </w:t>
            </w:r>
            <w:r w:rsidR="00AE0C7F">
              <w:t>an</w:t>
            </w:r>
            <w:r>
              <w:t xml:space="preserve"> RTA is performed at least once every 30 minutes.  The analysis tools applicable are:</w:t>
            </w:r>
          </w:p>
          <w:p w14:paraId="3DC26AD7" w14:textId="77777777" w:rsidR="00EB44D7" w:rsidRDefault="000A216D">
            <w:pPr>
              <w:pStyle w:val="TableText"/>
              <w:numPr>
                <w:ilvl w:val="0"/>
                <w:numId w:val="21"/>
              </w:numPr>
              <w:jc w:val="both"/>
            </w:pPr>
            <w:r>
              <w:t>State Estimator</w:t>
            </w:r>
          </w:p>
          <w:p w14:paraId="3DC26AD8" w14:textId="77777777" w:rsidR="00EB44D7" w:rsidRDefault="000A216D">
            <w:pPr>
              <w:pStyle w:val="TableText"/>
              <w:numPr>
                <w:ilvl w:val="0"/>
                <w:numId w:val="21"/>
              </w:numPr>
              <w:jc w:val="both"/>
            </w:pPr>
            <w:r>
              <w:t>RTCA</w:t>
            </w:r>
          </w:p>
          <w:p w14:paraId="3DC26AD9" w14:textId="77777777" w:rsidR="00EB44D7" w:rsidRDefault="000A216D">
            <w:pPr>
              <w:pStyle w:val="TableText"/>
              <w:numPr>
                <w:ilvl w:val="0"/>
                <w:numId w:val="21"/>
              </w:numPr>
              <w:jc w:val="both"/>
            </w:pPr>
            <w:r>
              <w:t>RTMONI</w:t>
            </w:r>
          </w:p>
        </w:tc>
      </w:tr>
      <w:tr w:rsidR="00EB44D7" w14:paraId="3DC26AE1" w14:textId="77777777">
        <w:trPr>
          <w:trHeight w:val="366"/>
        </w:trPr>
        <w:tc>
          <w:tcPr>
            <w:tcW w:w="1368" w:type="dxa"/>
            <w:tcBorders>
              <w:top w:val="single" w:sz="4" w:space="0" w:color="auto"/>
              <w:left w:val="nil"/>
              <w:bottom w:val="single" w:sz="4" w:space="0" w:color="auto"/>
            </w:tcBorders>
            <w:vAlign w:val="center"/>
          </w:tcPr>
          <w:p w14:paraId="3DC26ADB" w14:textId="47F120D4" w:rsidR="00EB44D7" w:rsidRDefault="000A216D">
            <w:pPr>
              <w:pStyle w:val="TableText"/>
              <w:jc w:val="center"/>
              <w:rPr>
                <w:b/>
              </w:rPr>
            </w:pPr>
            <w:r>
              <w:rPr>
                <w:b/>
              </w:rPr>
              <w:t>N</w:t>
            </w:r>
            <w:r w:rsidR="00D6427E">
              <w:rPr>
                <w:b/>
              </w:rPr>
              <w:t>ote</w:t>
            </w:r>
          </w:p>
        </w:tc>
        <w:tc>
          <w:tcPr>
            <w:tcW w:w="7488" w:type="dxa"/>
            <w:tcBorders>
              <w:top w:val="single" w:sz="4" w:space="0" w:color="auto"/>
              <w:bottom w:val="single" w:sz="4" w:space="0" w:color="auto"/>
              <w:right w:val="nil"/>
            </w:tcBorders>
          </w:tcPr>
          <w:p w14:paraId="3DC26ADC" w14:textId="452B8EFC" w:rsidR="00EB44D7" w:rsidRDefault="000A216D">
            <w:pPr>
              <w:pStyle w:val="TableText"/>
              <w:jc w:val="both"/>
            </w:pPr>
            <w:r>
              <w:t>A</w:t>
            </w:r>
            <w:r w:rsidR="007E685D">
              <w:t>n</w:t>
            </w:r>
            <w:r>
              <w:t xml:space="preserve"> RTA is an evaluation of system conditions using Real-time data to assess existing (pre-Contingency) and potential (post-Contingency) operating conditions. </w:t>
            </w:r>
          </w:p>
          <w:p w14:paraId="3DC26ADD" w14:textId="77777777" w:rsidR="00EB44D7" w:rsidRDefault="00EB44D7">
            <w:pPr>
              <w:pStyle w:val="TableText"/>
              <w:jc w:val="both"/>
            </w:pPr>
          </w:p>
          <w:p w14:paraId="3DC26ADE" w14:textId="3B55B4E7" w:rsidR="00EB44D7" w:rsidRDefault="000A216D">
            <w:pPr>
              <w:pStyle w:val="TableText"/>
              <w:jc w:val="both"/>
            </w:pPr>
            <w:r>
              <w:t xml:space="preserve">The RTA is required to include applicable load, generation output levels, known Protection System and Remedial Action Scheme (RAS) status or degradation, </w:t>
            </w:r>
            <w:r w:rsidR="00AE0C7F">
              <w:t xml:space="preserve">functions, and limitations; </w:t>
            </w:r>
            <w:r>
              <w:t>Transmission and Generation outages, DC Tie schedules, Facility Ratings, and identified phase angle and equipment limitations.</w:t>
            </w:r>
          </w:p>
          <w:p w14:paraId="3DC26ADF" w14:textId="77777777" w:rsidR="00EB44D7" w:rsidRDefault="00EB44D7">
            <w:pPr>
              <w:pStyle w:val="TableText"/>
              <w:jc w:val="both"/>
            </w:pPr>
          </w:p>
          <w:p w14:paraId="3DC26AE0" w14:textId="6209D636" w:rsidR="00EB44D7" w:rsidRDefault="000A216D">
            <w:pPr>
              <w:pStyle w:val="TableText"/>
              <w:jc w:val="both"/>
            </w:pPr>
            <w:r>
              <w:t>This RTA must evaluate for all SOL exceedances (e.g.</w:t>
            </w:r>
            <w:r w:rsidR="00AE0C7F">
              <w:t>,</w:t>
            </w:r>
            <w:r>
              <w:t xml:space="preserve"> Facility Ratings, voltage limits, and any GTLs).</w:t>
            </w:r>
          </w:p>
        </w:tc>
      </w:tr>
      <w:tr w:rsidR="00EB44D7" w14:paraId="3DC26AF8" w14:textId="77777777">
        <w:trPr>
          <w:trHeight w:val="366"/>
        </w:trPr>
        <w:tc>
          <w:tcPr>
            <w:tcW w:w="1368" w:type="dxa"/>
            <w:tcBorders>
              <w:top w:val="single" w:sz="4" w:space="0" w:color="auto"/>
              <w:left w:val="nil"/>
              <w:bottom w:val="single" w:sz="4" w:space="0" w:color="auto"/>
            </w:tcBorders>
            <w:vAlign w:val="center"/>
          </w:tcPr>
          <w:p w14:paraId="3DC26AE2" w14:textId="77777777" w:rsidR="00EB44D7" w:rsidRDefault="000A216D">
            <w:pPr>
              <w:pStyle w:val="TableText"/>
              <w:jc w:val="center"/>
              <w:rPr>
                <w:b/>
              </w:rPr>
            </w:pPr>
            <w:r>
              <w:rPr>
                <w:b/>
              </w:rPr>
              <w:t>1</w:t>
            </w:r>
          </w:p>
        </w:tc>
        <w:tc>
          <w:tcPr>
            <w:tcW w:w="7488" w:type="dxa"/>
            <w:tcBorders>
              <w:top w:val="single" w:sz="4" w:space="0" w:color="auto"/>
              <w:bottom w:val="single" w:sz="4" w:space="0" w:color="auto"/>
              <w:right w:val="nil"/>
            </w:tcBorders>
          </w:tcPr>
          <w:p w14:paraId="3DC26AE3" w14:textId="77777777" w:rsidR="00EB44D7" w:rsidRDefault="000A216D">
            <w:pPr>
              <w:pStyle w:val="TableText"/>
              <w:jc w:val="both"/>
              <w:rPr>
                <w:b/>
                <w:u w:val="single"/>
              </w:rPr>
            </w:pPr>
            <w:r>
              <w:rPr>
                <w:b/>
                <w:u w:val="single"/>
              </w:rPr>
              <w:t>WHEN:</w:t>
            </w:r>
          </w:p>
          <w:p w14:paraId="3DC26AE4" w14:textId="77777777" w:rsidR="00EB44D7" w:rsidRDefault="000A216D" w:rsidP="005551FF">
            <w:pPr>
              <w:pStyle w:val="TableText"/>
              <w:numPr>
                <w:ilvl w:val="0"/>
                <w:numId w:val="105"/>
              </w:numPr>
              <w:jc w:val="both"/>
            </w:pPr>
            <w:r>
              <w:t>The Operations Support Engineer performs a manual RTA (at least every 30 minutes) and saves the study;</w:t>
            </w:r>
            <w:r>
              <w:rPr>
                <w:u w:val="single"/>
              </w:rPr>
              <w:t xml:space="preserve"> </w:t>
            </w:r>
          </w:p>
          <w:p w14:paraId="3DC26AE5" w14:textId="77777777" w:rsidR="00EB44D7" w:rsidRDefault="000A216D">
            <w:pPr>
              <w:pStyle w:val="TableText"/>
              <w:jc w:val="both"/>
              <w:rPr>
                <w:b/>
                <w:u w:val="single"/>
              </w:rPr>
            </w:pPr>
            <w:r>
              <w:rPr>
                <w:b/>
                <w:u w:val="single"/>
              </w:rPr>
              <w:t>THEN:</w:t>
            </w:r>
          </w:p>
          <w:p w14:paraId="3DC26AE6" w14:textId="77777777" w:rsidR="00EB44D7" w:rsidRDefault="000A216D" w:rsidP="005551FF">
            <w:pPr>
              <w:pStyle w:val="TableText"/>
              <w:numPr>
                <w:ilvl w:val="0"/>
                <w:numId w:val="105"/>
              </w:numPr>
              <w:jc w:val="both"/>
            </w:pPr>
            <w:r>
              <w:t>Open the save case to review the results;</w:t>
            </w:r>
          </w:p>
          <w:p w14:paraId="3DC26AE7" w14:textId="77777777" w:rsidR="00EB44D7" w:rsidRDefault="000A216D">
            <w:pPr>
              <w:pStyle w:val="TableText"/>
              <w:jc w:val="both"/>
              <w:rPr>
                <w:b/>
              </w:rPr>
            </w:pPr>
            <w:r>
              <w:rPr>
                <w:b/>
              </w:rPr>
              <w:t>Considerations:</w:t>
            </w:r>
          </w:p>
          <w:p w14:paraId="3DC26AE8" w14:textId="77777777" w:rsidR="00EB44D7" w:rsidRDefault="000A216D" w:rsidP="005551FF">
            <w:pPr>
              <w:pStyle w:val="TableText"/>
              <w:numPr>
                <w:ilvl w:val="0"/>
                <w:numId w:val="105"/>
              </w:numPr>
              <w:jc w:val="both"/>
            </w:pPr>
            <w:r>
              <w:t xml:space="preserve">If SE/RTCA is not operational due to TO/QSE ICCP data issues, results could be erroneous.  Coordination with the appropriate TOs will be necessary.  </w:t>
            </w:r>
          </w:p>
          <w:p w14:paraId="3DC26AE9" w14:textId="77777777" w:rsidR="00EB44D7" w:rsidRDefault="000A216D" w:rsidP="005551FF">
            <w:pPr>
              <w:pStyle w:val="TableText"/>
              <w:numPr>
                <w:ilvl w:val="0"/>
                <w:numId w:val="105"/>
              </w:numPr>
              <w:jc w:val="both"/>
            </w:pPr>
            <w:r>
              <w:t>Use the most limiting parameter when determining corrective actions for SOL exceedances, unless the parameter is determined to be erroneous by both ERCOT and the TO/QSE.</w:t>
            </w:r>
          </w:p>
          <w:p w14:paraId="3DC26AEA" w14:textId="77777777" w:rsidR="00EB44D7" w:rsidRDefault="000A216D">
            <w:pPr>
              <w:pStyle w:val="TableText"/>
              <w:jc w:val="both"/>
              <w:rPr>
                <w:b/>
                <w:u w:val="single"/>
              </w:rPr>
            </w:pPr>
            <w:r>
              <w:rPr>
                <w:b/>
                <w:u w:val="single"/>
              </w:rPr>
              <w:t>IF:</w:t>
            </w:r>
          </w:p>
          <w:p w14:paraId="3DC26AEB" w14:textId="77777777" w:rsidR="00EB44D7" w:rsidRDefault="000A216D" w:rsidP="007E512D">
            <w:pPr>
              <w:pStyle w:val="TableText"/>
              <w:numPr>
                <w:ilvl w:val="0"/>
                <w:numId w:val="166"/>
              </w:numPr>
              <w:jc w:val="both"/>
            </w:pPr>
            <w:r>
              <w:t xml:space="preserve">TCM is operational; </w:t>
            </w:r>
          </w:p>
          <w:p w14:paraId="3DC26AEC" w14:textId="77777777" w:rsidR="00EB44D7" w:rsidRDefault="000A216D">
            <w:pPr>
              <w:pStyle w:val="TableText"/>
              <w:jc w:val="both"/>
              <w:rPr>
                <w:b/>
                <w:u w:val="single"/>
              </w:rPr>
            </w:pPr>
            <w:r>
              <w:rPr>
                <w:b/>
                <w:u w:val="single"/>
              </w:rPr>
              <w:t>THEN:</w:t>
            </w:r>
          </w:p>
          <w:p w14:paraId="3DC26AED" w14:textId="77777777" w:rsidR="00EB44D7" w:rsidRDefault="000A216D" w:rsidP="007E512D">
            <w:pPr>
              <w:pStyle w:val="TableText"/>
              <w:numPr>
                <w:ilvl w:val="0"/>
                <w:numId w:val="166"/>
              </w:numPr>
              <w:jc w:val="both"/>
            </w:pPr>
            <w:r>
              <w:lastRenderedPageBreak/>
              <w:t>The Operations Support Engineer will build manual constraints for SCED to re-dispatch</w:t>
            </w:r>
          </w:p>
          <w:p w14:paraId="3DC26AEE" w14:textId="77777777" w:rsidR="00EB44D7" w:rsidRDefault="000A216D">
            <w:pPr>
              <w:pStyle w:val="TableText"/>
              <w:jc w:val="both"/>
              <w:rPr>
                <w:b/>
                <w:u w:val="single"/>
              </w:rPr>
            </w:pPr>
            <w:r>
              <w:rPr>
                <w:b/>
                <w:u w:val="single"/>
              </w:rPr>
              <w:t>IF:</w:t>
            </w:r>
          </w:p>
          <w:p w14:paraId="3DC26AEF" w14:textId="77777777" w:rsidR="00EB44D7" w:rsidRDefault="000A216D" w:rsidP="007E512D">
            <w:pPr>
              <w:pStyle w:val="TableText"/>
              <w:numPr>
                <w:ilvl w:val="0"/>
                <w:numId w:val="166"/>
              </w:numPr>
              <w:jc w:val="both"/>
            </w:pPr>
            <w:r>
              <w:t xml:space="preserve">TCM in not operational and manual re-dispatch is necessary; </w:t>
            </w:r>
          </w:p>
          <w:p w14:paraId="3DC26AF0" w14:textId="77777777" w:rsidR="00EB44D7" w:rsidRDefault="000A216D">
            <w:pPr>
              <w:pStyle w:val="TableText"/>
              <w:jc w:val="both"/>
              <w:rPr>
                <w:b/>
                <w:u w:val="single"/>
              </w:rPr>
            </w:pPr>
            <w:r>
              <w:rPr>
                <w:b/>
                <w:u w:val="single"/>
              </w:rPr>
              <w:t>THEN:</w:t>
            </w:r>
          </w:p>
          <w:p w14:paraId="3DC26AF1" w14:textId="77777777" w:rsidR="00EB44D7" w:rsidRDefault="000A216D" w:rsidP="007E512D">
            <w:pPr>
              <w:pStyle w:val="TableText"/>
              <w:numPr>
                <w:ilvl w:val="0"/>
                <w:numId w:val="166"/>
              </w:numPr>
              <w:jc w:val="both"/>
            </w:pPr>
            <w:r>
              <w:t>Manually re-dispatch using a VDI and notify the appropriate TO</w:t>
            </w:r>
          </w:p>
          <w:p w14:paraId="3DC26AF2" w14:textId="77777777" w:rsidR="00EB44D7" w:rsidRDefault="000A216D">
            <w:pPr>
              <w:pStyle w:val="TableText"/>
              <w:jc w:val="both"/>
              <w:rPr>
                <w:b/>
                <w:u w:val="single"/>
              </w:rPr>
            </w:pPr>
            <w:r>
              <w:rPr>
                <w:b/>
                <w:u w:val="single"/>
              </w:rPr>
              <w:t>IF:</w:t>
            </w:r>
          </w:p>
          <w:p w14:paraId="3DC26AF3" w14:textId="77777777" w:rsidR="00EB44D7" w:rsidRDefault="000A216D" w:rsidP="005551FF">
            <w:pPr>
              <w:pStyle w:val="TableText"/>
              <w:numPr>
                <w:ilvl w:val="0"/>
                <w:numId w:val="105"/>
              </w:numPr>
              <w:jc w:val="both"/>
            </w:pPr>
            <w:r>
              <w:t xml:space="preserve">If SCED is operational; </w:t>
            </w:r>
          </w:p>
          <w:p w14:paraId="3DC26AF4" w14:textId="77777777" w:rsidR="00EB44D7" w:rsidRDefault="000A216D">
            <w:pPr>
              <w:pStyle w:val="TableText"/>
              <w:jc w:val="both"/>
              <w:rPr>
                <w:b/>
                <w:u w:val="single"/>
              </w:rPr>
            </w:pPr>
            <w:r>
              <w:rPr>
                <w:b/>
                <w:u w:val="single"/>
              </w:rPr>
              <w:t>THEN:</w:t>
            </w:r>
          </w:p>
          <w:p w14:paraId="3DC26AF5" w14:textId="77777777" w:rsidR="00EB44D7" w:rsidRDefault="000A216D" w:rsidP="005551FF">
            <w:pPr>
              <w:pStyle w:val="TableText"/>
              <w:numPr>
                <w:ilvl w:val="0"/>
                <w:numId w:val="105"/>
              </w:numPr>
              <w:jc w:val="both"/>
            </w:pPr>
            <w:r>
              <w:t>Monitor constraints in SCED to ensure resolution</w:t>
            </w:r>
          </w:p>
          <w:p w14:paraId="3DC26AF6" w14:textId="77777777" w:rsidR="00EB44D7" w:rsidRDefault="000A216D">
            <w:pPr>
              <w:pStyle w:val="TableText"/>
              <w:jc w:val="both"/>
              <w:rPr>
                <w:b/>
                <w:u w:val="single"/>
              </w:rPr>
            </w:pPr>
            <w:r>
              <w:rPr>
                <w:b/>
                <w:u w:val="single"/>
              </w:rPr>
              <w:t xml:space="preserve">UPDATE: </w:t>
            </w:r>
          </w:p>
          <w:p w14:paraId="3DC26AF7" w14:textId="77777777" w:rsidR="00EB44D7" w:rsidRDefault="000A216D" w:rsidP="005551FF">
            <w:pPr>
              <w:pStyle w:val="TableText"/>
              <w:numPr>
                <w:ilvl w:val="0"/>
                <w:numId w:val="105"/>
              </w:numPr>
              <w:jc w:val="both"/>
            </w:pPr>
            <w:r>
              <w:t xml:space="preserve">RTMONI as necessary for GTLs </w:t>
            </w:r>
          </w:p>
        </w:tc>
      </w:tr>
      <w:tr w:rsidR="00EB44D7" w14:paraId="3DC26B05" w14:textId="77777777">
        <w:trPr>
          <w:trHeight w:val="3491"/>
        </w:trPr>
        <w:tc>
          <w:tcPr>
            <w:tcW w:w="1368" w:type="dxa"/>
            <w:tcBorders>
              <w:top w:val="single" w:sz="4" w:space="0" w:color="auto"/>
              <w:left w:val="nil"/>
              <w:bottom w:val="single" w:sz="4" w:space="0" w:color="auto"/>
            </w:tcBorders>
            <w:vAlign w:val="center"/>
          </w:tcPr>
          <w:p w14:paraId="3DC26AF9" w14:textId="77777777" w:rsidR="00EB44D7" w:rsidRDefault="000A216D">
            <w:pPr>
              <w:pStyle w:val="TableText"/>
              <w:jc w:val="center"/>
              <w:rPr>
                <w:b/>
              </w:rPr>
            </w:pPr>
            <w:r>
              <w:rPr>
                <w:b/>
              </w:rPr>
              <w:lastRenderedPageBreak/>
              <w:t>2</w:t>
            </w:r>
          </w:p>
        </w:tc>
        <w:tc>
          <w:tcPr>
            <w:tcW w:w="7488" w:type="dxa"/>
            <w:tcBorders>
              <w:top w:val="single" w:sz="4" w:space="0" w:color="auto"/>
              <w:bottom w:val="single" w:sz="4" w:space="0" w:color="auto"/>
              <w:right w:val="nil"/>
            </w:tcBorders>
          </w:tcPr>
          <w:p w14:paraId="3DC26AFA" w14:textId="77777777" w:rsidR="00EB44D7" w:rsidRDefault="000A216D">
            <w:pPr>
              <w:pStyle w:val="TableText"/>
              <w:jc w:val="both"/>
              <w:rPr>
                <w:b/>
                <w:u w:val="single"/>
              </w:rPr>
            </w:pPr>
            <w:r>
              <w:rPr>
                <w:b/>
                <w:u w:val="single"/>
              </w:rPr>
              <w:t>WHEN:</w:t>
            </w:r>
          </w:p>
          <w:p w14:paraId="3DC26AFB" w14:textId="77777777" w:rsidR="00EB44D7" w:rsidRDefault="000A216D" w:rsidP="005551FF">
            <w:pPr>
              <w:pStyle w:val="TableText"/>
              <w:numPr>
                <w:ilvl w:val="0"/>
                <w:numId w:val="105"/>
              </w:numPr>
              <w:jc w:val="both"/>
            </w:pPr>
            <w:r>
              <w:t>Topology changes are reported;</w:t>
            </w:r>
            <w:r>
              <w:rPr>
                <w:u w:val="single"/>
              </w:rPr>
              <w:t xml:space="preserve"> </w:t>
            </w:r>
          </w:p>
          <w:p w14:paraId="3DC26AFC" w14:textId="77777777" w:rsidR="00EB44D7" w:rsidRDefault="000A216D">
            <w:pPr>
              <w:pStyle w:val="TableText"/>
              <w:jc w:val="both"/>
              <w:rPr>
                <w:b/>
                <w:u w:val="single"/>
              </w:rPr>
            </w:pPr>
            <w:r>
              <w:rPr>
                <w:b/>
                <w:u w:val="single"/>
              </w:rPr>
              <w:t>THEN:</w:t>
            </w:r>
          </w:p>
          <w:p w14:paraId="3DC26AFD" w14:textId="77777777" w:rsidR="00EB44D7" w:rsidRDefault="000A216D" w:rsidP="005551FF">
            <w:pPr>
              <w:pStyle w:val="TableText"/>
              <w:numPr>
                <w:ilvl w:val="0"/>
                <w:numId w:val="105"/>
              </w:numPr>
              <w:jc w:val="both"/>
            </w:pPr>
            <w:r>
              <w:t>Notify the Operations Support Engineer is aware for the manual RTA.</w:t>
            </w:r>
          </w:p>
          <w:p w14:paraId="3DC26AFE" w14:textId="77777777" w:rsidR="00EB44D7" w:rsidRDefault="000A216D">
            <w:pPr>
              <w:pStyle w:val="TableText"/>
              <w:jc w:val="both"/>
              <w:rPr>
                <w:b/>
                <w:u w:val="single"/>
              </w:rPr>
            </w:pPr>
            <w:r>
              <w:rPr>
                <w:b/>
                <w:u w:val="single"/>
              </w:rPr>
              <w:t>IF:</w:t>
            </w:r>
          </w:p>
          <w:p w14:paraId="3DC26AFF" w14:textId="77777777" w:rsidR="00EB44D7" w:rsidRDefault="000A216D" w:rsidP="005551FF">
            <w:pPr>
              <w:pStyle w:val="TableText"/>
              <w:numPr>
                <w:ilvl w:val="0"/>
                <w:numId w:val="105"/>
              </w:numPr>
              <w:jc w:val="both"/>
            </w:pPr>
            <w:r>
              <w:t xml:space="preserve">If requested by Shift Supervisor or Operations Support Engineer to manually replace data/statuses; </w:t>
            </w:r>
          </w:p>
          <w:p w14:paraId="3DC26B00" w14:textId="77777777" w:rsidR="00EB44D7" w:rsidRDefault="000A216D">
            <w:pPr>
              <w:pStyle w:val="TableText"/>
              <w:jc w:val="both"/>
              <w:rPr>
                <w:b/>
                <w:u w:val="single"/>
              </w:rPr>
            </w:pPr>
            <w:r>
              <w:rPr>
                <w:b/>
                <w:u w:val="single"/>
              </w:rPr>
              <w:t>THEN:</w:t>
            </w:r>
          </w:p>
          <w:p w14:paraId="3DC26B01" w14:textId="77777777" w:rsidR="00EB44D7" w:rsidRDefault="000A216D" w:rsidP="005551FF">
            <w:pPr>
              <w:pStyle w:val="TableText"/>
              <w:numPr>
                <w:ilvl w:val="0"/>
                <w:numId w:val="105"/>
              </w:numPr>
              <w:jc w:val="both"/>
            </w:pPr>
            <w:r>
              <w:t>Replace the topology changes that were reported.</w:t>
            </w:r>
          </w:p>
          <w:p w14:paraId="3DC26B02" w14:textId="77777777" w:rsidR="00EB44D7" w:rsidRDefault="000A216D">
            <w:pPr>
              <w:pStyle w:val="TableText"/>
              <w:jc w:val="both"/>
              <w:rPr>
                <w:b/>
              </w:rPr>
            </w:pPr>
            <w:r>
              <w:rPr>
                <w:b/>
              </w:rPr>
              <w:t>Other Considerations:</w:t>
            </w:r>
          </w:p>
          <w:p w14:paraId="3DC26B03" w14:textId="77777777" w:rsidR="00EB44D7" w:rsidRDefault="000A216D" w:rsidP="005551FF">
            <w:pPr>
              <w:pStyle w:val="TableText"/>
              <w:numPr>
                <w:ilvl w:val="0"/>
                <w:numId w:val="105"/>
              </w:numPr>
              <w:jc w:val="both"/>
            </w:pPr>
            <w:r>
              <w:t>System Load changes,</w:t>
            </w:r>
          </w:p>
          <w:p w14:paraId="3DC26B04" w14:textId="77777777" w:rsidR="00EB44D7" w:rsidRDefault="000A216D" w:rsidP="005551FF">
            <w:pPr>
              <w:pStyle w:val="TableText"/>
              <w:numPr>
                <w:ilvl w:val="0"/>
                <w:numId w:val="105"/>
              </w:numPr>
              <w:jc w:val="both"/>
            </w:pPr>
            <w:r>
              <w:t>Large generation re-dispatch</w:t>
            </w:r>
          </w:p>
        </w:tc>
      </w:tr>
      <w:tr w:rsidR="00EB44D7" w14:paraId="3DC26B0B" w14:textId="77777777">
        <w:trPr>
          <w:trHeight w:val="366"/>
        </w:trPr>
        <w:tc>
          <w:tcPr>
            <w:tcW w:w="1368" w:type="dxa"/>
            <w:tcBorders>
              <w:top w:val="single" w:sz="4" w:space="0" w:color="auto"/>
              <w:left w:val="nil"/>
              <w:bottom w:val="single" w:sz="4" w:space="0" w:color="auto"/>
            </w:tcBorders>
            <w:vAlign w:val="center"/>
          </w:tcPr>
          <w:p w14:paraId="3DC26B06" w14:textId="77777777" w:rsidR="00EB44D7" w:rsidRDefault="000A216D">
            <w:pPr>
              <w:pStyle w:val="TableText"/>
              <w:jc w:val="center"/>
              <w:rPr>
                <w:b/>
              </w:rPr>
            </w:pPr>
            <w:r>
              <w:rPr>
                <w:b/>
              </w:rPr>
              <w:t>3</w:t>
            </w:r>
          </w:p>
        </w:tc>
        <w:tc>
          <w:tcPr>
            <w:tcW w:w="7488" w:type="dxa"/>
            <w:tcBorders>
              <w:top w:val="single" w:sz="4" w:space="0" w:color="auto"/>
              <w:bottom w:val="single" w:sz="4" w:space="0" w:color="auto"/>
              <w:right w:val="nil"/>
            </w:tcBorders>
          </w:tcPr>
          <w:p w14:paraId="3DC26B07" w14:textId="77777777" w:rsidR="00EB44D7" w:rsidRDefault="000A216D">
            <w:pPr>
              <w:pStyle w:val="TableText"/>
              <w:jc w:val="both"/>
              <w:rPr>
                <w:b/>
                <w:u w:val="single"/>
              </w:rPr>
            </w:pPr>
            <w:r>
              <w:rPr>
                <w:b/>
                <w:u w:val="single"/>
              </w:rPr>
              <w:t>ONCE:</w:t>
            </w:r>
          </w:p>
          <w:p w14:paraId="3DC26B08" w14:textId="77777777" w:rsidR="00EB44D7" w:rsidRDefault="000A216D" w:rsidP="005551FF">
            <w:pPr>
              <w:pStyle w:val="TableText"/>
              <w:numPr>
                <w:ilvl w:val="0"/>
                <w:numId w:val="105"/>
              </w:numPr>
              <w:jc w:val="both"/>
            </w:pPr>
            <w:r>
              <w:t>The tools are back operational and manual RTAs are no longer needed;</w:t>
            </w:r>
          </w:p>
          <w:p w14:paraId="3DC26B09" w14:textId="77777777" w:rsidR="00EB44D7" w:rsidRDefault="000A216D">
            <w:pPr>
              <w:pStyle w:val="TableText"/>
              <w:jc w:val="both"/>
              <w:rPr>
                <w:b/>
                <w:u w:val="single"/>
              </w:rPr>
            </w:pPr>
            <w:r>
              <w:rPr>
                <w:b/>
                <w:u w:val="single"/>
              </w:rPr>
              <w:t>THEN:</w:t>
            </w:r>
          </w:p>
          <w:p w14:paraId="3DC26B0A" w14:textId="77777777" w:rsidR="00EB44D7" w:rsidRDefault="000A216D" w:rsidP="005551FF">
            <w:pPr>
              <w:pStyle w:val="TableText"/>
              <w:numPr>
                <w:ilvl w:val="0"/>
                <w:numId w:val="105"/>
              </w:numPr>
              <w:jc w:val="both"/>
            </w:pPr>
            <w:r>
              <w:t>Coordinate with the Operations Support Engineer to remove any unneeded manually replace data/statuses.</w:t>
            </w:r>
          </w:p>
        </w:tc>
      </w:tr>
      <w:tr w:rsidR="00EB44D7" w14:paraId="3DC26B0E" w14:textId="77777777">
        <w:trPr>
          <w:trHeight w:val="366"/>
        </w:trPr>
        <w:tc>
          <w:tcPr>
            <w:tcW w:w="1368" w:type="dxa"/>
            <w:tcBorders>
              <w:top w:val="single" w:sz="4" w:space="0" w:color="auto"/>
              <w:left w:val="nil"/>
              <w:bottom w:val="double" w:sz="4" w:space="0" w:color="auto"/>
            </w:tcBorders>
            <w:vAlign w:val="center"/>
          </w:tcPr>
          <w:p w14:paraId="3DC26B0C" w14:textId="3B868B57" w:rsidR="00EB44D7" w:rsidRDefault="000A216D">
            <w:pPr>
              <w:pStyle w:val="TableText"/>
              <w:jc w:val="center"/>
              <w:rPr>
                <w:b/>
              </w:rPr>
            </w:pPr>
            <w:r>
              <w:rPr>
                <w:b/>
              </w:rPr>
              <w:t>L</w:t>
            </w:r>
            <w:r w:rsidR="00D6427E">
              <w:rPr>
                <w:b/>
              </w:rPr>
              <w:t>og</w:t>
            </w:r>
          </w:p>
        </w:tc>
        <w:tc>
          <w:tcPr>
            <w:tcW w:w="7488" w:type="dxa"/>
            <w:tcBorders>
              <w:top w:val="single" w:sz="4" w:space="0" w:color="auto"/>
              <w:bottom w:val="double" w:sz="4" w:space="0" w:color="auto"/>
              <w:right w:val="nil"/>
            </w:tcBorders>
          </w:tcPr>
          <w:p w14:paraId="3DC26B0D" w14:textId="77777777" w:rsidR="00EB44D7" w:rsidRDefault="000A216D">
            <w:pPr>
              <w:pStyle w:val="TableText"/>
              <w:jc w:val="both"/>
            </w:pPr>
            <w:r>
              <w:t>Log all actions.</w:t>
            </w:r>
          </w:p>
        </w:tc>
      </w:tr>
    </w:tbl>
    <w:p w14:paraId="3DC26B0F" w14:textId="77777777" w:rsidR="00EB44D7" w:rsidRDefault="00EB44D7"/>
    <w:p w14:paraId="3DC26B10" w14:textId="6E90F1FA" w:rsidR="00904414" w:rsidRDefault="00904414">
      <w:bookmarkStart w:id="97" w:name="_3_Manage_Transmission"/>
      <w:bookmarkEnd w:id="97"/>
      <w:r>
        <w:br w:type="page"/>
      </w:r>
    </w:p>
    <w:p w14:paraId="657066C0" w14:textId="56753EBB" w:rsidR="00FB64DA" w:rsidRPr="00FB64DA" w:rsidRDefault="00FB64DA" w:rsidP="00195B95">
      <w:pPr>
        <w:keepNext/>
        <w:ind w:left="720"/>
        <w:outlineLvl w:val="1"/>
        <w:rPr>
          <w:b/>
          <w:bCs/>
          <w:iCs/>
        </w:rPr>
      </w:pPr>
      <w:r w:rsidRPr="00FB64DA">
        <w:rPr>
          <w:b/>
          <w:bCs/>
          <w:iCs/>
        </w:rPr>
        <w:lastRenderedPageBreak/>
        <w:t>3.8</w:t>
      </w:r>
      <w:r w:rsidRPr="00FB64DA">
        <w:rPr>
          <w:b/>
          <w:bCs/>
          <w:iCs/>
        </w:rPr>
        <w:tab/>
        <w:t>SOL Exceedance Communications</w:t>
      </w:r>
    </w:p>
    <w:p w14:paraId="2422BF20" w14:textId="77777777" w:rsidR="00FB64DA" w:rsidRPr="00FB64DA" w:rsidRDefault="00FB64DA" w:rsidP="00FB64DA">
      <w:pPr>
        <w:rPr>
          <w:b/>
          <w:color w:val="C00000"/>
        </w:rPr>
      </w:pPr>
    </w:p>
    <w:p w14:paraId="640AED43" w14:textId="75CEFE54" w:rsidR="00FB64DA" w:rsidRPr="00FB64DA" w:rsidRDefault="00FB64DA" w:rsidP="00195B95">
      <w:pPr>
        <w:ind w:left="720" w:hanging="720"/>
      </w:pPr>
      <w:r w:rsidRPr="00FB64DA">
        <w:rPr>
          <w:b/>
          <w:color w:val="C00000"/>
        </w:rPr>
        <w:tab/>
      </w:r>
      <w:r w:rsidRPr="00FB64DA">
        <w:rPr>
          <w:b/>
        </w:rPr>
        <w:t>Procedure Purpose:</w:t>
      </w:r>
      <w:r w:rsidRPr="00FB64DA">
        <w:t xml:space="preserve"> To ensure necessary SOL exceedance, as established in the SOL Methodology, are communicated either electronically or </w:t>
      </w:r>
      <w:r w:rsidR="00CF142B">
        <w:t>manually</w:t>
      </w:r>
      <w:r w:rsidRPr="00FB64DA">
        <w:t xml:space="preserve"> to impacted ERCOT TOs. </w:t>
      </w:r>
    </w:p>
    <w:p w14:paraId="123D1DDA" w14:textId="77777777" w:rsidR="00FB64DA" w:rsidRPr="00FB64DA" w:rsidRDefault="00FB64DA" w:rsidP="00FB64D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845782" w:rsidRPr="00FB64DA" w14:paraId="51BA6515" w14:textId="77777777" w:rsidTr="00C40295">
        <w:tc>
          <w:tcPr>
            <w:tcW w:w="2628" w:type="dxa"/>
            <w:vAlign w:val="center"/>
          </w:tcPr>
          <w:p w14:paraId="4DAEE6FF" w14:textId="77777777" w:rsidR="00FB64DA" w:rsidRPr="00FB64DA" w:rsidRDefault="00FB64DA" w:rsidP="00FB64DA">
            <w:pPr>
              <w:rPr>
                <w:b/>
                <w:lang w:val="pt-BR"/>
              </w:rPr>
            </w:pPr>
            <w:r w:rsidRPr="00FB64DA">
              <w:rPr>
                <w:b/>
                <w:lang w:val="pt-BR"/>
              </w:rPr>
              <w:t>Protocol Reference</w:t>
            </w:r>
          </w:p>
        </w:tc>
        <w:tc>
          <w:tcPr>
            <w:tcW w:w="1557" w:type="dxa"/>
          </w:tcPr>
          <w:p w14:paraId="49E0A452" w14:textId="77777777" w:rsidR="00FB64DA" w:rsidRPr="00FB64DA" w:rsidRDefault="00FB64DA" w:rsidP="00FB64DA">
            <w:pPr>
              <w:rPr>
                <w:b/>
                <w:lang w:val="pt-BR"/>
              </w:rPr>
            </w:pPr>
          </w:p>
        </w:tc>
        <w:tc>
          <w:tcPr>
            <w:tcW w:w="1557" w:type="dxa"/>
          </w:tcPr>
          <w:p w14:paraId="4A0CB5E8" w14:textId="77777777" w:rsidR="00FB64DA" w:rsidRPr="00FB64DA" w:rsidRDefault="00FB64DA" w:rsidP="00FB64DA">
            <w:pPr>
              <w:rPr>
                <w:b/>
                <w:lang w:val="pt-BR"/>
              </w:rPr>
            </w:pPr>
          </w:p>
        </w:tc>
        <w:tc>
          <w:tcPr>
            <w:tcW w:w="1557" w:type="dxa"/>
          </w:tcPr>
          <w:p w14:paraId="64AB5022" w14:textId="77777777" w:rsidR="00FB64DA" w:rsidRPr="00FB64DA" w:rsidRDefault="00FB64DA" w:rsidP="00FB64DA">
            <w:pPr>
              <w:rPr>
                <w:b/>
                <w:lang w:val="pt-BR"/>
              </w:rPr>
            </w:pPr>
          </w:p>
        </w:tc>
        <w:tc>
          <w:tcPr>
            <w:tcW w:w="1557" w:type="dxa"/>
          </w:tcPr>
          <w:p w14:paraId="1B2E13CD" w14:textId="77777777" w:rsidR="00FB64DA" w:rsidRPr="00FB64DA" w:rsidRDefault="00FB64DA" w:rsidP="00FB64DA">
            <w:pPr>
              <w:rPr>
                <w:b/>
                <w:lang w:val="pt-BR"/>
              </w:rPr>
            </w:pPr>
          </w:p>
        </w:tc>
      </w:tr>
      <w:tr w:rsidR="00845782" w:rsidRPr="00FB64DA" w14:paraId="11D9F174" w14:textId="77777777" w:rsidTr="00C40295">
        <w:tc>
          <w:tcPr>
            <w:tcW w:w="2628" w:type="dxa"/>
            <w:vAlign w:val="center"/>
          </w:tcPr>
          <w:p w14:paraId="76C4A6A6" w14:textId="77777777" w:rsidR="00FB64DA" w:rsidRPr="00FB64DA" w:rsidRDefault="00FB64DA" w:rsidP="00FB64DA">
            <w:pPr>
              <w:rPr>
                <w:b/>
                <w:lang w:val="pt-BR"/>
              </w:rPr>
            </w:pPr>
            <w:r w:rsidRPr="00FB64DA">
              <w:rPr>
                <w:b/>
                <w:lang w:val="pt-BR"/>
              </w:rPr>
              <w:t>Guide Reference</w:t>
            </w:r>
          </w:p>
        </w:tc>
        <w:tc>
          <w:tcPr>
            <w:tcW w:w="1557" w:type="dxa"/>
          </w:tcPr>
          <w:p w14:paraId="713A2E34" w14:textId="23EBEF31" w:rsidR="00FB64DA" w:rsidRPr="00FB64DA" w:rsidRDefault="0086671E" w:rsidP="00FB64DA">
            <w:pPr>
              <w:rPr>
                <w:b/>
                <w:lang w:val="pt-BR"/>
              </w:rPr>
            </w:pPr>
            <w:r>
              <w:rPr>
                <w:b/>
                <w:lang w:val="pt-BR"/>
              </w:rPr>
              <w:t>3.7 (2)</w:t>
            </w:r>
          </w:p>
        </w:tc>
        <w:tc>
          <w:tcPr>
            <w:tcW w:w="1557" w:type="dxa"/>
          </w:tcPr>
          <w:p w14:paraId="600B837D" w14:textId="77777777" w:rsidR="00FB64DA" w:rsidRPr="00FB64DA" w:rsidRDefault="00FB64DA" w:rsidP="00FB64DA">
            <w:pPr>
              <w:rPr>
                <w:b/>
                <w:lang w:val="pt-BR"/>
              </w:rPr>
            </w:pPr>
          </w:p>
        </w:tc>
        <w:tc>
          <w:tcPr>
            <w:tcW w:w="1557" w:type="dxa"/>
          </w:tcPr>
          <w:p w14:paraId="34C04354" w14:textId="77777777" w:rsidR="00FB64DA" w:rsidRPr="00FB64DA" w:rsidRDefault="00FB64DA" w:rsidP="00FB64DA">
            <w:pPr>
              <w:rPr>
                <w:b/>
                <w:lang w:val="pt-BR"/>
              </w:rPr>
            </w:pPr>
          </w:p>
        </w:tc>
        <w:tc>
          <w:tcPr>
            <w:tcW w:w="1557" w:type="dxa"/>
          </w:tcPr>
          <w:p w14:paraId="4EE3BD17" w14:textId="77777777" w:rsidR="00FB64DA" w:rsidRPr="00FB64DA" w:rsidRDefault="00FB64DA" w:rsidP="00FB64DA">
            <w:pPr>
              <w:rPr>
                <w:b/>
                <w:lang w:val="pt-BR"/>
              </w:rPr>
            </w:pPr>
          </w:p>
        </w:tc>
      </w:tr>
      <w:tr w:rsidR="00845782" w:rsidRPr="00FB64DA" w14:paraId="0C0CC9BA" w14:textId="77777777" w:rsidTr="00C40295">
        <w:trPr>
          <w:trHeight w:val="503"/>
        </w:trPr>
        <w:tc>
          <w:tcPr>
            <w:tcW w:w="2628" w:type="dxa"/>
            <w:vAlign w:val="center"/>
          </w:tcPr>
          <w:p w14:paraId="7110974D" w14:textId="77777777" w:rsidR="00FB64DA" w:rsidRPr="00FB64DA" w:rsidRDefault="00FB64DA" w:rsidP="00FB64DA">
            <w:pPr>
              <w:rPr>
                <w:b/>
                <w:lang w:val="pt-BR"/>
              </w:rPr>
            </w:pPr>
            <w:r w:rsidRPr="00FB64DA">
              <w:rPr>
                <w:b/>
                <w:lang w:val="pt-BR"/>
              </w:rPr>
              <w:t>NERC Standard</w:t>
            </w:r>
          </w:p>
        </w:tc>
        <w:tc>
          <w:tcPr>
            <w:tcW w:w="1557" w:type="dxa"/>
          </w:tcPr>
          <w:p w14:paraId="24894C9A" w14:textId="4CA2CE1A" w:rsidR="00FB64DA" w:rsidRPr="00FB64DA" w:rsidRDefault="00FB64DA" w:rsidP="00FB64DA">
            <w:pPr>
              <w:rPr>
                <w:b/>
                <w:lang w:val="pt-BR"/>
              </w:rPr>
            </w:pPr>
            <w:r w:rsidRPr="00FB64DA">
              <w:rPr>
                <w:b/>
                <w:lang w:val="pt-BR"/>
              </w:rPr>
              <w:t>IRO-008-</w:t>
            </w:r>
            <w:r w:rsidR="00DD3D20">
              <w:rPr>
                <w:b/>
                <w:lang w:val="pt-BR"/>
              </w:rPr>
              <w:t>3</w:t>
            </w:r>
          </w:p>
          <w:p w14:paraId="424C6B83" w14:textId="77777777" w:rsidR="00FB64DA" w:rsidRPr="00FB64DA" w:rsidRDefault="00FB64DA" w:rsidP="00FB64DA">
            <w:pPr>
              <w:rPr>
                <w:b/>
                <w:lang w:val="pt-BR"/>
              </w:rPr>
            </w:pPr>
            <w:r w:rsidRPr="00FB64DA">
              <w:rPr>
                <w:b/>
                <w:lang w:val="pt-BR"/>
              </w:rPr>
              <w:t>R5, R6</w:t>
            </w:r>
          </w:p>
        </w:tc>
        <w:tc>
          <w:tcPr>
            <w:tcW w:w="1557" w:type="dxa"/>
          </w:tcPr>
          <w:p w14:paraId="08C569F1" w14:textId="77777777" w:rsidR="00FB64DA" w:rsidRPr="00FB64DA" w:rsidRDefault="00FB64DA" w:rsidP="00FB64DA">
            <w:pPr>
              <w:rPr>
                <w:b/>
                <w:lang w:val="pt-BR"/>
              </w:rPr>
            </w:pPr>
          </w:p>
        </w:tc>
        <w:tc>
          <w:tcPr>
            <w:tcW w:w="1557" w:type="dxa"/>
          </w:tcPr>
          <w:p w14:paraId="187E04DD" w14:textId="77777777" w:rsidR="00FB64DA" w:rsidRPr="00FB64DA" w:rsidRDefault="00FB64DA" w:rsidP="00FB64DA">
            <w:pPr>
              <w:rPr>
                <w:b/>
                <w:lang w:val="pt-BR"/>
              </w:rPr>
            </w:pPr>
          </w:p>
        </w:tc>
        <w:tc>
          <w:tcPr>
            <w:tcW w:w="1557" w:type="dxa"/>
          </w:tcPr>
          <w:p w14:paraId="358D629C" w14:textId="77777777" w:rsidR="00FB64DA" w:rsidRPr="00FB64DA" w:rsidRDefault="00FB64DA" w:rsidP="00FB64DA">
            <w:pPr>
              <w:rPr>
                <w:b/>
              </w:rPr>
            </w:pPr>
          </w:p>
        </w:tc>
      </w:tr>
    </w:tbl>
    <w:p w14:paraId="61A389E2" w14:textId="77777777" w:rsidR="00FB64DA" w:rsidRPr="00FB64DA" w:rsidRDefault="00FB64DA" w:rsidP="00FB64D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rsidRPr="00FB64DA" w14:paraId="6BD143C1" w14:textId="77777777" w:rsidTr="00C40295">
        <w:tc>
          <w:tcPr>
            <w:tcW w:w="1908" w:type="dxa"/>
          </w:tcPr>
          <w:p w14:paraId="59ED8E79" w14:textId="5EDCC55F" w:rsidR="0082183D" w:rsidRPr="00FB64DA" w:rsidRDefault="0082183D" w:rsidP="0082183D">
            <w:pPr>
              <w:rPr>
                <w:b/>
              </w:rPr>
            </w:pPr>
            <w:r>
              <w:rPr>
                <w:b/>
              </w:rPr>
              <w:t xml:space="preserve">Version: 2 </w:t>
            </w:r>
          </w:p>
        </w:tc>
        <w:tc>
          <w:tcPr>
            <w:tcW w:w="2250" w:type="dxa"/>
          </w:tcPr>
          <w:p w14:paraId="097F9CF7" w14:textId="6D0B58B8" w:rsidR="0082183D" w:rsidRPr="00FB64DA" w:rsidRDefault="0082183D" w:rsidP="0082183D">
            <w:pPr>
              <w:rPr>
                <w:b/>
              </w:rPr>
            </w:pPr>
            <w:r>
              <w:rPr>
                <w:b/>
              </w:rPr>
              <w:t>Revision: 0</w:t>
            </w:r>
          </w:p>
        </w:tc>
        <w:tc>
          <w:tcPr>
            <w:tcW w:w="4680" w:type="dxa"/>
          </w:tcPr>
          <w:p w14:paraId="7FB55D82" w14:textId="21566186" w:rsidR="0082183D" w:rsidRPr="00FB64DA" w:rsidRDefault="0082183D" w:rsidP="0082183D">
            <w:pPr>
              <w:rPr>
                <w:b/>
              </w:rPr>
            </w:pPr>
            <w:r>
              <w:rPr>
                <w:b/>
              </w:rPr>
              <w:t>Effective Date:  December 5, 2025</w:t>
            </w:r>
          </w:p>
        </w:tc>
      </w:tr>
    </w:tbl>
    <w:p w14:paraId="562122F2" w14:textId="77777777" w:rsidR="00FB64DA" w:rsidRPr="00FB64DA" w:rsidRDefault="00FB64DA" w:rsidP="00FB64D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845782" w:rsidRPr="00FB64DA" w14:paraId="26ACE67B" w14:textId="77777777" w:rsidTr="00C40295">
        <w:trPr>
          <w:trHeight w:val="576"/>
          <w:tblHeader/>
        </w:trPr>
        <w:tc>
          <w:tcPr>
            <w:tcW w:w="1368" w:type="dxa"/>
            <w:tcBorders>
              <w:top w:val="double" w:sz="4" w:space="0" w:color="auto"/>
              <w:left w:val="nil"/>
              <w:bottom w:val="double" w:sz="4" w:space="0" w:color="auto"/>
            </w:tcBorders>
            <w:vAlign w:val="center"/>
          </w:tcPr>
          <w:p w14:paraId="5046840A" w14:textId="77777777" w:rsidR="00FB64DA" w:rsidRPr="00FB64DA" w:rsidRDefault="00FB64DA" w:rsidP="00FB64DA">
            <w:pPr>
              <w:jc w:val="center"/>
              <w:rPr>
                <w:b/>
              </w:rPr>
            </w:pPr>
            <w:r w:rsidRPr="00FB64DA">
              <w:rPr>
                <w:b/>
              </w:rPr>
              <w:t>Step</w:t>
            </w:r>
          </w:p>
        </w:tc>
        <w:tc>
          <w:tcPr>
            <w:tcW w:w="7488" w:type="dxa"/>
            <w:tcBorders>
              <w:top w:val="double" w:sz="4" w:space="0" w:color="auto"/>
              <w:bottom w:val="double" w:sz="4" w:space="0" w:color="auto"/>
              <w:right w:val="nil"/>
            </w:tcBorders>
            <w:vAlign w:val="center"/>
          </w:tcPr>
          <w:p w14:paraId="3C446394" w14:textId="77777777" w:rsidR="00FB64DA" w:rsidRPr="00FB64DA" w:rsidRDefault="00FB64DA" w:rsidP="00FB64DA">
            <w:pPr>
              <w:rPr>
                <w:b/>
              </w:rPr>
            </w:pPr>
            <w:r w:rsidRPr="00FB64DA">
              <w:rPr>
                <w:b/>
              </w:rPr>
              <w:t>Action</w:t>
            </w:r>
          </w:p>
        </w:tc>
      </w:tr>
      <w:tr w:rsidR="00845782" w:rsidRPr="00FB64DA" w14:paraId="7C0323A5" w14:textId="77777777" w:rsidTr="00C40295">
        <w:trPr>
          <w:trHeight w:val="366"/>
        </w:trPr>
        <w:tc>
          <w:tcPr>
            <w:tcW w:w="1368" w:type="dxa"/>
            <w:tcBorders>
              <w:top w:val="single" w:sz="4" w:space="0" w:color="auto"/>
              <w:left w:val="nil"/>
              <w:bottom w:val="double" w:sz="4" w:space="0" w:color="auto"/>
            </w:tcBorders>
            <w:vAlign w:val="center"/>
          </w:tcPr>
          <w:p w14:paraId="2091A36D" w14:textId="77777777" w:rsidR="00FB64DA" w:rsidRPr="00FB64DA" w:rsidRDefault="00FB64DA" w:rsidP="00FB64DA">
            <w:pPr>
              <w:jc w:val="center"/>
              <w:rPr>
                <w:b/>
              </w:rPr>
            </w:pPr>
            <w:r w:rsidRPr="00FB64DA">
              <w:rPr>
                <w:b/>
              </w:rPr>
              <w:t>Note</w:t>
            </w:r>
          </w:p>
        </w:tc>
        <w:tc>
          <w:tcPr>
            <w:tcW w:w="7488" w:type="dxa"/>
            <w:tcBorders>
              <w:top w:val="single" w:sz="4" w:space="0" w:color="auto"/>
              <w:bottom w:val="double" w:sz="4" w:space="0" w:color="auto"/>
              <w:right w:val="nil"/>
            </w:tcBorders>
          </w:tcPr>
          <w:p w14:paraId="0E3756A1" w14:textId="066F8B7F" w:rsidR="00FB64DA" w:rsidRPr="00FB64DA" w:rsidRDefault="00FB64DA" w:rsidP="00FB64DA">
            <w:pPr>
              <w:jc w:val="both"/>
            </w:pPr>
            <w:r w:rsidRPr="00FB64DA">
              <w:t xml:space="preserve">The SOL Exceedance tool indicates SOL exceedances and the timeframe necessary for manual communication if both </w:t>
            </w:r>
            <w:r w:rsidR="004513AF">
              <w:t xml:space="preserve">the </w:t>
            </w:r>
            <w:r w:rsidRPr="00FB64DA">
              <w:t xml:space="preserve">MIS Posting and Grid Geo are </w:t>
            </w:r>
            <w:r w:rsidR="00E80E0C">
              <w:t>unavailable</w:t>
            </w:r>
            <w:r w:rsidRPr="00FB64DA">
              <w:t xml:space="preserve">. </w:t>
            </w:r>
          </w:p>
        </w:tc>
      </w:tr>
      <w:tr w:rsidR="00845782" w:rsidRPr="00FB64DA" w14:paraId="5BB3A127" w14:textId="77777777" w:rsidTr="00C40295">
        <w:trPr>
          <w:trHeight w:val="36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1F7B63E2" w14:textId="265CED8F" w:rsidR="00FB64DA" w:rsidRPr="00FB64DA" w:rsidRDefault="00FB64DA" w:rsidP="00357506">
            <w:pPr>
              <w:pStyle w:val="Heading3"/>
            </w:pPr>
            <w:bookmarkStart w:id="98" w:name="_TO_reports_its"/>
            <w:bookmarkEnd w:id="98"/>
            <w:r w:rsidRPr="00FB64DA">
              <w:t xml:space="preserve">TO reports </w:t>
            </w:r>
            <w:r w:rsidR="006A6709">
              <w:t>its</w:t>
            </w:r>
            <w:r w:rsidRPr="00FB64DA">
              <w:t xml:space="preserve"> preferred method of SOL Electronic Communication is </w:t>
            </w:r>
            <w:r w:rsidR="00E80E0C">
              <w:t>unavailable</w:t>
            </w:r>
          </w:p>
        </w:tc>
      </w:tr>
      <w:tr w:rsidR="00845782" w:rsidRPr="00FB64DA" w14:paraId="4772815B" w14:textId="77777777" w:rsidTr="00C40295">
        <w:trPr>
          <w:trHeight w:val="366"/>
        </w:trPr>
        <w:tc>
          <w:tcPr>
            <w:tcW w:w="1368" w:type="dxa"/>
            <w:tcBorders>
              <w:top w:val="single" w:sz="4" w:space="0" w:color="auto"/>
              <w:left w:val="nil"/>
              <w:bottom w:val="double" w:sz="4" w:space="0" w:color="auto"/>
            </w:tcBorders>
            <w:vAlign w:val="center"/>
          </w:tcPr>
          <w:p w14:paraId="153A3D06" w14:textId="77777777" w:rsidR="00FB64DA" w:rsidRPr="00FB64DA" w:rsidRDefault="00FB64DA" w:rsidP="00FB64DA">
            <w:pPr>
              <w:jc w:val="center"/>
              <w:rPr>
                <w:b/>
              </w:rPr>
            </w:pPr>
            <w:r w:rsidRPr="00FB64DA">
              <w:rPr>
                <w:b/>
              </w:rPr>
              <w:t>1</w:t>
            </w:r>
          </w:p>
        </w:tc>
        <w:tc>
          <w:tcPr>
            <w:tcW w:w="7488" w:type="dxa"/>
            <w:tcBorders>
              <w:top w:val="single" w:sz="4" w:space="0" w:color="auto"/>
              <w:bottom w:val="double" w:sz="4" w:space="0" w:color="auto"/>
              <w:right w:val="nil"/>
            </w:tcBorders>
          </w:tcPr>
          <w:p w14:paraId="7643B936" w14:textId="77777777" w:rsidR="00FB64DA" w:rsidRPr="00FB64DA" w:rsidRDefault="00FB64DA" w:rsidP="00FB64DA">
            <w:pPr>
              <w:jc w:val="both"/>
              <w:rPr>
                <w:b/>
                <w:bCs/>
                <w:u w:val="single"/>
              </w:rPr>
            </w:pPr>
            <w:r w:rsidRPr="00FB64DA">
              <w:rPr>
                <w:b/>
                <w:bCs/>
                <w:u w:val="single"/>
              </w:rPr>
              <w:t>IF:</w:t>
            </w:r>
          </w:p>
          <w:p w14:paraId="1F254900" w14:textId="45DAF5D1" w:rsidR="00FB64DA" w:rsidRPr="00FB64DA" w:rsidRDefault="00FB64DA" w:rsidP="00FB64DA">
            <w:pPr>
              <w:numPr>
                <w:ilvl w:val="0"/>
                <w:numId w:val="105"/>
              </w:numPr>
              <w:jc w:val="both"/>
            </w:pPr>
            <w:r w:rsidRPr="00FB64DA">
              <w:t xml:space="preserve">A TO reports either the MIS Posting of System Limit Exceedances </w:t>
            </w:r>
            <w:r w:rsidRPr="00FB64DA">
              <w:rPr>
                <w:b/>
                <w:bCs/>
              </w:rPr>
              <w:t>OR</w:t>
            </w:r>
            <w:r w:rsidRPr="00FB64DA">
              <w:t xml:space="preserve"> Grid Geo is </w:t>
            </w:r>
            <w:r w:rsidR="00871D9E">
              <w:t>unavailable</w:t>
            </w:r>
            <w:r w:rsidRPr="00FB64DA">
              <w:t>;</w:t>
            </w:r>
          </w:p>
          <w:p w14:paraId="746E4C8E" w14:textId="77777777" w:rsidR="00FB64DA" w:rsidRPr="00FB64DA" w:rsidRDefault="00FB64DA" w:rsidP="00FB64DA">
            <w:pPr>
              <w:jc w:val="both"/>
              <w:rPr>
                <w:b/>
                <w:bCs/>
                <w:u w:val="single"/>
              </w:rPr>
            </w:pPr>
            <w:r w:rsidRPr="00FB64DA">
              <w:rPr>
                <w:b/>
                <w:bCs/>
                <w:u w:val="single"/>
              </w:rPr>
              <w:t>AND:</w:t>
            </w:r>
          </w:p>
          <w:p w14:paraId="467BCF55" w14:textId="1633C138" w:rsidR="00FB64DA" w:rsidRPr="00FB64DA" w:rsidRDefault="00FB64DA" w:rsidP="00FB64DA">
            <w:pPr>
              <w:numPr>
                <w:ilvl w:val="0"/>
                <w:numId w:val="105"/>
              </w:numPr>
              <w:jc w:val="both"/>
            </w:pPr>
            <w:r w:rsidRPr="00FB64DA">
              <w:t xml:space="preserve">The MIS Posting of System Limit Exceedances </w:t>
            </w:r>
            <w:r w:rsidRPr="00FB64DA">
              <w:rPr>
                <w:b/>
                <w:bCs/>
              </w:rPr>
              <w:t>AND</w:t>
            </w:r>
            <w:r w:rsidRPr="00FB64DA">
              <w:t xml:space="preserve"> Grid Geo are </w:t>
            </w:r>
            <w:r w:rsidR="00871D9E">
              <w:t>available</w:t>
            </w:r>
            <w:r w:rsidR="00927D55">
              <w:t xml:space="preserve"> on the ERCOT side;</w:t>
            </w:r>
          </w:p>
          <w:p w14:paraId="16CDD183" w14:textId="77777777" w:rsidR="00FB64DA" w:rsidRPr="00FB64DA" w:rsidRDefault="00FB64DA" w:rsidP="00FB64DA">
            <w:pPr>
              <w:jc w:val="both"/>
              <w:rPr>
                <w:b/>
                <w:bCs/>
                <w:u w:val="single"/>
              </w:rPr>
            </w:pPr>
            <w:r w:rsidRPr="00FB64DA">
              <w:rPr>
                <w:b/>
                <w:bCs/>
                <w:u w:val="single"/>
              </w:rPr>
              <w:t>THEN:</w:t>
            </w:r>
          </w:p>
          <w:p w14:paraId="70EB5C10" w14:textId="4A588B11" w:rsidR="00FB64DA" w:rsidRPr="00FB64DA" w:rsidRDefault="00FB64DA" w:rsidP="00FB64DA">
            <w:pPr>
              <w:numPr>
                <w:ilvl w:val="0"/>
                <w:numId w:val="105"/>
              </w:numPr>
              <w:jc w:val="both"/>
            </w:pPr>
            <w:r w:rsidRPr="00FB64DA">
              <w:t>Instruct the TO to utilize the alternate method of SOL Electronic Communication</w:t>
            </w:r>
            <w:r w:rsidR="002A2F6C">
              <w:t>, and</w:t>
            </w:r>
          </w:p>
          <w:p w14:paraId="1037CAFA" w14:textId="682E93B8" w:rsidR="00FB64DA" w:rsidRPr="00FB64DA" w:rsidRDefault="00FB64DA" w:rsidP="00FB64DA">
            <w:pPr>
              <w:numPr>
                <w:ilvl w:val="0"/>
                <w:numId w:val="105"/>
              </w:numPr>
              <w:jc w:val="both"/>
            </w:pPr>
            <w:r w:rsidRPr="00FB64DA">
              <w:t xml:space="preserve">Instruct them to call the ERCOT </w:t>
            </w:r>
            <w:r w:rsidR="004C3FE2">
              <w:t>Service</w:t>
            </w:r>
            <w:r w:rsidRPr="00FB64DA">
              <w:t xml:space="preserve"> Desk.</w:t>
            </w:r>
          </w:p>
        </w:tc>
      </w:tr>
      <w:tr w:rsidR="00845782" w:rsidRPr="00FB64DA" w14:paraId="44E46C82" w14:textId="77777777" w:rsidTr="00C40295">
        <w:trPr>
          <w:trHeight w:val="36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0ED9642B" w14:textId="44D23012" w:rsidR="00FB64DA" w:rsidRPr="00C0454F" w:rsidRDefault="00FB64DA" w:rsidP="00357506">
            <w:pPr>
              <w:pStyle w:val="Heading3"/>
            </w:pPr>
            <w:bookmarkStart w:id="99" w:name="_One_Method_of"/>
            <w:bookmarkEnd w:id="99"/>
            <w:r w:rsidRPr="00FB64DA">
              <w:t xml:space="preserve">One Method of </w:t>
            </w:r>
            <w:r w:rsidR="00954D7B" w:rsidRPr="00C0454F">
              <w:t xml:space="preserve">SOL </w:t>
            </w:r>
            <w:r w:rsidRPr="00FB64DA">
              <w:t xml:space="preserve">Electronic Communication is </w:t>
            </w:r>
            <w:r w:rsidR="00E82BC8">
              <w:t>unavailable</w:t>
            </w:r>
          </w:p>
        </w:tc>
      </w:tr>
      <w:tr w:rsidR="00845782" w:rsidRPr="00FB64DA" w14:paraId="379651FD" w14:textId="77777777" w:rsidTr="00C40295">
        <w:trPr>
          <w:trHeight w:val="366"/>
        </w:trPr>
        <w:tc>
          <w:tcPr>
            <w:tcW w:w="1368" w:type="dxa"/>
            <w:tcBorders>
              <w:top w:val="double" w:sz="4" w:space="0" w:color="auto"/>
              <w:left w:val="nil"/>
              <w:bottom w:val="single" w:sz="4" w:space="0" w:color="auto"/>
            </w:tcBorders>
            <w:vAlign w:val="center"/>
          </w:tcPr>
          <w:p w14:paraId="0A239B7C" w14:textId="77777777" w:rsidR="00FB64DA" w:rsidRPr="00FB64DA" w:rsidRDefault="00FB64DA" w:rsidP="00FB64DA">
            <w:pPr>
              <w:jc w:val="center"/>
              <w:rPr>
                <w:b/>
              </w:rPr>
            </w:pPr>
            <w:r w:rsidRPr="00FB64DA">
              <w:rPr>
                <w:b/>
              </w:rPr>
              <w:t>1</w:t>
            </w:r>
          </w:p>
        </w:tc>
        <w:tc>
          <w:tcPr>
            <w:tcW w:w="7488" w:type="dxa"/>
            <w:tcBorders>
              <w:top w:val="double" w:sz="4" w:space="0" w:color="auto"/>
              <w:bottom w:val="single" w:sz="4" w:space="0" w:color="auto"/>
              <w:right w:val="nil"/>
            </w:tcBorders>
          </w:tcPr>
          <w:p w14:paraId="131098E0" w14:textId="77777777" w:rsidR="00FB64DA" w:rsidRPr="00FB64DA" w:rsidRDefault="00FB64DA" w:rsidP="00FB64DA">
            <w:pPr>
              <w:jc w:val="both"/>
              <w:rPr>
                <w:b/>
                <w:bCs/>
                <w:u w:val="single"/>
              </w:rPr>
            </w:pPr>
            <w:r w:rsidRPr="00FB64DA">
              <w:rPr>
                <w:b/>
                <w:bCs/>
                <w:u w:val="single"/>
              </w:rPr>
              <w:t>IF:</w:t>
            </w:r>
          </w:p>
          <w:p w14:paraId="7EC57F05" w14:textId="25862A05" w:rsidR="00FB64DA" w:rsidRPr="00FB64DA" w:rsidRDefault="00FB64DA" w:rsidP="00FB64DA">
            <w:pPr>
              <w:numPr>
                <w:ilvl w:val="0"/>
                <w:numId w:val="105"/>
              </w:numPr>
              <w:jc w:val="both"/>
            </w:pPr>
            <w:r w:rsidRPr="00FB64DA">
              <w:t xml:space="preserve">The MIS Posting of System Limit Exceedances </w:t>
            </w:r>
            <w:r w:rsidRPr="00FB64DA">
              <w:rPr>
                <w:b/>
                <w:bCs/>
              </w:rPr>
              <w:t>OR</w:t>
            </w:r>
            <w:r w:rsidRPr="00FB64DA">
              <w:t xml:space="preserve"> Grid Geo is </w:t>
            </w:r>
            <w:r w:rsidR="00E82BC8">
              <w:t>unavailable</w:t>
            </w:r>
            <w:r w:rsidR="004F04B5">
              <w:t>;</w:t>
            </w:r>
          </w:p>
          <w:p w14:paraId="79A6E51D" w14:textId="77777777" w:rsidR="00FB64DA" w:rsidRPr="00FB64DA" w:rsidRDefault="00FB64DA" w:rsidP="00FB64DA">
            <w:pPr>
              <w:jc w:val="both"/>
              <w:rPr>
                <w:b/>
                <w:bCs/>
                <w:u w:val="single"/>
              </w:rPr>
            </w:pPr>
            <w:r w:rsidRPr="00FB64DA">
              <w:rPr>
                <w:b/>
                <w:bCs/>
                <w:u w:val="single"/>
              </w:rPr>
              <w:t>THEN:</w:t>
            </w:r>
          </w:p>
          <w:p w14:paraId="12B084F2" w14:textId="77777777" w:rsidR="00FB64DA" w:rsidRPr="00FB64DA" w:rsidRDefault="00FB64DA" w:rsidP="00FB64DA">
            <w:pPr>
              <w:numPr>
                <w:ilvl w:val="0"/>
                <w:numId w:val="105"/>
              </w:numPr>
              <w:jc w:val="both"/>
            </w:pPr>
            <w:r w:rsidRPr="00FB64DA">
              <w:t>Make a Hotline call to TOs:</w:t>
            </w:r>
          </w:p>
          <w:p w14:paraId="18E8F1B0" w14:textId="77777777" w:rsidR="00FB64DA" w:rsidRPr="00FB64DA" w:rsidRDefault="00FB64DA" w:rsidP="00FB64DA">
            <w:pPr>
              <w:jc w:val="both"/>
            </w:pPr>
          </w:p>
          <w:p w14:paraId="3B8CA223" w14:textId="77777777" w:rsidR="00FB64DA" w:rsidRPr="00FB64DA" w:rsidRDefault="00FB64DA" w:rsidP="00FB64DA">
            <w:pPr>
              <w:keepNext/>
              <w:outlineLvl w:val="1"/>
              <w:rPr>
                <w:b/>
                <w:bCs/>
                <w:iCs/>
              </w:rPr>
            </w:pPr>
            <w:hyperlink r:id="rId21" w:history="1">
              <w:r w:rsidRPr="00FB64DA">
                <w:rPr>
                  <w:b/>
                  <w:bCs/>
                  <w:iCs/>
                  <w:highlight w:val="yellow"/>
                  <w:u w:val="single"/>
                </w:rPr>
                <w:t>T#116 - SOL Electronic Communications Alternate Method</w:t>
              </w:r>
            </w:hyperlink>
          </w:p>
          <w:p w14:paraId="1D34F135" w14:textId="77777777" w:rsidR="00FB64DA" w:rsidRPr="00FB64DA" w:rsidRDefault="00FB64DA" w:rsidP="00FB64DA"/>
          <w:p w14:paraId="13164597" w14:textId="77777777" w:rsidR="00FB64DA" w:rsidRPr="00FB64DA" w:rsidRDefault="00FB64DA" w:rsidP="00FB64DA">
            <w:pPr>
              <w:rPr>
                <w:b/>
                <w:bCs/>
                <w:u w:val="single"/>
              </w:rPr>
            </w:pPr>
            <w:r w:rsidRPr="00FB64DA">
              <w:rPr>
                <w:b/>
                <w:bCs/>
                <w:u w:val="single"/>
              </w:rPr>
              <w:t>AND:</w:t>
            </w:r>
          </w:p>
          <w:p w14:paraId="58786255" w14:textId="22872B04" w:rsidR="00FB64DA" w:rsidRPr="00FB64DA" w:rsidRDefault="00FB64DA" w:rsidP="00FB64DA">
            <w:pPr>
              <w:numPr>
                <w:ilvl w:val="0"/>
                <w:numId w:val="105"/>
              </w:numPr>
              <w:contextualSpacing/>
            </w:pPr>
            <w:r w:rsidRPr="00FB64DA">
              <w:t xml:space="preserve">Contact </w:t>
            </w:r>
            <w:r w:rsidR="008F0BC0">
              <w:t xml:space="preserve">the </w:t>
            </w:r>
            <w:r w:rsidR="00970010">
              <w:t xml:space="preserve">Service </w:t>
            </w:r>
            <w:r w:rsidRPr="00FB64DA">
              <w:t>Desk to issue a ticket and fix immediately.</w:t>
            </w:r>
          </w:p>
          <w:p w14:paraId="1D6144BA" w14:textId="77777777" w:rsidR="00FB64DA" w:rsidRPr="00FB64DA" w:rsidRDefault="00FB64DA" w:rsidP="00FB64DA"/>
        </w:tc>
      </w:tr>
      <w:tr w:rsidR="00845782" w:rsidRPr="00FB64DA" w14:paraId="028CC2F3" w14:textId="77777777" w:rsidTr="00C40295">
        <w:trPr>
          <w:trHeight w:val="366"/>
        </w:trPr>
        <w:tc>
          <w:tcPr>
            <w:tcW w:w="1368" w:type="dxa"/>
            <w:tcBorders>
              <w:top w:val="single" w:sz="4" w:space="0" w:color="auto"/>
              <w:left w:val="nil"/>
              <w:bottom w:val="double" w:sz="4" w:space="0" w:color="auto"/>
            </w:tcBorders>
            <w:vAlign w:val="center"/>
          </w:tcPr>
          <w:p w14:paraId="1CD41627" w14:textId="77777777" w:rsidR="00FB64DA" w:rsidRPr="00FB64DA" w:rsidRDefault="00FB64DA" w:rsidP="00FB64DA">
            <w:pPr>
              <w:jc w:val="center"/>
              <w:rPr>
                <w:b/>
              </w:rPr>
            </w:pPr>
            <w:r w:rsidRPr="00FB64DA">
              <w:rPr>
                <w:b/>
              </w:rPr>
              <w:t>2</w:t>
            </w:r>
          </w:p>
        </w:tc>
        <w:tc>
          <w:tcPr>
            <w:tcW w:w="7488" w:type="dxa"/>
            <w:tcBorders>
              <w:top w:val="single" w:sz="4" w:space="0" w:color="auto"/>
              <w:bottom w:val="double" w:sz="4" w:space="0" w:color="auto"/>
              <w:right w:val="nil"/>
            </w:tcBorders>
          </w:tcPr>
          <w:p w14:paraId="0F629556" w14:textId="77777777" w:rsidR="00FB64DA" w:rsidRPr="00FB64DA" w:rsidRDefault="00FB64DA" w:rsidP="00FB64DA">
            <w:pPr>
              <w:jc w:val="both"/>
              <w:rPr>
                <w:b/>
                <w:bCs/>
                <w:u w:val="single"/>
              </w:rPr>
            </w:pPr>
            <w:r w:rsidRPr="00FB64DA">
              <w:rPr>
                <w:b/>
                <w:bCs/>
                <w:u w:val="single"/>
              </w:rPr>
              <w:t>ONCE:</w:t>
            </w:r>
          </w:p>
          <w:p w14:paraId="5407BC70" w14:textId="759084C0" w:rsidR="00FB64DA" w:rsidRPr="00FB64DA" w:rsidRDefault="00FB64DA" w:rsidP="00FB64DA">
            <w:pPr>
              <w:numPr>
                <w:ilvl w:val="0"/>
                <w:numId w:val="105"/>
              </w:numPr>
              <w:jc w:val="both"/>
            </w:pPr>
            <w:r w:rsidRPr="00FB64DA">
              <w:t xml:space="preserve">The MIS Posting of System Limit Exceedances </w:t>
            </w:r>
            <w:r w:rsidRPr="00FB64DA">
              <w:rPr>
                <w:b/>
                <w:bCs/>
              </w:rPr>
              <w:t>OR</w:t>
            </w:r>
            <w:r w:rsidRPr="00FB64DA">
              <w:t xml:space="preserve"> Grid Geo has returned to service</w:t>
            </w:r>
            <w:r w:rsidR="00C37D47">
              <w:t>;</w:t>
            </w:r>
          </w:p>
          <w:p w14:paraId="47D4F75E" w14:textId="77777777" w:rsidR="00FB64DA" w:rsidRPr="00FB64DA" w:rsidRDefault="00FB64DA" w:rsidP="00FB64DA">
            <w:pPr>
              <w:jc w:val="both"/>
              <w:rPr>
                <w:b/>
                <w:bCs/>
                <w:u w:val="single"/>
              </w:rPr>
            </w:pPr>
            <w:r w:rsidRPr="00FB64DA">
              <w:rPr>
                <w:b/>
                <w:bCs/>
                <w:u w:val="single"/>
              </w:rPr>
              <w:t>THEN:</w:t>
            </w:r>
          </w:p>
          <w:p w14:paraId="5022B374" w14:textId="77777777" w:rsidR="00FB64DA" w:rsidRPr="00FB64DA" w:rsidRDefault="00FB64DA" w:rsidP="00FB64DA">
            <w:pPr>
              <w:numPr>
                <w:ilvl w:val="0"/>
                <w:numId w:val="105"/>
              </w:numPr>
              <w:jc w:val="both"/>
            </w:pPr>
            <w:r w:rsidRPr="00FB64DA">
              <w:t>Make a Hotline call to TOs:</w:t>
            </w:r>
          </w:p>
          <w:p w14:paraId="5E4B4EF7" w14:textId="77777777" w:rsidR="00FB64DA" w:rsidRPr="00FB64DA" w:rsidRDefault="00FB64DA" w:rsidP="00FB64DA">
            <w:pPr>
              <w:jc w:val="both"/>
            </w:pPr>
          </w:p>
          <w:p w14:paraId="0A21542B" w14:textId="77777777" w:rsidR="00FB64DA" w:rsidRPr="00FB64DA" w:rsidRDefault="00FB64DA" w:rsidP="00FB64DA">
            <w:pPr>
              <w:keepNext/>
              <w:outlineLvl w:val="1"/>
              <w:rPr>
                <w:b/>
                <w:bCs/>
                <w:iCs/>
              </w:rPr>
            </w:pPr>
            <w:hyperlink r:id="rId22" w:history="1">
              <w:r w:rsidRPr="00FB64DA">
                <w:rPr>
                  <w:b/>
                  <w:bCs/>
                  <w:iCs/>
                  <w:highlight w:val="yellow"/>
                  <w:u w:val="single"/>
                </w:rPr>
                <w:t>T#117 - SOL Electronic Communications Alternate Method Returned</w:t>
              </w:r>
            </w:hyperlink>
          </w:p>
          <w:p w14:paraId="3BA6A174" w14:textId="77777777" w:rsidR="00FB64DA" w:rsidRPr="00FB64DA" w:rsidRDefault="00FB64DA" w:rsidP="00FB64DA">
            <w:pPr>
              <w:jc w:val="both"/>
              <w:rPr>
                <w:b/>
                <w:bCs/>
              </w:rPr>
            </w:pPr>
          </w:p>
        </w:tc>
      </w:tr>
      <w:tr w:rsidR="00845782" w:rsidRPr="00FB64DA" w14:paraId="6FBD1C68" w14:textId="77777777" w:rsidTr="00C40295">
        <w:trPr>
          <w:trHeight w:val="36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6D1F95A7" w14:textId="13ADF743" w:rsidR="00FB64DA" w:rsidRPr="00FB64DA" w:rsidRDefault="00FB64DA" w:rsidP="00357506">
            <w:pPr>
              <w:pStyle w:val="Heading3"/>
            </w:pPr>
            <w:bookmarkStart w:id="100" w:name="_Both_Methods_of"/>
            <w:bookmarkEnd w:id="100"/>
            <w:r w:rsidRPr="00FB64DA">
              <w:lastRenderedPageBreak/>
              <w:t xml:space="preserve">Both Methods of </w:t>
            </w:r>
            <w:r w:rsidR="003D6A4E" w:rsidRPr="00C0454F">
              <w:t xml:space="preserve">SOL </w:t>
            </w:r>
            <w:r w:rsidRPr="00FB64DA">
              <w:t xml:space="preserve">Electronic Communication are </w:t>
            </w:r>
            <w:r w:rsidR="003E353F">
              <w:t>unavailable</w:t>
            </w:r>
          </w:p>
        </w:tc>
      </w:tr>
      <w:tr w:rsidR="00845782" w:rsidRPr="00FB64DA" w14:paraId="65BE71AA" w14:textId="77777777" w:rsidTr="00C40295">
        <w:trPr>
          <w:trHeight w:val="2375"/>
        </w:trPr>
        <w:tc>
          <w:tcPr>
            <w:tcW w:w="1368" w:type="dxa"/>
            <w:tcBorders>
              <w:top w:val="double" w:sz="4" w:space="0" w:color="auto"/>
              <w:left w:val="nil"/>
              <w:bottom w:val="single" w:sz="4" w:space="0" w:color="auto"/>
            </w:tcBorders>
            <w:vAlign w:val="center"/>
          </w:tcPr>
          <w:p w14:paraId="44F7B28C" w14:textId="77777777" w:rsidR="00FB64DA" w:rsidRPr="00FB64DA" w:rsidRDefault="00FB64DA" w:rsidP="00FB64DA">
            <w:pPr>
              <w:jc w:val="center"/>
              <w:rPr>
                <w:b/>
              </w:rPr>
            </w:pPr>
            <w:r w:rsidRPr="00FB64DA">
              <w:rPr>
                <w:b/>
              </w:rPr>
              <w:t>1</w:t>
            </w:r>
          </w:p>
        </w:tc>
        <w:tc>
          <w:tcPr>
            <w:tcW w:w="7488" w:type="dxa"/>
            <w:tcBorders>
              <w:top w:val="double" w:sz="4" w:space="0" w:color="auto"/>
              <w:bottom w:val="single" w:sz="4" w:space="0" w:color="auto"/>
              <w:right w:val="nil"/>
            </w:tcBorders>
          </w:tcPr>
          <w:p w14:paraId="6D898CEF" w14:textId="77777777" w:rsidR="00FB64DA" w:rsidRPr="00FB64DA" w:rsidRDefault="00FB64DA" w:rsidP="00FB64DA">
            <w:pPr>
              <w:jc w:val="both"/>
              <w:rPr>
                <w:b/>
                <w:u w:val="single"/>
              </w:rPr>
            </w:pPr>
            <w:r w:rsidRPr="00FB64DA">
              <w:rPr>
                <w:b/>
                <w:u w:val="single"/>
              </w:rPr>
              <w:t>IF:</w:t>
            </w:r>
          </w:p>
          <w:p w14:paraId="50F09220" w14:textId="5C7ABED3" w:rsidR="00FB64DA" w:rsidRPr="00FB64DA" w:rsidRDefault="00FB64DA" w:rsidP="00FB64DA">
            <w:pPr>
              <w:numPr>
                <w:ilvl w:val="0"/>
                <w:numId w:val="105"/>
              </w:numPr>
              <w:jc w:val="both"/>
            </w:pPr>
            <w:r w:rsidRPr="00FB64DA">
              <w:t xml:space="preserve">The MIS Posting of System Limit Exceedances </w:t>
            </w:r>
            <w:r w:rsidRPr="00FB64DA">
              <w:rPr>
                <w:b/>
                <w:bCs/>
              </w:rPr>
              <w:t>AND</w:t>
            </w:r>
            <w:r w:rsidRPr="00FB64DA">
              <w:t xml:space="preserve"> Grid Geo are </w:t>
            </w:r>
            <w:r w:rsidR="006F2C7C">
              <w:t>unavailable</w:t>
            </w:r>
            <w:r w:rsidR="00C37D47">
              <w:t>;</w:t>
            </w:r>
          </w:p>
          <w:p w14:paraId="3822C5A5" w14:textId="77777777" w:rsidR="00FB64DA" w:rsidRPr="00FB64DA" w:rsidRDefault="00FB64DA" w:rsidP="00FB64DA">
            <w:pPr>
              <w:jc w:val="both"/>
              <w:rPr>
                <w:b/>
                <w:bCs/>
                <w:u w:val="single"/>
              </w:rPr>
            </w:pPr>
            <w:r w:rsidRPr="00FB64DA">
              <w:rPr>
                <w:b/>
                <w:bCs/>
                <w:u w:val="single"/>
              </w:rPr>
              <w:t>THEN:</w:t>
            </w:r>
          </w:p>
          <w:p w14:paraId="290513A0" w14:textId="77777777" w:rsidR="00FB64DA" w:rsidRPr="00FB64DA" w:rsidRDefault="00FB64DA" w:rsidP="00FB64DA">
            <w:pPr>
              <w:numPr>
                <w:ilvl w:val="0"/>
                <w:numId w:val="105"/>
              </w:numPr>
              <w:jc w:val="both"/>
            </w:pPr>
            <w:r w:rsidRPr="00FB64DA">
              <w:t>Make a Hotline call to TOs:</w:t>
            </w:r>
          </w:p>
          <w:p w14:paraId="42CE9BF2" w14:textId="77777777" w:rsidR="00FB64DA" w:rsidRPr="00FB64DA" w:rsidRDefault="00FB64DA" w:rsidP="00FB64DA">
            <w:pPr>
              <w:jc w:val="both"/>
            </w:pPr>
          </w:p>
          <w:p w14:paraId="0B415CF2" w14:textId="77777777" w:rsidR="00FB64DA" w:rsidRPr="00FB64DA" w:rsidRDefault="00FB64DA" w:rsidP="00FB64DA">
            <w:pPr>
              <w:jc w:val="both"/>
              <w:rPr>
                <w:b/>
                <w:bCs/>
                <w:iCs/>
              </w:rPr>
            </w:pPr>
            <w:hyperlink r:id="rId23" w:history="1">
              <w:r w:rsidRPr="00FB64DA">
                <w:rPr>
                  <w:b/>
                  <w:bCs/>
                  <w:iCs/>
                  <w:highlight w:val="yellow"/>
                  <w:u w:val="single"/>
                </w:rPr>
                <w:t>T#118 - SOL Electronic Communications Complete Outage</w:t>
              </w:r>
            </w:hyperlink>
          </w:p>
          <w:p w14:paraId="65977512" w14:textId="77777777" w:rsidR="00FB64DA" w:rsidRPr="00FB64DA" w:rsidRDefault="00FB64DA" w:rsidP="00FB64DA">
            <w:pPr>
              <w:jc w:val="both"/>
              <w:rPr>
                <w:b/>
                <w:bCs/>
                <w:iCs/>
              </w:rPr>
            </w:pPr>
          </w:p>
          <w:p w14:paraId="7E73267A" w14:textId="77777777" w:rsidR="00FB64DA" w:rsidRPr="00FB64DA" w:rsidRDefault="00FB64DA" w:rsidP="00FB64DA">
            <w:pPr>
              <w:jc w:val="both"/>
            </w:pPr>
            <w:r w:rsidRPr="00FB64DA">
              <w:rPr>
                <w:b/>
                <w:bCs/>
                <w:u w:val="single"/>
              </w:rPr>
              <w:t>AND:</w:t>
            </w:r>
            <w:r w:rsidRPr="00FB64DA">
              <w:t xml:space="preserve"> </w:t>
            </w:r>
          </w:p>
          <w:p w14:paraId="22980897" w14:textId="5901BE96" w:rsidR="00FB64DA" w:rsidRPr="00FB64DA" w:rsidRDefault="00FB64DA" w:rsidP="00FB64DA">
            <w:pPr>
              <w:numPr>
                <w:ilvl w:val="0"/>
                <w:numId w:val="105"/>
              </w:numPr>
              <w:jc w:val="both"/>
            </w:pPr>
            <w:r w:rsidRPr="00FB64DA">
              <w:t xml:space="preserve">Contact </w:t>
            </w:r>
            <w:r w:rsidR="008F0BC0">
              <w:t xml:space="preserve">the </w:t>
            </w:r>
            <w:r w:rsidR="005235E8">
              <w:t>Service</w:t>
            </w:r>
            <w:r w:rsidRPr="00FB64DA">
              <w:t xml:space="preserve"> Desk to issue a</w:t>
            </w:r>
            <w:r w:rsidR="007350BD">
              <w:t>n</w:t>
            </w:r>
            <w:r w:rsidRPr="00FB64DA">
              <w:t xml:space="preserve"> </w:t>
            </w:r>
            <w:r w:rsidR="007350BD">
              <w:t>“</w:t>
            </w:r>
            <w:r w:rsidRPr="00FB64DA">
              <w:t>X Matters</w:t>
            </w:r>
            <w:r w:rsidR="007350BD">
              <w:t>”</w:t>
            </w:r>
            <w:r w:rsidRPr="00FB64DA">
              <w:t xml:space="preserve"> ticket and fix immediately</w:t>
            </w:r>
            <w:r w:rsidR="005525D5">
              <w:t>;</w:t>
            </w:r>
          </w:p>
          <w:p w14:paraId="3D8E3C7B" w14:textId="77777777" w:rsidR="00FB64DA" w:rsidRPr="00FB64DA" w:rsidRDefault="00FB64DA" w:rsidP="00FB64DA">
            <w:pPr>
              <w:jc w:val="both"/>
              <w:rPr>
                <w:b/>
                <w:u w:val="single"/>
              </w:rPr>
            </w:pPr>
            <w:r w:rsidRPr="00FB64DA">
              <w:rPr>
                <w:b/>
                <w:u w:val="single"/>
              </w:rPr>
              <w:t>THEN:</w:t>
            </w:r>
          </w:p>
          <w:p w14:paraId="14B31A4C" w14:textId="33E6B007" w:rsidR="00FB64DA" w:rsidRPr="00FB64DA" w:rsidRDefault="00FB64DA" w:rsidP="00FB64DA">
            <w:pPr>
              <w:numPr>
                <w:ilvl w:val="0"/>
                <w:numId w:val="105"/>
              </w:numPr>
              <w:jc w:val="both"/>
            </w:pPr>
            <w:r w:rsidRPr="00FB64DA">
              <w:t xml:space="preserve"> Make manual communication to all impacted TOs for SOL exceedances as indicated by the SOL Exceedance tool </w:t>
            </w:r>
            <w:r w:rsidRPr="00FB64DA">
              <w:rPr>
                <w:b/>
                <w:bCs/>
              </w:rPr>
              <w:t>AND</w:t>
            </w:r>
            <w:r w:rsidRPr="00FB64DA">
              <w:t xml:space="preserve"> within the timeframes established in </w:t>
            </w:r>
            <w:r w:rsidR="000E7D4C">
              <w:t>the “</w:t>
            </w:r>
            <w:r w:rsidRPr="00FB64DA">
              <w:t xml:space="preserve">SOL Exceedance Communication </w:t>
            </w:r>
            <w:r w:rsidR="000E7D4C">
              <w:t>Thresholds”</w:t>
            </w:r>
            <w:r w:rsidRPr="00FB64DA">
              <w:t xml:space="preserve"> below</w:t>
            </w:r>
            <w:r w:rsidR="00AC77C4">
              <w:t>;</w:t>
            </w:r>
          </w:p>
          <w:p w14:paraId="36048065" w14:textId="77777777" w:rsidR="00FB64DA" w:rsidRPr="00FB64DA" w:rsidRDefault="00FB64DA" w:rsidP="00FB64DA">
            <w:pPr>
              <w:numPr>
                <w:ilvl w:val="0"/>
                <w:numId w:val="105"/>
              </w:numPr>
              <w:jc w:val="both"/>
            </w:pPr>
            <w:r w:rsidRPr="00FB64DA">
              <w:t xml:space="preserve">Make manual communication to all impacted TOs for </w:t>
            </w:r>
            <w:r w:rsidRPr="0045415B">
              <w:t>mitigated</w:t>
            </w:r>
            <w:r w:rsidRPr="00FB64DA">
              <w:t xml:space="preserve"> SOL Exceedances as indicated by the SOL Exceedance tool.</w:t>
            </w:r>
          </w:p>
        </w:tc>
      </w:tr>
      <w:tr w:rsidR="00845782" w:rsidRPr="00FB64DA" w14:paraId="78475985" w14:textId="77777777" w:rsidTr="00C40295">
        <w:trPr>
          <w:trHeight w:val="3536"/>
        </w:trPr>
        <w:tc>
          <w:tcPr>
            <w:tcW w:w="1368" w:type="dxa"/>
            <w:tcBorders>
              <w:top w:val="single" w:sz="4" w:space="0" w:color="auto"/>
              <w:left w:val="nil"/>
              <w:bottom w:val="double" w:sz="4" w:space="0" w:color="auto"/>
            </w:tcBorders>
            <w:vAlign w:val="center"/>
          </w:tcPr>
          <w:p w14:paraId="561B71D4" w14:textId="77777777" w:rsidR="00FB64DA" w:rsidRPr="00FB64DA" w:rsidRDefault="00FB64DA" w:rsidP="00FB64DA">
            <w:pPr>
              <w:jc w:val="center"/>
              <w:rPr>
                <w:b/>
              </w:rPr>
            </w:pPr>
            <w:r w:rsidRPr="00FB64DA">
              <w:rPr>
                <w:b/>
              </w:rPr>
              <w:t>2</w:t>
            </w:r>
          </w:p>
        </w:tc>
        <w:tc>
          <w:tcPr>
            <w:tcW w:w="7488" w:type="dxa"/>
            <w:tcBorders>
              <w:top w:val="single" w:sz="4" w:space="0" w:color="auto"/>
              <w:bottom w:val="double" w:sz="4" w:space="0" w:color="auto"/>
              <w:right w:val="nil"/>
            </w:tcBorders>
          </w:tcPr>
          <w:p w14:paraId="75EAC182" w14:textId="77777777" w:rsidR="00FB64DA" w:rsidRPr="00FB64DA" w:rsidRDefault="00FB64DA" w:rsidP="00FB64DA">
            <w:pPr>
              <w:jc w:val="both"/>
              <w:rPr>
                <w:b/>
                <w:bCs/>
                <w:u w:val="single"/>
              </w:rPr>
            </w:pPr>
            <w:r w:rsidRPr="00FB64DA">
              <w:rPr>
                <w:b/>
                <w:bCs/>
                <w:u w:val="single"/>
              </w:rPr>
              <w:t>ONCE:</w:t>
            </w:r>
          </w:p>
          <w:p w14:paraId="4A0E7CDB" w14:textId="37FDCE51" w:rsidR="00FB64DA" w:rsidRPr="00FB64DA" w:rsidRDefault="00FB64DA" w:rsidP="00FB64DA">
            <w:pPr>
              <w:numPr>
                <w:ilvl w:val="0"/>
                <w:numId w:val="105"/>
              </w:numPr>
              <w:jc w:val="both"/>
            </w:pPr>
            <w:r w:rsidRPr="00FB64DA">
              <w:t>The MIS Posting of SOL System Limit Exceedances AND/OR Grid Geo have returned to service</w:t>
            </w:r>
            <w:r w:rsidR="00B44163">
              <w:t>;</w:t>
            </w:r>
          </w:p>
          <w:p w14:paraId="28D8B54D" w14:textId="77777777" w:rsidR="00FB64DA" w:rsidRPr="00FB64DA" w:rsidRDefault="00FB64DA" w:rsidP="00FB64DA">
            <w:pPr>
              <w:jc w:val="both"/>
              <w:rPr>
                <w:b/>
                <w:bCs/>
                <w:u w:val="single"/>
              </w:rPr>
            </w:pPr>
            <w:r w:rsidRPr="00FB64DA">
              <w:rPr>
                <w:b/>
                <w:bCs/>
                <w:u w:val="single"/>
              </w:rPr>
              <w:t>THEN:</w:t>
            </w:r>
          </w:p>
          <w:p w14:paraId="1CB0195A" w14:textId="77777777" w:rsidR="00FB64DA" w:rsidRPr="00FB64DA" w:rsidRDefault="00FB64DA" w:rsidP="00FB64DA">
            <w:pPr>
              <w:numPr>
                <w:ilvl w:val="0"/>
                <w:numId w:val="105"/>
              </w:numPr>
              <w:jc w:val="both"/>
            </w:pPr>
            <w:r w:rsidRPr="00FB64DA">
              <w:t>Make a Hotline call to TOs:</w:t>
            </w:r>
          </w:p>
          <w:p w14:paraId="2AC94506" w14:textId="77777777" w:rsidR="00FB64DA" w:rsidRPr="00FB64DA" w:rsidRDefault="00FB64DA" w:rsidP="00FB64DA">
            <w:pPr>
              <w:jc w:val="both"/>
            </w:pPr>
          </w:p>
          <w:p w14:paraId="0669BAEB" w14:textId="77777777" w:rsidR="00FB64DA" w:rsidRPr="00FB64DA" w:rsidRDefault="00FB64DA" w:rsidP="00FB64DA">
            <w:pPr>
              <w:keepNext/>
              <w:outlineLvl w:val="1"/>
              <w:rPr>
                <w:b/>
                <w:bCs/>
                <w:iCs/>
              </w:rPr>
            </w:pPr>
            <w:hyperlink r:id="rId24" w:history="1">
              <w:r w:rsidRPr="00FB64DA">
                <w:rPr>
                  <w:b/>
                  <w:bCs/>
                  <w:iCs/>
                  <w:highlight w:val="yellow"/>
                  <w:u w:val="single"/>
                </w:rPr>
                <w:t>T#119 SOL Electronic Communications Returned to Service:</w:t>
              </w:r>
            </w:hyperlink>
          </w:p>
          <w:p w14:paraId="213484A4" w14:textId="77777777" w:rsidR="00FB64DA" w:rsidRPr="00FB64DA" w:rsidRDefault="00FB64DA" w:rsidP="00FB64DA">
            <w:pPr>
              <w:jc w:val="both"/>
            </w:pPr>
          </w:p>
          <w:p w14:paraId="76D1550D" w14:textId="77777777" w:rsidR="00FB64DA" w:rsidRPr="00FB64DA" w:rsidRDefault="00FB64DA" w:rsidP="00FB64DA">
            <w:pPr>
              <w:jc w:val="both"/>
              <w:rPr>
                <w:b/>
                <w:bCs/>
                <w:u w:val="single"/>
              </w:rPr>
            </w:pPr>
            <w:r w:rsidRPr="00FB64DA">
              <w:rPr>
                <w:b/>
                <w:bCs/>
                <w:u w:val="single"/>
              </w:rPr>
              <w:t>THEN:</w:t>
            </w:r>
          </w:p>
          <w:p w14:paraId="57B8CCE1" w14:textId="77777777" w:rsidR="00FB64DA" w:rsidRPr="00FB64DA" w:rsidRDefault="00FB64DA" w:rsidP="00FB64DA">
            <w:pPr>
              <w:numPr>
                <w:ilvl w:val="0"/>
                <w:numId w:val="105"/>
              </w:numPr>
              <w:jc w:val="both"/>
              <w:rPr>
                <w:b/>
                <w:u w:val="single"/>
              </w:rPr>
            </w:pPr>
            <w:r w:rsidRPr="00FB64DA">
              <w:t>Manual communication to all impacted TOs due to tool outages for SOL exceedances and mitigations are no longer required.</w:t>
            </w:r>
          </w:p>
          <w:p w14:paraId="6798C900" w14:textId="77777777" w:rsidR="00FB64DA" w:rsidRPr="00FB64DA" w:rsidRDefault="00FB64DA" w:rsidP="00FB64DA">
            <w:pPr>
              <w:jc w:val="both"/>
              <w:rPr>
                <w:b/>
                <w:u w:val="single"/>
              </w:rPr>
            </w:pPr>
            <w:r w:rsidRPr="00FB64DA">
              <w:rPr>
                <w:b/>
                <w:u w:val="single"/>
              </w:rPr>
              <w:t xml:space="preserve">IF: </w:t>
            </w:r>
          </w:p>
          <w:p w14:paraId="6B63E91A" w14:textId="1B64D655" w:rsidR="00FB64DA" w:rsidRPr="00FB64DA" w:rsidRDefault="002E3E0B" w:rsidP="00FB64DA">
            <w:pPr>
              <w:numPr>
                <w:ilvl w:val="0"/>
                <w:numId w:val="105"/>
              </w:numPr>
              <w:jc w:val="both"/>
              <w:rPr>
                <w:b/>
                <w:u w:val="single"/>
              </w:rPr>
            </w:pPr>
            <w:r>
              <w:t xml:space="preserve">Either the </w:t>
            </w:r>
            <w:r w:rsidR="00FB64DA" w:rsidRPr="00FB64DA">
              <w:t>MIS Posting of System Limit Exceedances OR Grid Geo ha</w:t>
            </w:r>
            <w:r w:rsidR="00741F1E">
              <w:t>s</w:t>
            </w:r>
            <w:r w:rsidR="00FB64DA" w:rsidRPr="00FB64DA">
              <w:t xml:space="preserve"> </w:t>
            </w:r>
            <w:r w:rsidR="00BB3824">
              <w:t xml:space="preserve">not </w:t>
            </w:r>
            <w:r w:rsidR="00FB64DA" w:rsidRPr="00FB64DA">
              <w:t>returned to service</w:t>
            </w:r>
            <w:r w:rsidR="00955216">
              <w:t>;</w:t>
            </w:r>
          </w:p>
          <w:p w14:paraId="72F27E0F" w14:textId="77777777" w:rsidR="00FB64DA" w:rsidRPr="00FB64DA" w:rsidRDefault="00FB64DA" w:rsidP="00FB64DA">
            <w:pPr>
              <w:jc w:val="both"/>
              <w:rPr>
                <w:b/>
                <w:u w:val="single"/>
              </w:rPr>
            </w:pPr>
            <w:r w:rsidRPr="00FB64DA">
              <w:rPr>
                <w:b/>
                <w:u w:val="single"/>
              </w:rPr>
              <w:t>THEN:</w:t>
            </w:r>
          </w:p>
          <w:p w14:paraId="5BDAE9C7" w14:textId="12E0E45B" w:rsidR="00FB64DA" w:rsidRPr="00FB64DA" w:rsidRDefault="00FB64DA" w:rsidP="00FB64DA">
            <w:pPr>
              <w:numPr>
                <w:ilvl w:val="0"/>
                <w:numId w:val="105"/>
              </w:numPr>
              <w:jc w:val="both"/>
              <w:rPr>
                <w:bCs/>
              </w:rPr>
            </w:pPr>
            <w:r w:rsidRPr="00FB64DA">
              <w:rPr>
                <w:bCs/>
              </w:rPr>
              <w:t xml:space="preserve">Refer to </w:t>
            </w:r>
            <w:r w:rsidR="00BA50F8">
              <w:rPr>
                <w:bCs/>
              </w:rPr>
              <w:t>“</w:t>
            </w:r>
            <w:r w:rsidRPr="00FB64DA">
              <w:rPr>
                <w:bCs/>
              </w:rPr>
              <w:t xml:space="preserve">One Method of Electronic Communication is </w:t>
            </w:r>
            <w:r w:rsidR="00EC169D">
              <w:rPr>
                <w:bCs/>
              </w:rPr>
              <w:t>unavailable</w:t>
            </w:r>
            <w:r w:rsidR="00BA50F8">
              <w:rPr>
                <w:bCs/>
              </w:rPr>
              <w:t>”</w:t>
            </w:r>
            <w:r w:rsidRPr="00FB64DA">
              <w:rPr>
                <w:bCs/>
              </w:rPr>
              <w:t xml:space="preserve">, </w:t>
            </w:r>
            <w:r w:rsidR="003744B1">
              <w:rPr>
                <w:bCs/>
              </w:rPr>
              <w:t xml:space="preserve">step </w:t>
            </w:r>
            <w:r w:rsidR="003B780B">
              <w:rPr>
                <w:bCs/>
              </w:rPr>
              <w:t xml:space="preserve">2 </w:t>
            </w:r>
            <w:r w:rsidR="00BA50F8">
              <w:rPr>
                <w:bCs/>
              </w:rPr>
              <w:t>above.</w:t>
            </w:r>
          </w:p>
        </w:tc>
      </w:tr>
      <w:tr w:rsidR="00845782" w:rsidRPr="00FB64DA" w14:paraId="5DE5AE79" w14:textId="77777777" w:rsidTr="00C40295">
        <w:trPr>
          <w:trHeight w:val="825"/>
        </w:trPr>
        <w:tc>
          <w:tcPr>
            <w:tcW w:w="8856" w:type="dxa"/>
            <w:gridSpan w:val="2"/>
            <w:tcBorders>
              <w:top w:val="double" w:sz="4" w:space="0" w:color="auto"/>
              <w:left w:val="double" w:sz="4" w:space="0" w:color="auto"/>
              <w:bottom w:val="double" w:sz="4" w:space="0" w:color="auto"/>
              <w:right w:val="double" w:sz="4" w:space="0" w:color="auto"/>
            </w:tcBorders>
            <w:vAlign w:val="center"/>
          </w:tcPr>
          <w:p w14:paraId="64424889" w14:textId="7F255ED6" w:rsidR="00FB64DA" w:rsidRPr="00FB64DA" w:rsidRDefault="00FB64DA" w:rsidP="00357506">
            <w:pPr>
              <w:pStyle w:val="Heading3"/>
              <w:rPr>
                <w:u w:val="single"/>
              </w:rPr>
            </w:pPr>
            <w:bookmarkStart w:id="101" w:name="_TO_reports_both"/>
            <w:bookmarkEnd w:id="101"/>
            <w:r w:rsidRPr="00FB64DA">
              <w:lastRenderedPageBreak/>
              <w:t xml:space="preserve">TO reports both methods of SOL Electronic Communication are </w:t>
            </w:r>
            <w:r w:rsidR="00EC169D">
              <w:t>unavailable</w:t>
            </w:r>
          </w:p>
        </w:tc>
      </w:tr>
      <w:tr w:rsidR="00845782" w:rsidRPr="00FB64DA" w14:paraId="0BD91E96" w14:textId="77777777" w:rsidTr="00C40295">
        <w:trPr>
          <w:trHeight w:val="2015"/>
        </w:trPr>
        <w:tc>
          <w:tcPr>
            <w:tcW w:w="1368" w:type="dxa"/>
            <w:tcBorders>
              <w:top w:val="double" w:sz="4" w:space="0" w:color="auto"/>
              <w:left w:val="nil"/>
              <w:bottom w:val="single" w:sz="4" w:space="0" w:color="auto"/>
            </w:tcBorders>
            <w:vAlign w:val="center"/>
          </w:tcPr>
          <w:p w14:paraId="4F6337B7" w14:textId="77777777" w:rsidR="00FB64DA" w:rsidRPr="00FB64DA" w:rsidRDefault="00FB64DA" w:rsidP="00FB64DA">
            <w:pPr>
              <w:jc w:val="center"/>
              <w:rPr>
                <w:b/>
              </w:rPr>
            </w:pPr>
            <w:r w:rsidRPr="00FB64DA">
              <w:rPr>
                <w:b/>
              </w:rPr>
              <w:t>1</w:t>
            </w:r>
          </w:p>
        </w:tc>
        <w:tc>
          <w:tcPr>
            <w:tcW w:w="7488" w:type="dxa"/>
            <w:tcBorders>
              <w:top w:val="double" w:sz="4" w:space="0" w:color="auto"/>
              <w:bottom w:val="single" w:sz="4" w:space="0" w:color="auto"/>
              <w:right w:val="nil"/>
            </w:tcBorders>
          </w:tcPr>
          <w:p w14:paraId="2C5D4691" w14:textId="77777777" w:rsidR="00FB64DA" w:rsidRPr="00FB64DA" w:rsidRDefault="00FB64DA" w:rsidP="00FB64DA">
            <w:pPr>
              <w:jc w:val="both"/>
              <w:rPr>
                <w:b/>
                <w:bCs/>
                <w:u w:val="single"/>
              </w:rPr>
            </w:pPr>
            <w:r w:rsidRPr="00FB64DA">
              <w:rPr>
                <w:b/>
                <w:bCs/>
                <w:u w:val="single"/>
              </w:rPr>
              <w:t>IF:</w:t>
            </w:r>
          </w:p>
          <w:p w14:paraId="1168EF69" w14:textId="7B0B564D" w:rsidR="00FB64DA" w:rsidRPr="00FB64DA" w:rsidRDefault="00FB64DA" w:rsidP="00FB64DA">
            <w:pPr>
              <w:numPr>
                <w:ilvl w:val="0"/>
                <w:numId w:val="105"/>
              </w:numPr>
              <w:jc w:val="both"/>
            </w:pPr>
            <w:r w:rsidRPr="00FB64DA">
              <w:t xml:space="preserve">A TO reports both </w:t>
            </w:r>
            <w:r w:rsidR="009E45D0">
              <w:t xml:space="preserve">its </w:t>
            </w:r>
            <w:r w:rsidRPr="00FB64DA">
              <w:t xml:space="preserve">MIS Posting of </w:t>
            </w:r>
            <w:r w:rsidR="00004BD7">
              <w:t>System Limit Exceedances</w:t>
            </w:r>
            <w:r w:rsidRPr="00FB64DA">
              <w:t xml:space="preserve"> AND Grid Geo </w:t>
            </w:r>
            <w:r w:rsidR="003D46C0">
              <w:t>are</w:t>
            </w:r>
            <w:r w:rsidRPr="00FB64DA">
              <w:t xml:space="preserve"> </w:t>
            </w:r>
            <w:r w:rsidR="009E45D0">
              <w:t>unavailable</w:t>
            </w:r>
            <w:r w:rsidR="00BA3295">
              <w:t>;</w:t>
            </w:r>
            <w:r w:rsidRPr="00FB64DA">
              <w:t xml:space="preserve"> </w:t>
            </w:r>
          </w:p>
          <w:p w14:paraId="01B5549B" w14:textId="77777777" w:rsidR="00FB64DA" w:rsidRPr="00FB64DA" w:rsidRDefault="00FB64DA" w:rsidP="00FB64DA">
            <w:pPr>
              <w:jc w:val="both"/>
            </w:pPr>
            <w:r w:rsidRPr="00FB64DA">
              <w:rPr>
                <w:b/>
                <w:bCs/>
                <w:u w:val="single"/>
              </w:rPr>
              <w:t>AND:</w:t>
            </w:r>
            <w:r w:rsidRPr="00FB64DA">
              <w:t xml:space="preserve"> </w:t>
            </w:r>
          </w:p>
          <w:p w14:paraId="247B8066" w14:textId="2FE94A8A" w:rsidR="00FB64DA" w:rsidRPr="00FB64DA" w:rsidRDefault="00FB64DA" w:rsidP="00FB64DA">
            <w:pPr>
              <w:numPr>
                <w:ilvl w:val="0"/>
                <w:numId w:val="105"/>
              </w:numPr>
              <w:jc w:val="both"/>
            </w:pPr>
            <w:r w:rsidRPr="00FB64DA">
              <w:t xml:space="preserve">The MIS Posting of </w:t>
            </w:r>
            <w:r w:rsidR="00004BD7">
              <w:t>System Limit Exceedances</w:t>
            </w:r>
            <w:r w:rsidRPr="00FB64DA">
              <w:t xml:space="preserve"> </w:t>
            </w:r>
            <w:r w:rsidRPr="00FB64DA">
              <w:rPr>
                <w:b/>
                <w:bCs/>
              </w:rPr>
              <w:t>AND</w:t>
            </w:r>
            <w:r w:rsidRPr="00FB64DA">
              <w:t xml:space="preserve"> Grid Geo are </w:t>
            </w:r>
            <w:r w:rsidR="00BA3295">
              <w:t xml:space="preserve">confirmed to be </w:t>
            </w:r>
            <w:r w:rsidR="00A50E8E">
              <w:t>available</w:t>
            </w:r>
            <w:r w:rsidR="00BA3295">
              <w:t>;</w:t>
            </w:r>
          </w:p>
          <w:p w14:paraId="30F9847A" w14:textId="77777777" w:rsidR="00FB64DA" w:rsidRPr="00FB64DA" w:rsidRDefault="00FB64DA" w:rsidP="00FB64DA">
            <w:pPr>
              <w:jc w:val="both"/>
              <w:rPr>
                <w:b/>
                <w:bCs/>
                <w:u w:val="single"/>
              </w:rPr>
            </w:pPr>
            <w:r w:rsidRPr="00FB64DA">
              <w:rPr>
                <w:b/>
                <w:bCs/>
                <w:u w:val="single"/>
              </w:rPr>
              <w:t>THEN:</w:t>
            </w:r>
          </w:p>
          <w:p w14:paraId="6F5C085F" w14:textId="2A20D199" w:rsidR="00FB64DA" w:rsidRPr="00FB64DA" w:rsidRDefault="00FB64DA" w:rsidP="00FB64DA">
            <w:pPr>
              <w:numPr>
                <w:ilvl w:val="0"/>
                <w:numId w:val="105"/>
              </w:numPr>
              <w:jc w:val="both"/>
            </w:pPr>
            <w:r w:rsidRPr="00FB64DA">
              <w:t xml:space="preserve">Notify the TO ERCOT will make manual communication of SOL </w:t>
            </w:r>
            <w:r w:rsidR="005E0278">
              <w:t>e</w:t>
            </w:r>
            <w:r w:rsidRPr="00FB64DA">
              <w:t xml:space="preserve">xceedances that are determined to impact them until the TO notifies ERCOT they are able to receive </w:t>
            </w:r>
            <w:r w:rsidR="00AC3F8D">
              <w:t xml:space="preserve">one method of </w:t>
            </w:r>
            <w:r w:rsidRPr="00FB64DA">
              <w:t>SOL electronic communications</w:t>
            </w:r>
            <w:r w:rsidR="00866320">
              <w:t>;</w:t>
            </w:r>
            <w:r w:rsidRPr="00FB64DA">
              <w:t xml:space="preserve"> </w:t>
            </w:r>
          </w:p>
          <w:p w14:paraId="38BA0C5D" w14:textId="5C50DE07" w:rsidR="00FB64DA" w:rsidRPr="00FB64DA" w:rsidRDefault="00484C29" w:rsidP="00FB64DA">
            <w:pPr>
              <w:numPr>
                <w:ilvl w:val="0"/>
                <w:numId w:val="105"/>
              </w:numPr>
              <w:jc w:val="both"/>
            </w:pPr>
            <w:r>
              <w:t>Request TO</w:t>
            </w:r>
            <w:r w:rsidR="00FB64DA" w:rsidRPr="00FB64DA">
              <w:t xml:space="preserve"> to </w:t>
            </w:r>
            <w:r>
              <w:t xml:space="preserve">call the </w:t>
            </w:r>
            <w:r w:rsidR="00FB64DA" w:rsidRPr="00FB64DA">
              <w:t xml:space="preserve">ERCOT </w:t>
            </w:r>
            <w:r w:rsidR="00697226">
              <w:t>Service</w:t>
            </w:r>
            <w:r w:rsidR="00FB64DA" w:rsidRPr="00FB64DA">
              <w:t xml:space="preserve"> Desk immediately to resolve.</w:t>
            </w:r>
          </w:p>
          <w:p w14:paraId="54791C55" w14:textId="77777777" w:rsidR="00FB64DA" w:rsidRPr="00FB64DA" w:rsidRDefault="00FB64DA" w:rsidP="00FB64DA">
            <w:pPr>
              <w:jc w:val="both"/>
              <w:rPr>
                <w:b/>
                <w:u w:val="single"/>
              </w:rPr>
            </w:pPr>
            <w:r w:rsidRPr="00FB64DA">
              <w:rPr>
                <w:b/>
                <w:u w:val="single"/>
              </w:rPr>
              <w:t>THEN:</w:t>
            </w:r>
          </w:p>
          <w:p w14:paraId="4540CCD5" w14:textId="77777777" w:rsidR="00FB64DA" w:rsidRPr="00FB64DA" w:rsidRDefault="00FB64DA" w:rsidP="00FB64DA">
            <w:pPr>
              <w:numPr>
                <w:ilvl w:val="0"/>
                <w:numId w:val="105"/>
              </w:numPr>
              <w:jc w:val="both"/>
            </w:pPr>
            <w:r w:rsidRPr="00FB64DA">
              <w:t>Make manual communication to the TO that reported the outage if they are an impacted TO for SOL exceedances as indicated by the SOL Exceedance tool AND within the timeframes established below in the SOL Exceedance Thresholds.</w:t>
            </w:r>
          </w:p>
          <w:p w14:paraId="61FEED0E" w14:textId="01488575" w:rsidR="00FB64DA" w:rsidRPr="00FB64DA" w:rsidRDefault="00FB64DA" w:rsidP="00FB64DA">
            <w:pPr>
              <w:numPr>
                <w:ilvl w:val="0"/>
                <w:numId w:val="105"/>
              </w:numPr>
              <w:jc w:val="both"/>
              <w:rPr>
                <w:bCs/>
              </w:rPr>
            </w:pPr>
            <w:r w:rsidRPr="00FB64DA">
              <w:t xml:space="preserve">Update the TO when </w:t>
            </w:r>
            <w:r w:rsidR="00221984">
              <w:t xml:space="preserve">an </w:t>
            </w:r>
            <w:r w:rsidRPr="00FB64DA">
              <w:t xml:space="preserve">SOL exceedance has </w:t>
            </w:r>
            <w:r w:rsidR="00221984">
              <w:t xml:space="preserve">been </w:t>
            </w:r>
            <w:r w:rsidR="00221984" w:rsidRPr="005E2AF2">
              <w:rPr>
                <w:i/>
                <w:iCs/>
              </w:rPr>
              <w:t>mitigated</w:t>
            </w:r>
            <w:r w:rsidRPr="00FB64DA">
              <w:t xml:space="preserve">, as indicated by the SOL Exceedance tool as </w:t>
            </w:r>
            <w:r w:rsidR="00B658AD">
              <w:t xml:space="preserve">soon as </w:t>
            </w:r>
            <w:r w:rsidRPr="00FB64DA">
              <w:t>practical.</w:t>
            </w:r>
          </w:p>
        </w:tc>
      </w:tr>
      <w:tr w:rsidR="00845782" w:rsidRPr="00FB64DA" w14:paraId="3B2B7CDA" w14:textId="77777777" w:rsidTr="00C40295">
        <w:trPr>
          <w:trHeight w:val="2015"/>
        </w:trPr>
        <w:tc>
          <w:tcPr>
            <w:tcW w:w="1368" w:type="dxa"/>
            <w:tcBorders>
              <w:top w:val="single" w:sz="4" w:space="0" w:color="auto"/>
              <w:left w:val="nil"/>
              <w:bottom w:val="double" w:sz="4" w:space="0" w:color="auto"/>
            </w:tcBorders>
            <w:vAlign w:val="center"/>
          </w:tcPr>
          <w:p w14:paraId="23771492" w14:textId="77777777" w:rsidR="00FB64DA" w:rsidRPr="00FB64DA" w:rsidRDefault="00FB64DA" w:rsidP="00FB64DA">
            <w:pPr>
              <w:jc w:val="center"/>
              <w:rPr>
                <w:b/>
              </w:rPr>
            </w:pPr>
            <w:r w:rsidRPr="00FB64DA">
              <w:rPr>
                <w:b/>
              </w:rPr>
              <w:t>2</w:t>
            </w:r>
          </w:p>
        </w:tc>
        <w:tc>
          <w:tcPr>
            <w:tcW w:w="7488" w:type="dxa"/>
            <w:tcBorders>
              <w:top w:val="single" w:sz="4" w:space="0" w:color="auto"/>
              <w:bottom w:val="double" w:sz="4" w:space="0" w:color="auto"/>
              <w:right w:val="nil"/>
            </w:tcBorders>
          </w:tcPr>
          <w:p w14:paraId="2A5CE1BC" w14:textId="77777777" w:rsidR="00FB64DA" w:rsidRPr="00FB64DA" w:rsidRDefault="00FB64DA" w:rsidP="00FB64DA">
            <w:pPr>
              <w:jc w:val="both"/>
              <w:rPr>
                <w:b/>
                <w:u w:val="single"/>
              </w:rPr>
            </w:pPr>
            <w:r w:rsidRPr="00FB64DA">
              <w:rPr>
                <w:b/>
                <w:u w:val="single"/>
              </w:rPr>
              <w:t>ONCE:</w:t>
            </w:r>
          </w:p>
          <w:p w14:paraId="484CA1B8" w14:textId="545E71FE" w:rsidR="00FB64DA" w:rsidRPr="00FB64DA" w:rsidRDefault="00FB64DA" w:rsidP="00FB64DA">
            <w:pPr>
              <w:numPr>
                <w:ilvl w:val="0"/>
                <w:numId w:val="105"/>
              </w:numPr>
              <w:jc w:val="both"/>
              <w:rPr>
                <w:bCs/>
              </w:rPr>
            </w:pPr>
            <w:r w:rsidRPr="00FB64DA">
              <w:rPr>
                <w:bCs/>
              </w:rPr>
              <w:t xml:space="preserve">The TO reports either the MIS Posting of </w:t>
            </w:r>
            <w:r w:rsidR="00705F2B">
              <w:rPr>
                <w:bCs/>
              </w:rPr>
              <w:t>System Limit Exceedances</w:t>
            </w:r>
            <w:r w:rsidRPr="00FB64DA">
              <w:rPr>
                <w:bCs/>
              </w:rPr>
              <w:t xml:space="preserve"> OR Grid Geo has returned to service, and are receiving SOL exceedance electronic communication</w:t>
            </w:r>
            <w:r w:rsidR="00AE0B13">
              <w:rPr>
                <w:bCs/>
              </w:rPr>
              <w:t>;</w:t>
            </w:r>
            <w:r w:rsidRPr="00FB64DA">
              <w:rPr>
                <w:bCs/>
              </w:rPr>
              <w:t xml:space="preserve"> </w:t>
            </w:r>
          </w:p>
          <w:p w14:paraId="3EE4E111" w14:textId="77777777" w:rsidR="00FB64DA" w:rsidRPr="00FB64DA" w:rsidRDefault="00FB64DA" w:rsidP="00FB64DA">
            <w:pPr>
              <w:jc w:val="both"/>
              <w:rPr>
                <w:b/>
                <w:u w:val="single"/>
              </w:rPr>
            </w:pPr>
            <w:r w:rsidRPr="00FB64DA">
              <w:rPr>
                <w:b/>
                <w:u w:val="single"/>
              </w:rPr>
              <w:t xml:space="preserve">THEN: </w:t>
            </w:r>
          </w:p>
          <w:p w14:paraId="6D9B1F1E" w14:textId="2FBAB0E8" w:rsidR="00FB64DA" w:rsidRPr="00FB64DA" w:rsidRDefault="00FB64DA" w:rsidP="00FB64DA">
            <w:pPr>
              <w:numPr>
                <w:ilvl w:val="0"/>
                <w:numId w:val="105"/>
              </w:numPr>
              <w:jc w:val="both"/>
              <w:rPr>
                <w:b/>
                <w:bCs/>
                <w:u w:val="single"/>
              </w:rPr>
            </w:pPr>
            <w:r w:rsidRPr="00FB64DA">
              <w:rPr>
                <w:bCs/>
              </w:rPr>
              <w:t>Manual communication to reporting TO of SOL exceedances and mitigation are no longer required unless action is needed by the TO (</w:t>
            </w:r>
            <w:r w:rsidR="008A5DE6">
              <w:rPr>
                <w:bCs/>
              </w:rPr>
              <w:t>s</w:t>
            </w:r>
            <w:r w:rsidRPr="00FB64DA">
              <w:rPr>
                <w:bCs/>
              </w:rPr>
              <w:t>ection 4</w:t>
            </w:r>
            <w:r w:rsidR="00EB53D5">
              <w:rPr>
                <w:bCs/>
              </w:rPr>
              <w:t xml:space="preserve"> of this manual</w:t>
            </w:r>
            <w:r w:rsidRPr="00FB64DA">
              <w:rPr>
                <w:bCs/>
              </w:rPr>
              <w:t>)</w:t>
            </w:r>
            <w:r w:rsidR="002F4AA0">
              <w:rPr>
                <w:bCs/>
              </w:rPr>
              <w:t>.</w:t>
            </w:r>
          </w:p>
          <w:p w14:paraId="7305A8D9" w14:textId="77777777" w:rsidR="00FB64DA" w:rsidRPr="00FB64DA" w:rsidRDefault="00FB64DA" w:rsidP="00FB64DA">
            <w:pPr>
              <w:jc w:val="both"/>
              <w:rPr>
                <w:b/>
                <w:bCs/>
                <w:u w:val="single"/>
              </w:rPr>
            </w:pPr>
          </w:p>
        </w:tc>
      </w:tr>
      <w:tr w:rsidR="00845782" w:rsidRPr="00FB64DA" w14:paraId="4D76756D" w14:textId="77777777" w:rsidTr="00C40295">
        <w:trPr>
          <w:trHeight w:val="645"/>
        </w:trPr>
        <w:tc>
          <w:tcPr>
            <w:tcW w:w="8856" w:type="dxa"/>
            <w:gridSpan w:val="2"/>
            <w:tcBorders>
              <w:top w:val="double" w:sz="4" w:space="0" w:color="auto"/>
              <w:left w:val="double" w:sz="4" w:space="0" w:color="auto"/>
              <w:bottom w:val="double" w:sz="4" w:space="0" w:color="auto"/>
              <w:right w:val="double" w:sz="4" w:space="0" w:color="auto"/>
            </w:tcBorders>
            <w:vAlign w:val="center"/>
          </w:tcPr>
          <w:p w14:paraId="0E617FF4" w14:textId="77777777" w:rsidR="00FB64DA" w:rsidRPr="00FB64DA" w:rsidRDefault="00FB64DA" w:rsidP="00357506">
            <w:pPr>
              <w:pStyle w:val="Heading3"/>
              <w:rPr>
                <w:u w:val="single"/>
              </w:rPr>
            </w:pPr>
            <w:bookmarkStart w:id="102" w:name="_TO_ICCP_Links"/>
            <w:bookmarkEnd w:id="102"/>
            <w:r w:rsidRPr="00FB64DA">
              <w:t>TO ICCP Links Down</w:t>
            </w:r>
          </w:p>
        </w:tc>
      </w:tr>
      <w:tr w:rsidR="00845782" w:rsidRPr="00FB64DA" w14:paraId="01F00D22" w14:textId="77777777" w:rsidTr="00473C06">
        <w:trPr>
          <w:trHeight w:val="924"/>
        </w:trPr>
        <w:tc>
          <w:tcPr>
            <w:tcW w:w="1368" w:type="dxa"/>
            <w:tcBorders>
              <w:top w:val="single" w:sz="4" w:space="0" w:color="auto"/>
              <w:left w:val="nil"/>
              <w:bottom w:val="single" w:sz="4" w:space="0" w:color="auto"/>
            </w:tcBorders>
            <w:vAlign w:val="center"/>
          </w:tcPr>
          <w:p w14:paraId="5483C2DE" w14:textId="77777777" w:rsidR="00FB64DA" w:rsidRPr="00FB64DA" w:rsidRDefault="00FB64DA" w:rsidP="00FB64DA">
            <w:pPr>
              <w:jc w:val="center"/>
              <w:rPr>
                <w:b/>
              </w:rPr>
            </w:pPr>
            <w:r w:rsidRPr="00FB64DA">
              <w:rPr>
                <w:b/>
              </w:rPr>
              <w:t>1</w:t>
            </w:r>
          </w:p>
        </w:tc>
        <w:tc>
          <w:tcPr>
            <w:tcW w:w="7488" w:type="dxa"/>
            <w:tcBorders>
              <w:top w:val="single" w:sz="4" w:space="0" w:color="auto"/>
              <w:bottom w:val="single" w:sz="4" w:space="0" w:color="auto"/>
              <w:right w:val="nil"/>
            </w:tcBorders>
          </w:tcPr>
          <w:p w14:paraId="5DD7AA8B" w14:textId="77777777" w:rsidR="00FB64DA" w:rsidRPr="00FB64DA" w:rsidRDefault="00FB64DA" w:rsidP="00FB64DA">
            <w:pPr>
              <w:jc w:val="both"/>
              <w:rPr>
                <w:b/>
                <w:u w:val="single"/>
              </w:rPr>
            </w:pPr>
            <w:r w:rsidRPr="00FB64DA">
              <w:rPr>
                <w:b/>
                <w:u w:val="single"/>
              </w:rPr>
              <w:t>IF:</w:t>
            </w:r>
          </w:p>
          <w:p w14:paraId="35B685EA" w14:textId="4512EC66" w:rsidR="00FB64DA" w:rsidRPr="00FB64DA" w:rsidRDefault="00FB64DA" w:rsidP="00FB64DA">
            <w:pPr>
              <w:numPr>
                <w:ilvl w:val="0"/>
                <w:numId w:val="105"/>
              </w:numPr>
              <w:jc w:val="both"/>
              <w:rPr>
                <w:bCs/>
              </w:rPr>
            </w:pPr>
            <w:r w:rsidRPr="00FB64DA">
              <w:rPr>
                <w:bCs/>
              </w:rPr>
              <w:t xml:space="preserve">An outage of </w:t>
            </w:r>
            <w:r w:rsidR="00484C29">
              <w:rPr>
                <w:bCs/>
              </w:rPr>
              <w:t xml:space="preserve">both </w:t>
            </w:r>
            <w:r w:rsidRPr="00FB64DA">
              <w:rPr>
                <w:bCs/>
              </w:rPr>
              <w:t xml:space="preserve">ICCP links </w:t>
            </w:r>
            <w:r w:rsidR="00484C29">
              <w:rPr>
                <w:bCs/>
              </w:rPr>
              <w:t xml:space="preserve">occur for greater than approximately 10 minutes </w:t>
            </w:r>
            <w:r w:rsidRPr="00FB64DA">
              <w:rPr>
                <w:bCs/>
              </w:rPr>
              <w:t>for TO occurs</w:t>
            </w:r>
            <w:r w:rsidR="00484C29">
              <w:rPr>
                <w:bCs/>
              </w:rPr>
              <w:t xml:space="preserve"> and not anticipated to be restored</w:t>
            </w:r>
            <w:r w:rsidR="00402093">
              <w:rPr>
                <w:bCs/>
              </w:rPr>
              <w:t>;</w:t>
            </w:r>
          </w:p>
          <w:p w14:paraId="363C3FAB" w14:textId="77777777" w:rsidR="00FB64DA" w:rsidRPr="00FB64DA" w:rsidRDefault="00FB64DA" w:rsidP="00FB64DA">
            <w:pPr>
              <w:jc w:val="both"/>
              <w:rPr>
                <w:b/>
                <w:u w:val="single"/>
              </w:rPr>
            </w:pPr>
            <w:r w:rsidRPr="00FB64DA">
              <w:rPr>
                <w:b/>
                <w:u w:val="single"/>
              </w:rPr>
              <w:t>THEN:</w:t>
            </w:r>
          </w:p>
          <w:p w14:paraId="40635EE9" w14:textId="218FE2B1" w:rsidR="00FB64DA" w:rsidRPr="00FB64DA" w:rsidRDefault="00FB64DA" w:rsidP="00FB64DA">
            <w:pPr>
              <w:numPr>
                <w:ilvl w:val="0"/>
                <w:numId w:val="105"/>
              </w:numPr>
              <w:jc w:val="both"/>
              <w:rPr>
                <w:bCs/>
              </w:rPr>
            </w:pPr>
            <w:r w:rsidRPr="00FB64DA">
              <w:rPr>
                <w:bCs/>
              </w:rPr>
              <w:t xml:space="preserve">Notify the TO ERCOT will make manual communication of IROL and GTC SOL </w:t>
            </w:r>
            <w:r w:rsidR="00347C20">
              <w:rPr>
                <w:bCs/>
              </w:rPr>
              <w:t>e</w:t>
            </w:r>
            <w:r w:rsidRPr="00FB64DA">
              <w:rPr>
                <w:bCs/>
              </w:rPr>
              <w:t>xceedances that are determined to impact the TO</w:t>
            </w:r>
            <w:r w:rsidR="00402093">
              <w:rPr>
                <w:bCs/>
              </w:rPr>
              <w:t>;</w:t>
            </w:r>
          </w:p>
          <w:p w14:paraId="3F3CD7AD" w14:textId="77777777" w:rsidR="00FB64DA" w:rsidRPr="00FB64DA" w:rsidRDefault="00FB64DA" w:rsidP="00FB64DA">
            <w:pPr>
              <w:jc w:val="both"/>
              <w:rPr>
                <w:b/>
                <w:u w:val="single"/>
              </w:rPr>
            </w:pPr>
            <w:r w:rsidRPr="00FB64DA">
              <w:rPr>
                <w:b/>
                <w:u w:val="single"/>
              </w:rPr>
              <w:t>THEN:</w:t>
            </w:r>
          </w:p>
          <w:p w14:paraId="1C2AE92F" w14:textId="78A3A865" w:rsidR="00FB64DA" w:rsidRPr="00FB64DA" w:rsidRDefault="00FB64DA" w:rsidP="00FB64DA">
            <w:pPr>
              <w:numPr>
                <w:ilvl w:val="0"/>
                <w:numId w:val="105"/>
              </w:numPr>
              <w:jc w:val="both"/>
              <w:rPr>
                <w:bCs/>
              </w:rPr>
            </w:pPr>
            <w:r w:rsidRPr="00FB64DA">
              <w:rPr>
                <w:bCs/>
              </w:rPr>
              <w:t>Make manual communication to the TO, if an impacted TO, for IROL/GTC SOL exceedances</w:t>
            </w:r>
            <w:r w:rsidR="005A68D3">
              <w:rPr>
                <w:bCs/>
              </w:rPr>
              <w:t>,</w:t>
            </w:r>
            <w:r w:rsidRPr="00FB64DA">
              <w:rPr>
                <w:bCs/>
              </w:rPr>
              <w:t xml:space="preserve"> as indicated by the SOL Exceedance tool </w:t>
            </w:r>
            <w:r w:rsidRPr="00FB64DA">
              <w:rPr>
                <w:b/>
              </w:rPr>
              <w:t>AND</w:t>
            </w:r>
            <w:r w:rsidRPr="00FB64DA">
              <w:rPr>
                <w:bCs/>
              </w:rPr>
              <w:t xml:space="preserve"> within the timeframes established in</w:t>
            </w:r>
            <w:r w:rsidRPr="00FB64DA">
              <w:t xml:space="preserve"> </w:t>
            </w:r>
            <w:r w:rsidRPr="00FB64DA">
              <w:rPr>
                <w:bCs/>
              </w:rPr>
              <w:t>SOL Exceedance Communication Thresholds below</w:t>
            </w:r>
            <w:r w:rsidR="002B661C">
              <w:rPr>
                <w:bCs/>
              </w:rPr>
              <w:t>;</w:t>
            </w:r>
          </w:p>
          <w:p w14:paraId="354061AD" w14:textId="45ED584A" w:rsidR="00FB64DA" w:rsidRPr="00FB64DA" w:rsidRDefault="00FB64DA" w:rsidP="00FB64DA">
            <w:pPr>
              <w:numPr>
                <w:ilvl w:val="0"/>
                <w:numId w:val="105"/>
              </w:numPr>
              <w:jc w:val="both"/>
              <w:rPr>
                <w:b/>
                <w:u w:val="single"/>
              </w:rPr>
            </w:pPr>
            <w:r w:rsidRPr="00484C29">
              <w:rPr>
                <w:bCs/>
              </w:rPr>
              <w:lastRenderedPageBreak/>
              <w:t>Make manual communication to the TO</w:t>
            </w:r>
            <w:r w:rsidR="00625A7A" w:rsidRPr="00484C29">
              <w:rPr>
                <w:bCs/>
              </w:rPr>
              <w:t>,</w:t>
            </w:r>
            <w:r w:rsidRPr="00484C29">
              <w:rPr>
                <w:bCs/>
              </w:rPr>
              <w:t xml:space="preserve"> if they are an impacted TO</w:t>
            </w:r>
            <w:r w:rsidR="00625A7A" w:rsidRPr="00484C29">
              <w:rPr>
                <w:bCs/>
              </w:rPr>
              <w:t>,</w:t>
            </w:r>
            <w:r w:rsidRPr="00484C29">
              <w:rPr>
                <w:bCs/>
              </w:rPr>
              <w:t xml:space="preserve"> for mitigated IROL/GTC SOL exceedances as indicated by the SOL Exceedance tool</w:t>
            </w:r>
            <w:r w:rsidRPr="00FB64DA">
              <w:rPr>
                <w:bCs/>
              </w:rPr>
              <w:t xml:space="preserve">. </w:t>
            </w:r>
            <w:r w:rsidRPr="00FB64DA">
              <w:rPr>
                <w:b/>
                <w:u w:val="single"/>
              </w:rPr>
              <w:t xml:space="preserve"> </w:t>
            </w:r>
          </w:p>
        </w:tc>
      </w:tr>
      <w:tr w:rsidR="00845782" w:rsidRPr="00FB64DA" w14:paraId="126D2626" w14:textId="77777777" w:rsidTr="00C40295">
        <w:trPr>
          <w:trHeight w:val="2015"/>
        </w:trPr>
        <w:tc>
          <w:tcPr>
            <w:tcW w:w="1368" w:type="dxa"/>
            <w:tcBorders>
              <w:top w:val="single" w:sz="4" w:space="0" w:color="auto"/>
              <w:left w:val="nil"/>
              <w:bottom w:val="double" w:sz="4" w:space="0" w:color="auto"/>
            </w:tcBorders>
            <w:vAlign w:val="center"/>
          </w:tcPr>
          <w:p w14:paraId="71347850" w14:textId="77777777" w:rsidR="00FB64DA" w:rsidRPr="00FB64DA" w:rsidRDefault="00FB64DA" w:rsidP="00FB64DA">
            <w:pPr>
              <w:jc w:val="center"/>
              <w:rPr>
                <w:b/>
              </w:rPr>
            </w:pPr>
            <w:r w:rsidRPr="00FB64DA">
              <w:rPr>
                <w:b/>
              </w:rPr>
              <w:lastRenderedPageBreak/>
              <w:t>2</w:t>
            </w:r>
          </w:p>
        </w:tc>
        <w:tc>
          <w:tcPr>
            <w:tcW w:w="7488" w:type="dxa"/>
            <w:tcBorders>
              <w:top w:val="single" w:sz="4" w:space="0" w:color="auto"/>
              <w:bottom w:val="double" w:sz="4" w:space="0" w:color="auto"/>
              <w:right w:val="nil"/>
            </w:tcBorders>
          </w:tcPr>
          <w:p w14:paraId="04F8804B" w14:textId="77777777" w:rsidR="00FB64DA" w:rsidRPr="00FB64DA" w:rsidRDefault="00FB64DA" w:rsidP="00FB64DA">
            <w:pPr>
              <w:jc w:val="both"/>
              <w:rPr>
                <w:b/>
                <w:u w:val="single"/>
              </w:rPr>
            </w:pPr>
            <w:r w:rsidRPr="00FB64DA">
              <w:rPr>
                <w:b/>
                <w:u w:val="single"/>
              </w:rPr>
              <w:t>ONCE:</w:t>
            </w:r>
          </w:p>
          <w:p w14:paraId="4C5E5E97" w14:textId="0D431516" w:rsidR="00FB64DA" w:rsidRPr="00FB64DA" w:rsidRDefault="00FB64DA" w:rsidP="00FB64DA">
            <w:pPr>
              <w:numPr>
                <w:ilvl w:val="0"/>
                <w:numId w:val="105"/>
              </w:numPr>
              <w:jc w:val="both"/>
              <w:rPr>
                <w:bCs/>
              </w:rPr>
            </w:pPr>
            <w:r w:rsidRPr="00FB64DA">
              <w:rPr>
                <w:bCs/>
              </w:rPr>
              <w:t>ICCP link</w:t>
            </w:r>
            <w:r w:rsidR="00484C29">
              <w:rPr>
                <w:bCs/>
              </w:rPr>
              <w:t>(</w:t>
            </w:r>
            <w:r w:rsidRPr="00FB64DA">
              <w:rPr>
                <w:bCs/>
              </w:rPr>
              <w:t>s</w:t>
            </w:r>
            <w:r w:rsidR="00484C29">
              <w:rPr>
                <w:bCs/>
              </w:rPr>
              <w:t>)</w:t>
            </w:r>
            <w:r w:rsidRPr="00FB64DA">
              <w:rPr>
                <w:bCs/>
              </w:rPr>
              <w:t xml:space="preserve"> are restored for a TO </w:t>
            </w:r>
            <w:r w:rsidRPr="00FB64DA">
              <w:rPr>
                <w:b/>
              </w:rPr>
              <w:t>AND</w:t>
            </w:r>
            <w:r w:rsidRPr="00FB64DA">
              <w:rPr>
                <w:bCs/>
              </w:rPr>
              <w:t xml:space="preserve"> the TO reports ICCP data is being received</w:t>
            </w:r>
            <w:r w:rsidR="00DE6DC5">
              <w:rPr>
                <w:bCs/>
              </w:rPr>
              <w:t>;</w:t>
            </w:r>
          </w:p>
          <w:p w14:paraId="5B5F9A2D" w14:textId="77777777" w:rsidR="00FB64DA" w:rsidRPr="00FB64DA" w:rsidRDefault="00FB64DA" w:rsidP="00FB64DA">
            <w:pPr>
              <w:jc w:val="both"/>
              <w:rPr>
                <w:b/>
                <w:u w:val="single"/>
              </w:rPr>
            </w:pPr>
            <w:r w:rsidRPr="00FB64DA">
              <w:rPr>
                <w:b/>
                <w:u w:val="single"/>
              </w:rPr>
              <w:t>THEN:</w:t>
            </w:r>
          </w:p>
          <w:p w14:paraId="7DAA8995" w14:textId="5EBB1D0B" w:rsidR="00FB64DA" w:rsidRPr="00FB64DA" w:rsidRDefault="00FB64DA" w:rsidP="00FB64DA">
            <w:pPr>
              <w:numPr>
                <w:ilvl w:val="0"/>
                <w:numId w:val="105"/>
              </w:numPr>
              <w:jc w:val="both"/>
              <w:rPr>
                <w:bCs/>
              </w:rPr>
            </w:pPr>
            <w:r w:rsidRPr="00FB64DA">
              <w:rPr>
                <w:bCs/>
              </w:rPr>
              <w:t>Manual communication to the TO, if an impacted TO, of IROL/GTC SOL exceedances and mitigation are no longer required unless action is needed by the TO (</w:t>
            </w:r>
            <w:r w:rsidR="008A5DE6">
              <w:rPr>
                <w:bCs/>
              </w:rPr>
              <w:t>s</w:t>
            </w:r>
            <w:r w:rsidRPr="00FB64DA">
              <w:rPr>
                <w:bCs/>
              </w:rPr>
              <w:t>ection 4</w:t>
            </w:r>
            <w:r w:rsidR="00176379">
              <w:rPr>
                <w:bCs/>
              </w:rPr>
              <w:t xml:space="preserve"> of this manual</w:t>
            </w:r>
            <w:r w:rsidRPr="00FB64DA">
              <w:rPr>
                <w:bCs/>
              </w:rPr>
              <w:t>)</w:t>
            </w:r>
            <w:r w:rsidR="00BE0E83">
              <w:rPr>
                <w:bCs/>
              </w:rPr>
              <w:t>.</w:t>
            </w:r>
          </w:p>
        </w:tc>
      </w:tr>
      <w:tr w:rsidR="00845782" w:rsidRPr="00FB64DA" w14:paraId="11AAACA9" w14:textId="77777777" w:rsidTr="00C40295">
        <w:trPr>
          <w:trHeight w:val="645"/>
        </w:trPr>
        <w:tc>
          <w:tcPr>
            <w:tcW w:w="8856" w:type="dxa"/>
            <w:gridSpan w:val="2"/>
            <w:tcBorders>
              <w:top w:val="double" w:sz="4" w:space="0" w:color="auto"/>
              <w:left w:val="double" w:sz="4" w:space="0" w:color="auto"/>
              <w:bottom w:val="double" w:sz="4" w:space="0" w:color="auto"/>
              <w:right w:val="double" w:sz="4" w:space="0" w:color="auto"/>
            </w:tcBorders>
            <w:vAlign w:val="center"/>
          </w:tcPr>
          <w:p w14:paraId="005D2D97" w14:textId="77777777" w:rsidR="00FB64DA" w:rsidRPr="00FB64DA" w:rsidRDefault="00FB64DA" w:rsidP="00357506">
            <w:pPr>
              <w:pStyle w:val="Heading3"/>
            </w:pPr>
            <w:bookmarkStart w:id="103" w:name="_SOL_Exceedance_Communication"/>
            <w:bookmarkEnd w:id="103"/>
            <w:r w:rsidRPr="00FB64DA">
              <w:t>SOL Exceedance Communication Thresholds</w:t>
            </w:r>
          </w:p>
        </w:tc>
      </w:tr>
      <w:tr w:rsidR="00845782" w:rsidRPr="00FB64DA" w14:paraId="41CEE90B" w14:textId="77777777" w:rsidTr="00C40295">
        <w:trPr>
          <w:trHeight w:val="3491"/>
        </w:trPr>
        <w:tc>
          <w:tcPr>
            <w:tcW w:w="1368" w:type="dxa"/>
            <w:tcBorders>
              <w:top w:val="double" w:sz="4" w:space="0" w:color="auto"/>
              <w:left w:val="nil"/>
              <w:bottom w:val="single" w:sz="4" w:space="0" w:color="auto"/>
            </w:tcBorders>
            <w:vAlign w:val="center"/>
          </w:tcPr>
          <w:p w14:paraId="5BAE88B7" w14:textId="77777777" w:rsidR="00FB64DA" w:rsidRPr="00FB64DA" w:rsidRDefault="00FB64DA" w:rsidP="00FB64DA">
            <w:pPr>
              <w:jc w:val="center"/>
              <w:rPr>
                <w:b/>
              </w:rPr>
            </w:pPr>
            <w:r w:rsidRPr="00FB64DA">
              <w:rPr>
                <w:b/>
              </w:rPr>
              <w:t>15-Min of a valid SOL exceedance</w:t>
            </w:r>
          </w:p>
        </w:tc>
        <w:tc>
          <w:tcPr>
            <w:tcW w:w="7488" w:type="dxa"/>
            <w:tcBorders>
              <w:top w:val="double" w:sz="4" w:space="0" w:color="auto"/>
              <w:bottom w:val="single" w:sz="4" w:space="0" w:color="auto"/>
              <w:right w:val="nil"/>
            </w:tcBorders>
          </w:tcPr>
          <w:p w14:paraId="51BFBAF6" w14:textId="4E8AE06F" w:rsidR="00FB64DA" w:rsidRPr="00FB64DA" w:rsidRDefault="00FB64DA" w:rsidP="00FB64DA">
            <w:pPr>
              <w:jc w:val="both"/>
            </w:pPr>
            <w:r w:rsidRPr="00FB64DA">
              <w:t>The following SOL exceedances must be communicated within fifteen minutes of a validated SOL exceedance</w:t>
            </w:r>
            <w:r w:rsidR="00AB004D">
              <w:t>:</w:t>
            </w:r>
          </w:p>
          <w:p w14:paraId="437463A8" w14:textId="3F8C4406" w:rsidR="00FB64DA" w:rsidRPr="00FB64DA" w:rsidRDefault="00FB64DA" w:rsidP="00FB64DA">
            <w:pPr>
              <w:numPr>
                <w:ilvl w:val="0"/>
                <w:numId w:val="105"/>
              </w:numPr>
              <w:jc w:val="both"/>
            </w:pPr>
            <w:r w:rsidRPr="00FB64DA">
              <w:t>IROL exceedances (</w:t>
            </w:r>
            <w:r w:rsidR="008A5DE6">
              <w:t>s</w:t>
            </w:r>
            <w:r w:rsidRPr="00FB64DA">
              <w:t>ection 4.4</w:t>
            </w:r>
            <w:r w:rsidR="008A5DE6">
              <w:t xml:space="preserve"> of this manual</w:t>
            </w:r>
            <w:r w:rsidRPr="00FB64DA">
              <w:t>)</w:t>
            </w:r>
          </w:p>
          <w:p w14:paraId="631FFA46" w14:textId="581B2955" w:rsidR="00FB64DA" w:rsidRPr="00FB64DA" w:rsidRDefault="00FB64DA" w:rsidP="00FB64DA">
            <w:pPr>
              <w:numPr>
                <w:ilvl w:val="0"/>
                <w:numId w:val="105"/>
              </w:numPr>
              <w:jc w:val="both"/>
            </w:pPr>
            <w:r w:rsidRPr="00FB64DA">
              <w:t>SOL exceedances of stability limits (</w:t>
            </w:r>
            <w:r w:rsidR="008A5DE6">
              <w:t>s</w:t>
            </w:r>
            <w:r w:rsidRPr="00FB64DA">
              <w:t>ection 4.5</w:t>
            </w:r>
            <w:r w:rsidR="008A5DE6">
              <w:t xml:space="preserve"> of this manual</w:t>
            </w:r>
            <w:r w:rsidRPr="00FB64DA">
              <w:t>)</w:t>
            </w:r>
          </w:p>
          <w:p w14:paraId="5CD12BE4" w14:textId="1D55A880" w:rsidR="00FB64DA" w:rsidRPr="00FB64DA" w:rsidRDefault="00FB64DA" w:rsidP="00FB64DA">
            <w:pPr>
              <w:numPr>
                <w:ilvl w:val="0"/>
                <w:numId w:val="105"/>
              </w:numPr>
              <w:jc w:val="both"/>
            </w:pPr>
            <w:r w:rsidRPr="00FB64DA">
              <w:t>Pre-Contingency (basecase) thermal SOL exceedances beyond the 15-minute Facility Rating (</w:t>
            </w:r>
            <w:r w:rsidR="004409BF">
              <w:t>s</w:t>
            </w:r>
            <w:r w:rsidRPr="00FB64DA">
              <w:t>ection 4.1</w:t>
            </w:r>
            <w:r w:rsidR="004409BF">
              <w:t xml:space="preserve"> of this manual</w:t>
            </w:r>
            <w:r w:rsidRPr="00FB64DA">
              <w:t>)</w:t>
            </w:r>
          </w:p>
          <w:p w14:paraId="5F8DA936" w14:textId="67F6AD98" w:rsidR="00FB64DA" w:rsidRPr="00FB64DA" w:rsidRDefault="00FB64DA" w:rsidP="00FB64DA">
            <w:pPr>
              <w:numPr>
                <w:ilvl w:val="0"/>
                <w:numId w:val="105"/>
              </w:numPr>
              <w:jc w:val="both"/>
            </w:pPr>
            <w:r w:rsidRPr="00FB64DA">
              <w:t xml:space="preserve">Post-Contingency thermal or voltage SOL exceedances that indicate risk of instability, </w:t>
            </w:r>
            <w:r w:rsidR="004409BF">
              <w:t>c</w:t>
            </w:r>
            <w:r w:rsidRPr="00FB64DA">
              <w:t>ascading, and uncontrolled separation if the contingency were to occur (</w:t>
            </w:r>
            <w:r w:rsidR="00790FF2">
              <w:t>s</w:t>
            </w:r>
            <w:r w:rsidRPr="00FB64DA">
              <w:t>ection 4.3</w:t>
            </w:r>
            <w:r w:rsidR="00790FF2">
              <w:t xml:space="preserve"> of this manual</w:t>
            </w:r>
            <w:r w:rsidRPr="00FB64DA">
              <w:t>), and</w:t>
            </w:r>
          </w:p>
          <w:p w14:paraId="58A15F39" w14:textId="5AAC86FF" w:rsidR="00FB64DA" w:rsidRPr="00FB64DA" w:rsidRDefault="00FB64DA" w:rsidP="00FB64DA">
            <w:pPr>
              <w:numPr>
                <w:ilvl w:val="0"/>
                <w:numId w:val="105"/>
              </w:numPr>
              <w:jc w:val="both"/>
            </w:pPr>
            <w:r w:rsidRPr="00FB64DA">
              <w:t>Pre-Contingency (basecase) thermal SOL exceedances beyond the Emergency Facility Rating but within the 15-Minute Facility Rating (</w:t>
            </w:r>
            <w:r w:rsidR="00790FF2">
              <w:t>s</w:t>
            </w:r>
            <w:r w:rsidRPr="00FB64DA">
              <w:t>ection 4.1</w:t>
            </w:r>
            <w:r w:rsidR="00790FF2">
              <w:t xml:space="preserve"> of this manual</w:t>
            </w:r>
            <w:r w:rsidRPr="00FB64DA">
              <w:t>)</w:t>
            </w:r>
            <w:r w:rsidR="00790FF2">
              <w:t>.</w:t>
            </w:r>
          </w:p>
        </w:tc>
      </w:tr>
      <w:tr w:rsidR="00845782" w:rsidRPr="00FB64DA" w14:paraId="2E8747F4" w14:textId="77777777" w:rsidTr="00C40295">
        <w:trPr>
          <w:trHeight w:val="366"/>
        </w:trPr>
        <w:tc>
          <w:tcPr>
            <w:tcW w:w="1368" w:type="dxa"/>
            <w:tcBorders>
              <w:top w:val="single" w:sz="4" w:space="0" w:color="auto"/>
              <w:left w:val="nil"/>
              <w:bottom w:val="single" w:sz="4" w:space="0" w:color="auto"/>
            </w:tcBorders>
            <w:vAlign w:val="center"/>
          </w:tcPr>
          <w:p w14:paraId="39CF34F2" w14:textId="77777777" w:rsidR="00FB64DA" w:rsidRPr="00FB64DA" w:rsidRDefault="00FB64DA" w:rsidP="00FB64DA">
            <w:pPr>
              <w:jc w:val="center"/>
              <w:rPr>
                <w:b/>
              </w:rPr>
            </w:pPr>
            <w:r w:rsidRPr="00FB64DA">
              <w:rPr>
                <w:b/>
              </w:rPr>
              <w:t>30-Min of a valid SOL exceedance</w:t>
            </w:r>
          </w:p>
        </w:tc>
        <w:tc>
          <w:tcPr>
            <w:tcW w:w="7488" w:type="dxa"/>
            <w:tcBorders>
              <w:top w:val="single" w:sz="4" w:space="0" w:color="auto"/>
              <w:bottom w:val="single" w:sz="4" w:space="0" w:color="auto"/>
              <w:right w:val="nil"/>
            </w:tcBorders>
          </w:tcPr>
          <w:p w14:paraId="5D2EFB9C" w14:textId="77777777" w:rsidR="00FB64DA" w:rsidRPr="00FB64DA" w:rsidRDefault="00FB64DA" w:rsidP="00FB64DA">
            <w:pPr>
              <w:jc w:val="both"/>
            </w:pPr>
            <w:r w:rsidRPr="00FB64DA">
              <w:t>The following SOL exceedances must be communicated within thirty minutes of a valid SOL exceedance.</w:t>
            </w:r>
          </w:p>
          <w:p w14:paraId="6E776563" w14:textId="6978515A" w:rsidR="00FB64DA" w:rsidRPr="00FB64DA" w:rsidRDefault="00FB64DA" w:rsidP="007E512D">
            <w:pPr>
              <w:numPr>
                <w:ilvl w:val="0"/>
                <w:numId w:val="252"/>
              </w:numPr>
              <w:jc w:val="both"/>
            </w:pPr>
            <w:r w:rsidRPr="00FB64DA">
              <w:t>Post-Contingency thermal SOL exceedances beyond the Emergency Facility Rating but within the 15-Minute Facility Rating (</w:t>
            </w:r>
            <w:r w:rsidR="00525511">
              <w:t>s</w:t>
            </w:r>
            <w:r w:rsidRPr="00FB64DA">
              <w:t>ection 4.1</w:t>
            </w:r>
            <w:r w:rsidR="00A06F0B">
              <w:t xml:space="preserve"> of this manual</w:t>
            </w:r>
            <w:r w:rsidRPr="00FB64DA">
              <w:t>)</w:t>
            </w:r>
          </w:p>
          <w:p w14:paraId="75797F5F" w14:textId="0E42F947" w:rsidR="00FB64DA" w:rsidRPr="00FB64DA" w:rsidRDefault="00FB64DA" w:rsidP="007E512D">
            <w:pPr>
              <w:numPr>
                <w:ilvl w:val="0"/>
                <w:numId w:val="252"/>
              </w:numPr>
              <w:jc w:val="both"/>
            </w:pPr>
            <w:r w:rsidRPr="00FB64DA">
              <w:t>Pre-Contingency (basecase) SOL exceedances of Normal maximum System Voltage Limits and (</w:t>
            </w:r>
            <w:r w:rsidR="00A06F0B">
              <w:t>s</w:t>
            </w:r>
            <w:r w:rsidRPr="00FB64DA">
              <w:t>ection 6</w:t>
            </w:r>
            <w:r w:rsidR="00A06F0B">
              <w:t xml:space="preserve"> of this manual</w:t>
            </w:r>
            <w:r w:rsidRPr="00FB64DA">
              <w:t>)</w:t>
            </w:r>
          </w:p>
          <w:p w14:paraId="51185BD1" w14:textId="580A327E" w:rsidR="00FB64DA" w:rsidRPr="00FB64DA" w:rsidRDefault="00FB64DA" w:rsidP="007E512D">
            <w:pPr>
              <w:numPr>
                <w:ilvl w:val="0"/>
                <w:numId w:val="252"/>
              </w:numPr>
              <w:jc w:val="both"/>
            </w:pPr>
            <w:r w:rsidRPr="00FB64DA">
              <w:t>Post-Contingency SOL exceedances of Emergency maximum and minimum System Voltage Limits (</w:t>
            </w:r>
            <w:r w:rsidR="00A06F0B">
              <w:t>s</w:t>
            </w:r>
            <w:r w:rsidRPr="00FB64DA">
              <w:t>ection 6</w:t>
            </w:r>
            <w:r w:rsidR="00A06F0B">
              <w:t xml:space="preserve"> of this manual</w:t>
            </w:r>
            <w:r w:rsidRPr="00FB64DA">
              <w:t>)</w:t>
            </w:r>
            <w:r w:rsidR="004C303D">
              <w:t>.</w:t>
            </w:r>
          </w:p>
        </w:tc>
      </w:tr>
      <w:tr w:rsidR="00845782" w:rsidRPr="00FB64DA" w14:paraId="48BDA51D" w14:textId="77777777" w:rsidTr="00C40295">
        <w:trPr>
          <w:trHeight w:val="366"/>
        </w:trPr>
        <w:tc>
          <w:tcPr>
            <w:tcW w:w="1368" w:type="dxa"/>
            <w:tcBorders>
              <w:top w:val="single" w:sz="4" w:space="0" w:color="auto"/>
              <w:left w:val="nil"/>
              <w:bottom w:val="single" w:sz="4" w:space="0" w:color="auto"/>
            </w:tcBorders>
            <w:vAlign w:val="center"/>
          </w:tcPr>
          <w:p w14:paraId="16E02C1E" w14:textId="77777777" w:rsidR="00FB64DA" w:rsidRPr="00FB64DA" w:rsidRDefault="00FB64DA" w:rsidP="00FB64DA">
            <w:pPr>
              <w:jc w:val="center"/>
              <w:rPr>
                <w:b/>
              </w:rPr>
            </w:pPr>
            <w:r w:rsidRPr="00FB64DA">
              <w:rPr>
                <w:b/>
              </w:rPr>
              <w:t>Note</w:t>
            </w:r>
          </w:p>
        </w:tc>
        <w:tc>
          <w:tcPr>
            <w:tcW w:w="7488" w:type="dxa"/>
            <w:tcBorders>
              <w:top w:val="single" w:sz="4" w:space="0" w:color="auto"/>
              <w:bottom w:val="single" w:sz="4" w:space="0" w:color="auto"/>
              <w:right w:val="nil"/>
            </w:tcBorders>
          </w:tcPr>
          <w:p w14:paraId="31093186" w14:textId="044A7B55" w:rsidR="00FB64DA" w:rsidRPr="00FB64DA" w:rsidRDefault="00FB64DA" w:rsidP="00FB64DA">
            <w:pPr>
              <w:jc w:val="both"/>
            </w:pPr>
            <w:r w:rsidRPr="00FB64DA">
              <w:t>During an ERCOT ISO declared Watch or Emergency, or if needed due to multiple high priority tasks</w:t>
            </w:r>
            <w:r w:rsidR="0085078F">
              <w:t xml:space="preserve">, </w:t>
            </w:r>
            <w:r w:rsidRPr="00FB64DA">
              <w:t xml:space="preserve">an exception to the timeframe of SOL exceedance communication may </w:t>
            </w:r>
            <w:r w:rsidR="009E3B96">
              <w:t xml:space="preserve">be </w:t>
            </w:r>
            <w:r w:rsidR="00D72FFE">
              <w:t>utilized</w:t>
            </w:r>
            <w:r w:rsidRPr="00FB64DA">
              <w:t xml:space="preserve">. In this circumstance, </w:t>
            </w:r>
            <w:r w:rsidR="009E3B96">
              <w:t xml:space="preserve">notify the </w:t>
            </w:r>
            <w:r w:rsidRPr="00FB64DA">
              <w:t xml:space="preserve">Shift Supervisor </w:t>
            </w:r>
            <w:r w:rsidR="009E3B96">
              <w:t>and document</w:t>
            </w:r>
            <w:r w:rsidRPr="00FB64DA">
              <w:t xml:space="preserve"> this exception in the logs</w:t>
            </w:r>
            <w:r w:rsidR="00DE4BAB">
              <w:t>.  Continue to</w:t>
            </w:r>
            <w:r w:rsidRPr="00FB64DA">
              <w:t xml:space="preserve"> make </w:t>
            </w:r>
            <w:r w:rsidR="00403562">
              <w:t>the</w:t>
            </w:r>
            <w:r w:rsidRPr="00FB64DA">
              <w:t xml:space="preserve"> required communications as timely as possible.</w:t>
            </w:r>
          </w:p>
        </w:tc>
      </w:tr>
      <w:tr w:rsidR="00FB64DA" w:rsidRPr="00FB64DA" w14:paraId="6CDF2091" w14:textId="77777777" w:rsidTr="00C40295">
        <w:trPr>
          <w:trHeight w:val="366"/>
        </w:trPr>
        <w:tc>
          <w:tcPr>
            <w:tcW w:w="1368" w:type="dxa"/>
            <w:tcBorders>
              <w:top w:val="single" w:sz="4" w:space="0" w:color="auto"/>
              <w:left w:val="nil"/>
              <w:bottom w:val="double" w:sz="4" w:space="0" w:color="auto"/>
            </w:tcBorders>
            <w:vAlign w:val="center"/>
          </w:tcPr>
          <w:p w14:paraId="2E7435A8" w14:textId="77777777" w:rsidR="00FB64DA" w:rsidRPr="00FB64DA" w:rsidRDefault="00FB64DA" w:rsidP="00FB64DA">
            <w:pPr>
              <w:jc w:val="center"/>
              <w:rPr>
                <w:b/>
              </w:rPr>
            </w:pPr>
            <w:r w:rsidRPr="00FB64DA">
              <w:rPr>
                <w:b/>
              </w:rPr>
              <w:t>Log</w:t>
            </w:r>
          </w:p>
        </w:tc>
        <w:tc>
          <w:tcPr>
            <w:tcW w:w="7488" w:type="dxa"/>
            <w:tcBorders>
              <w:top w:val="single" w:sz="4" w:space="0" w:color="auto"/>
              <w:bottom w:val="double" w:sz="4" w:space="0" w:color="auto"/>
              <w:right w:val="nil"/>
            </w:tcBorders>
          </w:tcPr>
          <w:p w14:paraId="3B3B4BFE" w14:textId="77777777" w:rsidR="00FB64DA" w:rsidRPr="00FB64DA" w:rsidRDefault="00FB64DA" w:rsidP="00FB64DA">
            <w:pPr>
              <w:jc w:val="both"/>
            </w:pPr>
            <w:r w:rsidRPr="00FB64DA">
              <w:t>Log all actions.</w:t>
            </w:r>
          </w:p>
        </w:tc>
      </w:tr>
    </w:tbl>
    <w:p w14:paraId="46F15DF3" w14:textId="77777777" w:rsidR="00FB64DA" w:rsidRPr="00FB64DA" w:rsidRDefault="00FB64DA" w:rsidP="00FB64DA"/>
    <w:p w14:paraId="257605DA" w14:textId="77777777" w:rsidR="00EB44D7" w:rsidRDefault="00EB44D7">
      <w:pPr>
        <w:sectPr w:rsidR="00EB44D7">
          <w:pgSz w:w="12240" w:h="15840" w:code="1"/>
          <w:pgMar w:top="1008" w:right="1800" w:bottom="1008" w:left="1440" w:header="720" w:footer="720" w:gutter="0"/>
          <w:cols w:space="720"/>
          <w:titlePg/>
          <w:docGrid w:linePitch="360"/>
        </w:sectPr>
      </w:pPr>
    </w:p>
    <w:p w14:paraId="3DC26B11" w14:textId="77777777" w:rsidR="00EB44D7" w:rsidRDefault="000A216D" w:rsidP="00A7220C">
      <w:pPr>
        <w:pStyle w:val="Heading1"/>
      </w:pPr>
      <w:r>
        <w:lastRenderedPageBreak/>
        <w:t>4.</w:t>
      </w:r>
      <w:r>
        <w:tab/>
        <w:t>Manage Transmission Congestion</w:t>
      </w:r>
    </w:p>
    <w:p w14:paraId="3DC26B12" w14:textId="77777777" w:rsidR="00EB44D7" w:rsidRDefault="00EB44D7"/>
    <w:p w14:paraId="3DC26B13" w14:textId="77777777" w:rsidR="00EB44D7" w:rsidRDefault="000A216D" w:rsidP="0098051E">
      <w:pPr>
        <w:pStyle w:val="Heading2"/>
      </w:pPr>
      <w:bookmarkStart w:id="104" w:name="_3.1_Transmission_Congestion"/>
      <w:bookmarkEnd w:id="104"/>
      <w:r>
        <w:t>4.1</w:t>
      </w:r>
      <w:r>
        <w:tab/>
        <w:t>Transmission Congestion Management</w:t>
      </w:r>
    </w:p>
    <w:p w14:paraId="3DC26B14" w14:textId="77777777" w:rsidR="00EB44D7" w:rsidRDefault="00EB44D7">
      <w:pPr>
        <w:rPr>
          <w:b/>
        </w:rPr>
      </w:pPr>
    </w:p>
    <w:p w14:paraId="3DC26B15" w14:textId="77777777" w:rsidR="00EB44D7" w:rsidRDefault="000A216D" w:rsidP="005D1249">
      <w:pPr>
        <w:ind w:left="720"/>
        <w:rPr>
          <w:color w:val="000000"/>
        </w:rPr>
      </w:pPr>
      <w:r>
        <w:rPr>
          <w:b/>
        </w:rPr>
        <w:t>Procedure Purpose:</w:t>
      </w:r>
      <w:r>
        <w:rPr>
          <w:color w:val="000000"/>
        </w:rPr>
        <w:t xml:space="preserve">  To verify and take corrective action for post-contingency overloads for various conditions.</w:t>
      </w:r>
    </w:p>
    <w:p w14:paraId="3DC26B16" w14:textId="77777777" w:rsidR="00EB44D7" w:rsidRDefault="00EB44D7">
      <w:pPr>
        <w:rPr>
          <w:b/>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6"/>
        <w:gridCol w:w="1972"/>
        <w:gridCol w:w="1710"/>
        <w:gridCol w:w="1620"/>
        <w:gridCol w:w="1867"/>
      </w:tblGrid>
      <w:tr w:rsidR="00F3464E" w14:paraId="3DC26B1C" w14:textId="77777777" w:rsidTr="000211A5">
        <w:tc>
          <w:tcPr>
            <w:tcW w:w="2186" w:type="dxa"/>
            <w:vMerge w:val="restart"/>
            <w:vAlign w:val="center"/>
          </w:tcPr>
          <w:p w14:paraId="3DC26B17" w14:textId="05A70A5A" w:rsidR="00F3464E" w:rsidRDefault="00F3464E" w:rsidP="00F3464E">
            <w:pPr>
              <w:rPr>
                <w:b/>
                <w:lang w:val="pt-BR"/>
              </w:rPr>
            </w:pPr>
            <w:r>
              <w:rPr>
                <w:b/>
                <w:lang w:val="pt-BR"/>
              </w:rPr>
              <w:t>Protocol Reference</w:t>
            </w:r>
          </w:p>
        </w:tc>
        <w:tc>
          <w:tcPr>
            <w:tcW w:w="1972" w:type="dxa"/>
          </w:tcPr>
          <w:p w14:paraId="3DC26B18" w14:textId="77777777" w:rsidR="00F3464E" w:rsidRDefault="00F3464E" w:rsidP="00F3464E">
            <w:pPr>
              <w:rPr>
                <w:b/>
                <w:lang w:val="pt-BR"/>
              </w:rPr>
            </w:pPr>
            <w:r>
              <w:rPr>
                <w:b/>
                <w:lang w:val="pt-BR"/>
              </w:rPr>
              <w:t>3.10.4(2)</w:t>
            </w:r>
          </w:p>
        </w:tc>
        <w:tc>
          <w:tcPr>
            <w:tcW w:w="1710" w:type="dxa"/>
          </w:tcPr>
          <w:p w14:paraId="3DC26B19" w14:textId="081212E8" w:rsidR="00F3464E" w:rsidRDefault="00F3464E" w:rsidP="00F3464E">
            <w:pPr>
              <w:rPr>
                <w:b/>
                <w:lang w:val="pt-BR"/>
              </w:rPr>
            </w:pPr>
            <w:r>
              <w:rPr>
                <w:b/>
                <w:lang w:val="pt-BR"/>
              </w:rPr>
              <w:t>6.1(4)</w:t>
            </w:r>
          </w:p>
        </w:tc>
        <w:tc>
          <w:tcPr>
            <w:tcW w:w="1620" w:type="dxa"/>
          </w:tcPr>
          <w:p w14:paraId="3DC26B1A" w14:textId="533160AD" w:rsidR="00F3464E" w:rsidRDefault="00F3464E" w:rsidP="00F3464E">
            <w:pPr>
              <w:rPr>
                <w:b/>
                <w:lang w:val="pt-BR"/>
              </w:rPr>
            </w:pPr>
            <w:r>
              <w:rPr>
                <w:b/>
                <w:lang w:val="pt-BR"/>
              </w:rPr>
              <w:t>6.4.9.1.2(1)</w:t>
            </w:r>
          </w:p>
        </w:tc>
        <w:tc>
          <w:tcPr>
            <w:tcW w:w="1867" w:type="dxa"/>
          </w:tcPr>
          <w:p w14:paraId="3DC26B1B" w14:textId="5066CC04" w:rsidR="00F3464E" w:rsidRDefault="00F3464E" w:rsidP="00F3464E">
            <w:pPr>
              <w:rPr>
                <w:b/>
                <w:lang w:val="pt-BR"/>
              </w:rPr>
            </w:pPr>
            <w:r>
              <w:rPr>
                <w:b/>
                <w:lang w:val="pt-BR"/>
              </w:rPr>
              <w:t>6.5.5.2(1)</w:t>
            </w:r>
          </w:p>
        </w:tc>
      </w:tr>
      <w:tr w:rsidR="009D484A" w14:paraId="3DC26B22" w14:textId="77777777" w:rsidTr="000211A5">
        <w:tc>
          <w:tcPr>
            <w:tcW w:w="2186" w:type="dxa"/>
            <w:vMerge/>
            <w:tcBorders>
              <w:bottom w:val="nil"/>
            </w:tcBorders>
          </w:tcPr>
          <w:p w14:paraId="3DC26B1D" w14:textId="77777777" w:rsidR="009D484A" w:rsidRDefault="009D484A" w:rsidP="009D484A">
            <w:pPr>
              <w:rPr>
                <w:b/>
                <w:lang w:val="pt-BR"/>
              </w:rPr>
            </w:pPr>
          </w:p>
        </w:tc>
        <w:tc>
          <w:tcPr>
            <w:tcW w:w="1972" w:type="dxa"/>
          </w:tcPr>
          <w:p w14:paraId="3DC26B1E" w14:textId="678ADD3A" w:rsidR="009D484A" w:rsidRDefault="009D484A" w:rsidP="009D484A">
            <w:pPr>
              <w:rPr>
                <w:b/>
                <w:lang w:val="pt-BR"/>
              </w:rPr>
            </w:pPr>
            <w:r>
              <w:rPr>
                <w:b/>
                <w:lang w:val="pt-BR"/>
              </w:rPr>
              <w:t>6.5.7.1.10</w:t>
            </w:r>
          </w:p>
        </w:tc>
        <w:tc>
          <w:tcPr>
            <w:tcW w:w="1710" w:type="dxa"/>
          </w:tcPr>
          <w:p w14:paraId="3DC26B1F" w14:textId="6120CCA6" w:rsidR="009D484A" w:rsidRDefault="009D484A" w:rsidP="009D484A">
            <w:pPr>
              <w:rPr>
                <w:b/>
                <w:lang w:val="pt-BR"/>
              </w:rPr>
            </w:pPr>
            <w:r>
              <w:rPr>
                <w:b/>
                <w:lang w:val="pt-BR"/>
              </w:rPr>
              <w:t>6.5.7.6.2.3(1)</w:t>
            </w:r>
          </w:p>
        </w:tc>
        <w:tc>
          <w:tcPr>
            <w:tcW w:w="1620" w:type="dxa"/>
          </w:tcPr>
          <w:p w14:paraId="3DC26B20" w14:textId="27F47AC5" w:rsidR="009D484A" w:rsidRDefault="009D484A" w:rsidP="009D484A">
            <w:pPr>
              <w:rPr>
                <w:b/>
                <w:lang w:val="pt-BR"/>
              </w:rPr>
            </w:pPr>
            <w:r w:rsidRPr="00246410">
              <w:rPr>
                <w:b/>
                <w:lang w:val="pt-BR"/>
              </w:rPr>
              <w:t>6.5.7.1.11</w:t>
            </w:r>
          </w:p>
        </w:tc>
        <w:tc>
          <w:tcPr>
            <w:tcW w:w="1867" w:type="dxa"/>
          </w:tcPr>
          <w:p w14:paraId="3DC26B21" w14:textId="259B2039" w:rsidR="009D484A" w:rsidRDefault="009D484A" w:rsidP="009D484A">
            <w:pPr>
              <w:rPr>
                <w:b/>
                <w:lang w:val="pt-BR"/>
              </w:rPr>
            </w:pPr>
            <w:r>
              <w:rPr>
                <w:b/>
                <w:lang w:val="pt-BR"/>
              </w:rPr>
              <w:t>6.5.7.8</w:t>
            </w:r>
          </w:p>
        </w:tc>
      </w:tr>
      <w:tr w:rsidR="009D484A" w14:paraId="3DC26B28" w14:textId="77777777" w:rsidTr="000211A5">
        <w:tc>
          <w:tcPr>
            <w:tcW w:w="2186" w:type="dxa"/>
            <w:tcBorders>
              <w:top w:val="nil"/>
            </w:tcBorders>
          </w:tcPr>
          <w:p w14:paraId="3DC26B23" w14:textId="3BD50B41" w:rsidR="009D484A" w:rsidRDefault="009D484A" w:rsidP="009D484A">
            <w:pPr>
              <w:rPr>
                <w:b/>
                <w:lang w:val="pt-BR"/>
              </w:rPr>
            </w:pPr>
          </w:p>
        </w:tc>
        <w:tc>
          <w:tcPr>
            <w:tcW w:w="1972" w:type="dxa"/>
          </w:tcPr>
          <w:p w14:paraId="3DC26B24" w14:textId="3D7160BA" w:rsidR="009D484A" w:rsidRDefault="009D484A" w:rsidP="009D484A">
            <w:pPr>
              <w:rPr>
                <w:b/>
              </w:rPr>
            </w:pPr>
            <w:r>
              <w:rPr>
                <w:b/>
                <w:lang w:val="pt-BR"/>
              </w:rPr>
              <w:t>6.5.9(2)</w:t>
            </w:r>
          </w:p>
        </w:tc>
        <w:tc>
          <w:tcPr>
            <w:tcW w:w="1710" w:type="dxa"/>
          </w:tcPr>
          <w:p w14:paraId="3DC26B25" w14:textId="4A9D66AB" w:rsidR="009D484A" w:rsidRDefault="009D484A" w:rsidP="009D484A">
            <w:pPr>
              <w:rPr>
                <w:b/>
                <w:lang w:val="pt-BR"/>
              </w:rPr>
            </w:pPr>
            <w:r>
              <w:rPr>
                <w:b/>
              </w:rPr>
              <w:t>6.5.9.2(3)</w:t>
            </w:r>
          </w:p>
        </w:tc>
        <w:tc>
          <w:tcPr>
            <w:tcW w:w="1620" w:type="dxa"/>
          </w:tcPr>
          <w:p w14:paraId="3DC26B26" w14:textId="153DB4ED" w:rsidR="009D484A" w:rsidRDefault="009D484A" w:rsidP="009D484A">
            <w:pPr>
              <w:rPr>
                <w:b/>
                <w:lang w:val="pt-BR"/>
              </w:rPr>
            </w:pPr>
            <w:r>
              <w:rPr>
                <w:b/>
                <w:lang w:val="pt-BR"/>
              </w:rPr>
              <w:t>6.5.9.3.3</w:t>
            </w:r>
          </w:p>
        </w:tc>
        <w:tc>
          <w:tcPr>
            <w:tcW w:w="1867" w:type="dxa"/>
          </w:tcPr>
          <w:p w14:paraId="3DC26B27" w14:textId="3120366F" w:rsidR="009D484A" w:rsidRDefault="009D484A" w:rsidP="009D484A">
            <w:pPr>
              <w:rPr>
                <w:b/>
                <w:lang w:val="pt-BR"/>
              </w:rPr>
            </w:pPr>
            <w:r>
              <w:rPr>
                <w:b/>
                <w:lang w:val="pt-BR"/>
              </w:rPr>
              <w:t>6.5.9.3.4</w:t>
            </w:r>
          </w:p>
        </w:tc>
      </w:tr>
      <w:tr w:rsidR="00F3464E" w14:paraId="3DC26B2E" w14:textId="77777777" w:rsidTr="000211A5">
        <w:tc>
          <w:tcPr>
            <w:tcW w:w="2186" w:type="dxa"/>
            <w:vAlign w:val="center"/>
          </w:tcPr>
          <w:p w14:paraId="3DC26B29" w14:textId="7E910CBE" w:rsidR="00F3464E" w:rsidRDefault="00F3464E" w:rsidP="00F3464E">
            <w:pPr>
              <w:rPr>
                <w:b/>
                <w:lang w:val="pt-BR"/>
              </w:rPr>
            </w:pPr>
            <w:r>
              <w:rPr>
                <w:b/>
                <w:lang w:val="pt-BR"/>
              </w:rPr>
              <w:t>Guide Reference</w:t>
            </w:r>
          </w:p>
        </w:tc>
        <w:tc>
          <w:tcPr>
            <w:tcW w:w="1972" w:type="dxa"/>
          </w:tcPr>
          <w:p w14:paraId="3DC26B2A" w14:textId="77777777" w:rsidR="00F3464E" w:rsidRDefault="00F3464E" w:rsidP="00F3464E">
            <w:pPr>
              <w:rPr>
                <w:b/>
                <w:lang w:val="pt-BR"/>
              </w:rPr>
            </w:pPr>
            <w:r>
              <w:rPr>
                <w:b/>
                <w:lang w:val="pt-BR"/>
              </w:rPr>
              <w:t>2.2.2</w:t>
            </w:r>
          </w:p>
        </w:tc>
        <w:tc>
          <w:tcPr>
            <w:tcW w:w="1710" w:type="dxa"/>
          </w:tcPr>
          <w:p w14:paraId="3DC26B2B" w14:textId="77777777" w:rsidR="00F3464E" w:rsidRDefault="00F3464E" w:rsidP="00F3464E">
            <w:pPr>
              <w:rPr>
                <w:b/>
                <w:lang w:val="pt-BR"/>
              </w:rPr>
            </w:pPr>
          </w:p>
        </w:tc>
        <w:tc>
          <w:tcPr>
            <w:tcW w:w="1620" w:type="dxa"/>
          </w:tcPr>
          <w:p w14:paraId="3DC26B2C" w14:textId="77777777" w:rsidR="00F3464E" w:rsidRDefault="00F3464E" w:rsidP="00F3464E">
            <w:pPr>
              <w:rPr>
                <w:b/>
                <w:lang w:val="pt-BR"/>
              </w:rPr>
            </w:pPr>
          </w:p>
        </w:tc>
        <w:tc>
          <w:tcPr>
            <w:tcW w:w="1867" w:type="dxa"/>
          </w:tcPr>
          <w:p w14:paraId="3DC26B2D" w14:textId="5A25FE13" w:rsidR="00F3464E" w:rsidRDefault="00F3464E" w:rsidP="00F3464E">
            <w:pPr>
              <w:rPr>
                <w:b/>
                <w:lang w:val="pt-BR"/>
              </w:rPr>
            </w:pPr>
          </w:p>
        </w:tc>
      </w:tr>
      <w:tr w:rsidR="00F3464E" w14:paraId="3DC26B39" w14:textId="77777777" w:rsidTr="000211A5">
        <w:tc>
          <w:tcPr>
            <w:tcW w:w="2186" w:type="dxa"/>
            <w:vMerge w:val="restart"/>
            <w:vAlign w:val="center"/>
          </w:tcPr>
          <w:p w14:paraId="3DC26B2F" w14:textId="09AD586D" w:rsidR="00F3464E" w:rsidRDefault="00F3464E" w:rsidP="00F3464E">
            <w:pPr>
              <w:jc w:val="center"/>
              <w:rPr>
                <w:b/>
                <w:lang w:val="pt-BR"/>
              </w:rPr>
            </w:pPr>
            <w:r>
              <w:rPr>
                <w:b/>
                <w:lang w:val="pt-BR"/>
              </w:rPr>
              <w:t>NERC Standard</w:t>
            </w:r>
          </w:p>
          <w:p w14:paraId="3DC26B30" w14:textId="77777777" w:rsidR="00F3464E" w:rsidRDefault="00F3464E" w:rsidP="00F3464E">
            <w:pPr>
              <w:rPr>
                <w:b/>
                <w:lang w:val="pt-BR"/>
              </w:rPr>
            </w:pPr>
          </w:p>
          <w:p w14:paraId="3DC26B31" w14:textId="77777777" w:rsidR="00F3464E" w:rsidRDefault="00F3464E" w:rsidP="00F3464E">
            <w:pPr>
              <w:jc w:val="center"/>
              <w:rPr>
                <w:b/>
                <w:lang w:val="pt-BR"/>
              </w:rPr>
            </w:pPr>
          </w:p>
        </w:tc>
        <w:tc>
          <w:tcPr>
            <w:tcW w:w="1972" w:type="dxa"/>
            <w:shd w:val="clear" w:color="auto" w:fill="auto"/>
          </w:tcPr>
          <w:p w14:paraId="30B86A1D" w14:textId="2E7D8636" w:rsidR="00F3464E" w:rsidRDefault="00F3464E" w:rsidP="00F3464E">
            <w:pPr>
              <w:rPr>
                <w:b/>
                <w:lang w:val="pt-BR"/>
              </w:rPr>
            </w:pPr>
            <w:r>
              <w:rPr>
                <w:b/>
                <w:lang w:val="pt-BR"/>
              </w:rPr>
              <w:t>EOP-011-</w:t>
            </w:r>
            <w:r w:rsidR="004F68C6">
              <w:rPr>
                <w:b/>
                <w:lang w:val="pt-BR"/>
              </w:rPr>
              <w:t>4</w:t>
            </w:r>
          </w:p>
          <w:p w14:paraId="3DC26B32" w14:textId="6283CDFA" w:rsidR="00F3464E" w:rsidRDefault="00F3464E" w:rsidP="00F3464E">
            <w:pPr>
              <w:rPr>
                <w:b/>
                <w:lang w:val="pt-BR"/>
              </w:rPr>
            </w:pPr>
            <w:r>
              <w:rPr>
                <w:b/>
                <w:lang w:val="pt-BR"/>
              </w:rPr>
              <w:t>R1</w:t>
            </w:r>
            <w:r w:rsidR="00567AAA">
              <w:rPr>
                <w:b/>
                <w:lang w:val="pt-BR"/>
              </w:rPr>
              <w:t>, R1.1</w:t>
            </w:r>
            <w:r w:rsidR="00C73468">
              <w:rPr>
                <w:b/>
                <w:lang w:val="pt-BR"/>
              </w:rPr>
              <w:t xml:space="preserve">, </w:t>
            </w:r>
            <w:r w:rsidR="00C81A52">
              <w:rPr>
                <w:b/>
                <w:lang w:val="pt-BR"/>
              </w:rPr>
              <w:t xml:space="preserve">R1.2, </w:t>
            </w:r>
            <w:r w:rsidR="00C73468">
              <w:rPr>
                <w:b/>
                <w:lang w:val="pt-BR"/>
              </w:rPr>
              <w:t>R1.2.4</w:t>
            </w:r>
          </w:p>
        </w:tc>
        <w:tc>
          <w:tcPr>
            <w:tcW w:w="1710" w:type="dxa"/>
            <w:shd w:val="clear" w:color="auto" w:fill="auto"/>
          </w:tcPr>
          <w:p w14:paraId="22B17CA2" w14:textId="77777777" w:rsidR="00F3464E" w:rsidRDefault="00F3464E" w:rsidP="00F3464E">
            <w:pPr>
              <w:rPr>
                <w:b/>
                <w:lang w:val="pt-BR"/>
              </w:rPr>
            </w:pPr>
            <w:r>
              <w:rPr>
                <w:b/>
                <w:lang w:val="pt-BR"/>
              </w:rPr>
              <w:t>IRO-001-4</w:t>
            </w:r>
          </w:p>
          <w:p w14:paraId="3DC26B34" w14:textId="0E0714DE" w:rsidR="00F3464E" w:rsidRDefault="00F3464E" w:rsidP="00F3464E">
            <w:pPr>
              <w:rPr>
                <w:b/>
                <w:lang w:val="pt-BR"/>
              </w:rPr>
            </w:pPr>
            <w:r>
              <w:rPr>
                <w:b/>
                <w:lang w:val="pt-BR"/>
              </w:rPr>
              <w:t>R1</w:t>
            </w:r>
          </w:p>
        </w:tc>
        <w:tc>
          <w:tcPr>
            <w:tcW w:w="1620" w:type="dxa"/>
            <w:shd w:val="clear" w:color="auto" w:fill="auto"/>
          </w:tcPr>
          <w:p w14:paraId="770CC79D" w14:textId="7CAFFB15" w:rsidR="00F3464E" w:rsidRDefault="00F3464E" w:rsidP="00F3464E">
            <w:pPr>
              <w:rPr>
                <w:b/>
                <w:lang w:val="es-MX"/>
              </w:rPr>
            </w:pPr>
            <w:r>
              <w:rPr>
                <w:b/>
                <w:lang w:val="es-MX"/>
              </w:rPr>
              <w:t>IRO-002-</w:t>
            </w:r>
            <w:r w:rsidR="00632333">
              <w:rPr>
                <w:b/>
                <w:lang w:val="es-MX"/>
              </w:rPr>
              <w:t>7</w:t>
            </w:r>
          </w:p>
          <w:p w14:paraId="3DC26B36" w14:textId="4052C294" w:rsidR="00F3464E" w:rsidRDefault="00F3464E" w:rsidP="00F3464E">
            <w:pPr>
              <w:rPr>
                <w:b/>
                <w:lang w:val="es-MX"/>
              </w:rPr>
            </w:pPr>
            <w:r>
              <w:rPr>
                <w:b/>
                <w:lang w:val="es-MX"/>
              </w:rPr>
              <w:t>R5</w:t>
            </w:r>
          </w:p>
        </w:tc>
        <w:tc>
          <w:tcPr>
            <w:tcW w:w="1867" w:type="dxa"/>
            <w:shd w:val="clear" w:color="auto" w:fill="auto"/>
          </w:tcPr>
          <w:p w14:paraId="011EF45E" w14:textId="44A8EAD7" w:rsidR="00F3464E" w:rsidRDefault="00F3464E" w:rsidP="00F3464E">
            <w:pPr>
              <w:rPr>
                <w:b/>
                <w:lang w:val="es-MX"/>
              </w:rPr>
            </w:pPr>
            <w:r>
              <w:rPr>
                <w:b/>
                <w:lang w:val="es-MX"/>
              </w:rPr>
              <w:t>IRO-008-</w:t>
            </w:r>
            <w:r w:rsidR="00463B4E">
              <w:rPr>
                <w:b/>
                <w:lang w:val="es-MX"/>
              </w:rPr>
              <w:t>3</w:t>
            </w:r>
          </w:p>
          <w:p w14:paraId="3DC26B38" w14:textId="2EF9573A" w:rsidR="00F3464E" w:rsidRDefault="00726250" w:rsidP="00F3464E">
            <w:pPr>
              <w:rPr>
                <w:b/>
              </w:rPr>
            </w:pPr>
            <w:r>
              <w:rPr>
                <w:b/>
                <w:lang w:val="es-MX"/>
              </w:rPr>
              <w:t xml:space="preserve">R2, </w:t>
            </w:r>
            <w:r w:rsidR="00A57F16">
              <w:rPr>
                <w:b/>
                <w:lang w:val="es-MX"/>
              </w:rPr>
              <w:t xml:space="preserve">R3, </w:t>
            </w:r>
            <w:r w:rsidR="00F3464E">
              <w:rPr>
                <w:b/>
                <w:lang w:val="es-MX"/>
              </w:rPr>
              <w:t>R5, R6</w:t>
            </w:r>
          </w:p>
        </w:tc>
      </w:tr>
      <w:tr w:rsidR="00F3464E" w14:paraId="3DC26B43" w14:textId="77777777" w:rsidTr="000211A5">
        <w:tc>
          <w:tcPr>
            <w:tcW w:w="2186" w:type="dxa"/>
            <w:vMerge/>
            <w:vAlign w:val="center"/>
          </w:tcPr>
          <w:p w14:paraId="3DC26B3A" w14:textId="2DCBA9BC" w:rsidR="00F3464E" w:rsidRDefault="00F3464E" w:rsidP="00F3464E">
            <w:pPr>
              <w:jc w:val="center"/>
              <w:rPr>
                <w:b/>
                <w:lang w:val="pt-BR"/>
              </w:rPr>
            </w:pPr>
          </w:p>
        </w:tc>
        <w:tc>
          <w:tcPr>
            <w:tcW w:w="1972" w:type="dxa"/>
            <w:shd w:val="clear" w:color="auto" w:fill="auto"/>
          </w:tcPr>
          <w:p w14:paraId="478A8462" w14:textId="102E4393" w:rsidR="00F3464E" w:rsidRDefault="00F3464E" w:rsidP="00F3464E">
            <w:pPr>
              <w:rPr>
                <w:b/>
              </w:rPr>
            </w:pPr>
            <w:r>
              <w:rPr>
                <w:b/>
              </w:rPr>
              <w:t>TOP-001-</w:t>
            </w:r>
            <w:r w:rsidR="00577629">
              <w:rPr>
                <w:b/>
              </w:rPr>
              <w:t>6</w:t>
            </w:r>
          </w:p>
          <w:p w14:paraId="3DC26B3C" w14:textId="47659324" w:rsidR="00F3464E" w:rsidRDefault="00F3464E" w:rsidP="00934807">
            <w:pPr>
              <w:rPr>
                <w:b/>
                <w:lang w:val="es-MX"/>
              </w:rPr>
            </w:pPr>
            <w:r>
              <w:rPr>
                <w:b/>
              </w:rPr>
              <w:t xml:space="preserve">R1, </w:t>
            </w:r>
            <w:r w:rsidR="00C76876">
              <w:rPr>
                <w:b/>
              </w:rPr>
              <w:t xml:space="preserve">R7, </w:t>
            </w:r>
            <w:r>
              <w:rPr>
                <w:b/>
              </w:rPr>
              <w:t xml:space="preserve">R10, R10.1, R10.3, R10.4, </w:t>
            </w:r>
            <w:r w:rsidR="00C53101">
              <w:rPr>
                <w:b/>
              </w:rPr>
              <w:t xml:space="preserve">R10.6, </w:t>
            </w:r>
            <w:r>
              <w:rPr>
                <w:b/>
              </w:rPr>
              <w:t>R14, R18</w:t>
            </w:r>
            <w:r w:rsidR="008C3B04">
              <w:rPr>
                <w:b/>
              </w:rPr>
              <w:t>, R25</w:t>
            </w:r>
          </w:p>
        </w:tc>
        <w:tc>
          <w:tcPr>
            <w:tcW w:w="1710" w:type="dxa"/>
            <w:shd w:val="clear" w:color="auto" w:fill="auto"/>
          </w:tcPr>
          <w:p w14:paraId="35F6323C" w14:textId="77777777" w:rsidR="00726250" w:rsidRDefault="00726250" w:rsidP="00F3464E">
            <w:pPr>
              <w:rPr>
                <w:b/>
              </w:rPr>
            </w:pPr>
            <w:r>
              <w:rPr>
                <w:b/>
              </w:rPr>
              <w:t>TOP-002-4</w:t>
            </w:r>
          </w:p>
          <w:p w14:paraId="3DC26B3E" w14:textId="59537E92" w:rsidR="00F3464E" w:rsidRDefault="00726250" w:rsidP="00F3464E">
            <w:pPr>
              <w:rPr>
                <w:b/>
              </w:rPr>
            </w:pPr>
            <w:r>
              <w:rPr>
                <w:b/>
              </w:rPr>
              <w:t>R2</w:t>
            </w:r>
            <w:r w:rsidR="00516C13">
              <w:rPr>
                <w:b/>
              </w:rPr>
              <w:t>, R3</w:t>
            </w:r>
          </w:p>
        </w:tc>
        <w:tc>
          <w:tcPr>
            <w:tcW w:w="1620" w:type="dxa"/>
            <w:shd w:val="clear" w:color="auto" w:fill="auto"/>
          </w:tcPr>
          <w:p w14:paraId="13CA78BD" w14:textId="77777777" w:rsidR="00726250" w:rsidRPr="00F712F5" w:rsidRDefault="00726250" w:rsidP="00726250">
            <w:pPr>
              <w:rPr>
                <w:b/>
                <w:lang w:val="pt-BR"/>
              </w:rPr>
            </w:pPr>
            <w:r w:rsidRPr="00F712F5">
              <w:rPr>
                <w:b/>
                <w:lang w:val="pt-BR"/>
              </w:rPr>
              <w:t>VAR-001-5</w:t>
            </w:r>
          </w:p>
          <w:p w14:paraId="3DC26B40" w14:textId="5986B477" w:rsidR="00F3464E" w:rsidRDefault="00726250" w:rsidP="00726250">
            <w:pPr>
              <w:rPr>
                <w:b/>
              </w:rPr>
            </w:pPr>
            <w:r w:rsidRPr="00F712F5">
              <w:rPr>
                <w:b/>
                <w:lang w:val="pt-BR"/>
              </w:rPr>
              <w:t>R2, R3</w:t>
            </w:r>
          </w:p>
        </w:tc>
        <w:tc>
          <w:tcPr>
            <w:tcW w:w="1867" w:type="dxa"/>
            <w:shd w:val="clear" w:color="auto" w:fill="auto"/>
          </w:tcPr>
          <w:p w14:paraId="3DC26B42" w14:textId="6AA4DF0C" w:rsidR="00F3464E" w:rsidRDefault="00F3464E" w:rsidP="00F3464E">
            <w:pPr>
              <w:rPr>
                <w:b/>
              </w:rPr>
            </w:pPr>
          </w:p>
        </w:tc>
      </w:tr>
    </w:tbl>
    <w:p w14:paraId="3DC26B4B" w14:textId="40F1F187" w:rsidR="00EB44D7" w:rsidRDefault="00EB44D7">
      <w:pPr>
        <w:rPr>
          <w:b/>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5197"/>
      </w:tblGrid>
      <w:tr w:rsidR="0082183D" w14:paraId="3DC26B4F" w14:textId="77777777" w:rsidTr="000211A5">
        <w:tc>
          <w:tcPr>
            <w:tcW w:w="1908" w:type="dxa"/>
          </w:tcPr>
          <w:p w14:paraId="3DC26B4C" w14:textId="5B07BD63" w:rsidR="0082183D" w:rsidRDefault="0082183D" w:rsidP="0082183D">
            <w:pPr>
              <w:rPr>
                <w:b/>
              </w:rPr>
            </w:pPr>
            <w:r>
              <w:rPr>
                <w:b/>
              </w:rPr>
              <w:t xml:space="preserve">Version: 2 </w:t>
            </w:r>
          </w:p>
        </w:tc>
        <w:tc>
          <w:tcPr>
            <w:tcW w:w="2250" w:type="dxa"/>
          </w:tcPr>
          <w:p w14:paraId="3DC26B4D" w14:textId="45EFC48E" w:rsidR="0082183D" w:rsidRDefault="0082183D" w:rsidP="0082183D">
            <w:pPr>
              <w:rPr>
                <w:b/>
              </w:rPr>
            </w:pPr>
            <w:r>
              <w:rPr>
                <w:b/>
              </w:rPr>
              <w:t>Revision: 0</w:t>
            </w:r>
          </w:p>
        </w:tc>
        <w:tc>
          <w:tcPr>
            <w:tcW w:w="5197" w:type="dxa"/>
          </w:tcPr>
          <w:p w14:paraId="3DC26B4E" w14:textId="3115FFFE" w:rsidR="0082183D" w:rsidRDefault="0082183D" w:rsidP="0082183D">
            <w:pPr>
              <w:rPr>
                <w:b/>
              </w:rPr>
            </w:pPr>
            <w:r>
              <w:rPr>
                <w:b/>
              </w:rPr>
              <w:t>Effective Date:  December 5, 2025</w:t>
            </w:r>
          </w:p>
        </w:tc>
      </w:tr>
    </w:tbl>
    <w:p w14:paraId="3DC26B50" w14:textId="091D18CF" w:rsidR="00EB44D7" w:rsidRDefault="00EB44D7">
      <w:pPr>
        <w:rPr>
          <w:b/>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7756"/>
      </w:tblGrid>
      <w:tr w:rsidR="00EB44D7" w14:paraId="3DC26B53" w14:textId="77777777" w:rsidTr="0098051E">
        <w:trPr>
          <w:trHeight w:val="576"/>
          <w:tblHeader/>
        </w:trPr>
        <w:tc>
          <w:tcPr>
            <w:tcW w:w="1604" w:type="dxa"/>
            <w:tcBorders>
              <w:top w:val="double" w:sz="4" w:space="0" w:color="auto"/>
              <w:left w:val="nil"/>
              <w:bottom w:val="double" w:sz="4" w:space="0" w:color="auto"/>
            </w:tcBorders>
            <w:vAlign w:val="center"/>
          </w:tcPr>
          <w:p w14:paraId="3DC26B51" w14:textId="77777777" w:rsidR="00EB44D7" w:rsidRDefault="000A216D">
            <w:pPr>
              <w:jc w:val="center"/>
              <w:rPr>
                <w:b/>
              </w:rPr>
            </w:pPr>
            <w:r>
              <w:rPr>
                <w:b/>
              </w:rPr>
              <w:t>Step</w:t>
            </w:r>
          </w:p>
        </w:tc>
        <w:tc>
          <w:tcPr>
            <w:tcW w:w="7756" w:type="dxa"/>
            <w:tcBorders>
              <w:top w:val="double" w:sz="4" w:space="0" w:color="auto"/>
              <w:bottom w:val="double" w:sz="4" w:space="0" w:color="auto"/>
              <w:right w:val="nil"/>
            </w:tcBorders>
            <w:vAlign w:val="center"/>
          </w:tcPr>
          <w:p w14:paraId="3DC26B52" w14:textId="77777777" w:rsidR="00EB44D7" w:rsidRDefault="000A216D">
            <w:pPr>
              <w:rPr>
                <w:b/>
              </w:rPr>
            </w:pPr>
            <w:r>
              <w:rPr>
                <w:b/>
              </w:rPr>
              <w:t>Action</w:t>
            </w:r>
          </w:p>
        </w:tc>
      </w:tr>
      <w:tr w:rsidR="00EB44D7" w14:paraId="3DC26B56" w14:textId="77777777" w:rsidTr="0098051E">
        <w:trPr>
          <w:trHeight w:val="576"/>
        </w:trPr>
        <w:tc>
          <w:tcPr>
            <w:tcW w:w="1604" w:type="dxa"/>
            <w:tcBorders>
              <w:left w:val="nil"/>
            </w:tcBorders>
            <w:vAlign w:val="center"/>
          </w:tcPr>
          <w:p w14:paraId="3DC26B54" w14:textId="2C9A825F" w:rsidR="00EB44D7" w:rsidRDefault="000A216D">
            <w:pPr>
              <w:jc w:val="center"/>
            </w:pPr>
            <w:r>
              <w:rPr>
                <w:b/>
              </w:rPr>
              <w:t>N</w:t>
            </w:r>
            <w:r w:rsidR="00D6427E">
              <w:rPr>
                <w:b/>
              </w:rPr>
              <w:t>ote</w:t>
            </w:r>
          </w:p>
        </w:tc>
        <w:tc>
          <w:tcPr>
            <w:tcW w:w="7756" w:type="dxa"/>
            <w:tcBorders>
              <w:right w:val="nil"/>
            </w:tcBorders>
            <w:vAlign w:val="center"/>
          </w:tcPr>
          <w:p w14:paraId="3DC26B55" w14:textId="77777777" w:rsidR="00EB44D7" w:rsidRDefault="000A216D">
            <w:r>
              <w:t>Although the steps within the procedure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  Refer to Section 2.6 of the Transmission &amp; Security Desktop Guide for the contingency solution results legend.</w:t>
            </w:r>
          </w:p>
        </w:tc>
      </w:tr>
      <w:tr w:rsidR="00A1460F" w14:paraId="29C2D9BA" w14:textId="77777777" w:rsidTr="0098051E">
        <w:trPr>
          <w:trHeight w:val="576"/>
        </w:trPr>
        <w:tc>
          <w:tcPr>
            <w:tcW w:w="1604" w:type="dxa"/>
            <w:tcBorders>
              <w:top w:val="single" w:sz="4" w:space="0" w:color="auto"/>
              <w:left w:val="nil"/>
              <w:bottom w:val="single" w:sz="4" w:space="0" w:color="auto"/>
            </w:tcBorders>
            <w:vAlign w:val="center"/>
          </w:tcPr>
          <w:p w14:paraId="7DF5AAE8" w14:textId="3DA16929" w:rsidR="00A1460F" w:rsidRDefault="00A1460F" w:rsidP="00A1460F">
            <w:pPr>
              <w:jc w:val="center"/>
              <w:rPr>
                <w:b/>
              </w:rPr>
            </w:pPr>
            <w:del w:id="105" w:author="Smith, Ira" w:date="2025-03-12T11:35:00Z">
              <w:r w:rsidDel="00681F7C">
                <w:rPr>
                  <w:b/>
                </w:rPr>
                <w:delText>N</w:delText>
              </w:r>
              <w:r w:rsidR="00D6427E" w:rsidDel="00681F7C">
                <w:rPr>
                  <w:b/>
                </w:rPr>
                <w:delText>ote</w:delText>
              </w:r>
            </w:del>
          </w:p>
        </w:tc>
        <w:tc>
          <w:tcPr>
            <w:tcW w:w="7756" w:type="dxa"/>
            <w:tcBorders>
              <w:top w:val="single" w:sz="4" w:space="0" w:color="auto"/>
              <w:bottom w:val="single" w:sz="4" w:space="0" w:color="auto"/>
              <w:right w:val="nil"/>
            </w:tcBorders>
            <w:vAlign w:val="center"/>
          </w:tcPr>
          <w:p w14:paraId="54AA7121" w14:textId="345F7E23" w:rsidR="00A1460F" w:rsidRDefault="00A1460F" w:rsidP="00A1460F">
            <w:del w:id="106" w:author="Smith, Ira" w:date="2025-03-12T11:35:00Z">
              <w:r w:rsidRPr="006C4C7B" w:rsidDel="00681F7C">
                <w:delText>If a</w:delText>
              </w:r>
              <w:r w:rsidDel="00681F7C">
                <w:delText xml:space="preserve"> condition</w:delText>
              </w:r>
              <w:r w:rsidRPr="006C4C7B" w:rsidDel="00681F7C">
                <w:delText xml:space="preserve"> indicates that additional capacity may need to be brought </w:delText>
              </w:r>
              <w:r w:rsidDel="00681F7C">
                <w:delText>O</w:delText>
              </w:r>
              <w:r w:rsidRPr="006C4C7B" w:rsidDel="00681F7C">
                <w:delText>n</w:delText>
              </w:r>
              <w:r w:rsidDel="00681F7C">
                <w:delText>-L</w:delText>
              </w:r>
              <w:r w:rsidRPr="006C4C7B" w:rsidDel="00681F7C">
                <w:delText xml:space="preserve">ine to manage reliability, operators will evaluate the system condition and </w:delText>
              </w:r>
              <w:r w:rsidDel="00681F7C">
                <w:delText>release</w:delText>
              </w:r>
              <w:r w:rsidRPr="006C4C7B" w:rsidDel="00681F7C">
                <w:delText xml:space="preserve"> </w:delText>
              </w:r>
              <w:r w:rsidDel="00681F7C">
                <w:delText>SCED dispatchable E</w:delText>
              </w:r>
              <w:r w:rsidR="00B025FE" w:rsidDel="00681F7C">
                <w:delText xml:space="preserve">RCOT </w:delText>
              </w:r>
              <w:r w:rsidDel="00681F7C">
                <w:delText>C</w:delText>
              </w:r>
              <w:r w:rsidR="00B025FE" w:rsidDel="00681F7C">
                <w:delText xml:space="preserve">ontingency </w:delText>
              </w:r>
              <w:r w:rsidDel="00681F7C">
                <w:delText>R</w:delText>
              </w:r>
              <w:r w:rsidR="00B025FE" w:rsidDel="00681F7C">
                <w:delText xml:space="preserve">eserve </w:delText>
              </w:r>
              <w:r w:rsidDel="00681F7C">
                <w:delText>S</w:delText>
              </w:r>
              <w:r w:rsidR="00B025FE" w:rsidDel="00681F7C">
                <w:delText>ervice</w:delText>
              </w:r>
              <w:r w:rsidDel="00681F7C">
                <w:delText xml:space="preserve"> </w:delText>
              </w:r>
              <w:r w:rsidR="00B025FE" w:rsidDel="00681F7C">
                <w:delText xml:space="preserve">(ECRS) </w:delText>
              </w:r>
              <w:r w:rsidRPr="006C4C7B" w:rsidDel="00681F7C">
                <w:delText>as needed if no other better options are available to resolve the system condition.</w:delText>
              </w:r>
              <w:r w:rsidDel="00681F7C">
                <w:delText xml:space="preserve"> </w:delText>
              </w:r>
              <w:r w:rsidRPr="006C4C7B" w:rsidDel="00681F7C">
                <w:delText xml:space="preserve"> Under emergen</w:delText>
              </w:r>
              <w:r w:rsidDel="00681F7C">
                <w:delText>c</w:delText>
              </w:r>
              <w:r w:rsidRPr="006C4C7B" w:rsidDel="00681F7C">
                <w:delText xml:space="preserve">y, the emergency process will govern the </w:delText>
              </w:r>
              <w:r w:rsidDel="00681F7C">
                <w:delText>release</w:delText>
              </w:r>
              <w:r w:rsidRPr="006C4C7B" w:rsidDel="00681F7C">
                <w:delText xml:space="preserve"> </w:delText>
              </w:r>
              <w:r w:rsidDel="00681F7C">
                <w:delText>of ECRS.</w:delText>
              </w:r>
            </w:del>
          </w:p>
        </w:tc>
      </w:tr>
      <w:tr w:rsidR="006E727E" w14:paraId="4A0AC157" w14:textId="77777777" w:rsidTr="0098051E">
        <w:trPr>
          <w:trHeight w:val="576"/>
        </w:trPr>
        <w:tc>
          <w:tcPr>
            <w:tcW w:w="1604" w:type="dxa"/>
            <w:tcBorders>
              <w:top w:val="single" w:sz="4" w:space="0" w:color="auto"/>
              <w:left w:val="nil"/>
              <w:bottom w:val="single" w:sz="4" w:space="0" w:color="auto"/>
            </w:tcBorders>
            <w:vAlign w:val="center"/>
          </w:tcPr>
          <w:p w14:paraId="444A3838" w14:textId="20F0596C" w:rsidR="006E727E" w:rsidRDefault="006E727E" w:rsidP="006E727E">
            <w:pPr>
              <w:jc w:val="center"/>
              <w:rPr>
                <w:b/>
              </w:rPr>
            </w:pPr>
            <w:r>
              <w:rPr>
                <w:b/>
              </w:rPr>
              <w:t>SOL Comms</w:t>
            </w:r>
          </w:p>
        </w:tc>
        <w:tc>
          <w:tcPr>
            <w:tcW w:w="7756" w:type="dxa"/>
            <w:tcBorders>
              <w:top w:val="single" w:sz="4" w:space="0" w:color="auto"/>
              <w:bottom w:val="single" w:sz="4" w:space="0" w:color="auto"/>
              <w:right w:val="nil"/>
            </w:tcBorders>
            <w:vAlign w:val="center"/>
          </w:tcPr>
          <w:p w14:paraId="6E5B925C" w14:textId="75B7DC14" w:rsidR="006E727E" w:rsidRPr="00473C06" w:rsidRDefault="006E727E" w:rsidP="006E727E">
            <w:r w:rsidRPr="00473C06">
              <w:t xml:space="preserve">If </w:t>
            </w:r>
            <w:r w:rsidR="00713729" w:rsidRPr="00473C06">
              <w:t xml:space="preserve">both methods of </w:t>
            </w:r>
            <w:r w:rsidRPr="00473C06">
              <w:t xml:space="preserve">electronic communication of SOL exceedances </w:t>
            </w:r>
            <w:r w:rsidR="00713729" w:rsidRPr="00473C06">
              <w:t>are unavailable, r</w:t>
            </w:r>
            <w:r w:rsidRPr="00473C06">
              <w:t xml:space="preserve">efer to </w:t>
            </w:r>
            <w:r w:rsidR="00A0269E" w:rsidRPr="00473C06">
              <w:t>s</w:t>
            </w:r>
            <w:r w:rsidRPr="00473C06">
              <w:t xml:space="preserve">ection 3.8, </w:t>
            </w:r>
            <w:r w:rsidR="00A047DA" w:rsidRPr="00473C06">
              <w:t>“</w:t>
            </w:r>
            <w:r w:rsidRPr="00473C06">
              <w:t>SOL Exceedance Communications</w:t>
            </w:r>
            <w:r w:rsidR="00713729" w:rsidRPr="00473C06">
              <w:t xml:space="preserve"> Thresholds</w:t>
            </w:r>
            <w:r w:rsidR="00A047DA" w:rsidRPr="00473C06">
              <w:t>”</w:t>
            </w:r>
            <w:r w:rsidRPr="00473C06">
              <w:t xml:space="preserve">, </w:t>
            </w:r>
            <w:r w:rsidR="00CC34A5" w:rsidRPr="00473C06">
              <w:t xml:space="preserve">above for </w:t>
            </w:r>
            <w:r w:rsidRPr="00473C06">
              <w:t xml:space="preserve">criteria of </w:t>
            </w:r>
            <w:r w:rsidR="0088596A" w:rsidRPr="00473C06">
              <w:t xml:space="preserve">manually </w:t>
            </w:r>
            <w:r w:rsidRPr="00473C06">
              <w:t xml:space="preserve">communicating SOL exceedances identified below.  </w:t>
            </w:r>
          </w:p>
        </w:tc>
      </w:tr>
      <w:tr w:rsidR="006E727E" w14:paraId="3DC26B5A" w14:textId="77777777" w:rsidTr="0098051E">
        <w:trPr>
          <w:trHeight w:val="576"/>
        </w:trPr>
        <w:tc>
          <w:tcPr>
            <w:tcW w:w="1604" w:type="dxa"/>
            <w:tcBorders>
              <w:left w:val="nil"/>
            </w:tcBorders>
            <w:vAlign w:val="center"/>
          </w:tcPr>
          <w:p w14:paraId="3DC26B57" w14:textId="77777777" w:rsidR="006E727E" w:rsidRDefault="006E727E" w:rsidP="006E727E">
            <w:pPr>
              <w:jc w:val="center"/>
              <w:rPr>
                <w:b/>
              </w:rPr>
            </w:pPr>
            <w:r>
              <w:rPr>
                <w:b/>
              </w:rPr>
              <w:t>Authority</w:t>
            </w:r>
          </w:p>
        </w:tc>
        <w:tc>
          <w:tcPr>
            <w:tcW w:w="7756" w:type="dxa"/>
            <w:tcBorders>
              <w:right w:val="nil"/>
            </w:tcBorders>
            <w:vAlign w:val="center"/>
          </w:tcPr>
          <w:p w14:paraId="3DC26B58" w14:textId="77777777" w:rsidR="006E727E" w:rsidRDefault="006E727E" w:rsidP="006E727E">
            <w:r>
              <w:t xml:space="preserve">ERCOT System Operators have the authority to take or direct timely and appropriate real-time action, up to and including shedding firm load to alleviate System Operating Limit (SOL) violations.  Following a separation from the Interconnection, and following automatic under-frequency load shedding, System Operators will also instruct TOs to shed additional load manually when there is insufficient capacity to restore system frequency.  </w:t>
            </w:r>
          </w:p>
          <w:p w14:paraId="3DC26B59" w14:textId="77777777" w:rsidR="006E727E" w:rsidRDefault="006E727E" w:rsidP="006E727E">
            <w:r>
              <w:lastRenderedPageBreak/>
              <w:t>To include directing physical operation of the ERCOT Transmission Grid, including circuit breakers, switches, voltage control equipment, and Load-shedding equipment.</w:t>
            </w:r>
          </w:p>
        </w:tc>
      </w:tr>
      <w:tr w:rsidR="006E727E" w14:paraId="3DC26B6C" w14:textId="77777777" w:rsidTr="0098051E">
        <w:trPr>
          <w:trHeight w:val="576"/>
        </w:trPr>
        <w:tc>
          <w:tcPr>
            <w:tcW w:w="1604" w:type="dxa"/>
            <w:tcBorders>
              <w:left w:val="nil"/>
              <w:bottom w:val="single" w:sz="4" w:space="0" w:color="auto"/>
            </w:tcBorders>
            <w:vAlign w:val="center"/>
          </w:tcPr>
          <w:p w14:paraId="3DC26B64" w14:textId="77777777" w:rsidR="006E727E" w:rsidRDefault="006E727E" w:rsidP="006E727E">
            <w:pPr>
              <w:jc w:val="center"/>
              <w:rPr>
                <w:b/>
              </w:rPr>
            </w:pPr>
            <w:r>
              <w:rPr>
                <w:b/>
              </w:rPr>
              <w:lastRenderedPageBreak/>
              <w:t>Critical</w:t>
            </w:r>
          </w:p>
          <w:p w14:paraId="3DC26B65" w14:textId="77777777" w:rsidR="006E727E" w:rsidRDefault="006E727E" w:rsidP="006E727E">
            <w:pPr>
              <w:jc w:val="center"/>
              <w:rPr>
                <w:b/>
              </w:rPr>
            </w:pPr>
            <w:r>
              <w:rPr>
                <w:b/>
              </w:rPr>
              <w:t>Facilities</w:t>
            </w:r>
          </w:p>
        </w:tc>
        <w:tc>
          <w:tcPr>
            <w:tcW w:w="7756" w:type="dxa"/>
            <w:tcBorders>
              <w:bottom w:val="single" w:sz="4" w:space="0" w:color="auto"/>
              <w:right w:val="nil"/>
            </w:tcBorders>
            <w:vAlign w:val="center"/>
          </w:tcPr>
          <w:p w14:paraId="3DC26B66" w14:textId="2F7C1157" w:rsidR="006E727E" w:rsidRDefault="006E727E" w:rsidP="006E727E">
            <w:r>
              <w:t>Critical facilities are the ERCOT defined contingencies that show up after running Real Time Contingency Analysis (RTCA) as a post-contingency overload.  This list is in the EMS and an electronic copy is located on the MIS Secure site:</w:t>
            </w:r>
          </w:p>
          <w:p w14:paraId="3DC26B67" w14:textId="77777777" w:rsidR="006E727E" w:rsidRDefault="006E727E" w:rsidP="006E727E"/>
          <w:p w14:paraId="3DC26B68" w14:textId="77777777" w:rsidR="006E727E" w:rsidRDefault="006E727E" w:rsidP="006E727E">
            <w:r>
              <w:t>Select: Grid&gt;Generation&gt;Reliability Unit Commitment&gt;Standard Contingency List’</w:t>
            </w:r>
          </w:p>
          <w:p w14:paraId="3DC26B69" w14:textId="77777777" w:rsidR="006E727E" w:rsidRDefault="006E727E" w:rsidP="006E727E">
            <w:pPr>
              <w:pStyle w:val="TableText"/>
              <w:jc w:val="both"/>
            </w:pPr>
          </w:p>
          <w:p w14:paraId="3DC26B6A" w14:textId="77777777" w:rsidR="006E727E" w:rsidRDefault="006E727E" w:rsidP="006E727E">
            <w:pPr>
              <w:pStyle w:val="TableText"/>
              <w:jc w:val="both"/>
            </w:pPr>
            <w:r>
              <w:t>Select “Standard Contingency List” Open the zip file&gt;Open the CIM file&gt;Select the Standard_Contingency_List tab and view the contingencies.</w:t>
            </w:r>
          </w:p>
          <w:p w14:paraId="3DC26B6B" w14:textId="77777777" w:rsidR="006E727E" w:rsidRDefault="006E727E" w:rsidP="006E727E">
            <w:pPr>
              <w:pStyle w:val="TableText"/>
              <w:jc w:val="both"/>
            </w:pPr>
            <w:r>
              <w:t>A potential critical facility becomes a critical facility when the contingency appears in RTCA as a post-contingency overload.</w:t>
            </w:r>
          </w:p>
        </w:tc>
      </w:tr>
      <w:tr w:rsidR="006E727E" w14:paraId="3DC26B7C" w14:textId="77777777" w:rsidTr="0098051E">
        <w:trPr>
          <w:trHeight w:val="576"/>
        </w:trPr>
        <w:tc>
          <w:tcPr>
            <w:tcW w:w="1604" w:type="dxa"/>
            <w:tcBorders>
              <w:top w:val="single" w:sz="4" w:space="0" w:color="auto"/>
              <w:left w:val="nil"/>
              <w:bottom w:val="single" w:sz="4" w:space="0" w:color="auto"/>
            </w:tcBorders>
            <w:vAlign w:val="center"/>
          </w:tcPr>
          <w:p w14:paraId="3DC26B6D" w14:textId="1955D4A3" w:rsidR="006E727E" w:rsidRDefault="006E727E" w:rsidP="006E727E">
            <w:pPr>
              <w:jc w:val="center"/>
            </w:pPr>
            <w:r>
              <w:rPr>
                <w:b/>
              </w:rPr>
              <w:t>Note</w:t>
            </w:r>
          </w:p>
        </w:tc>
        <w:tc>
          <w:tcPr>
            <w:tcW w:w="7756" w:type="dxa"/>
            <w:tcBorders>
              <w:top w:val="single" w:sz="4" w:space="0" w:color="auto"/>
              <w:bottom w:val="single" w:sz="4" w:space="0" w:color="auto"/>
              <w:right w:val="nil"/>
            </w:tcBorders>
            <w:vAlign w:val="center"/>
          </w:tcPr>
          <w:p w14:paraId="3DC26B6E" w14:textId="77777777" w:rsidR="006E727E" w:rsidRDefault="006E727E" w:rsidP="006E727E">
            <w:pPr>
              <w:pStyle w:val="TableText"/>
              <w:jc w:val="both"/>
            </w:pPr>
            <w:r>
              <w:t>Congestion Management techniques consist of:</w:t>
            </w:r>
          </w:p>
          <w:p w14:paraId="3DC26B6F" w14:textId="77777777" w:rsidR="006E727E" w:rsidRDefault="006E727E" w:rsidP="006E727E">
            <w:pPr>
              <w:pStyle w:val="TableText"/>
              <w:numPr>
                <w:ilvl w:val="0"/>
                <w:numId w:val="26"/>
              </w:numPr>
              <w:jc w:val="both"/>
            </w:pPr>
            <w:r>
              <w:t>SCED</w:t>
            </w:r>
          </w:p>
          <w:p w14:paraId="3DC26B70" w14:textId="77777777" w:rsidR="006E727E" w:rsidRDefault="006E727E" w:rsidP="006E727E">
            <w:pPr>
              <w:pStyle w:val="TableText"/>
              <w:numPr>
                <w:ilvl w:val="0"/>
                <w:numId w:val="26"/>
              </w:numPr>
              <w:jc w:val="both"/>
            </w:pPr>
            <w:r>
              <w:t>Phase Shifters (shift factors are on the TCM display)</w:t>
            </w:r>
          </w:p>
          <w:p w14:paraId="3DC26B71" w14:textId="77777777" w:rsidR="006E727E" w:rsidRDefault="006E727E" w:rsidP="006E727E">
            <w:pPr>
              <w:pStyle w:val="TableText"/>
              <w:numPr>
                <w:ilvl w:val="0"/>
                <w:numId w:val="26"/>
              </w:numPr>
              <w:jc w:val="both"/>
            </w:pPr>
            <w:r>
              <w:t>Remedial Action Plan (RAP)</w:t>
            </w:r>
          </w:p>
          <w:p w14:paraId="3DC26B72" w14:textId="77777777" w:rsidR="006E727E" w:rsidRDefault="006E727E" w:rsidP="006E727E">
            <w:pPr>
              <w:pStyle w:val="TableText"/>
              <w:numPr>
                <w:ilvl w:val="0"/>
                <w:numId w:val="26"/>
              </w:numPr>
              <w:jc w:val="both"/>
            </w:pPr>
            <w:r>
              <w:t>Pre-Contingency Action Plan (PCAP)</w:t>
            </w:r>
          </w:p>
          <w:p w14:paraId="3DC26B73" w14:textId="77777777" w:rsidR="006E727E" w:rsidRDefault="006E727E" w:rsidP="006E727E">
            <w:pPr>
              <w:pStyle w:val="TableText"/>
              <w:numPr>
                <w:ilvl w:val="0"/>
                <w:numId w:val="26"/>
              </w:numPr>
              <w:jc w:val="both"/>
            </w:pPr>
            <w:r>
              <w:t>Mitigation Plan (MP) – enacted Post-Contingency</w:t>
            </w:r>
          </w:p>
          <w:p w14:paraId="3DC26B74" w14:textId="77777777" w:rsidR="006E727E" w:rsidRDefault="006E727E" w:rsidP="006E727E">
            <w:pPr>
              <w:pStyle w:val="TableText"/>
              <w:numPr>
                <w:ilvl w:val="0"/>
                <w:numId w:val="26"/>
              </w:numPr>
              <w:jc w:val="both"/>
            </w:pPr>
            <w:r>
              <w:t>Temporary Outage Action Plans (TOAP)</w:t>
            </w:r>
          </w:p>
          <w:p w14:paraId="3DC26B75" w14:textId="77777777" w:rsidR="006E727E" w:rsidRDefault="006E727E" w:rsidP="006E727E">
            <w:pPr>
              <w:pStyle w:val="TableText"/>
              <w:numPr>
                <w:ilvl w:val="0"/>
                <w:numId w:val="26"/>
              </w:numPr>
              <w:jc w:val="both"/>
            </w:pPr>
            <w:r>
              <w:t xml:space="preserve">Building a manual constraint </w:t>
            </w:r>
          </w:p>
          <w:p w14:paraId="3DC26B76" w14:textId="1CD200E8" w:rsidR="006E727E" w:rsidRDefault="006E727E" w:rsidP="006E727E">
            <w:pPr>
              <w:pStyle w:val="TableText"/>
              <w:numPr>
                <w:ilvl w:val="0"/>
                <w:numId w:val="26"/>
              </w:numPr>
              <w:jc w:val="both"/>
            </w:pPr>
            <w:r>
              <w:t xml:space="preserve">Non-Spin </w:t>
            </w:r>
          </w:p>
          <w:p w14:paraId="3F7981F3" w14:textId="292E2403" w:rsidR="006E727E" w:rsidRDefault="006E727E" w:rsidP="006E727E">
            <w:pPr>
              <w:pStyle w:val="TableText"/>
              <w:numPr>
                <w:ilvl w:val="0"/>
                <w:numId w:val="26"/>
              </w:numPr>
              <w:jc w:val="both"/>
            </w:pPr>
            <w:r>
              <w:t>ECRS</w:t>
            </w:r>
          </w:p>
          <w:p w14:paraId="3DC26B77" w14:textId="77777777" w:rsidR="006E727E" w:rsidRDefault="006E727E" w:rsidP="006E727E">
            <w:pPr>
              <w:pStyle w:val="TableText"/>
              <w:ind w:left="111"/>
              <w:jc w:val="both"/>
            </w:pPr>
          </w:p>
          <w:p w14:paraId="3DC26B78" w14:textId="77777777" w:rsidR="006E727E" w:rsidRDefault="006E727E" w:rsidP="006E727E">
            <w:pPr>
              <w:pStyle w:val="TableText"/>
              <w:jc w:val="both"/>
            </w:pPr>
            <w:r>
              <w:t>The electronic and hard copy for the RAPs, PCAPs, and MPs are to be considered current.  Should a conflict exist between the electronic and hard copy, the electronic version is to be used.</w:t>
            </w:r>
          </w:p>
          <w:p w14:paraId="3DC26B79" w14:textId="77777777" w:rsidR="006E727E" w:rsidRDefault="006E727E" w:rsidP="006E727E">
            <w:pPr>
              <w:pStyle w:val="TableText"/>
              <w:ind w:left="111"/>
              <w:jc w:val="both"/>
            </w:pPr>
          </w:p>
          <w:p w14:paraId="3DC26B7A" w14:textId="23EDEF6A" w:rsidR="006E727E" w:rsidRDefault="006E727E" w:rsidP="006E727E">
            <w:pPr>
              <w:pStyle w:val="TableText"/>
              <w:numPr>
                <w:ilvl w:val="0"/>
                <w:numId w:val="26"/>
              </w:numPr>
              <w:jc w:val="both"/>
            </w:pPr>
            <w:r>
              <w:t>This data can be viewed at ERCOT SharePoint &gt; System Operations – Control Center &gt; Quick Links &gt; Remedial Action Schemes (RAS) and/or MP/PCAP/RAP,</w:t>
            </w:r>
          </w:p>
          <w:p w14:paraId="3DC26B7B" w14:textId="567F0D04" w:rsidR="006E727E" w:rsidRDefault="006E727E" w:rsidP="006E727E">
            <w:pPr>
              <w:pStyle w:val="TableText"/>
              <w:numPr>
                <w:ilvl w:val="0"/>
                <w:numId w:val="26"/>
              </w:numPr>
              <w:jc w:val="both"/>
            </w:pPr>
            <w:r>
              <w:t>OCTOAPs are in the daily Outage Notes.</w:t>
            </w:r>
          </w:p>
        </w:tc>
      </w:tr>
      <w:tr w:rsidR="000211A5" w14:paraId="6DABE4FC" w14:textId="77777777" w:rsidTr="0098051E">
        <w:trPr>
          <w:trHeight w:val="576"/>
        </w:trPr>
        <w:tc>
          <w:tcPr>
            <w:tcW w:w="1604" w:type="dxa"/>
            <w:tcBorders>
              <w:left w:val="nil"/>
              <w:bottom w:val="single" w:sz="4" w:space="0" w:color="auto"/>
            </w:tcBorders>
            <w:vAlign w:val="center"/>
          </w:tcPr>
          <w:p w14:paraId="25D6733A" w14:textId="77777777" w:rsidR="000211A5" w:rsidRDefault="000211A5">
            <w:pPr>
              <w:jc w:val="center"/>
              <w:rPr>
                <w:b/>
              </w:rPr>
            </w:pPr>
            <w:r>
              <w:rPr>
                <w:b/>
              </w:rPr>
              <w:t>Caution</w:t>
            </w:r>
          </w:p>
        </w:tc>
        <w:tc>
          <w:tcPr>
            <w:tcW w:w="7756" w:type="dxa"/>
            <w:tcBorders>
              <w:bottom w:val="single" w:sz="4" w:space="0" w:color="auto"/>
              <w:right w:val="nil"/>
            </w:tcBorders>
            <w:vAlign w:val="center"/>
          </w:tcPr>
          <w:p w14:paraId="2F0F46F9" w14:textId="77777777" w:rsidR="000211A5" w:rsidRDefault="000211A5">
            <w:pPr>
              <w:pStyle w:val="TableText"/>
              <w:jc w:val="both"/>
              <w:rPr>
                <w:b/>
                <w:u w:val="single"/>
              </w:rPr>
            </w:pPr>
            <w:r>
              <w:rPr>
                <w:b/>
                <w:u w:val="single"/>
              </w:rPr>
              <w:t>IF:</w:t>
            </w:r>
          </w:p>
          <w:p w14:paraId="78227C32" w14:textId="654BDE9F" w:rsidR="000211A5" w:rsidRDefault="000211A5">
            <w:pPr>
              <w:pStyle w:val="TableText"/>
              <w:numPr>
                <w:ilvl w:val="0"/>
                <w:numId w:val="28"/>
              </w:numPr>
              <w:jc w:val="both"/>
            </w:pPr>
            <w:r>
              <w:t xml:space="preserve">At any time, the prescribed measures of congestion management techniques within this procedure fail to resolve the congestion, </w:t>
            </w:r>
            <w:r>
              <w:rPr>
                <w:b/>
              </w:rPr>
              <w:t>AND</w:t>
            </w:r>
          </w:p>
          <w:p w14:paraId="5E037DC7" w14:textId="77777777" w:rsidR="000211A5" w:rsidRDefault="000211A5">
            <w:pPr>
              <w:pStyle w:val="TableText"/>
              <w:numPr>
                <w:ilvl w:val="0"/>
                <w:numId w:val="28"/>
              </w:numPr>
              <w:jc w:val="both"/>
            </w:pPr>
            <w:r>
              <w:t>The transmission system is in an unreliable state</w:t>
            </w:r>
          </w:p>
          <w:p w14:paraId="46FD1F9F" w14:textId="77777777" w:rsidR="000211A5" w:rsidRDefault="000211A5">
            <w:pPr>
              <w:pStyle w:val="TableText"/>
              <w:jc w:val="both"/>
              <w:rPr>
                <w:b/>
                <w:u w:val="single"/>
              </w:rPr>
            </w:pPr>
            <w:r>
              <w:rPr>
                <w:b/>
                <w:u w:val="single"/>
              </w:rPr>
              <w:t>THEN:</w:t>
            </w:r>
          </w:p>
          <w:p w14:paraId="77B2F8EA" w14:textId="77777777" w:rsidR="000211A5" w:rsidRDefault="000211A5">
            <w:pPr>
              <w:pStyle w:val="TableText"/>
              <w:numPr>
                <w:ilvl w:val="0"/>
                <w:numId w:val="29"/>
              </w:numPr>
              <w:jc w:val="both"/>
            </w:pPr>
            <w:r>
              <w:t>Issue an Emergency Notice</w:t>
            </w:r>
          </w:p>
          <w:p w14:paraId="28042744" w14:textId="77777777" w:rsidR="000211A5" w:rsidRDefault="000211A5">
            <w:pPr>
              <w:pStyle w:val="TableText"/>
              <w:numPr>
                <w:ilvl w:val="0"/>
                <w:numId w:val="29"/>
              </w:numPr>
              <w:jc w:val="both"/>
            </w:pPr>
            <w:r>
              <w:t>See Operating Condition Script in Section 7.1</w:t>
            </w:r>
          </w:p>
          <w:p w14:paraId="2383223C" w14:textId="77777777" w:rsidR="000211A5" w:rsidRDefault="000211A5">
            <w:pPr>
              <w:pStyle w:val="TableText"/>
              <w:numPr>
                <w:ilvl w:val="0"/>
                <w:numId w:val="29"/>
              </w:numPr>
              <w:jc w:val="both"/>
            </w:pPr>
            <w:r>
              <w:t>Notify Real-Time operator to make Hotline call to QSEs.</w:t>
            </w:r>
          </w:p>
          <w:p w14:paraId="426311BA" w14:textId="3636F559" w:rsidR="000211A5" w:rsidRDefault="000211A5">
            <w:pPr>
              <w:pStyle w:val="TableText"/>
              <w:numPr>
                <w:ilvl w:val="0"/>
                <w:numId w:val="29"/>
              </w:numPr>
              <w:jc w:val="both"/>
            </w:pPr>
            <w:r>
              <w:t>Coordinated with the proper Transmission Operator or QSE to return the system to a reliable state</w:t>
            </w:r>
          </w:p>
        </w:tc>
      </w:tr>
      <w:tr w:rsidR="000211A5" w14:paraId="6F2931E9" w14:textId="77777777" w:rsidTr="0098051E">
        <w:trPr>
          <w:trHeight w:val="576"/>
        </w:trPr>
        <w:tc>
          <w:tcPr>
            <w:tcW w:w="1604" w:type="dxa"/>
            <w:tcBorders>
              <w:top w:val="single" w:sz="4" w:space="0" w:color="auto"/>
              <w:left w:val="nil"/>
              <w:bottom w:val="single" w:sz="4" w:space="0" w:color="auto"/>
            </w:tcBorders>
            <w:vAlign w:val="center"/>
          </w:tcPr>
          <w:p w14:paraId="425566EF" w14:textId="77777777" w:rsidR="000211A5" w:rsidRDefault="000211A5">
            <w:pPr>
              <w:jc w:val="center"/>
              <w:rPr>
                <w:b/>
              </w:rPr>
            </w:pPr>
            <w:r>
              <w:rPr>
                <w:b/>
              </w:rPr>
              <w:t>Log</w:t>
            </w:r>
          </w:p>
        </w:tc>
        <w:tc>
          <w:tcPr>
            <w:tcW w:w="7756" w:type="dxa"/>
            <w:tcBorders>
              <w:top w:val="single" w:sz="4" w:space="0" w:color="auto"/>
              <w:bottom w:val="single" w:sz="4" w:space="0" w:color="auto"/>
              <w:right w:val="nil"/>
            </w:tcBorders>
            <w:vAlign w:val="center"/>
          </w:tcPr>
          <w:p w14:paraId="615AB045" w14:textId="77777777" w:rsidR="000211A5" w:rsidRDefault="000211A5">
            <w:pPr>
              <w:spacing w:before="120"/>
            </w:pPr>
            <w:r>
              <w:t>Log all actions.</w:t>
            </w:r>
          </w:p>
        </w:tc>
      </w:tr>
      <w:tr w:rsidR="006E727E" w14:paraId="3DC26B80" w14:textId="77777777" w:rsidTr="0098051E">
        <w:trPr>
          <w:trHeight w:val="576"/>
        </w:trPr>
        <w:tc>
          <w:tcPr>
            <w:tcW w:w="1604" w:type="dxa"/>
            <w:tcBorders>
              <w:top w:val="single" w:sz="4" w:space="0" w:color="auto"/>
              <w:left w:val="nil"/>
              <w:bottom w:val="double" w:sz="4" w:space="0" w:color="auto"/>
            </w:tcBorders>
            <w:vAlign w:val="center"/>
          </w:tcPr>
          <w:p w14:paraId="3DC26B7D" w14:textId="77777777" w:rsidR="006E727E" w:rsidRDefault="006E727E" w:rsidP="006E727E">
            <w:pPr>
              <w:jc w:val="center"/>
              <w:rPr>
                <w:b/>
              </w:rPr>
            </w:pPr>
            <w:r>
              <w:rPr>
                <w:b/>
              </w:rPr>
              <w:lastRenderedPageBreak/>
              <w:t>Constraint Shift Factor Cut Off</w:t>
            </w:r>
          </w:p>
        </w:tc>
        <w:tc>
          <w:tcPr>
            <w:tcW w:w="7756" w:type="dxa"/>
            <w:tcBorders>
              <w:top w:val="single" w:sz="4" w:space="0" w:color="auto"/>
              <w:bottom w:val="double" w:sz="4" w:space="0" w:color="auto"/>
              <w:right w:val="nil"/>
            </w:tcBorders>
            <w:vAlign w:val="center"/>
          </w:tcPr>
          <w:p w14:paraId="3DC26B7E" w14:textId="77777777" w:rsidR="006E727E" w:rsidRDefault="006E727E" w:rsidP="006E727E">
            <w:pPr>
              <w:spacing w:before="120"/>
            </w:pPr>
            <w:r>
              <w:t xml:space="preserve">Basecase and post-contingency constraints which do not have generator shift factors for units greater than or equal to 2% as indicated in EMS or indicate NOSCED are not activated in SCED.  </w:t>
            </w:r>
          </w:p>
          <w:p w14:paraId="3DC26B7F" w14:textId="77777777" w:rsidR="006E727E" w:rsidRDefault="006E727E" w:rsidP="006E727E">
            <w:pPr>
              <w:spacing w:before="120"/>
            </w:pPr>
            <w:r>
              <w:t>See Section 4.6 Mitigation Plan for additional details.</w:t>
            </w:r>
          </w:p>
        </w:tc>
      </w:tr>
      <w:tr w:rsidR="006E727E" w14:paraId="3DC26B82"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B81" w14:textId="77777777" w:rsidR="006E727E" w:rsidRDefault="006E727E" w:rsidP="00357506">
            <w:pPr>
              <w:pStyle w:val="Heading3"/>
            </w:pPr>
            <w:bookmarkStart w:id="107" w:name="_Review_Planned_Outage"/>
            <w:bookmarkEnd w:id="107"/>
            <w:r>
              <w:t>Review Planned Outage Notes</w:t>
            </w:r>
          </w:p>
        </w:tc>
      </w:tr>
      <w:tr w:rsidR="006E727E" w14:paraId="3DC26B8D" w14:textId="77777777" w:rsidTr="0098051E">
        <w:trPr>
          <w:trHeight w:val="576"/>
        </w:trPr>
        <w:tc>
          <w:tcPr>
            <w:tcW w:w="1604" w:type="dxa"/>
            <w:tcBorders>
              <w:top w:val="double" w:sz="4" w:space="0" w:color="auto"/>
              <w:left w:val="nil"/>
              <w:bottom w:val="single" w:sz="4" w:space="0" w:color="auto"/>
            </w:tcBorders>
            <w:vAlign w:val="center"/>
          </w:tcPr>
          <w:p w14:paraId="3DC26B83" w14:textId="77777777" w:rsidR="006E727E" w:rsidRDefault="006E727E" w:rsidP="006E727E">
            <w:pPr>
              <w:jc w:val="center"/>
              <w:rPr>
                <w:b/>
              </w:rPr>
            </w:pPr>
            <w:r>
              <w:rPr>
                <w:b/>
              </w:rPr>
              <w:t>Non-Cascading</w:t>
            </w:r>
          </w:p>
          <w:p w14:paraId="3DC26B84" w14:textId="77777777" w:rsidR="006E727E" w:rsidRDefault="006E727E" w:rsidP="006E727E">
            <w:pPr>
              <w:jc w:val="center"/>
              <w:rPr>
                <w:b/>
              </w:rPr>
            </w:pPr>
            <w:r>
              <w:rPr>
                <w:b/>
              </w:rPr>
              <w:t>Condition</w:t>
            </w:r>
          </w:p>
        </w:tc>
        <w:tc>
          <w:tcPr>
            <w:tcW w:w="7756" w:type="dxa"/>
            <w:tcBorders>
              <w:top w:val="double" w:sz="4" w:space="0" w:color="auto"/>
              <w:bottom w:val="single" w:sz="4" w:space="0" w:color="auto"/>
              <w:right w:val="nil"/>
            </w:tcBorders>
            <w:vAlign w:val="center"/>
          </w:tcPr>
          <w:p w14:paraId="3DC26B85" w14:textId="77777777" w:rsidR="006E727E" w:rsidRDefault="006E727E" w:rsidP="006E727E">
            <w:pPr>
              <w:rPr>
                <w:b/>
                <w:u w:val="single"/>
              </w:rPr>
            </w:pPr>
            <w:r>
              <w:rPr>
                <w:b/>
                <w:u w:val="single"/>
              </w:rPr>
              <w:t>Review daily outage notes:</w:t>
            </w:r>
          </w:p>
          <w:p w14:paraId="3DC26B86" w14:textId="77777777" w:rsidR="006E727E" w:rsidRDefault="006E727E" w:rsidP="006E727E">
            <w:pPr>
              <w:rPr>
                <w:b/>
                <w:u w:val="single"/>
              </w:rPr>
            </w:pPr>
          </w:p>
          <w:p w14:paraId="3DC26B87" w14:textId="77777777" w:rsidR="006E727E" w:rsidRDefault="006E727E" w:rsidP="006E727E">
            <w:pPr>
              <w:rPr>
                <w:b/>
                <w:u w:val="single"/>
              </w:rPr>
            </w:pPr>
            <w:r>
              <w:rPr>
                <w:b/>
                <w:u w:val="single"/>
              </w:rPr>
              <w:t>IF:</w:t>
            </w:r>
          </w:p>
          <w:p w14:paraId="3DC26B88" w14:textId="77777777" w:rsidR="006E727E" w:rsidRDefault="006E727E" w:rsidP="006E727E">
            <w:pPr>
              <w:numPr>
                <w:ilvl w:val="0"/>
                <w:numId w:val="30"/>
              </w:numPr>
            </w:pPr>
            <w:r>
              <w:t xml:space="preserve">Studies indicate a high post-contingency overload (125% of Emergency rating or greater) due to a Planned outage AND it is not a cascading condition; </w:t>
            </w:r>
          </w:p>
          <w:p w14:paraId="3DC26B89" w14:textId="77777777" w:rsidR="006E727E" w:rsidRDefault="006E727E" w:rsidP="006E727E">
            <w:pPr>
              <w:rPr>
                <w:b/>
                <w:u w:val="single"/>
              </w:rPr>
            </w:pPr>
            <w:r>
              <w:rPr>
                <w:b/>
                <w:u w:val="single"/>
              </w:rPr>
              <w:t>THEN:</w:t>
            </w:r>
          </w:p>
          <w:p w14:paraId="3DC26B8A" w14:textId="77777777" w:rsidR="006E727E" w:rsidRDefault="006E727E" w:rsidP="006E727E">
            <w:pPr>
              <w:pStyle w:val="ListParagraph"/>
              <w:numPr>
                <w:ilvl w:val="0"/>
                <w:numId w:val="30"/>
              </w:numPr>
            </w:pPr>
            <w:r>
              <w:t>Allow the outage</w:t>
            </w:r>
          </w:p>
          <w:p w14:paraId="3DC26B8B" w14:textId="77777777" w:rsidR="006E727E" w:rsidRDefault="006E727E" w:rsidP="006E727E">
            <w:pPr>
              <w:pStyle w:val="ListParagraph"/>
              <w:numPr>
                <w:ilvl w:val="0"/>
                <w:numId w:val="30"/>
              </w:numPr>
            </w:pPr>
            <w:r>
              <w:t>Activate the constraint and step the constraint down by adjusting the %Rating (increments of 5%)</w:t>
            </w:r>
          </w:p>
          <w:p w14:paraId="3DC26B8C" w14:textId="77777777" w:rsidR="006E727E" w:rsidRDefault="006E727E" w:rsidP="006E727E"/>
        </w:tc>
      </w:tr>
      <w:tr w:rsidR="006E727E" w14:paraId="3DC26BA8" w14:textId="77777777" w:rsidTr="0098051E">
        <w:trPr>
          <w:trHeight w:val="576"/>
        </w:trPr>
        <w:tc>
          <w:tcPr>
            <w:tcW w:w="1604" w:type="dxa"/>
            <w:tcBorders>
              <w:top w:val="single" w:sz="4" w:space="0" w:color="auto"/>
              <w:left w:val="nil"/>
              <w:bottom w:val="single" w:sz="4" w:space="0" w:color="auto"/>
            </w:tcBorders>
            <w:vAlign w:val="center"/>
          </w:tcPr>
          <w:p w14:paraId="3DC26B8E" w14:textId="77777777" w:rsidR="006E727E" w:rsidRDefault="006E727E" w:rsidP="006E727E">
            <w:pPr>
              <w:jc w:val="center"/>
              <w:rPr>
                <w:b/>
              </w:rPr>
            </w:pPr>
            <w:r>
              <w:rPr>
                <w:b/>
              </w:rPr>
              <w:t>Cascading</w:t>
            </w:r>
          </w:p>
          <w:p w14:paraId="3DC26B8F" w14:textId="77777777" w:rsidR="006E727E" w:rsidRDefault="006E727E" w:rsidP="006E727E">
            <w:pPr>
              <w:jc w:val="center"/>
              <w:rPr>
                <w:b/>
              </w:rPr>
            </w:pPr>
            <w:r>
              <w:rPr>
                <w:b/>
              </w:rPr>
              <w:t>Condition</w:t>
            </w:r>
          </w:p>
        </w:tc>
        <w:tc>
          <w:tcPr>
            <w:tcW w:w="7756" w:type="dxa"/>
            <w:tcBorders>
              <w:top w:val="single" w:sz="4" w:space="0" w:color="auto"/>
              <w:bottom w:val="single" w:sz="4" w:space="0" w:color="auto"/>
              <w:right w:val="nil"/>
            </w:tcBorders>
            <w:vAlign w:val="center"/>
          </w:tcPr>
          <w:p w14:paraId="3DC26B90" w14:textId="77777777" w:rsidR="006E727E" w:rsidRDefault="006E727E" w:rsidP="006E727E">
            <w:pPr>
              <w:rPr>
                <w:b/>
                <w:u w:val="single"/>
              </w:rPr>
            </w:pPr>
            <w:r>
              <w:rPr>
                <w:b/>
                <w:u w:val="single"/>
              </w:rPr>
              <w:t>IF:</w:t>
            </w:r>
          </w:p>
          <w:p w14:paraId="3DC26B91" w14:textId="77777777" w:rsidR="006E727E" w:rsidRDefault="006E727E" w:rsidP="007E512D">
            <w:pPr>
              <w:pStyle w:val="ListParagraph"/>
              <w:numPr>
                <w:ilvl w:val="0"/>
                <w:numId w:val="142"/>
              </w:numPr>
            </w:pPr>
            <w:r>
              <w:t>Studies indicate a high post-contingency overload (125% of Emergency rating or greater), AND it is a cascading condition, OR</w:t>
            </w:r>
          </w:p>
          <w:p w14:paraId="3DC26B92" w14:textId="77777777" w:rsidR="006E727E" w:rsidRDefault="006E727E" w:rsidP="007E512D">
            <w:pPr>
              <w:pStyle w:val="ListParagraph"/>
              <w:numPr>
                <w:ilvl w:val="0"/>
                <w:numId w:val="142"/>
              </w:numPr>
            </w:pPr>
            <w:r>
              <w:t>An unsolved contingency, OR</w:t>
            </w:r>
          </w:p>
          <w:p w14:paraId="3DC26B93" w14:textId="77777777" w:rsidR="006E727E" w:rsidRDefault="006E727E" w:rsidP="007E512D">
            <w:pPr>
              <w:pStyle w:val="ListParagraph"/>
              <w:numPr>
                <w:ilvl w:val="0"/>
                <w:numId w:val="142"/>
              </w:numPr>
            </w:pPr>
            <w:r>
              <w:t>A Basecase overload;</w:t>
            </w:r>
          </w:p>
          <w:p w14:paraId="3DC26B94" w14:textId="77777777" w:rsidR="006E727E" w:rsidRDefault="006E727E" w:rsidP="006E727E">
            <w:pPr>
              <w:rPr>
                <w:b/>
                <w:u w:val="single"/>
              </w:rPr>
            </w:pPr>
            <w:r>
              <w:rPr>
                <w:b/>
                <w:u w:val="single"/>
              </w:rPr>
              <w:t>THEN:</w:t>
            </w:r>
          </w:p>
          <w:p w14:paraId="3DC26B95" w14:textId="77777777" w:rsidR="006E727E" w:rsidRDefault="006E727E" w:rsidP="007E512D">
            <w:pPr>
              <w:numPr>
                <w:ilvl w:val="0"/>
                <w:numId w:val="142"/>
              </w:numPr>
            </w:pPr>
            <w:r>
              <w:t>Take pre-posturing measures to reduce the flow before the outage is taken</w:t>
            </w:r>
          </w:p>
          <w:p w14:paraId="3DC26B96" w14:textId="77777777" w:rsidR="006E727E" w:rsidRDefault="006E727E" w:rsidP="007E512D">
            <w:pPr>
              <w:numPr>
                <w:ilvl w:val="1"/>
                <w:numId w:val="142"/>
              </w:numPr>
            </w:pPr>
            <w:r>
              <w:t>Use RTMONI if available on a GTC, OR</w:t>
            </w:r>
          </w:p>
          <w:p w14:paraId="3DC26B97" w14:textId="77777777" w:rsidR="006E727E" w:rsidRDefault="006E727E" w:rsidP="007E512D">
            <w:pPr>
              <w:numPr>
                <w:ilvl w:val="1"/>
                <w:numId w:val="142"/>
              </w:numPr>
            </w:pPr>
            <w:r>
              <w:t>Have a manual constraint created if needed</w:t>
            </w:r>
          </w:p>
          <w:p w14:paraId="3DC26B98" w14:textId="77777777" w:rsidR="006E727E" w:rsidRDefault="006E727E" w:rsidP="006E727E">
            <w:pPr>
              <w:rPr>
                <w:b/>
                <w:u w:val="single"/>
              </w:rPr>
            </w:pPr>
          </w:p>
          <w:p w14:paraId="3DC26B99" w14:textId="77777777" w:rsidR="006E727E" w:rsidRDefault="006E727E" w:rsidP="006E727E">
            <w:pPr>
              <w:rPr>
                <w:b/>
                <w:u w:val="single"/>
              </w:rPr>
            </w:pPr>
            <w:r>
              <w:rPr>
                <w:b/>
                <w:u w:val="single"/>
              </w:rPr>
              <w:t>IF:</w:t>
            </w:r>
          </w:p>
          <w:p w14:paraId="3DC26B9A" w14:textId="77777777" w:rsidR="006E727E" w:rsidRDefault="006E727E" w:rsidP="007E512D">
            <w:pPr>
              <w:pStyle w:val="ListParagraph"/>
              <w:numPr>
                <w:ilvl w:val="0"/>
                <w:numId w:val="142"/>
              </w:numPr>
            </w:pPr>
            <w:r>
              <w:t>Constraint is ineffective</w:t>
            </w:r>
          </w:p>
          <w:p w14:paraId="3DC26B9B" w14:textId="77777777" w:rsidR="006E727E" w:rsidRDefault="006E727E" w:rsidP="006E727E">
            <w:pPr>
              <w:rPr>
                <w:b/>
                <w:u w:val="single"/>
              </w:rPr>
            </w:pPr>
            <w:r>
              <w:rPr>
                <w:b/>
                <w:u w:val="single"/>
              </w:rPr>
              <w:t>THEN:</w:t>
            </w:r>
          </w:p>
          <w:p w14:paraId="3DC26B9C" w14:textId="77777777" w:rsidR="006E727E" w:rsidRDefault="006E727E" w:rsidP="007E512D">
            <w:pPr>
              <w:pStyle w:val="ListParagraph"/>
              <w:numPr>
                <w:ilvl w:val="0"/>
                <w:numId w:val="142"/>
              </w:numPr>
            </w:pPr>
            <w:r>
              <w:t xml:space="preserve">Use HDL/LDL overrides as required to pre-posture for an expected Outage as last resort </w:t>
            </w:r>
          </w:p>
          <w:p w14:paraId="3DC26B9D" w14:textId="2D264680" w:rsidR="006E727E" w:rsidRDefault="006E727E" w:rsidP="007E512D">
            <w:pPr>
              <w:pStyle w:val="ListParagraph"/>
              <w:numPr>
                <w:ilvl w:val="0"/>
                <w:numId w:val="142"/>
              </w:numPr>
            </w:pPr>
            <w:r>
              <w:t xml:space="preserve">Post message on the </w:t>
            </w:r>
            <w:r w:rsidRPr="00853557">
              <w:t>ERCOT Website</w:t>
            </w:r>
            <w:r>
              <w:t xml:space="preserve"> anytime manual action is taken</w:t>
            </w:r>
          </w:p>
          <w:p w14:paraId="718B64E6" w14:textId="6640DFF7" w:rsidR="006E727E" w:rsidRDefault="006E727E" w:rsidP="007E512D">
            <w:pPr>
              <w:pStyle w:val="ListParagraph"/>
              <w:numPr>
                <w:ilvl w:val="0"/>
                <w:numId w:val="142"/>
              </w:numPr>
            </w:pPr>
            <w:r>
              <w:t>Notify Shift Supervisor and send an email to 1 ERCOT Shift Supervisors</w:t>
            </w:r>
          </w:p>
          <w:p w14:paraId="3DC26B9E" w14:textId="77777777" w:rsidR="006E727E" w:rsidRDefault="006E727E" w:rsidP="006E727E">
            <w:pPr>
              <w:rPr>
                <w:b/>
                <w:u w:val="single"/>
              </w:rPr>
            </w:pPr>
          </w:p>
          <w:p w14:paraId="3DC26B9F" w14:textId="306B55BF" w:rsidR="006E727E" w:rsidRDefault="006E727E" w:rsidP="006E727E">
            <w:pPr>
              <w:rPr>
                <w:b/>
                <w:u w:val="single"/>
              </w:rPr>
            </w:pPr>
            <w:r>
              <w:rPr>
                <w:b/>
                <w:highlight w:val="yellow"/>
                <w:u w:val="single"/>
              </w:rPr>
              <w:t xml:space="preserve">Typical </w:t>
            </w:r>
            <w:r w:rsidRPr="00853557">
              <w:rPr>
                <w:b/>
                <w:highlight w:val="yellow"/>
                <w:u w:val="single"/>
              </w:rPr>
              <w:t>ERCOT Website</w:t>
            </w:r>
            <w:r>
              <w:rPr>
                <w:b/>
                <w:highlight w:val="yellow"/>
                <w:u w:val="single"/>
              </w:rPr>
              <w:t xml:space="preserve"> Posting Script:</w:t>
            </w:r>
          </w:p>
          <w:p w14:paraId="3DC26BA0" w14:textId="3BA6B806" w:rsidR="006E727E" w:rsidRDefault="006E727E" w:rsidP="006E727E">
            <w:r>
              <w:t>ERCOT is taking manual actions to pre-posture for a [69/138/345] KV outage in the [geographical area].</w:t>
            </w:r>
          </w:p>
          <w:p w14:paraId="3DC26BA1" w14:textId="77777777" w:rsidR="006E727E" w:rsidRDefault="006E727E" w:rsidP="006E727E"/>
          <w:p w14:paraId="3DC26BA2" w14:textId="77777777" w:rsidR="006E727E" w:rsidRDefault="006E727E" w:rsidP="006E727E">
            <w:pPr>
              <w:rPr>
                <w:b/>
                <w:u w:val="single"/>
              </w:rPr>
            </w:pPr>
            <w:r>
              <w:rPr>
                <w:b/>
                <w:u w:val="single"/>
              </w:rPr>
              <w:t>ONCE:</w:t>
            </w:r>
          </w:p>
          <w:p w14:paraId="3DC26BA3" w14:textId="77777777" w:rsidR="006E727E" w:rsidRDefault="006E727E" w:rsidP="007E512D">
            <w:pPr>
              <w:pStyle w:val="ListParagraph"/>
              <w:numPr>
                <w:ilvl w:val="0"/>
                <w:numId w:val="142"/>
              </w:numPr>
            </w:pPr>
            <w:r>
              <w:t xml:space="preserve">Studies show that the post-contingency is below 125% of Emergency rating, unsolved contingency, or Basecase overload is resolved </w:t>
            </w:r>
          </w:p>
          <w:p w14:paraId="3DC26BA4" w14:textId="77777777" w:rsidR="006E727E" w:rsidRDefault="006E727E" w:rsidP="007E512D">
            <w:pPr>
              <w:numPr>
                <w:ilvl w:val="1"/>
                <w:numId w:val="142"/>
              </w:numPr>
            </w:pPr>
            <w:r>
              <w:t xml:space="preserve">Give approval for the outage, </w:t>
            </w:r>
          </w:p>
          <w:p w14:paraId="3DC26BA5" w14:textId="77777777" w:rsidR="006E727E" w:rsidRDefault="006E727E" w:rsidP="007E512D">
            <w:pPr>
              <w:numPr>
                <w:ilvl w:val="1"/>
                <w:numId w:val="142"/>
              </w:numPr>
            </w:pPr>
            <w:r>
              <w:lastRenderedPageBreak/>
              <w:t>Activate constraint, and</w:t>
            </w:r>
          </w:p>
          <w:p w14:paraId="3DC26BA6" w14:textId="77777777" w:rsidR="006E727E" w:rsidRDefault="006E727E" w:rsidP="007E512D">
            <w:pPr>
              <w:numPr>
                <w:ilvl w:val="1"/>
                <w:numId w:val="142"/>
              </w:numPr>
            </w:pPr>
            <w:r>
              <w:t>Release manual override after SCED runs</w:t>
            </w:r>
          </w:p>
          <w:p w14:paraId="3DC26BA7" w14:textId="20C55189" w:rsidR="006E727E" w:rsidRDefault="006E727E" w:rsidP="007E512D">
            <w:pPr>
              <w:numPr>
                <w:ilvl w:val="0"/>
                <w:numId w:val="142"/>
              </w:numPr>
              <w:rPr>
                <w:b/>
                <w:u w:val="single"/>
              </w:rPr>
            </w:pPr>
            <w:r>
              <w:t xml:space="preserve">Cancel </w:t>
            </w:r>
            <w:r w:rsidRPr="00853557">
              <w:t>ERCOT Website</w:t>
            </w:r>
            <w:r>
              <w:t xml:space="preserve"> posting.</w:t>
            </w:r>
          </w:p>
        </w:tc>
      </w:tr>
      <w:tr w:rsidR="006E727E" w14:paraId="3DC26BAB" w14:textId="77777777" w:rsidTr="0098051E">
        <w:trPr>
          <w:trHeight w:val="576"/>
        </w:trPr>
        <w:tc>
          <w:tcPr>
            <w:tcW w:w="1604" w:type="dxa"/>
            <w:tcBorders>
              <w:top w:val="single" w:sz="4" w:space="0" w:color="auto"/>
              <w:left w:val="nil"/>
              <w:bottom w:val="double" w:sz="4" w:space="0" w:color="auto"/>
            </w:tcBorders>
            <w:vAlign w:val="center"/>
          </w:tcPr>
          <w:p w14:paraId="3DC26BA9" w14:textId="77777777" w:rsidR="006E727E" w:rsidRDefault="006E727E" w:rsidP="006E727E">
            <w:pPr>
              <w:jc w:val="center"/>
              <w:rPr>
                <w:b/>
              </w:rPr>
            </w:pPr>
            <w:bookmarkStart w:id="108" w:name="_Hlk167274185"/>
            <w:r>
              <w:rPr>
                <w:b/>
              </w:rPr>
              <w:lastRenderedPageBreak/>
              <w:t>Log</w:t>
            </w:r>
          </w:p>
        </w:tc>
        <w:tc>
          <w:tcPr>
            <w:tcW w:w="7756" w:type="dxa"/>
            <w:tcBorders>
              <w:top w:val="single" w:sz="4" w:space="0" w:color="auto"/>
              <w:bottom w:val="double" w:sz="4" w:space="0" w:color="auto"/>
              <w:right w:val="nil"/>
            </w:tcBorders>
            <w:vAlign w:val="center"/>
          </w:tcPr>
          <w:p w14:paraId="3DC26BAA" w14:textId="77777777" w:rsidR="006E727E" w:rsidRDefault="006E727E" w:rsidP="006E727E">
            <w:pPr>
              <w:spacing w:before="120"/>
            </w:pPr>
            <w:r>
              <w:t>Log all actions.</w:t>
            </w:r>
          </w:p>
        </w:tc>
      </w:tr>
      <w:tr w:rsidR="006E727E" w14:paraId="3DC26BAD"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BAC" w14:textId="77777777" w:rsidR="006E727E" w:rsidRDefault="006E727E" w:rsidP="00357506">
            <w:pPr>
              <w:pStyle w:val="Heading3"/>
            </w:pPr>
            <w:bookmarkStart w:id="109" w:name="_Evaluate_Real_Time"/>
            <w:bookmarkEnd w:id="108"/>
            <w:bookmarkEnd w:id="109"/>
            <w:r>
              <w:t>Evaluate Real Time Contingency Analysis (RTCA) Results</w:t>
            </w:r>
          </w:p>
        </w:tc>
      </w:tr>
      <w:tr w:rsidR="006E727E" w14:paraId="3DC26BB8" w14:textId="77777777" w:rsidTr="0098051E">
        <w:trPr>
          <w:trHeight w:val="576"/>
        </w:trPr>
        <w:tc>
          <w:tcPr>
            <w:tcW w:w="1604" w:type="dxa"/>
            <w:tcBorders>
              <w:left w:val="nil"/>
              <w:bottom w:val="single" w:sz="4" w:space="0" w:color="auto"/>
            </w:tcBorders>
            <w:vAlign w:val="center"/>
          </w:tcPr>
          <w:p w14:paraId="3DC26BAE" w14:textId="77777777" w:rsidR="006E727E" w:rsidRDefault="006E727E" w:rsidP="006E727E">
            <w:pPr>
              <w:jc w:val="center"/>
              <w:rPr>
                <w:b/>
              </w:rPr>
            </w:pPr>
            <w:r>
              <w:rPr>
                <w:b/>
              </w:rPr>
              <w:t>1</w:t>
            </w:r>
          </w:p>
        </w:tc>
        <w:tc>
          <w:tcPr>
            <w:tcW w:w="7756" w:type="dxa"/>
            <w:tcBorders>
              <w:bottom w:val="single" w:sz="4" w:space="0" w:color="auto"/>
              <w:right w:val="nil"/>
            </w:tcBorders>
            <w:vAlign w:val="center"/>
          </w:tcPr>
          <w:p w14:paraId="3DC26BAF" w14:textId="77777777" w:rsidR="006E727E" w:rsidRDefault="006E727E" w:rsidP="006E727E">
            <w:pPr>
              <w:rPr>
                <w:b/>
                <w:u w:val="single"/>
              </w:rPr>
            </w:pPr>
            <w:r>
              <w:rPr>
                <w:b/>
                <w:u w:val="single"/>
              </w:rPr>
              <w:t>IF:</w:t>
            </w:r>
          </w:p>
          <w:p w14:paraId="3DC26BB0" w14:textId="77777777" w:rsidR="006E727E" w:rsidRDefault="006E727E" w:rsidP="007E512D">
            <w:pPr>
              <w:pStyle w:val="ListParagraph"/>
              <w:numPr>
                <w:ilvl w:val="0"/>
                <w:numId w:val="142"/>
              </w:numPr>
            </w:pPr>
            <w:r>
              <w:t>A major topology change has occurred;</w:t>
            </w:r>
          </w:p>
          <w:p w14:paraId="3DC26BB1" w14:textId="77777777" w:rsidR="006E727E" w:rsidRDefault="006E727E" w:rsidP="006E727E">
            <w:pPr>
              <w:rPr>
                <w:b/>
                <w:u w:val="single"/>
              </w:rPr>
            </w:pPr>
            <w:r>
              <w:rPr>
                <w:b/>
                <w:u w:val="single"/>
              </w:rPr>
              <w:t>THEN:</w:t>
            </w:r>
          </w:p>
          <w:p w14:paraId="3DC26BB2" w14:textId="03EA284D" w:rsidR="006E727E" w:rsidRDefault="006E727E" w:rsidP="007E512D">
            <w:pPr>
              <w:pStyle w:val="ListParagraph"/>
              <w:numPr>
                <w:ilvl w:val="0"/>
                <w:numId w:val="142"/>
              </w:numPr>
              <w:rPr>
                <w:b/>
                <w:u w:val="single"/>
              </w:rPr>
            </w:pPr>
            <w:r>
              <w:t>Re-run RTCA</w:t>
            </w:r>
            <w:r w:rsidR="00B85707">
              <w:t>,</w:t>
            </w:r>
            <w:r>
              <w:t xml:space="preserve"> VSAT</w:t>
            </w:r>
            <w:r w:rsidR="00DE5897">
              <w:t xml:space="preserve"> </w:t>
            </w:r>
            <w:r w:rsidR="00B85707">
              <w:t xml:space="preserve">and </w:t>
            </w:r>
            <w:r w:rsidR="00DE5897">
              <w:t>TSAT</w:t>
            </w:r>
            <w:r>
              <w:t>.</w:t>
            </w:r>
          </w:p>
          <w:p w14:paraId="3DC26BB3" w14:textId="77777777" w:rsidR="006E727E" w:rsidRDefault="006E727E" w:rsidP="006E727E">
            <w:pPr>
              <w:rPr>
                <w:b/>
                <w:u w:val="single"/>
              </w:rPr>
            </w:pPr>
            <w:r>
              <w:rPr>
                <w:b/>
                <w:u w:val="single"/>
              </w:rPr>
              <w:t>IF:</w:t>
            </w:r>
          </w:p>
          <w:p w14:paraId="3DC26BB4" w14:textId="77777777" w:rsidR="006E727E" w:rsidRDefault="006E727E" w:rsidP="006E727E">
            <w:pPr>
              <w:numPr>
                <w:ilvl w:val="0"/>
                <w:numId w:val="27"/>
              </w:numPr>
            </w:pPr>
            <w:r>
              <w:t>A constraint needs to be controlled before the next SCED run</w:t>
            </w:r>
          </w:p>
          <w:p w14:paraId="3DC26BB5" w14:textId="77777777" w:rsidR="006E727E" w:rsidRDefault="006E727E" w:rsidP="006E727E">
            <w:pPr>
              <w:rPr>
                <w:b/>
                <w:u w:val="single"/>
              </w:rPr>
            </w:pPr>
            <w:r>
              <w:rPr>
                <w:b/>
                <w:u w:val="single"/>
              </w:rPr>
              <w:t>THEN:</w:t>
            </w:r>
          </w:p>
          <w:p w14:paraId="3DC26BB6" w14:textId="77777777" w:rsidR="006E727E" w:rsidRDefault="006E727E" w:rsidP="006E727E">
            <w:pPr>
              <w:numPr>
                <w:ilvl w:val="0"/>
                <w:numId w:val="27"/>
              </w:numPr>
            </w:pPr>
            <w:r>
              <w:t>Manually run RTCA after activating the constraint, AND</w:t>
            </w:r>
          </w:p>
          <w:p w14:paraId="3DC26BB7" w14:textId="77777777" w:rsidR="006E727E" w:rsidRDefault="006E727E" w:rsidP="006E727E">
            <w:pPr>
              <w:numPr>
                <w:ilvl w:val="0"/>
                <w:numId w:val="27"/>
              </w:numPr>
              <w:rPr>
                <w:b/>
                <w:u w:val="single"/>
              </w:rPr>
            </w:pPr>
            <w:r>
              <w:t>Manually execute the SCED process</w:t>
            </w:r>
          </w:p>
        </w:tc>
      </w:tr>
      <w:tr w:rsidR="006E727E" w14:paraId="3DC26BBB" w14:textId="77777777" w:rsidTr="0098051E">
        <w:trPr>
          <w:trHeight w:val="576"/>
        </w:trPr>
        <w:tc>
          <w:tcPr>
            <w:tcW w:w="1604" w:type="dxa"/>
            <w:tcBorders>
              <w:left w:val="nil"/>
              <w:bottom w:val="single" w:sz="4" w:space="0" w:color="auto"/>
            </w:tcBorders>
            <w:vAlign w:val="center"/>
          </w:tcPr>
          <w:p w14:paraId="3DC26BB9" w14:textId="77777777" w:rsidR="006E727E" w:rsidRDefault="006E727E" w:rsidP="006E727E">
            <w:pPr>
              <w:jc w:val="center"/>
              <w:rPr>
                <w:b/>
              </w:rPr>
            </w:pPr>
            <w:r>
              <w:rPr>
                <w:b/>
              </w:rPr>
              <w:t>Log</w:t>
            </w:r>
          </w:p>
        </w:tc>
        <w:tc>
          <w:tcPr>
            <w:tcW w:w="7756" w:type="dxa"/>
            <w:tcBorders>
              <w:bottom w:val="single" w:sz="4" w:space="0" w:color="auto"/>
              <w:right w:val="nil"/>
            </w:tcBorders>
            <w:vAlign w:val="center"/>
          </w:tcPr>
          <w:p w14:paraId="3DC26BBA" w14:textId="77777777" w:rsidR="006E727E" w:rsidRDefault="006E727E" w:rsidP="006E727E">
            <w:pPr>
              <w:rPr>
                <w:b/>
                <w:u w:val="single"/>
              </w:rPr>
            </w:pPr>
            <w:r>
              <w:t>Log all actions.</w:t>
            </w:r>
          </w:p>
        </w:tc>
      </w:tr>
      <w:tr w:rsidR="006E727E" w14:paraId="3DC26BBD"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BBC" w14:textId="77777777" w:rsidR="006E727E" w:rsidRDefault="006E727E" w:rsidP="00357506">
            <w:pPr>
              <w:pStyle w:val="Heading3"/>
            </w:pPr>
            <w:bookmarkStart w:id="110" w:name="_Post-Contingency_Overloads"/>
            <w:bookmarkEnd w:id="110"/>
            <w:r>
              <w:t>Post-Contingency Overloads</w:t>
            </w:r>
          </w:p>
        </w:tc>
      </w:tr>
      <w:tr w:rsidR="006E727E" w14:paraId="3DC26BC5" w14:textId="77777777" w:rsidTr="0098051E">
        <w:trPr>
          <w:trHeight w:val="276"/>
        </w:trPr>
        <w:tc>
          <w:tcPr>
            <w:tcW w:w="1604" w:type="dxa"/>
            <w:tcBorders>
              <w:top w:val="double" w:sz="4" w:space="0" w:color="auto"/>
              <w:left w:val="nil"/>
            </w:tcBorders>
            <w:vAlign w:val="center"/>
          </w:tcPr>
          <w:p w14:paraId="3DC26BBE" w14:textId="77777777" w:rsidR="006E727E" w:rsidRDefault="006E727E" w:rsidP="006E727E">
            <w:pPr>
              <w:jc w:val="center"/>
              <w:rPr>
                <w:b/>
              </w:rPr>
            </w:pPr>
            <w:r>
              <w:rPr>
                <w:b/>
              </w:rPr>
              <w:t>1</w:t>
            </w:r>
          </w:p>
        </w:tc>
        <w:tc>
          <w:tcPr>
            <w:tcW w:w="7756" w:type="dxa"/>
            <w:tcBorders>
              <w:top w:val="double" w:sz="4" w:space="0" w:color="auto"/>
              <w:right w:val="nil"/>
            </w:tcBorders>
            <w:vAlign w:val="center"/>
          </w:tcPr>
          <w:p w14:paraId="3DC26BBF" w14:textId="77777777" w:rsidR="006E727E" w:rsidRDefault="006E727E" w:rsidP="006E727E">
            <w:pPr>
              <w:rPr>
                <w:b/>
                <w:u w:val="single"/>
              </w:rPr>
            </w:pPr>
            <w:r>
              <w:rPr>
                <w:b/>
                <w:u w:val="single"/>
              </w:rPr>
              <w:t>IF:</w:t>
            </w:r>
          </w:p>
          <w:p w14:paraId="3DC26BC0" w14:textId="77777777" w:rsidR="006E727E" w:rsidRDefault="006E727E" w:rsidP="007E512D">
            <w:pPr>
              <w:pStyle w:val="ListParagraph"/>
              <w:numPr>
                <w:ilvl w:val="0"/>
                <w:numId w:val="142"/>
              </w:numPr>
            </w:pPr>
            <w:r>
              <w:t>A post-contingency overload is approaching 98% of its Emergency Rating;</w:t>
            </w:r>
          </w:p>
          <w:p w14:paraId="3DC26BC1" w14:textId="77777777" w:rsidR="006E727E" w:rsidRDefault="006E727E" w:rsidP="006E727E">
            <w:pPr>
              <w:rPr>
                <w:b/>
                <w:u w:val="single"/>
              </w:rPr>
            </w:pPr>
            <w:r>
              <w:rPr>
                <w:b/>
                <w:u w:val="single"/>
              </w:rPr>
              <w:t>THEN:</w:t>
            </w:r>
          </w:p>
          <w:p w14:paraId="3DC26BC2" w14:textId="77777777" w:rsidR="006E727E" w:rsidRDefault="006E727E" w:rsidP="006E727E">
            <w:pPr>
              <w:numPr>
                <w:ilvl w:val="0"/>
                <w:numId w:val="27"/>
              </w:numPr>
            </w:pPr>
            <w:r>
              <w:t>Verify the contingency definition associated with the constraint is accurate and appropriate given the current state of the grid</w:t>
            </w:r>
          </w:p>
          <w:p w14:paraId="3DC26BC3" w14:textId="77777777" w:rsidR="006E727E" w:rsidRDefault="006E727E" w:rsidP="006E727E">
            <w:pPr>
              <w:numPr>
                <w:ilvl w:val="0"/>
                <w:numId w:val="27"/>
              </w:numPr>
            </w:pPr>
            <w:r>
              <w:t>Verify SCADA is of similar magnitude to the pre-contingency value (MW and MVAR flows)</w:t>
            </w:r>
          </w:p>
          <w:p w14:paraId="3DC26BC4" w14:textId="5627F946" w:rsidR="006E727E" w:rsidRDefault="006E727E" w:rsidP="006E727E">
            <w:pPr>
              <w:numPr>
                <w:ilvl w:val="0"/>
                <w:numId w:val="27"/>
              </w:numPr>
            </w:pPr>
            <w:r>
              <w:rPr>
                <w:bCs/>
              </w:rPr>
              <w:t>Review the limits in DYNRTG static table to ensure that the telemetry of the lines is within the acceptable range.</w:t>
            </w:r>
          </w:p>
        </w:tc>
      </w:tr>
      <w:tr w:rsidR="006E727E" w14:paraId="3DC26BD0" w14:textId="77777777" w:rsidTr="0098051E">
        <w:trPr>
          <w:trHeight w:val="576"/>
        </w:trPr>
        <w:tc>
          <w:tcPr>
            <w:tcW w:w="1604" w:type="dxa"/>
            <w:tcBorders>
              <w:left w:val="nil"/>
              <w:bottom w:val="single" w:sz="4" w:space="0" w:color="auto"/>
            </w:tcBorders>
            <w:vAlign w:val="center"/>
          </w:tcPr>
          <w:p w14:paraId="3DC26BC6" w14:textId="77777777" w:rsidR="006E727E" w:rsidRDefault="006E727E" w:rsidP="006E727E">
            <w:pPr>
              <w:jc w:val="center"/>
              <w:rPr>
                <w:b/>
              </w:rPr>
            </w:pPr>
            <w:r>
              <w:rPr>
                <w:b/>
              </w:rPr>
              <w:t>2</w:t>
            </w:r>
          </w:p>
        </w:tc>
        <w:tc>
          <w:tcPr>
            <w:tcW w:w="7756" w:type="dxa"/>
            <w:tcBorders>
              <w:bottom w:val="single" w:sz="4" w:space="0" w:color="auto"/>
              <w:right w:val="nil"/>
            </w:tcBorders>
            <w:vAlign w:val="center"/>
          </w:tcPr>
          <w:p w14:paraId="3DC26BC7" w14:textId="77777777" w:rsidR="006E727E" w:rsidRDefault="006E727E" w:rsidP="006E727E">
            <w:pPr>
              <w:rPr>
                <w:b/>
                <w:u w:val="single"/>
              </w:rPr>
            </w:pPr>
            <w:r>
              <w:rPr>
                <w:b/>
                <w:u w:val="single"/>
              </w:rPr>
              <w:t>IF:</w:t>
            </w:r>
          </w:p>
          <w:p w14:paraId="3DC26BC8" w14:textId="77777777" w:rsidR="006E727E" w:rsidRDefault="006E727E" w:rsidP="006E727E">
            <w:pPr>
              <w:numPr>
                <w:ilvl w:val="0"/>
                <w:numId w:val="27"/>
              </w:numPr>
            </w:pPr>
            <w:r>
              <w:t xml:space="preserve">Inaccurate, </w:t>
            </w:r>
          </w:p>
          <w:p w14:paraId="3DC26BC9" w14:textId="77777777" w:rsidR="006E727E" w:rsidRDefault="006E727E" w:rsidP="006E727E">
            <w:pPr>
              <w:numPr>
                <w:ilvl w:val="0"/>
                <w:numId w:val="27"/>
              </w:numPr>
            </w:pPr>
            <w:r>
              <w:t>Indicate NOSCED, OR</w:t>
            </w:r>
          </w:p>
          <w:p w14:paraId="3DC26BCA" w14:textId="77777777" w:rsidR="006E727E" w:rsidRDefault="006E727E" w:rsidP="006E727E">
            <w:pPr>
              <w:numPr>
                <w:ilvl w:val="0"/>
                <w:numId w:val="27"/>
              </w:numPr>
            </w:pPr>
            <w:r>
              <w:t>There is not a unit with at least a 2% shift factor;</w:t>
            </w:r>
          </w:p>
          <w:p w14:paraId="3DC26BCB" w14:textId="77777777" w:rsidR="006E727E" w:rsidRDefault="006E727E" w:rsidP="006E727E">
            <w:pPr>
              <w:rPr>
                <w:b/>
                <w:u w:val="single"/>
              </w:rPr>
            </w:pPr>
            <w:r>
              <w:rPr>
                <w:b/>
                <w:u w:val="single"/>
              </w:rPr>
              <w:t>THEN:</w:t>
            </w:r>
          </w:p>
          <w:p w14:paraId="3DC26BCC" w14:textId="77777777" w:rsidR="006E727E" w:rsidRDefault="006E727E" w:rsidP="006E727E">
            <w:pPr>
              <w:numPr>
                <w:ilvl w:val="0"/>
                <w:numId w:val="27"/>
              </w:numPr>
              <w:rPr>
                <w:b/>
                <w:u w:val="single"/>
              </w:rPr>
            </w:pPr>
            <w:r>
              <w:rPr>
                <w:b/>
                <w:u w:val="single"/>
              </w:rPr>
              <w:t>DO NOT</w:t>
            </w:r>
            <w:r>
              <w:t xml:space="preserve"> employ congestion management techniques, </w:t>
            </w:r>
          </w:p>
          <w:p w14:paraId="3DC26BCD" w14:textId="77777777" w:rsidR="006E727E" w:rsidRDefault="006E727E" w:rsidP="006E727E">
            <w:pPr>
              <w:numPr>
                <w:ilvl w:val="1"/>
                <w:numId w:val="27"/>
              </w:numPr>
              <w:rPr>
                <w:b/>
                <w:u w:val="single"/>
              </w:rPr>
            </w:pPr>
            <w:r>
              <w:t>Notify the Shift Supervisor and Operations Support Engineer to investigate or create a CMP.</w:t>
            </w:r>
          </w:p>
          <w:p w14:paraId="3DC26BCE" w14:textId="0DDCC789" w:rsidR="006E727E" w:rsidRDefault="006E727E" w:rsidP="006E727E">
            <w:pPr>
              <w:numPr>
                <w:ilvl w:val="1"/>
                <w:numId w:val="27"/>
              </w:numPr>
            </w:pPr>
            <w:r>
              <w:t>Acknowledge the constraint and list a reason using the drop-down box,</w:t>
            </w:r>
          </w:p>
          <w:p w14:paraId="3DC26BCF" w14:textId="77777777" w:rsidR="006E727E" w:rsidRDefault="006E727E" w:rsidP="006E727E">
            <w:pPr>
              <w:numPr>
                <w:ilvl w:val="1"/>
                <w:numId w:val="27"/>
              </w:numPr>
              <w:rPr>
                <w:b/>
                <w:u w:val="single"/>
              </w:rPr>
            </w:pPr>
            <w:r>
              <w:t xml:space="preserve">The comment field should be used for additional information </w:t>
            </w:r>
          </w:p>
        </w:tc>
      </w:tr>
      <w:tr w:rsidR="006E727E" w14:paraId="3DC26BDD" w14:textId="77777777" w:rsidTr="0098051E">
        <w:trPr>
          <w:trHeight w:val="576"/>
        </w:trPr>
        <w:tc>
          <w:tcPr>
            <w:tcW w:w="1604" w:type="dxa"/>
            <w:tcBorders>
              <w:left w:val="nil"/>
              <w:bottom w:val="single" w:sz="4" w:space="0" w:color="auto"/>
            </w:tcBorders>
            <w:vAlign w:val="center"/>
          </w:tcPr>
          <w:p w14:paraId="3DC26BD1" w14:textId="77777777" w:rsidR="006E727E" w:rsidRDefault="006E727E" w:rsidP="006E727E">
            <w:pPr>
              <w:jc w:val="center"/>
              <w:rPr>
                <w:b/>
              </w:rPr>
            </w:pPr>
            <w:r>
              <w:rPr>
                <w:b/>
              </w:rPr>
              <w:t>3</w:t>
            </w:r>
          </w:p>
        </w:tc>
        <w:tc>
          <w:tcPr>
            <w:tcW w:w="7756" w:type="dxa"/>
            <w:tcBorders>
              <w:bottom w:val="single" w:sz="4" w:space="0" w:color="auto"/>
              <w:right w:val="nil"/>
            </w:tcBorders>
            <w:vAlign w:val="center"/>
          </w:tcPr>
          <w:p w14:paraId="3DC26BD2" w14:textId="77777777" w:rsidR="006E727E" w:rsidRDefault="006E727E" w:rsidP="006E727E">
            <w:pPr>
              <w:rPr>
                <w:b/>
                <w:u w:val="single"/>
              </w:rPr>
            </w:pPr>
            <w:r>
              <w:rPr>
                <w:b/>
                <w:u w:val="single"/>
              </w:rPr>
              <w:t>IF:</w:t>
            </w:r>
          </w:p>
          <w:p w14:paraId="3DC26BD3" w14:textId="77777777" w:rsidR="006E727E" w:rsidRDefault="006E727E" w:rsidP="006E727E">
            <w:pPr>
              <w:numPr>
                <w:ilvl w:val="0"/>
                <w:numId w:val="27"/>
              </w:numPr>
            </w:pPr>
            <w:r>
              <w:t>Accurate, AND</w:t>
            </w:r>
          </w:p>
          <w:p w14:paraId="3DC26BD4" w14:textId="77777777" w:rsidR="006E727E" w:rsidRDefault="006E727E" w:rsidP="006E727E">
            <w:pPr>
              <w:numPr>
                <w:ilvl w:val="0"/>
                <w:numId w:val="27"/>
              </w:numPr>
            </w:pPr>
            <w:r>
              <w:t>There is a unit with at least a 2% shift factor;</w:t>
            </w:r>
          </w:p>
          <w:p w14:paraId="3DC26BD5" w14:textId="77777777" w:rsidR="006E727E" w:rsidRDefault="006E727E" w:rsidP="006E727E">
            <w:pPr>
              <w:rPr>
                <w:b/>
                <w:u w:val="single"/>
              </w:rPr>
            </w:pPr>
            <w:r>
              <w:rPr>
                <w:b/>
                <w:u w:val="single"/>
              </w:rPr>
              <w:t>THEN:</w:t>
            </w:r>
          </w:p>
          <w:p w14:paraId="3DC26BD6" w14:textId="77777777" w:rsidR="006E727E" w:rsidRDefault="006E727E" w:rsidP="006E727E">
            <w:pPr>
              <w:numPr>
                <w:ilvl w:val="0"/>
                <w:numId w:val="27"/>
              </w:numPr>
            </w:pPr>
            <w:r>
              <w:lastRenderedPageBreak/>
              <w:t>Verify no RAS (identified as RAS in EMS), or RAP exist</w:t>
            </w:r>
          </w:p>
          <w:p w14:paraId="3DC26BD7" w14:textId="77777777" w:rsidR="006E727E" w:rsidRDefault="006E727E" w:rsidP="006E727E">
            <w:pPr>
              <w:numPr>
                <w:ilvl w:val="0"/>
                <w:numId w:val="27"/>
              </w:numPr>
            </w:pPr>
            <w:r>
              <w:t>Activate constraint</w:t>
            </w:r>
          </w:p>
          <w:p w14:paraId="3DC26BD8" w14:textId="77777777" w:rsidR="006E727E" w:rsidRDefault="006E727E" w:rsidP="006E727E">
            <w:pPr>
              <w:numPr>
                <w:ilvl w:val="1"/>
                <w:numId w:val="27"/>
              </w:numPr>
            </w:pPr>
            <w:r>
              <w:t>Lower the value in the % Rating column in TCM to tighten the constraint as needed (minimum of 95%, excluding GTCs)</w:t>
            </w:r>
          </w:p>
          <w:p w14:paraId="3DC26BD9" w14:textId="77777777" w:rsidR="006E727E" w:rsidRDefault="006E727E" w:rsidP="006E727E">
            <w:pPr>
              <w:rPr>
                <w:b/>
                <w:u w:val="single"/>
              </w:rPr>
            </w:pPr>
            <w:r>
              <w:rPr>
                <w:b/>
                <w:u w:val="single"/>
              </w:rPr>
              <w:t>IF:</w:t>
            </w:r>
          </w:p>
          <w:p w14:paraId="3DC26BDA" w14:textId="77777777" w:rsidR="006E727E" w:rsidRDefault="006E727E" w:rsidP="006E727E">
            <w:pPr>
              <w:numPr>
                <w:ilvl w:val="0"/>
                <w:numId w:val="27"/>
              </w:numPr>
            </w:pPr>
            <w:r>
              <w:t>A PST can help solve the congestion;</w:t>
            </w:r>
          </w:p>
          <w:p w14:paraId="3DC26BDB" w14:textId="77777777" w:rsidR="006E727E" w:rsidRDefault="006E727E" w:rsidP="006E727E">
            <w:pPr>
              <w:rPr>
                <w:b/>
                <w:u w:val="single"/>
              </w:rPr>
            </w:pPr>
            <w:r>
              <w:rPr>
                <w:b/>
                <w:u w:val="single"/>
              </w:rPr>
              <w:t>THEN:</w:t>
            </w:r>
          </w:p>
          <w:p w14:paraId="3DC26BDC" w14:textId="77777777" w:rsidR="006E727E" w:rsidRDefault="006E727E" w:rsidP="006E727E">
            <w:pPr>
              <w:numPr>
                <w:ilvl w:val="0"/>
                <w:numId w:val="27"/>
              </w:numPr>
              <w:rPr>
                <w:b/>
                <w:u w:val="single"/>
              </w:rPr>
            </w:pPr>
            <w:r>
              <w:t>Activate the constraint until the PST is studied and moved.</w:t>
            </w:r>
          </w:p>
        </w:tc>
      </w:tr>
      <w:tr w:rsidR="006E727E" w14:paraId="3DC26BE9" w14:textId="77777777" w:rsidTr="0098051E">
        <w:trPr>
          <w:trHeight w:val="576"/>
        </w:trPr>
        <w:tc>
          <w:tcPr>
            <w:tcW w:w="1604" w:type="dxa"/>
            <w:tcBorders>
              <w:left w:val="nil"/>
              <w:bottom w:val="single" w:sz="4" w:space="0" w:color="auto"/>
            </w:tcBorders>
            <w:vAlign w:val="center"/>
          </w:tcPr>
          <w:p w14:paraId="3DC26BDE" w14:textId="77777777" w:rsidR="006E727E" w:rsidRDefault="006E727E" w:rsidP="006E727E">
            <w:pPr>
              <w:jc w:val="center"/>
              <w:rPr>
                <w:b/>
              </w:rPr>
            </w:pPr>
            <w:r>
              <w:rPr>
                <w:b/>
              </w:rPr>
              <w:lastRenderedPageBreak/>
              <w:t>4</w:t>
            </w:r>
          </w:p>
        </w:tc>
        <w:tc>
          <w:tcPr>
            <w:tcW w:w="7756" w:type="dxa"/>
            <w:tcBorders>
              <w:bottom w:val="double" w:sz="4" w:space="0" w:color="auto"/>
              <w:right w:val="nil"/>
            </w:tcBorders>
            <w:vAlign w:val="center"/>
          </w:tcPr>
          <w:p w14:paraId="3DC26BDF" w14:textId="77777777" w:rsidR="006E727E" w:rsidRDefault="006E727E" w:rsidP="006E727E">
            <w:pPr>
              <w:rPr>
                <w:b/>
                <w:u w:val="single"/>
              </w:rPr>
            </w:pPr>
            <w:r>
              <w:rPr>
                <w:b/>
                <w:u w:val="single"/>
              </w:rPr>
              <w:t>IF:</w:t>
            </w:r>
          </w:p>
          <w:p w14:paraId="3DC26BE0" w14:textId="77777777" w:rsidR="006E727E" w:rsidRDefault="006E727E" w:rsidP="006E727E">
            <w:pPr>
              <w:numPr>
                <w:ilvl w:val="0"/>
                <w:numId w:val="27"/>
              </w:numPr>
            </w:pPr>
            <w:r>
              <w:t>A post-contingency overload of 98% or greater of the Load Shed Rating exist with a RAP in place;</w:t>
            </w:r>
          </w:p>
          <w:p w14:paraId="3DC26BE1" w14:textId="77777777" w:rsidR="006E727E" w:rsidRDefault="006E727E" w:rsidP="006E727E">
            <w:pPr>
              <w:rPr>
                <w:b/>
                <w:u w:val="single"/>
              </w:rPr>
            </w:pPr>
            <w:r>
              <w:rPr>
                <w:b/>
                <w:u w:val="single"/>
              </w:rPr>
              <w:t>THEN:</w:t>
            </w:r>
          </w:p>
          <w:p w14:paraId="3DC26BE2" w14:textId="77777777" w:rsidR="006E727E" w:rsidRDefault="006E727E" w:rsidP="006E727E">
            <w:pPr>
              <w:numPr>
                <w:ilvl w:val="0"/>
                <w:numId w:val="27"/>
              </w:numPr>
            </w:pPr>
            <w:r>
              <w:t>Activate the constraint to reduce the predicted post-contingency loading to no more than 98% of the Load Shed Rating;</w:t>
            </w:r>
          </w:p>
          <w:p w14:paraId="3DC26BE3" w14:textId="77777777" w:rsidR="006E727E" w:rsidRDefault="006E727E" w:rsidP="006E727E">
            <w:pPr>
              <w:rPr>
                <w:b/>
                <w:u w:val="single"/>
              </w:rPr>
            </w:pPr>
            <w:r>
              <w:rPr>
                <w:b/>
                <w:u w:val="single"/>
              </w:rPr>
              <w:t>IF:</w:t>
            </w:r>
          </w:p>
          <w:p w14:paraId="3DC26BE4" w14:textId="77777777" w:rsidR="006E727E" w:rsidRDefault="006E727E" w:rsidP="006E727E">
            <w:pPr>
              <w:numPr>
                <w:ilvl w:val="0"/>
                <w:numId w:val="27"/>
              </w:numPr>
            </w:pPr>
            <w:r>
              <w:t>Constraint needs to be controlled within the next 5 minutes;</w:t>
            </w:r>
          </w:p>
          <w:p w14:paraId="3DC26BE5" w14:textId="77777777" w:rsidR="006E727E" w:rsidRDefault="006E727E" w:rsidP="006E727E">
            <w:r>
              <w:rPr>
                <w:b/>
                <w:u w:val="single"/>
              </w:rPr>
              <w:t>THEN:</w:t>
            </w:r>
          </w:p>
          <w:p w14:paraId="3DC26BE6" w14:textId="77777777" w:rsidR="006E727E" w:rsidRDefault="006E727E" w:rsidP="006E727E">
            <w:pPr>
              <w:numPr>
                <w:ilvl w:val="0"/>
                <w:numId w:val="27"/>
              </w:numPr>
            </w:pPr>
            <w:r>
              <w:t>Manually run RTCA after activating the constraint,</w:t>
            </w:r>
          </w:p>
          <w:p w14:paraId="3DC26BE7" w14:textId="77777777" w:rsidR="006E727E" w:rsidRDefault="006E727E" w:rsidP="006E727E">
            <w:pPr>
              <w:numPr>
                <w:ilvl w:val="0"/>
                <w:numId w:val="27"/>
              </w:numPr>
            </w:pPr>
            <w:r>
              <w:t>Manually execute the SCED process,</w:t>
            </w:r>
          </w:p>
          <w:p w14:paraId="3DC26BE8" w14:textId="77777777" w:rsidR="006E727E" w:rsidRDefault="006E727E" w:rsidP="006E727E">
            <w:pPr>
              <w:numPr>
                <w:ilvl w:val="0"/>
                <w:numId w:val="27"/>
              </w:numPr>
            </w:pPr>
            <w:r>
              <w:t>Refer to “Managing Constraints in SCED”.</w:t>
            </w:r>
          </w:p>
        </w:tc>
      </w:tr>
      <w:tr w:rsidR="006E727E" w:rsidRPr="005C2807" w14:paraId="36CA650A" w14:textId="77777777" w:rsidTr="0098051E">
        <w:trPr>
          <w:trHeight w:val="501"/>
        </w:trPr>
        <w:tc>
          <w:tcPr>
            <w:tcW w:w="9360" w:type="dxa"/>
            <w:gridSpan w:val="2"/>
            <w:tcBorders>
              <w:top w:val="double" w:sz="4" w:space="0" w:color="auto"/>
              <w:left w:val="double" w:sz="4" w:space="0" w:color="auto"/>
              <w:bottom w:val="double" w:sz="4" w:space="0" w:color="auto"/>
              <w:right w:val="double" w:sz="4" w:space="0" w:color="auto"/>
            </w:tcBorders>
            <w:vAlign w:val="center"/>
          </w:tcPr>
          <w:p w14:paraId="46B55D55" w14:textId="77777777" w:rsidR="006E727E" w:rsidRPr="005C2807" w:rsidRDefault="006E727E" w:rsidP="00357506">
            <w:pPr>
              <w:pStyle w:val="Heading3"/>
            </w:pPr>
            <w:bookmarkStart w:id="111" w:name="_Monitoring_Sub_Synchronous"/>
            <w:bookmarkStart w:id="112" w:name="_Post-Contingency_Overloads_of"/>
            <w:bookmarkEnd w:id="111"/>
            <w:bookmarkEnd w:id="112"/>
            <w:r w:rsidRPr="004670F7">
              <w:t>Post-Contingency Overloads of Relay Loadability Rating</w:t>
            </w:r>
          </w:p>
        </w:tc>
      </w:tr>
      <w:tr w:rsidR="006E727E" w:rsidRPr="005C2807" w14:paraId="4DF998D2" w14:textId="77777777" w:rsidTr="0098051E">
        <w:trPr>
          <w:trHeight w:val="213"/>
        </w:trPr>
        <w:tc>
          <w:tcPr>
            <w:tcW w:w="1604" w:type="dxa"/>
            <w:tcBorders>
              <w:top w:val="double" w:sz="4" w:space="0" w:color="auto"/>
              <w:left w:val="nil"/>
              <w:bottom w:val="single" w:sz="4" w:space="0" w:color="auto"/>
            </w:tcBorders>
            <w:vAlign w:val="center"/>
          </w:tcPr>
          <w:p w14:paraId="0D92FE56" w14:textId="77777777" w:rsidR="006E727E" w:rsidRPr="005C2807" w:rsidRDefault="006E727E" w:rsidP="006E727E">
            <w:pPr>
              <w:jc w:val="center"/>
              <w:rPr>
                <w:b/>
              </w:rPr>
            </w:pPr>
            <w:r w:rsidRPr="005C2807">
              <w:rPr>
                <w:b/>
              </w:rPr>
              <w:t>1</w:t>
            </w:r>
          </w:p>
        </w:tc>
        <w:tc>
          <w:tcPr>
            <w:tcW w:w="7756" w:type="dxa"/>
            <w:tcBorders>
              <w:top w:val="double" w:sz="4" w:space="0" w:color="auto"/>
              <w:bottom w:val="single" w:sz="4" w:space="0" w:color="auto"/>
              <w:right w:val="nil"/>
            </w:tcBorders>
            <w:vAlign w:val="center"/>
          </w:tcPr>
          <w:p w14:paraId="5B33EA94" w14:textId="77777777" w:rsidR="006E727E" w:rsidRPr="005C2807" w:rsidRDefault="006E727E" w:rsidP="006E727E">
            <w:pPr>
              <w:rPr>
                <w:b/>
                <w:u w:val="single"/>
              </w:rPr>
            </w:pPr>
            <w:r w:rsidRPr="005C2807">
              <w:rPr>
                <w:b/>
                <w:u w:val="single"/>
              </w:rPr>
              <w:t>IF:</w:t>
            </w:r>
          </w:p>
          <w:p w14:paraId="71BB1896" w14:textId="7A067F29" w:rsidR="006E727E" w:rsidRPr="003B410C" w:rsidRDefault="006E727E" w:rsidP="007E512D">
            <w:pPr>
              <w:pStyle w:val="ListParagraph"/>
              <w:numPr>
                <w:ilvl w:val="0"/>
                <w:numId w:val="147"/>
              </w:numPr>
            </w:pPr>
            <w:r w:rsidRPr="003B410C">
              <w:t xml:space="preserve">A post-contingency overload is </w:t>
            </w:r>
            <w:r w:rsidRPr="003B6FBA">
              <w:rPr>
                <w:color w:val="000000" w:themeColor="text1"/>
              </w:rPr>
              <w:t xml:space="preserve">approaching 95% to 98% of its </w:t>
            </w:r>
            <w:r>
              <w:t xml:space="preserve">RELAY Loadability </w:t>
            </w:r>
            <w:r w:rsidRPr="003B410C">
              <w:t>Rating</w:t>
            </w:r>
            <w:r>
              <w:t xml:space="preserve"> (RLAY)</w:t>
            </w:r>
            <w:r w:rsidRPr="003B410C">
              <w:t>;</w:t>
            </w:r>
          </w:p>
          <w:p w14:paraId="31AB371E" w14:textId="77777777" w:rsidR="006E727E" w:rsidRPr="005C2807" w:rsidRDefault="006E727E" w:rsidP="006E727E">
            <w:pPr>
              <w:rPr>
                <w:b/>
                <w:u w:val="single"/>
              </w:rPr>
            </w:pPr>
            <w:r w:rsidRPr="005C2807">
              <w:rPr>
                <w:b/>
                <w:u w:val="single"/>
              </w:rPr>
              <w:t>THEN:</w:t>
            </w:r>
          </w:p>
          <w:p w14:paraId="106E40DC" w14:textId="77777777" w:rsidR="006E727E" w:rsidRPr="005C2807" w:rsidRDefault="006E727E" w:rsidP="007E512D">
            <w:pPr>
              <w:numPr>
                <w:ilvl w:val="0"/>
                <w:numId w:val="147"/>
              </w:numPr>
              <w:contextualSpacing/>
            </w:pPr>
            <w:r w:rsidRPr="005C2807">
              <w:t>Verify SCADA is of similar magnitude to the Actual Basecase value (MW and MVAR flows)</w:t>
            </w:r>
          </w:p>
          <w:p w14:paraId="70BAEBEB" w14:textId="77777777" w:rsidR="006E727E" w:rsidRPr="005C2807" w:rsidRDefault="006E727E" w:rsidP="007E512D">
            <w:pPr>
              <w:numPr>
                <w:ilvl w:val="0"/>
                <w:numId w:val="148"/>
              </w:numPr>
              <w:contextualSpacing/>
            </w:pPr>
            <w:r w:rsidRPr="005C2807">
              <w:t>Example: Review the SCADA value with Actual (state estimation value)</w:t>
            </w:r>
          </w:p>
        </w:tc>
      </w:tr>
      <w:tr w:rsidR="006E727E" w:rsidRPr="005C2807" w14:paraId="49C15D0B" w14:textId="77777777" w:rsidTr="0098051E">
        <w:trPr>
          <w:trHeight w:val="296"/>
        </w:trPr>
        <w:tc>
          <w:tcPr>
            <w:tcW w:w="1604" w:type="dxa"/>
            <w:tcBorders>
              <w:top w:val="single" w:sz="4" w:space="0" w:color="auto"/>
              <w:left w:val="nil"/>
              <w:bottom w:val="single" w:sz="4" w:space="0" w:color="auto"/>
            </w:tcBorders>
            <w:vAlign w:val="center"/>
          </w:tcPr>
          <w:p w14:paraId="7B689344" w14:textId="77777777" w:rsidR="006E727E" w:rsidRPr="005C2807" w:rsidRDefault="006E727E" w:rsidP="006E727E">
            <w:pPr>
              <w:jc w:val="center"/>
              <w:rPr>
                <w:b/>
              </w:rPr>
            </w:pPr>
            <w:r w:rsidRPr="005C2807">
              <w:rPr>
                <w:b/>
              </w:rPr>
              <w:t>2</w:t>
            </w:r>
          </w:p>
        </w:tc>
        <w:tc>
          <w:tcPr>
            <w:tcW w:w="7756" w:type="dxa"/>
            <w:tcBorders>
              <w:top w:val="single" w:sz="4" w:space="0" w:color="auto"/>
              <w:bottom w:val="single" w:sz="4" w:space="0" w:color="auto"/>
              <w:right w:val="nil"/>
            </w:tcBorders>
            <w:vAlign w:val="center"/>
          </w:tcPr>
          <w:p w14:paraId="75E695E1" w14:textId="77777777" w:rsidR="006E727E" w:rsidRPr="005C2807" w:rsidRDefault="006E727E" w:rsidP="006E727E">
            <w:pPr>
              <w:rPr>
                <w:b/>
                <w:u w:val="single"/>
              </w:rPr>
            </w:pPr>
            <w:r w:rsidRPr="005C2807">
              <w:rPr>
                <w:b/>
                <w:u w:val="single"/>
              </w:rPr>
              <w:t>IF:</w:t>
            </w:r>
          </w:p>
          <w:p w14:paraId="2A10D472" w14:textId="77777777" w:rsidR="006E727E" w:rsidRPr="005C2807" w:rsidRDefault="006E727E" w:rsidP="006E727E">
            <w:pPr>
              <w:numPr>
                <w:ilvl w:val="0"/>
                <w:numId w:val="27"/>
              </w:numPr>
            </w:pPr>
            <w:r w:rsidRPr="005C2807">
              <w:t xml:space="preserve">Inaccurate, </w:t>
            </w:r>
          </w:p>
          <w:p w14:paraId="62B2EF0E" w14:textId="77777777" w:rsidR="006E727E" w:rsidRPr="005C2807" w:rsidRDefault="006E727E" w:rsidP="006E727E">
            <w:pPr>
              <w:numPr>
                <w:ilvl w:val="0"/>
                <w:numId w:val="27"/>
              </w:numPr>
            </w:pPr>
            <w:r w:rsidRPr="005C2807">
              <w:t>Indicate NOSCED, OR</w:t>
            </w:r>
          </w:p>
          <w:p w14:paraId="0589DD88" w14:textId="77777777" w:rsidR="006E727E" w:rsidRPr="005C2807" w:rsidRDefault="006E727E" w:rsidP="006E727E">
            <w:pPr>
              <w:numPr>
                <w:ilvl w:val="0"/>
                <w:numId w:val="27"/>
              </w:numPr>
            </w:pPr>
            <w:r w:rsidRPr="005C2807">
              <w:t>There is not a unit with at least a 2% shift factor;</w:t>
            </w:r>
          </w:p>
          <w:p w14:paraId="15045E09" w14:textId="77777777" w:rsidR="006E727E" w:rsidRPr="005C2807" w:rsidRDefault="006E727E" w:rsidP="006E727E">
            <w:pPr>
              <w:rPr>
                <w:b/>
                <w:u w:val="single"/>
              </w:rPr>
            </w:pPr>
            <w:r w:rsidRPr="005C2807">
              <w:rPr>
                <w:b/>
                <w:u w:val="single"/>
              </w:rPr>
              <w:t>THEN:</w:t>
            </w:r>
          </w:p>
          <w:p w14:paraId="63983883" w14:textId="77777777" w:rsidR="006E727E" w:rsidRPr="005C2807" w:rsidRDefault="006E727E" w:rsidP="006E727E">
            <w:pPr>
              <w:numPr>
                <w:ilvl w:val="0"/>
                <w:numId w:val="27"/>
              </w:numPr>
              <w:rPr>
                <w:b/>
                <w:u w:val="single"/>
              </w:rPr>
            </w:pPr>
            <w:r w:rsidRPr="005C2807">
              <w:rPr>
                <w:b/>
                <w:u w:val="single"/>
              </w:rPr>
              <w:t>DO NOT</w:t>
            </w:r>
            <w:r w:rsidRPr="005C2807">
              <w:t xml:space="preserve"> employ congestion management techniques, </w:t>
            </w:r>
          </w:p>
          <w:p w14:paraId="61BCF119" w14:textId="77777777" w:rsidR="006E727E" w:rsidRPr="005C2807" w:rsidRDefault="006E727E" w:rsidP="006E727E">
            <w:pPr>
              <w:numPr>
                <w:ilvl w:val="1"/>
                <w:numId w:val="27"/>
              </w:numPr>
              <w:rPr>
                <w:b/>
                <w:u w:val="single"/>
              </w:rPr>
            </w:pPr>
            <w:r w:rsidRPr="005C2807">
              <w:t>Notify the Shift Supervisor and Operations Support Engineer to investigate or create a CMP.</w:t>
            </w:r>
          </w:p>
          <w:p w14:paraId="287A416C" w14:textId="0E0042F9" w:rsidR="006E727E" w:rsidRPr="005C2807" w:rsidRDefault="006E727E" w:rsidP="006E727E">
            <w:pPr>
              <w:numPr>
                <w:ilvl w:val="1"/>
                <w:numId w:val="27"/>
              </w:numPr>
            </w:pPr>
            <w:r w:rsidRPr="005C2807">
              <w:t>Acknowledge the constraint and list a reason using the drop</w:t>
            </w:r>
            <w:r>
              <w:t>-</w:t>
            </w:r>
            <w:r w:rsidRPr="005C2807">
              <w:t>down box,</w:t>
            </w:r>
          </w:p>
          <w:p w14:paraId="752C90F1" w14:textId="77777777" w:rsidR="006E727E" w:rsidRPr="005C2807" w:rsidRDefault="006E727E" w:rsidP="006E727E">
            <w:pPr>
              <w:numPr>
                <w:ilvl w:val="1"/>
                <w:numId w:val="27"/>
              </w:numPr>
            </w:pPr>
            <w:r w:rsidRPr="005C2807">
              <w:t>The comment field should be used for additional information</w:t>
            </w:r>
          </w:p>
        </w:tc>
      </w:tr>
      <w:tr w:rsidR="006E727E" w:rsidRPr="005C2807" w14:paraId="3CB499F8" w14:textId="77777777" w:rsidTr="0098051E">
        <w:trPr>
          <w:trHeight w:val="296"/>
        </w:trPr>
        <w:tc>
          <w:tcPr>
            <w:tcW w:w="1604" w:type="dxa"/>
            <w:tcBorders>
              <w:top w:val="single" w:sz="4" w:space="0" w:color="auto"/>
              <w:left w:val="nil"/>
              <w:bottom w:val="single" w:sz="4" w:space="0" w:color="auto"/>
            </w:tcBorders>
            <w:vAlign w:val="center"/>
          </w:tcPr>
          <w:p w14:paraId="1A1B53A1" w14:textId="77777777" w:rsidR="006E727E" w:rsidRPr="005C2807" w:rsidRDefault="006E727E" w:rsidP="006E727E">
            <w:pPr>
              <w:jc w:val="center"/>
              <w:rPr>
                <w:b/>
              </w:rPr>
            </w:pPr>
            <w:r w:rsidRPr="005C2807">
              <w:rPr>
                <w:b/>
              </w:rPr>
              <w:t>3</w:t>
            </w:r>
          </w:p>
        </w:tc>
        <w:tc>
          <w:tcPr>
            <w:tcW w:w="7756" w:type="dxa"/>
            <w:tcBorders>
              <w:top w:val="single" w:sz="4" w:space="0" w:color="auto"/>
              <w:bottom w:val="single" w:sz="4" w:space="0" w:color="auto"/>
              <w:right w:val="nil"/>
            </w:tcBorders>
            <w:vAlign w:val="center"/>
          </w:tcPr>
          <w:p w14:paraId="2563F8CB" w14:textId="77777777" w:rsidR="006E727E" w:rsidRPr="005C2807" w:rsidRDefault="006E727E" w:rsidP="006E727E">
            <w:pPr>
              <w:rPr>
                <w:b/>
                <w:u w:val="single"/>
              </w:rPr>
            </w:pPr>
            <w:r w:rsidRPr="005C2807">
              <w:rPr>
                <w:b/>
                <w:u w:val="single"/>
              </w:rPr>
              <w:t>IF:</w:t>
            </w:r>
          </w:p>
          <w:p w14:paraId="074C4B28" w14:textId="77777777" w:rsidR="006E727E" w:rsidRPr="005C2807" w:rsidRDefault="006E727E" w:rsidP="006E727E">
            <w:pPr>
              <w:numPr>
                <w:ilvl w:val="0"/>
                <w:numId w:val="27"/>
              </w:numPr>
            </w:pPr>
            <w:r w:rsidRPr="005C2807">
              <w:t>Accurate, AND</w:t>
            </w:r>
          </w:p>
          <w:p w14:paraId="14EBF4FB" w14:textId="77777777" w:rsidR="006E727E" w:rsidRPr="005C2807" w:rsidRDefault="006E727E" w:rsidP="006E727E">
            <w:pPr>
              <w:numPr>
                <w:ilvl w:val="0"/>
                <w:numId w:val="27"/>
              </w:numPr>
            </w:pPr>
            <w:r w:rsidRPr="005C2807">
              <w:t>There is a unit with at least a 2% shift factor;</w:t>
            </w:r>
          </w:p>
          <w:p w14:paraId="3B22048B" w14:textId="77777777" w:rsidR="006E727E" w:rsidRPr="005C2807" w:rsidRDefault="006E727E" w:rsidP="006E727E">
            <w:pPr>
              <w:rPr>
                <w:b/>
                <w:u w:val="single"/>
              </w:rPr>
            </w:pPr>
            <w:r w:rsidRPr="005C2807">
              <w:rPr>
                <w:b/>
                <w:u w:val="single"/>
              </w:rPr>
              <w:t>THEN:</w:t>
            </w:r>
          </w:p>
          <w:p w14:paraId="23152DA7" w14:textId="77777777" w:rsidR="006E727E" w:rsidRPr="005C2807" w:rsidRDefault="006E727E" w:rsidP="006E727E">
            <w:pPr>
              <w:numPr>
                <w:ilvl w:val="0"/>
                <w:numId w:val="27"/>
              </w:numPr>
            </w:pPr>
            <w:r w:rsidRPr="005C2807">
              <w:t>Activate constraint</w:t>
            </w:r>
          </w:p>
          <w:p w14:paraId="7E851B62" w14:textId="77777777" w:rsidR="006E727E" w:rsidRPr="003B6FBA" w:rsidRDefault="006E727E" w:rsidP="006E727E">
            <w:pPr>
              <w:numPr>
                <w:ilvl w:val="1"/>
                <w:numId w:val="27"/>
              </w:numPr>
              <w:rPr>
                <w:color w:val="000000" w:themeColor="text1"/>
              </w:rPr>
            </w:pPr>
            <w:r w:rsidRPr="005C2807">
              <w:lastRenderedPageBreak/>
              <w:t xml:space="preserve">Lower the value in the % Rating column in TCM to tighten the constraint as needed </w:t>
            </w:r>
            <w:r w:rsidRPr="003B6FBA">
              <w:rPr>
                <w:color w:val="000000" w:themeColor="text1"/>
              </w:rPr>
              <w:t>to the Emergency limit (2hr rating)</w:t>
            </w:r>
          </w:p>
          <w:p w14:paraId="537875E3" w14:textId="77777777" w:rsidR="006E727E" w:rsidRPr="005C2807" w:rsidRDefault="006E727E" w:rsidP="006E727E">
            <w:pPr>
              <w:rPr>
                <w:b/>
                <w:u w:val="single"/>
              </w:rPr>
            </w:pPr>
            <w:r w:rsidRPr="005C2807">
              <w:rPr>
                <w:b/>
                <w:u w:val="single"/>
              </w:rPr>
              <w:t>IF:</w:t>
            </w:r>
          </w:p>
          <w:p w14:paraId="4F4F65E6" w14:textId="77777777" w:rsidR="006E727E" w:rsidRPr="005C2807" w:rsidRDefault="006E727E" w:rsidP="006E727E">
            <w:pPr>
              <w:numPr>
                <w:ilvl w:val="0"/>
                <w:numId w:val="27"/>
              </w:numPr>
            </w:pPr>
            <w:r w:rsidRPr="005C2807">
              <w:t>A PST can help solve the congestion;</w:t>
            </w:r>
          </w:p>
          <w:p w14:paraId="3404F9A1" w14:textId="77777777" w:rsidR="006E727E" w:rsidRPr="005C2807" w:rsidRDefault="006E727E" w:rsidP="006E727E">
            <w:pPr>
              <w:rPr>
                <w:b/>
                <w:u w:val="single"/>
              </w:rPr>
            </w:pPr>
            <w:r w:rsidRPr="005C2807">
              <w:rPr>
                <w:b/>
                <w:u w:val="single"/>
              </w:rPr>
              <w:t>THEN:</w:t>
            </w:r>
          </w:p>
          <w:p w14:paraId="3DE95D7F" w14:textId="77777777" w:rsidR="006E727E" w:rsidRPr="005C2807" w:rsidRDefault="006E727E" w:rsidP="006E727E">
            <w:pPr>
              <w:numPr>
                <w:ilvl w:val="0"/>
                <w:numId w:val="27"/>
              </w:numPr>
            </w:pPr>
            <w:r w:rsidRPr="005C2807">
              <w:t>Activate the constraint until the PST is studied and moved.</w:t>
            </w:r>
          </w:p>
        </w:tc>
      </w:tr>
      <w:tr w:rsidR="006E727E" w:rsidRPr="005C2807" w14:paraId="02F4A897" w14:textId="77777777" w:rsidTr="0098051E">
        <w:trPr>
          <w:trHeight w:val="296"/>
        </w:trPr>
        <w:tc>
          <w:tcPr>
            <w:tcW w:w="1604" w:type="dxa"/>
            <w:tcBorders>
              <w:top w:val="single" w:sz="4" w:space="0" w:color="auto"/>
              <w:left w:val="nil"/>
              <w:bottom w:val="single" w:sz="4" w:space="0" w:color="auto"/>
            </w:tcBorders>
            <w:vAlign w:val="center"/>
          </w:tcPr>
          <w:p w14:paraId="6C7BECF1" w14:textId="027464B0" w:rsidR="006E727E" w:rsidRPr="005C2807" w:rsidRDefault="006E727E" w:rsidP="006E727E">
            <w:pPr>
              <w:jc w:val="center"/>
              <w:rPr>
                <w:b/>
              </w:rPr>
            </w:pPr>
            <w:r>
              <w:rPr>
                <w:b/>
              </w:rPr>
              <w:lastRenderedPageBreak/>
              <w:t>4</w:t>
            </w:r>
          </w:p>
        </w:tc>
        <w:tc>
          <w:tcPr>
            <w:tcW w:w="7756" w:type="dxa"/>
            <w:tcBorders>
              <w:top w:val="single" w:sz="4" w:space="0" w:color="auto"/>
              <w:bottom w:val="single" w:sz="4" w:space="0" w:color="auto"/>
              <w:right w:val="nil"/>
            </w:tcBorders>
            <w:vAlign w:val="center"/>
          </w:tcPr>
          <w:p w14:paraId="3E0BDC06" w14:textId="77777777" w:rsidR="006E727E" w:rsidRDefault="006E727E" w:rsidP="006E727E">
            <w:pPr>
              <w:spacing w:line="276" w:lineRule="auto"/>
              <w:jc w:val="both"/>
              <w:rPr>
                <w:b/>
              </w:rPr>
            </w:pPr>
            <w:r>
              <w:rPr>
                <w:b/>
              </w:rPr>
              <w:t>IF:</w:t>
            </w:r>
          </w:p>
          <w:p w14:paraId="68049BE8" w14:textId="77777777" w:rsidR="006E727E" w:rsidRDefault="006E727E" w:rsidP="007E512D">
            <w:pPr>
              <w:pStyle w:val="ListParagraph"/>
              <w:numPr>
                <w:ilvl w:val="0"/>
                <w:numId w:val="111"/>
              </w:numPr>
              <w:spacing w:line="276" w:lineRule="auto"/>
              <w:jc w:val="both"/>
            </w:pPr>
            <w:r>
              <w:t>All applicable steps above have been completed, AND constraint is still exceeding its Relay Loadability Rating;</w:t>
            </w:r>
          </w:p>
          <w:p w14:paraId="13DE094C" w14:textId="77777777" w:rsidR="006E727E" w:rsidRDefault="006E727E" w:rsidP="006E727E">
            <w:pPr>
              <w:spacing w:line="276" w:lineRule="auto"/>
              <w:jc w:val="both"/>
              <w:rPr>
                <w:b/>
              </w:rPr>
            </w:pPr>
            <w:r>
              <w:rPr>
                <w:b/>
              </w:rPr>
              <w:t>THEN:</w:t>
            </w:r>
          </w:p>
          <w:p w14:paraId="48175F4F" w14:textId="77777777" w:rsidR="006E727E" w:rsidRDefault="006E727E" w:rsidP="007E512D">
            <w:pPr>
              <w:pStyle w:val="ListParagraph"/>
              <w:numPr>
                <w:ilvl w:val="0"/>
                <w:numId w:val="111"/>
              </w:numPr>
            </w:pPr>
            <w:r>
              <w:t xml:space="preserve">Seek to determine what unforeseen change in system condition has arisen and where possible, seek to reverse the action, </w:t>
            </w:r>
          </w:p>
          <w:p w14:paraId="43B0241A" w14:textId="21CD7686" w:rsidR="006E727E" w:rsidRDefault="006E727E" w:rsidP="007E512D">
            <w:pPr>
              <w:pStyle w:val="ListParagraph"/>
              <w:numPr>
                <w:ilvl w:val="0"/>
                <w:numId w:val="111"/>
              </w:numPr>
            </w:pPr>
            <w:r>
              <w:t xml:space="preserve">Coordinate with Operations Support Engineer to develop a mitigation plan,  </w:t>
            </w:r>
          </w:p>
          <w:p w14:paraId="3263320B" w14:textId="77777777" w:rsidR="006E727E" w:rsidRDefault="006E727E" w:rsidP="007E512D">
            <w:pPr>
              <w:pStyle w:val="ListParagraph"/>
              <w:numPr>
                <w:ilvl w:val="0"/>
                <w:numId w:val="111"/>
              </w:numPr>
            </w:pPr>
            <w:r>
              <w:t xml:space="preserve">Refer to Section 4.3, Closely Monitored SOLs, AND </w:t>
            </w:r>
          </w:p>
          <w:p w14:paraId="693DCD2A" w14:textId="3E30FBF1" w:rsidR="006E727E" w:rsidRPr="00B5557F" w:rsidRDefault="006E727E" w:rsidP="007E512D">
            <w:pPr>
              <w:pStyle w:val="ListParagraph"/>
              <w:numPr>
                <w:ilvl w:val="0"/>
                <w:numId w:val="111"/>
              </w:numPr>
              <w:rPr>
                <w:b/>
                <w:u w:val="single"/>
              </w:rPr>
            </w:pPr>
            <w:r>
              <w:t>Notify Shift Supervisor to contact the Director Control Room Operations and/or Designee to investigate further as needed</w:t>
            </w:r>
          </w:p>
        </w:tc>
      </w:tr>
      <w:tr w:rsidR="006E727E" w:rsidRPr="00152D77" w14:paraId="17F95679" w14:textId="77777777" w:rsidTr="0098051E">
        <w:trPr>
          <w:trHeight w:val="296"/>
        </w:trPr>
        <w:tc>
          <w:tcPr>
            <w:tcW w:w="1604" w:type="dxa"/>
            <w:tcBorders>
              <w:top w:val="single" w:sz="4" w:space="0" w:color="auto"/>
              <w:left w:val="nil"/>
              <w:bottom w:val="single" w:sz="4" w:space="0" w:color="auto"/>
              <w:right w:val="single" w:sz="4" w:space="0" w:color="auto"/>
            </w:tcBorders>
            <w:vAlign w:val="center"/>
          </w:tcPr>
          <w:p w14:paraId="778387D9" w14:textId="3FD04677" w:rsidR="006E727E" w:rsidRPr="001B0BA0" w:rsidRDefault="006E727E" w:rsidP="006E727E">
            <w:pPr>
              <w:jc w:val="center"/>
              <w:rPr>
                <w:b/>
              </w:rPr>
            </w:pPr>
            <w:r w:rsidRPr="001B0BA0">
              <w:rPr>
                <w:b/>
              </w:rPr>
              <w:t>L</w:t>
            </w:r>
            <w:r>
              <w:rPr>
                <w:b/>
              </w:rPr>
              <w:t>og</w:t>
            </w:r>
          </w:p>
        </w:tc>
        <w:tc>
          <w:tcPr>
            <w:tcW w:w="7756" w:type="dxa"/>
            <w:tcBorders>
              <w:top w:val="single" w:sz="4" w:space="0" w:color="auto"/>
              <w:left w:val="single" w:sz="4" w:space="0" w:color="auto"/>
              <w:bottom w:val="single" w:sz="4" w:space="0" w:color="auto"/>
              <w:right w:val="nil"/>
            </w:tcBorders>
            <w:vAlign w:val="center"/>
          </w:tcPr>
          <w:p w14:paraId="4C4541C7" w14:textId="556954DB" w:rsidR="006E727E" w:rsidRPr="00152D77" w:rsidRDefault="006E727E" w:rsidP="006E727E">
            <w:r w:rsidRPr="00152D77">
              <w:t>Log all actions.</w:t>
            </w:r>
          </w:p>
        </w:tc>
      </w:tr>
      <w:tr w:rsidR="006E727E" w14:paraId="3DC26BEB" w14:textId="77777777" w:rsidTr="0098051E">
        <w:trPr>
          <w:trHeight w:val="576"/>
        </w:trPr>
        <w:tc>
          <w:tcPr>
            <w:tcW w:w="9360" w:type="dxa"/>
            <w:gridSpan w:val="2"/>
            <w:tcBorders>
              <w:top w:val="double" w:sz="4" w:space="0" w:color="auto"/>
              <w:left w:val="double" w:sz="4" w:space="0" w:color="auto"/>
              <w:bottom w:val="single" w:sz="4" w:space="0" w:color="auto"/>
              <w:right w:val="double" w:sz="4" w:space="0" w:color="auto"/>
            </w:tcBorders>
            <w:vAlign w:val="center"/>
          </w:tcPr>
          <w:p w14:paraId="3DC26BEA" w14:textId="7A642306" w:rsidR="006E727E" w:rsidRDefault="006E727E" w:rsidP="00357506">
            <w:pPr>
              <w:pStyle w:val="Heading3"/>
            </w:pPr>
            <w:r>
              <w:t>Monitoring Sub Synchronous Resonance (SSR) with Capacitor switching action</w:t>
            </w:r>
          </w:p>
        </w:tc>
      </w:tr>
      <w:tr w:rsidR="006E727E" w14:paraId="3DC26BF0" w14:textId="77777777" w:rsidTr="0098051E">
        <w:trPr>
          <w:trHeight w:val="576"/>
        </w:trPr>
        <w:tc>
          <w:tcPr>
            <w:tcW w:w="1604" w:type="dxa"/>
            <w:tcBorders>
              <w:top w:val="double" w:sz="4" w:space="0" w:color="auto"/>
              <w:left w:val="nil"/>
              <w:bottom w:val="single" w:sz="4" w:space="0" w:color="auto"/>
            </w:tcBorders>
            <w:vAlign w:val="center"/>
          </w:tcPr>
          <w:p w14:paraId="3DC26BEC" w14:textId="77777777" w:rsidR="006E727E" w:rsidRDefault="006E727E" w:rsidP="006E727E">
            <w:pPr>
              <w:jc w:val="center"/>
              <w:rPr>
                <w:b/>
              </w:rPr>
            </w:pPr>
            <w:r>
              <w:rPr>
                <w:b/>
                <w:color w:val="000000" w:themeColor="text1"/>
              </w:rPr>
              <w:t>CAUTION</w:t>
            </w:r>
          </w:p>
        </w:tc>
        <w:tc>
          <w:tcPr>
            <w:tcW w:w="7756" w:type="dxa"/>
            <w:tcBorders>
              <w:top w:val="double" w:sz="4" w:space="0" w:color="auto"/>
              <w:bottom w:val="single" w:sz="4" w:space="0" w:color="auto"/>
              <w:right w:val="nil"/>
            </w:tcBorders>
            <w:vAlign w:val="center"/>
          </w:tcPr>
          <w:p w14:paraId="3DC26BED" w14:textId="6033C89C" w:rsidR="006E727E" w:rsidRDefault="006E727E" w:rsidP="007E512D">
            <w:pPr>
              <w:numPr>
                <w:ilvl w:val="0"/>
                <w:numId w:val="167"/>
              </w:numPr>
              <w:rPr>
                <w:color w:val="000000" w:themeColor="text1"/>
              </w:rPr>
            </w:pPr>
            <w:r>
              <w:rPr>
                <w:bCs/>
                <w:color w:val="000000" w:themeColor="text1"/>
              </w:rPr>
              <w:t>There are two series Capacitors at Gauss substation.  One should remain bypassed all the time.  The ERCOT outage monitoring tool will verify these conditions.</w:t>
            </w:r>
          </w:p>
          <w:p w14:paraId="3DC26BEE" w14:textId="77777777" w:rsidR="006E727E" w:rsidRDefault="006E727E" w:rsidP="007E512D">
            <w:pPr>
              <w:numPr>
                <w:ilvl w:val="0"/>
                <w:numId w:val="167"/>
              </w:numPr>
              <w:rPr>
                <w:color w:val="000000" w:themeColor="text1"/>
              </w:rPr>
            </w:pPr>
            <w:r>
              <w:rPr>
                <w:bCs/>
                <w:color w:val="000000" w:themeColor="text1"/>
              </w:rPr>
              <w:t>Only one set of series capacitors at either Edison or Oersted will be in service at any time.  The ERCOT outage monitoring tool will verify these conditions.</w:t>
            </w:r>
          </w:p>
          <w:p w14:paraId="3DC26BEF" w14:textId="77777777" w:rsidR="006E727E" w:rsidRDefault="006E727E" w:rsidP="007E512D">
            <w:pPr>
              <w:pStyle w:val="ListParagraph"/>
              <w:numPr>
                <w:ilvl w:val="0"/>
                <w:numId w:val="167"/>
              </w:numPr>
              <w:rPr>
                <w:b/>
                <w:u w:val="single"/>
              </w:rPr>
            </w:pPr>
            <w:r>
              <w:rPr>
                <w:color w:val="000000" w:themeColor="text1"/>
              </w:rPr>
              <w:t>Prior to energizing or bypassing any series capacitors from service, ERCOT System Operators should run an STNET power flow study and contingency analysis.</w:t>
            </w:r>
          </w:p>
        </w:tc>
      </w:tr>
      <w:tr w:rsidR="006E727E" w14:paraId="3DC26C00" w14:textId="77777777" w:rsidTr="0098051E">
        <w:trPr>
          <w:trHeight w:val="576"/>
        </w:trPr>
        <w:tc>
          <w:tcPr>
            <w:tcW w:w="1604" w:type="dxa"/>
            <w:tcBorders>
              <w:left w:val="nil"/>
              <w:bottom w:val="single" w:sz="4" w:space="0" w:color="auto"/>
            </w:tcBorders>
            <w:vAlign w:val="center"/>
          </w:tcPr>
          <w:p w14:paraId="3DC26BF1" w14:textId="77777777" w:rsidR="006E727E" w:rsidRDefault="006E727E" w:rsidP="006E727E">
            <w:pPr>
              <w:jc w:val="center"/>
              <w:rPr>
                <w:b/>
                <w:color w:val="000000" w:themeColor="text1"/>
              </w:rPr>
            </w:pPr>
            <w:r>
              <w:rPr>
                <w:b/>
                <w:color w:val="000000" w:themeColor="text1"/>
              </w:rPr>
              <w:t>Capacitors</w:t>
            </w:r>
          </w:p>
          <w:p w14:paraId="3DC26BF2" w14:textId="77777777" w:rsidR="006E727E" w:rsidRDefault="006E727E" w:rsidP="006E727E">
            <w:pPr>
              <w:jc w:val="center"/>
              <w:rPr>
                <w:b/>
              </w:rPr>
            </w:pPr>
            <w:r>
              <w:rPr>
                <w:b/>
                <w:color w:val="000000" w:themeColor="text1"/>
              </w:rPr>
              <w:t>With SSR issues</w:t>
            </w:r>
          </w:p>
        </w:tc>
        <w:tc>
          <w:tcPr>
            <w:tcW w:w="7756" w:type="dxa"/>
            <w:tcBorders>
              <w:bottom w:val="single" w:sz="4" w:space="0" w:color="auto"/>
              <w:right w:val="nil"/>
            </w:tcBorders>
            <w:vAlign w:val="center"/>
          </w:tcPr>
          <w:tbl>
            <w:tblPr>
              <w:tblStyle w:val="TableGrid"/>
              <w:tblW w:w="0" w:type="auto"/>
              <w:tblLook w:val="04A0" w:firstRow="1" w:lastRow="0" w:firstColumn="1" w:lastColumn="0" w:noHBand="0" w:noVBand="1"/>
            </w:tblPr>
            <w:tblGrid>
              <w:gridCol w:w="7267"/>
            </w:tblGrid>
            <w:tr w:rsidR="006E727E" w14:paraId="3DC26BF4" w14:textId="77777777">
              <w:tc>
                <w:tcPr>
                  <w:tcW w:w="7267" w:type="dxa"/>
                </w:tcPr>
                <w:p w14:paraId="3DC26BF3" w14:textId="77777777" w:rsidR="006E727E" w:rsidRDefault="006E727E" w:rsidP="006E727E">
                  <w:pPr>
                    <w:rPr>
                      <w:b/>
                      <w:bCs/>
                      <w:i/>
                      <w:color w:val="000000" w:themeColor="text1"/>
                    </w:rPr>
                  </w:pPr>
                  <w:r>
                    <w:rPr>
                      <w:b/>
                      <w:bCs/>
                      <w:i/>
                      <w:color w:val="000000" w:themeColor="text1"/>
                    </w:rPr>
                    <w:t xml:space="preserve">Name          EMS ID          Transmission Operator </w:t>
                  </w:r>
                </w:p>
              </w:tc>
            </w:tr>
            <w:tr w:rsidR="006E727E" w14:paraId="3DC26BF6" w14:textId="77777777">
              <w:tc>
                <w:tcPr>
                  <w:tcW w:w="7267" w:type="dxa"/>
                </w:tcPr>
                <w:p w14:paraId="3DC26BF5" w14:textId="77777777" w:rsidR="006E727E" w:rsidRDefault="006E727E" w:rsidP="006E727E">
                  <w:pPr>
                    <w:rPr>
                      <w:bCs/>
                      <w:color w:val="000000" w:themeColor="text1"/>
                    </w:rPr>
                  </w:pPr>
                  <w:r>
                    <w:rPr>
                      <w:bCs/>
                      <w:color w:val="000000" w:themeColor="text1"/>
                    </w:rPr>
                    <w:t>Edison         EDISON         AEP TO</w:t>
                  </w:r>
                </w:p>
              </w:tc>
            </w:tr>
            <w:tr w:rsidR="006E727E" w14:paraId="3DC26BF8" w14:textId="77777777">
              <w:tc>
                <w:tcPr>
                  <w:tcW w:w="7267" w:type="dxa"/>
                </w:tcPr>
                <w:p w14:paraId="3DC26BF7" w14:textId="77777777" w:rsidR="006E727E" w:rsidRDefault="006E727E" w:rsidP="006E727E">
                  <w:pPr>
                    <w:rPr>
                      <w:bCs/>
                      <w:color w:val="000000" w:themeColor="text1"/>
                    </w:rPr>
                  </w:pPr>
                  <w:r>
                    <w:rPr>
                      <w:bCs/>
                      <w:color w:val="000000" w:themeColor="text1"/>
                    </w:rPr>
                    <w:t>Orsted         OERSTED      AEP TO</w:t>
                  </w:r>
                </w:p>
              </w:tc>
            </w:tr>
            <w:tr w:rsidR="006E727E" w14:paraId="3DC26BFA" w14:textId="77777777">
              <w:tc>
                <w:tcPr>
                  <w:tcW w:w="7267" w:type="dxa"/>
                </w:tcPr>
                <w:p w14:paraId="3DC26BF9" w14:textId="77777777" w:rsidR="006E727E" w:rsidRDefault="006E727E" w:rsidP="006E727E">
                  <w:pPr>
                    <w:rPr>
                      <w:bCs/>
                      <w:color w:val="000000" w:themeColor="text1"/>
                    </w:rPr>
                  </w:pPr>
                  <w:r>
                    <w:rPr>
                      <w:bCs/>
                      <w:color w:val="000000" w:themeColor="text1"/>
                    </w:rPr>
                    <w:t>Gauss          GAUSS           AEP TO</w:t>
                  </w:r>
                </w:p>
              </w:tc>
            </w:tr>
            <w:tr w:rsidR="006E727E" w14:paraId="3DC26BFC" w14:textId="77777777">
              <w:tc>
                <w:tcPr>
                  <w:tcW w:w="7267" w:type="dxa"/>
                </w:tcPr>
                <w:p w14:paraId="3DC26BFB" w14:textId="77777777" w:rsidR="006E727E" w:rsidRDefault="006E727E" w:rsidP="006E727E">
                  <w:pPr>
                    <w:rPr>
                      <w:bCs/>
                      <w:color w:val="000000" w:themeColor="text1"/>
                    </w:rPr>
                  </w:pPr>
                  <w:r>
                    <w:rPr>
                      <w:bCs/>
                      <w:color w:val="000000" w:themeColor="text1"/>
                    </w:rPr>
                    <w:t>Kirchhoff    KIRCHHOF    AEP TO</w:t>
                  </w:r>
                </w:p>
              </w:tc>
            </w:tr>
            <w:tr w:rsidR="006E727E" w14:paraId="3DC26BFE" w14:textId="77777777">
              <w:tc>
                <w:tcPr>
                  <w:tcW w:w="7267" w:type="dxa"/>
                </w:tcPr>
                <w:p w14:paraId="3DC26BFD" w14:textId="77777777" w:rsidR="006E727E" w:rsidRDefault="006E727E" w:rsidP="006E727E">
                  <w:pPr>
                    <w:rPr>
                      <w:bCs/>
                      <w:color w:val="000000" w:themeColor="text1"/>
                    </w:rPr>
                  </w:pPr>
                  <w:r>
                    <w:rPr>
                      <w:bCs/>
                      <w:color w:val="000000" w:themeColor="text1"/>
                    </w:rPr>
                    <w:t>Ctt_Cros     CTT_CROS    CROSS TEXAS TO</w:t>
                  </w:r>
                </w:p>
              </w:tc>
            </w:tr>
          </w:tbl>
          <w:p w14:paraId="3DC26BFF" w14:textId="5A9AA7E7" w:rsidR="006E727E" w:rsidRDefault="006E727E" w:rsidP="006E727E">
            <w:pPr>
              <w:rPr>
                <w:b/>
                <w:u w:val="single"/>
              </w:rPr>
            </w:pPr>
          </w:p>
        </w:tc>
      </w:tr>
      <w:tr w:rsidR="006E727E" w14:paraId="3DC26C07" w14:textId="77777777" w:rsidTr="0098051E">
        <w:trPr>
          <w:trHeight w:val="576"/>
        </w:trPr>
        <w:tc>
          <w:tcPr>
            <w:tcW w:w="1604" w:type="dxa"/>
            <w:tcBorders>
              <w:left w:val="nil"/>
              <w:bottom w:val="single" w:sz="4" w:space="0" w:color="auto"/>
            </w:tcBorders>
            <w:vAlign w:val="center"/>
          </w:tcPr>
          <w:p w14:paraId="3DC26C01" w14:textId="4C81CFF9" w:rsidR="006E727E" w:rsidRDefault="006E727E" w:rsidP="006E727E">
            <w:pPr>
              <w:jc w:val="center"/>
              <w:rPr>
                <w:b/>
              </w:rPr>
            </w:pPr>
            <w:r>
              <w:rPr>
                <w:b/>
                <w:color w:val="000000" w:themeColor="text1"/>
              </w:rPr>
              <w:t>Note</w:t>
            </w:r>
          </w:p>
        </w:tc>
        <w:tc>
          <w:tcPr>
            <w:tcW w:w="7756" w:type="dxa"/>
            <w:tcBorders>
              <w:bottom w:val="single" w:sz="4" w:space="0" w:color="auto"/>
              <w:right w:val="nil"/>
            </w:tcBorders>
            <w:vAlign w:val="center"/>
          </w:tcPr>
          <w:p w14:paraId="3DC26C02" w14:textId="77777777" w:rsidR="006E727E" w:rsidRDefault="006E727E" w:rsidP="007E512D">
            <w:pPr>
              <w:numPr>
                <w:ilvl w:val="0"/>
                <w:numId w:val="167"/>
              </w:numPr>
              <w:rPr>
                <w:color w:val="000000" w:themeColor="text1"/>
              </w:rPr>
            </w:pPr>
            <w:r>
              <w:rPr>
                <w:color w:val="000000" w:themeColor="text1"/>
              </w:rPr>
              <w:t>SSR Studies identify the conditions for SSR.  These outages are programmed into the EMS monitoring tool.</w:t>
            </w:r>
          </w:p>
          <w:p w14:paraId="3DC26C03" w14:textId="77777777" w:rsidR="006E727E" w:rsidRDefault="006E727E" w:rsidP="007E512D">
            <w:pPr>
              <w:numPr>
                <w:ilvl w:val="0"/>
                <w:numId w:val="167"/>
              </w:numPr>
              <w:rPr>
                <w:color w:val="000000" w:themeColor="text1"/>
              </w:rPr>
            </w:pPr>
            <w:r>
              <w:rPr>
                <w:color w:val="000000" w:themeColor="text1"/>
              </w:rPr>
              <w:t>TO(s) should contact ERCOT System Operations prior to energizing or bypassing any Series Capacitor.</w:t>
            </w:r>
          </w:p>
          <w:p w14:paraId="3DC26C04" w14:textId="77777777" w:rsidR="006E727E" w:rsidRDefault="006E727E" w:rsidP="007E512D">
            <w:pPr>
              <w:numPr>
                <w:ilvl w:val="0"/>
                <w:numId w:val="167"/>
              </w:numPr>
              <w:rPr>
                <w:color w:val="000000" w:themeColor="text1"/>
              </w:rPr>
            </w:pPr>
            <w:r>
              <w:rPr>
                <w:b/>
                <w:color w:val="000000" w:themeColor="text1"/>
              </w:rPr>
              <w:t>WARNING:</w:t>
            </w:r>
            <w:r>
              <w:rPr>
                <w:color w:val="000000" w:themeColor="text1"/>
              </w:rPr>
              <w:t xml:space="preserve">  If the generator plant is three contingencies away from SSR vulnerability, a notification will inform a system operator to review the procedural plan.</w:t>
            </w:r>
          </w:p>
          <w:p w14:paraId="3DC26C05" w14:textId="77777777" w:rsidR="006E727E" w:rsidRDefault="006E727E" w:rsidP="007E512D">
            <w:pPr>
              <w:numPr>
                <w:ilvl w:val="0"/>
                <w:numId w:val="167"/>
              </w:numPr>
              <w:rPr>
                <w:color w:val="000000" w:themeColor="text1"/>
              </w:rPr>
            </w:pPr>
            <w:r>
              <w:rPr>
                <w:b/>
                <w:color w:val="000000" w:themeColor="text1"/>
              </w:rPr>
              <w:t>ALARM:</w:t>
            </w:r>
            <w:r>
              <w:rPr>
                <w:color w:val="000000" w:themeColor="text1"/>
              </w:rPr>
              <w:t xml:space="preserve">  If the generator plant is two or fewer contingencies away from SSR vulnerability, an alarm will inform a system operator to </w:t>
            </w:r>
            <w:r>
              <w:rPr>
                <w:color w:val="000000" w:themeColor="text1"/>
              </w:rPr>
              <w:lastRenderedPageBreak/>
              <w:t>implement the procedural action plan.  A Generator is allowed to reside in this condition for 8 hours.</w:t>
            </w:r>
          </w:p>
          <w:p w14:paraId="3DC26C06" w14:textId="77777777" w:rsidR="006E727E" w:rsidRDefault="006E727E" w:rsidP="007E512D">
            <w:pPr>
              <w:pStyle w:val="ListParagraph"/>
              <w:numPr>
                <w:ilvl w:val="0"/>
                <w:numId w:val="167"/>
              </w:numPr>
              <w:rPr>
                <w:b/>
                <w:u w:val="single"/>
              </w:rPr>
            </w:pPr>
            <w:r>
              <w:rPr>
                <w:color w:val="000000" w:themeColor="text1"/>
              </w:rPr>
              <w:t>The ERCOT EMS system will be utilized to monitor transmission outages.  A double circuit transmission outage is considered as one contingency in Operations.</w:t>
            </w:r>
          </w:p>
        </w:tc>
      </w:tr>
      <w:tr w:rsidR="006E727E" w14:paraId="3DC26C13" w14:textId="77777777" w:rsidTr="0098051E">
        <w:trPr>
          <w:trHeight w:val="576"/>
        </w:trPr>
        <w:tc>
          <w:tcPr>
            <w:tcW w:w="1604" w:type="dxa"/>
            <w:tcBorders>
              <w:left w:val="nil"/>
              <w:bottom w:val="single" w:sz="4" w:space="0" w:color="auto"/>
            </w:tcBorders>
            <w:vAlign w:val="center"/>
          </w:tcPr>
          <w:p w14:paraId="3DC26C08" w14:textId="77777777" w:rsidR="006E727E" w:rsidRDefault="006E727E" w:rsidP="006E727E">
            <w:pPr>
              <w:jc w:val="center"/>
              <w:rPr>
                <w:b/>
                <w:color w:val="000000" w:themeColor="text1"/>
              </w:rPr>
            </w:pPr>
            <w:r>
              <w:rPr>
                <w:b/>
                <w:color w:val="000000" w:themeColor="text1"/>
              </w:rPr>
              <w:lastRenderedPageBreak/>
              <w:t>Output</w:t>
            </w:r>
          </w:p>
          <w:p w14:paraId="3DC26C09" w14:textId="77777777" w:rsidR="006E727E" w:rsidRDefault="006E727E" w:rsidP="006E727E">
            <w:pPr>
              <w:jc w:val="center"/>
              <w:rPr>
                <w:b/>
              </w:rPr>
            </w:pPr>
            <w:r>
              <w:rPr>
                <w:b/>
                <w:color w:val="000000" w:themeColor="text1"/>
              </w:rPr>
              <w:t>Displays</w:t>
            </w:r>
          </w:p>
        </w:tc>
        <w:tc>
          <w:tcPr>
            <w:tcW w:w="7756" w:type="dxa"/>
            <w:tcBorders>
              <w:bottom w:val="single" w:sz="4" w:space="0" w:color="auto"/>
              <w:right w:val="nil"/>
            </w:tcBorders>
            <w:vAlign w:val="center"/>
          </w:tcPr>
          <w:p w14:paraId="3DC26C0A" w14:textId="77777777" w:rsidR="006E727E" w:rsidRDefault="006E727E" w:rsidP="006E727E">
            <w:pPr>
              <w:rPr>
                <w:b/>
                <w:color w:val="000000" w:themeColor="text1"/>
                <w:u w:val="single"/>
              </w:rPr>
            </w:pPr>
            <w:r>
              <w:rPr>
                <w:b/>
                <w:color w:val="000000" w:themeColor="text1"/>
                <w:u w:val="single"/>
              </w:rPr>
              <w:t>REVIEW REFERENCE DISPLAY:</w:t>
            </w:r>
          </w:p>
          <w:p w14:paraId="3DC26C0B" w14:textId="783E10F5" w:rsidR="006E727E" w:rsidRDefault="006E727E" w:rsidP="006E727E">
            <w:pPr>
              <w:rPr>
                <w:b/>
                <w:color w:val="000000" w:themeColor="text1"/>
                <w:u w:val="single"/>
              </w:rPr>
            </w:pPr>
            <w:r>
              <w:rPr>
                <w:b/>
                <w:color w:val="000000" w:themeColor="text1"/>
                <w:u w:val="single"/>
              </w:rPr>
              <w:t>ERCOT EMS Applications&gt;OLNETSEQ – Real-Time Network On-line Sequence</w:t>
            </w:r>
          </w:p>
          <w:p w14:paraId="3DC26C0C" w14:textId="77777777" w:rsidR="006E727E" w:rsidRDefault="006E727E" w:rsidP="006E727E">
            <w:pPr>
              <w:rPr>
                <w:b/>
                <w:color w:val="000000" w:themeColor="text1"/>
                <w:u w:val="single"/>
              </w:rPr>
            </w:pPr>
            <w:r>
              <w:rPr>
                <w:b/>
                <w:color w:val="000000" w:themeColor="text1"/>
                <w:u w:val="single"/>
              </w:rPr>
              <w:t>Contingency Violation Display</w:t>
            </w:r>
          </w:p>
          <w:p w14:paraId="3DC26C0D" w14:textId="77777777" w:rsidR="006E727E" w:rsidRDefault="006E727E" w:rsidP="006E727E">
            <w:pPr>
              <w:rPr>
                <w:b/>
                <w:color w:val="000000" w:themeColor="text1"/>
                <w:u w:val="single"/>
              </w:rPr>
            </w:pPr>
            <w:r>
              <w:rPr>
                <w:b/>
                <w:color w:val="000000" w:themeColor="text1"/>
                <w:u w:val="single"/>
              </w:rPr>
              <w:t>SSR Summary Display</w:t>
            </w:r>
          </w:p>
          <w:p w14:paraId="3DC26C0E" w14:textId="77777777" w:rsidR="006E727E" w:rsidRDefault="006E727E" w:rsidP="006E727E">
            <w:pPr>
              <w:rPr>
                <w:b/>
                <w:color w:val="000000" w:themeColor="text1"/>
                <w:u w:val="single"/>
              </w:rPr>
            </w:pPr>
          </w:p>
          <w:p w14:paraId="3DC26C0F" w14:textId="77777777" w:rsidR="006E727E" w:rsidRDefault="006E727E" w:rsidP="006E727E">
            <w:pPr>
              <w:rPr>
                <w:b/>
                <w:color w:val="000000" w:themeColor="text1"/>
                <w:u w:val="single"/>
              </w:rPr>
            </w:pPr>
            <w:r>
              <w:rPr>
                <w:b/>
                <w:color w:val="000000" w:themeColor="text1"/>
                <w:u w:val="single"/>
              </w:rPr>
              <w:t>IF:</w:t>
            </w:r>
          </w:p>
          <w:p w14:paraId="3DC26C10" w14:textId="3B1607D3" w:rsidR="006E727E" w:rsidRDefault="006E727E" w:rsidP="006E727E">
            <w:pPr>
              <w:numPr>
                <w:ilvl w:val="0"/>
                <w:numId w:val="27"/>
              </w:numPr>
              <w:rPr>
                <w:color w:val="000000" w:themeColor="text1"/>
              </w:rPr>
            </w:pPr>
            <w:r>
              <w:rPr>
                <w:color w:val="000000" w:themeColor="text1"/>
              </w:rPr>
              <w:t>You receive an SSR alarm, but the impacted Resource is offline.</w:t>
            </w:r>
          </w:p>
          <w:p w14:paraId="3DC26C11" w14:textId="77777777" w:rsidR="006E727E" w:rsidRDefault="006E727E" w:rsidP="006E727E">
            <w:pPr>
              <w:rPr>
                <w:b/>
                <w:color w:val="000000" w:themeColor="text1"/>
                <w:u w:val="single"/>
              </w:rPr>
            </w:pPr>
            <w:r>
              <w:rPr>
                <w:b/>
                <w:color w:val="000000" w:themeColor="text1"/>
                <w:u w:val="single"/>
              </w:rPr>
              <w:t>THEN:</w:t>
            </w:r>
          </w:p>
          <w:p w14:paraId="3DC26C12" w14:textId="628C8190" w:rsidR="006E727E" w:rsidRDefault="006E727E" w:rsidP="006E727E">
            <w:pPr>
              <w:pStyle w:val="ListParagraph"/>
              <w:numPr>
                <w:ilvl w:val="0"/>
                <w:numId w:val="27"/>
              </w:numPr>
              <w:rPr>
                <w:b/>
                <w:u w:val="single"/>
              </w:rPr>
            </w:pPr>
            <w:r>
              <w:rPr>
                <w:color w:val="000000" w:themeColor="text1"/>
              </w:rPr>
              <w:t>Take action accordingly because the SSR tool does not consider if the unit is planned ON/OFF</w:t>
            </w:r>
          </w:p>
        </w:tc>
      </w:tr>
      <w:tr w:rsidR="006E727E" w14:paraId="3DC26C1B" w14:textId="77777777" w:rsidTr="0098051E">
        <w:trPr>
          <w:trHeight w:val="576"/>
        </w:trPr>
        <w:tc>
          <w:tcPr>
            <w:tcW w:w="1604" w:type="dxa"/>
            <w:tcBorders>
              <w:left w:val="nil"/>
              <w:bottom w:val="single" w:sz="4" w:space="0" w:color="auto"/>
            </w:tcBorders>
            <w:vAlign w:val="center"/>
          </w:tcPr>
          <w:p w14:paraId="3DC26C14" w14:textId="77777777" w:rsidR="006E727E" w:rsidRDefault="006E727E" w:rsidP="006E727E">
            <w:pPr>
              <w:jc w:val="center"/>
              <w:rPr>
                <w:b/>
              </w:rPr>
            </w:pPr>
            <w:r>
              <w:rPr>
                <w:b/>
                <w:color w:val="000000" w:themeColor="text1"/>
              </w:rPr>
              <w:t>Warning</w:t>
            </w:r>
          </w:p>
        </w:tc>
        <w:tc>
          <w:tcPr>
            <w:tcW w:w="7756" w:type="dxa"/>
            <w:tcBorders>
              <w:bottom w:val="single" w:sz="4" w:space="0" w:color="auto"/>
              <w:right w:val="nil"/>
            </w:tcBorders>
            <w:vAlign w:val="center"/>
          </w:tcPr>
          <w:p w14:paraId="3DC26C15" w14:textId="77777777" w:rsidR="006E727E" w:rsidRDefault="006E727E" w:rsidP="006E727E">
            <w:pPr>
              <w:rPr>
                <w:b/>
                <w:color w:val="000000" w:themeColor="text1"/>
                <w:u w:val="single"/>
              </w:rPr>
            </w:pPr>
            <w:r>
              <w:rPr>
                <w:b/>
                <w:color w:val="000000" w:themeColor="text1"/>
                <w:u w:val="single"/>
              </w:rPr>
              <w:t>IF:</w:t>
            </w:r>
          </w:p>
          <w:p w14:paraId="3DC26C16" w14:textId="77777777" w:rsidR="006E727E" w:rsidRDefault="006E727E" w:rsidP="006E727E">
            <w:pPr>
              <w:numPr>
                <w:ilvl w:val="0"/>
                <w:numId w:val="27"/>
              </w:numPr>
              <w:rPr>
                <w:color w:val="000000" w:themeColor="text1"/>
              </w:rPr>
            </w:pPr>
            <w:r>
              <w:rPr>
                <w:color w:val="000000" w:themeColor="text1"/>
              </w:rPr>
              <w:t xml:space="preserve">EMS SSR Notification (Warning) </w:t>
            </w:r>
            <w:r>
              <w:rPr>
                <w:color w:val="000000" w:themeColor="text1"/>
                <w:u w:val="single"/>
              </w:rPr>
              <w:t>Three</w:t>
            </w:r>
            <w:r>
              <w:rPr>
                <w:color w:val="000000" w:themeColor="text1"/>
              </w:rPr>
              <w:t xml:space="preserve"> Contingencies away from SSR vulnerability</w:t>
            </w:r>
          </w:p>
          <w:p w14:paraId="3DC26C17" w14:textId="77777777" w:rsidR="006E727E" w:rsidRDefault="006E727E" w:rsidP="006E727E">
            <w:pPr>
              <w:rPr>
                <w:b/>
                <w:color w:val="000000" w:themeColor="text1"/>
                <w:u w:val="single"/>
              </w:rPr>
            </w:pPr>
            <w:r>
              <w:rPr>
                <w:b/>
                <w:color w:val="000000" w:themeColor="text1"/>
                <w:u w:val="single"/>
              </w:rPr>
              <w:t>THEN:</w:t>
            </w:r>
          </w:p>
          <w:p w14:paraId="3DC26C18" w14:textId="77777777" w:rsidR="006E727E" w:rsidRDefault="006E727E" w:rsidP="006E727E">
            <w:pPr>
              <w:numPr>
                <w:ilvl w:val="0"/>
                <w:numId w:val="27"/>
              </w:numPr>
              <w:rPr>
                <w:color w:val="000000" w:themeColor="text1"/>
              </w:rPr>
            </w:pPr>
            <w:r>
              <w:rPr>
                <w:color w:val="000000" w:themeColor="text1"/>
              </w:rPr>
              <w:t xml:space="preserve">Notify Shift Supervisor </w:t>
            </w:r>
          </w:p>
          <w:p w14:paraId="3DC26C19" w14:textId="6248A448" w:rsidR="006E727E" w:rsidRDefault="006E727E" w:rsidP="006E727E">
            <w:pPr>
              <w:numPr>
                <w:ilvl w:val="0"/>
                <w:numId w:val="27"/>
              </w:numPr>
              <w:rPr>
                <w:color w:val="000000" w:themeColor="text1"/>
              </w:rPr>
            </w:pPr>
            <w:r>
              <w:rPr>
                <w:color w:val="000000" w:themeColor="text1"/>
              </w:rPr>
              <w:t>Coordinate with Operations Support Engineer to review Action Plan</w:t>
            </w:r>
          </w:p>
          <w:p w14:paraId="3DC26C1A" w14:textId="77777777" w:rsidR="006E727E" w:rsidRDefault="006E727E" w:rsidP="006E727E">
            <w:pPr>
              <w:pStyle w:val="ListParagraph"/>
              <w:numPr>
                <w:ilvl w:val="0"/>
                <w:numId w:val="27"/>
              </w:numPr>
              <w:rPr>
                <w:b/>
                <w:u w:val="single"/>
              </w:rPr>
            </w:pPr>
            <w:r>
              <w:rPr>
                <w:color w:val="000000" w:themeColor="text1"/>
              </w:rPr>
              <w:t>Consider restoring planned outages with less than 8 hours restoration times</w:t>
            </w:r>
          </w:p>
        </w:tc>
      </w:tr>
      <w:tr w:rsidR="006E727E" w14:paraId="3DC26C32" w14:textId="77777777" w:rsidTr="0098051E">
        <w:trPr>
          <w:trHeight w:val="576"/>
        </w:trPr>
        <w:tc>
          <w:tcPr>
            <w:tcW w:w="1604" w:type="dxa"/>
            <w:tcBorders>
              <w:left w:val="nil"/>
              <w:bottom w:val="single" w:sz="4" w:space="0" w:color="auto"/>
            </w:tcBorders>
            <w:vAlign w:val="center"/>
          </w:tcPr>
          <w:p w14:paraId="3DC26C1C" w14:textId="77777777" w:rsidR="006E727E" w:rsidRDefault="006E727E" w:rsidP="006E727E">
            <w:pPr>
              <w:jc w:val="center"/>
              <w:rPr>
                <w:b/>
              </w:rPr>
            </w:pPr>
            <w:r>
              <w:rPr>
                <w:b/>
                <w:color w:val="000000" w:themeColor="text1"/>
              </w:rPr>
              <w:t>Alarm</w:t>
            </w:r>
          </w:p>
        </w:tc>
        <w:tc>
          <w:tcPr>
            <w:tcW w:w="7756" w:type="dxa"/>
            <w:tcBorders>
              <w:bottom w:val="single" w:sz="4" w:space="0" w:color="auto"/>
              <w:right w:val="nil"/>
            </w:tcBorders>
            <w:vAlign w:val="center"/>
          </w:tcPr>
          <w:p w14:paraId="3DC26C1D" w14:textId="77777777" w:rsidR="006E727E" w:rsidRDefault="006E727E" w:rsidP="006E727E">
            <w:pPr>
              <w:rPr>
                <w:b/>
                <w:color w:val="000000" w:themeColor="text1"/>
                <w:u w:val="single"/>
              </w:rPr>
            </w:pPr>
            <w:r>
              <w:rPr>
                <w:b/>
                <w:color w:val="000000" w:themeColor="text1"/>
                <w:u w:val="single"/>
              </w:rPr>
              <w:t>IF:</w:t>
            </w:r>
          </w:p>
          <w:p w14:paraId="3DC26C1E" w14:textId="77777777" w:rsidR="006E727E" w:rsidRDefault="006E727E" w:rsidP="006E727E">
            <w:pPr>
              <w:numPr>
                <w:ilvl w:val="0"/>
                <w:numId w:val="27"/>
              </w:numPr>
              <w:rPr>
                <w:color w:val="000000" w:themeColor="text1"/>
              </w:rPr>
            </w:pPr>
            <w:r>
              <w:rPr>
                <w:color w:val="000000" w:themeColor="text1"/>
              </w:rPr>
              <w:t xml:space="preserve">EMS SSR Notification (Alarm) </w:t>
            </w:r>
            <w:r>
              <w:rPr>
                <w:color w:val="000000" w:themeColor="text1"/>
                <w:u w:val="single"/>
              </w:rPr>
              <w:t>Two</w:t>
            </w:r>
            <w:r>
              <w:rPr>
                <w:color w:val="000000" w:themeColor="text1"/>
              </w:rPr>
              <w:t xml:space="preserve"> Contingencies away from SSR vulnerability</w:t>
            </w:r>
          </w:p>
          <w:p w14:paraId="3DC26C1F" w14:textId="77777777" w:rsidR="006E727E" w:rsidRDefault="006E727E" w:rsidP="006E727E">
            <w:pPr>
              <w:rPr>
                <w:b/>
                <w:color w:val="000000" w:themeColor="text1"/>
                <w:u w:val="single"/>
              </w:rPr>
            </w:pPr>
            <w:r>
              <w:rPr>
                <w:b/>
                <w:color w:val="000000" w:themeColor="text1"/>
                <w:u w:val="single"/>
              </w:rPr>
              <w:t>THEN:</w:t>
            </w:r>
          </w:p>
          <w:p w14:paraId="3DC26C20" w14:textId="77777777" w:rsidR="006E727E" w:rsidRDefault="006E727E" w:rsidP="006E727E">
            <w:pPr>
              <w:numPr>
                <w:ilvl w:val="0"/>
                <w:numId w:val="27"/>
              </w:numPr>
              <w:rPr>
                <w:color w:val="000000" w:themeColor="text1"/>
              </w:rPr>
            </w:pPr>
            <w:r>
              <w:rPr>
                <w:color w:val="000000" w:themeColor="text1"/>
              </w:rPr>
              <w:t>Notify Shift Supervisor and Operations Support Engineer</w:t>
            </w:r>
          </w:p>
          <w:p w14:paraId="3DC26C21" w14:textId="77777777" w:rsidR="006E727E" w:rsidRDefault="006E727E" w:rsidP="006E727E">
            <w:pPr>
              <w:numPr>
                <w:ilvl w:val="0"/>
                <w:numId w:val="27"/>
              </w:numPr>
              <w:rPr>
                <w:color w:val="000000" w:themeColor="text1"/>
              </w:rPr>
            </w:pPr>
            <w:r>
              <w:rPr>
                <w:color w:val="000000" w:themeColor="text1"/>
              </w:rPr>
              <w:t>Assess system with series Capacitors bypassed</w:t>
            </w:r>
          </w:p>
          <w:p w14:paraId="3DC26C22" w14:textId="77777777" w:rsidR="006E727E" w:rsidRDefault="006E727E" w:rsidP="006E727E">
            <w:pPr>
              <w:rPr>
                <w:b/>
                <w:color w:val="000000" w:themeColor="text1"/>
                <w:u w:val="single"/>
              </w:rPr>
            </w:pPr>
            <w:r>
              <w:rPr>
                <w:b/>
                <w:color w:val="000000" w:themeColor="text1"/>
                <w:u w:val="single"/>
              </w:rPr>
              <w:t>IF:</w:t>
            </w:r>
          </w:p>
          <w:p w14:paraId="3DC26C23" w14:textId="77777777" w:rsidR="006E727E" w:rsidRDefault="006E727E" w:rsidP="006E727E">
            <w:pPr>
              <w:numPr>
                <w:ilvl w:val="0"/>
                <w:numId w:val="27"/>
              </w:numPr>
              <w:rPr>
                <w:color w:val="000000" w:themeColor="text1"/>
              </w:rPr>
            </w:pPr>
            <w:r>
              <w:rPr>
                <w:color w:val="000000" w:themeColor="text1"/>
              </w:rPr>
              <w:t xml:space="preserve">Congestion is identified during the assessment </w:t>
            </w:r>
          </w:p>
          <w:p w14:paraId="3DC26C24" w14:textId="77777777" w:rsidR="006E727E" w:rsidRDefault="006E727E" w:rsidP="006E727E">
            <w:pPr>
              <w:rPr>
                <w:b/>
                <w:color w:val="000000" w:themeColor="text1"/>
                <w:u w:val="single"/>
              </w:rPr>
            </w:pPr>
            <w:r>
              <w:rPr>
                <w:b/>
                <w:color w:val="000000" w:themeColor="text1"/>
                <w:u w:val="single"/>
              </w:rPr>
              <w:t>THEN:</w:t>
            </w:r>
          </w:p>
          <w:p w14:paraId="3DC26C25" w14:textId="77777777" w:rsidR="006E727E" w:rsidRDefault="006E727E" w:rsidP="006E727E">
            <w:pPr>
              <w:pStyle w:val="ListParagraph"/>
              <w:numPr>
                <w:ilvl w:val="0"/>
                <w:numId w:val="27"/>
              </w:numPr>
              <w:rPr>
                <w:color w:val="000000" w:themeColor="text1"/>
              </w:rPr>
            </w:pPr>
            <w:r>
              <w:rPr>
                <w:color w:val="000000" w:themeColor="text1"/>
              </w:rPr>
              <w:t>Activate the Manual Constraint</w:t>
            </w:r>
          </w:p>
          <w:p w14:paraId="3DC26C26" w14:textId="77777777" w:rsidR="006E727E" w:rsidRDefault="006E727E" w:rsidP="006E727E">
            <w:pPr>
              <w:pStyle w:val="ListParagraph"/>
              <w:numPr>
                <w:ilvl w:val="0"/>
                <w:numId w:val="27"/>
              </w:numPr>
              <w:rPr>
                <w:color w:val="000000" w:themeColor="text1"/>
              </w:rPr>
            </w:pPr>
            <w:r>
              <w:rPr>
                <w:color w:val="000000" w:themeColor="text1"/>
              </w:rPr>
              <w:t>Bypass Series Capacitors promptly</w:t>
            </w:r>
          </w:p>
          <w:p w14:paraId="3DC26C27" w14:textId="77777777" w:rsidR="006E727E" w:rsidRDefault="006E727E" w:rsidP="006E727E">
            <w:pPr>
              <w:pStyle w:val="TableText"/>
              <w:jc w:val="both"/>
              <w:rPr>
                <w:b/>
                <w:color w:val="000000" w:themeColor="text1"/>
                <w:highlight w:val="yellow"/>
                <w:u w:val="single"/>
              </w:rPr>
            </w:pPr>
          </w:p>
          <w:p w14:paraId="3DC26C28" w14:textId="77777777" w:rsidR="006E727E" w:rsidRDefault="006E727E" w:rsidP="006E727E">
            <w:pPr>
              <w:pStyle w:val="TableText"/>
              <w:jc w:val="both"/>
              <w:rPr>
                <w:b/>
                <w:color w:val="000000" w:themeColor="text1"/>
                <w:u w:val="single"/>
              </w:rPr>
            </w:pPr>
            <w:r>
              <w:rPr>
                <w:b/>
                <w:color w:val="000000" w:themeColor="text1"/>
                <w:highlight w:val="yellow"/>
                <w:u w:val="single"/>
              </w:rPr>
              <w:t>Typical Script for TO:</w:t>
            </w:r>
            <w:r>
              <w:rPr>
                <w:b/>
                <w:color w:val="000000" w:themeColor="text1"/>
                <w:u w:val="single"/>
              </w:rPr>
              <w:t xml:space="preserve">  </w:t>
            </w:r>
          </w:p>
          <w:p w14:paraId="3DC26C29" w14:textId="77777777" w:rsidR="006E727E" w:rsidRDefault="006E727E" w:rsidP="006E727E">
            <w:pPr>
              <w:pStyle w:val="TableText"/>
              <w:jc w:val="both"/>
              <w:rPr>
                <w:color w:val="000000" w:themeColor="text1"/>
              </w:rPr>
            </w:pPr>
            <w:r>
              <w:rPr>
                <w:color w:val="000000" w:themeColor="text1"/>
              </w:rPr>
              <w:t>This is ERCOT operator [first and last name].  At [xx:xx], ERCOT is issuing [TO] an Operating Instruction to bypass the [</w:t>
            </w:r>
            <w:r>
              <w:t>Edison and Oersted], [Cross and Gauss], or [Kirchhoff]</w:t>
            </w:r>
            <w:r>
              <w:rPr>
                <w:color w:val="000000" w:themeColor="text1"/>
              </w:rPr>
              <w:t xml:space="preserve"> Series Capacitor for SSR mitigation and update the Outage Scheduler.  Notify ERCOT when this task is complete.  Please repeat this back to me.  That is correct, thank you.”</w:t>
            </w:r>
          </w:p>
          <w:p w14:paraId="3DC26C2A" w14:textId="77777777" w:rsidR="006E727E" w:rsidRDefault="006E727E" w:rsidP="006E727E">
            <w:pPr>
              <w:rPr>
                <w:color w:val="000000" w:themeColor="text1"/>
              </w:rPr>
            </w:pPr>
          </w:p>
          <w:p w14:paraId="3DC26C2B" w14:textId="4CD5C3BE" w:rsidR="006E727E" w:rsidRDefault="006E727E" w:rsidP="006E727E">
            <w:pPr>
              <w:numPr>
                <w:ilvl w:val="0"/>
                <w:numId w:val="27"/>
              </w:numPr>
              <w:rPr>
                <w:color w:val="000000" w:themeColor="text1"/>
              </w:rPr>
            </w:pPr>
            <w:r>
              <w:rPr>
                <w:color w:val="000000" w:themeColor="text1"/>
              </w:rPr>
              <w:t xml:space="preserve">Post message on the </w:t>
            </w:r>
            <w:r w:rsidRPr="00853557">
              <w:rPr>
                <w:color w:val="000000" w:themeColor="text1"/>
              </w:rPr>
              <w:t>ERCOT Website</w:t>
            </w:r>
          </w:p>
          <w:p w14:paraId="3DC26C2C" w14:textId="77777777" w:rsidR="006E727E" w:rsidRDefault="006E727E" w:rsidP="006E727E">
            <w:pPr>
              <w:ind w:left="831"/>
              <w:rPr>
                <w:color w:val="000000" w:themeColor="text1"/>
              </w:rPr>
            </w:pPr>
          </w:p>
          <w:p w14:paraId="3DC26C2D" w14:textId="3FC33B19" w:rsidR="006E727E" w:rsidRDefault="006E727E" w:rsidP="006E727E">
            <w:pPr>
              <w:rPr>
                <w:b/>
                <w:color w:val="000000" w:themeColor="text1"/>
                <w:u w:val="single"/>
              </w:rPr>
            </w:pPr>
            <w:r>
              <w:rPr>
                <w:b/>
                <w:color w:val="000000" w:themeColor="text1"/>
                <w:highlight w:val="yellow"/>
                <w:u w:val="single"/>
              </w:rPr>
              <w:t xml:space="preserve">Typical </w:t>
            </w:r>
            <w:r w:rsidRPr="00853557">
              <w:rPr>
                <w:b/>
                <w:color w:val="000000" w:themeColor="text1"/>
                <w:highlight w:val="yellow"/>
                <w:u w:val="single"/>
              </w:rPr>
              <w:t>ERCOT Website</w:t>
            </w:r>
            <w:r>
              <w:rPr>
                <w:b/>
                <w:color w:val="000000" w:themeColor="text1"/>
                <w:highlight w:val="yellow"/>
                <w:u w:val="single"/>
              </w:rPr>
              <w:t xml:space="preserve"> Posting of the SSR Mitigation:</w:t>
            </w:r>
            <w:r>
              <w:rPr>
                <w:b/>
                <w:color w:val="000000" w:themeColor="text1"/>
                <w:u w:val="single"/>
              </w:rPr>
              <w:t xml:space="preserve"> </w:t>
            </w:r>
          </w:p>
          <w:p w14:paraId="3DC26C2E" w14:textId="77777777" w:rsidR="006E727E" w:rsidRDefault="006E727E" w:rsidP="006E727E">
            <w:pPr>
              <w:rPr>
                <w:color w:val="000000" w:themeColor="text1"/>
              </w:rPr>
            </w:pPr>
            <w:r>
              <w:rPr>
                <w:color w:val="000000" w:themeColor="text1"/>
              </w:rPr>
              <w:lastRenderedPageBreak/>
              <w:t>“ERCOT is bypassing the [Series Capacitor] for SSR mitigation.”</w:t>
            </w:r>
          </w:p>
          <w:p w14:paraId="3DC26C2F" w14:textId="77777777" w:rsidR="006E727E" w:rsidRDefault="006E727E" w:rsidP="006E727E">
            <w:pPr>
              <w:rPr>
                <w:color w:val="000000" w:themeColor="text1"/>
              </w:rPr>
            </w:pPr>
          </w:p>
          <w:p w14:paraId="3DC26C30" w14:textId="77777777" w:rsidR="006E727E" w:rsidRDefault="006E727E" w:rsidP="006E727E">
            <w:pPr>
              <w:numPr>
                <w:ilvl w:val="0"/>
                <w:numId w:val="27"/>
              </w:numPr>
              <w:rPr>
                <w:color w:val="000000" w:themeColor="text1"/>
              </w:rPr>
            </w:pPr>
            <w:r>
              <w:rPr>
                <w:color w:val="000000" w:themeColor="text1"/>
              </w:rPr>
              <w:t>Activate Constraint (if any)</w:t>
            </w:r>
          </w:p>
          <w:p w14:paraId="3DC26C31" w14:textId="5F544408" w:rsidR="006E727E" w:rsidRDefault="006E727E" w:rsidP="006E727E">
            <w:pPr>
              <w:pStyle w:val="ListParagraph"/>
              <w:numPr>
                <w:ilvl w:val="0"/>
                <w:numId w:val="27"/>
              </w:numPr>
              <w:rPr>
                <w:b/>
                <w:u w:val="single"/>
              </w:rPr>
            </w:pPr>
            <w:r>
              <w:rPr>
                <w:color w:val="000000" w:themeColor="text1"/>
              </w:rPr>
              <w:t>Contact affected TOs, inquire if planned/forced outages can be restored within 8 hours</w:t>
            </w:r>
          </w:p>
        </w:tc>
      </w:tr>
      <w:tr w:rsidR="006E727E" w14:paraId="3DC26C41" w14:textId="77777777" w:rsidTr="0098051E">
        <w:trPr>
          <w:trHeight w:val="576"/>
        </w:trPr>
        <w:tc>
          <w:tcPr>
            <w:tcW w:w="1604" w:type="dxa"/>
            <w:tcBorders>
              <w:left w:val="nil"/>
              <w:bottom w:val="single" w:sz="4" w:space="0" w:color="auto"/>
            </w:tcBorders>
            <w:vAlign w:val="center"/>
          </w:tcPr>
          <w:p w14:paraId="3DC26C33" w14:textId="77777777" w:rsidR="006E727E" w:rsidRDefault="006E727E" w:rsidP="006E727E">
            <w:pPr>
              <w:jc w:val="center"/>
              <w:rPr>
                <w:b/>
              </w:rPr>
            </w:pPr>
            <w:r>
              <w:rPr>
                <w:b/>
                <w:color w:val="000000" w:themeColor="text1"/>
              </w:rPr>
              <w:lastRenderedPageBreak/>
              <w:t>1</w:t>
            </w:r>
          </w:p>
        </w:tc>
        <w:tc>
          <w:tcPr>
            <w:tcW w:w="7756" w:type="dxa"/>
            <w:tcBorders>
              <w:bottom w:val="single" w:sz="4" w:space="0" w:color="auto"/>
              <w:right w:val="nil"/>
            </w:tcBorders>
            <w:vAlign w:val="center"/>
          </w:tcPr>
          <w:p w14:paraId="3DC26C34" w14:textId="77777777" w:rsidR="006E727E" w:rsidRDefault="006E727E" w:rsidP="006E727E">
            <w:pPr>
              <w:rPr>
                <w:b/>
                <w:color w:val="000000" w:themeColor="text1"/>
                <w:u w:val="single"/>
              </w:rPr>
            </w:pPr>
            <w:r>
              <w:rPr>
                <w:b/>
                <w:color w:val="000000" w:themeColor="text1"/>
                <w:u w:val="single"/>
              </w:rPr>
              <w:t>IF:</w:t>
            </w:r>
          </w:p>
          <w:p w14:paraId="3DC26C35" w14:textId="77777777" w:rsidR="006E727E" w:rsidRDefault="006E727E" w:rsidP="007E512D">
            <w:pPr>
              <w:pStyle w:val="ListParagraph"/>
              <w:numPr>
                <w:ilvl w:val="0"/>
                <w:numId w:val="168"/>
              </w:numPr>
              <w:rPr>
                <w:color w:val="000000" w:themeColor="text1"/>
              </w:rPr>
            </w:pPr>
            <w:r>
              <w:rPr>
                <w:color w:val="000000" w:themeColor="text1"/>
              </w:rPr>
              <w:t>There are t</w:t>
            </w:r>
            <w:r>
              <w:rPr>
                <w:color w:val="000000" w:themeColor="text1"/>
                <w:u w:val="single"/>
              </w:rPr>
              <w:t>wo</w:t>
            </w:r>
            <w:r>
              <w:rPr>
                <w:color w:val="000000" w:themeColor="text1"/>
              </w:rPr>
              <w:t xml:space="preserve"> Contingencies away from SSR vulnerability Series Capacitor cannot be opened or the planned/forced outages cannot be restored within 8 hours</w:t>
            </w:r>
          </w:p>
          <w:p w14:paraId="3DC26C36" w14:textId="77777777" w:rsidR="006E727E" w:rsidRDefault="006E727E" w:rsidP="006E727E">
            <w:pPr>
              <w:rPr>
                <w:b/>
                <w:color w:val="000000" w:themeColor="text1"/>
                <w:u w:val="single"/>
              </w:rPr>
            </w:pPr>
            <w:r>
              <w:rPr>
                <w:b/>
                <w:color w:val="000000" w:themeColor="text1"/>
                <w:u w:val="single"/>
              </w:rPr>
              <w:t>THEN:</w:t>
            </w:r>
          </w:p>
          <w:p w14:paraId="3DC26C37" w14:textId="77777777" w:rsidR="006E727E" w:rsidRDefault="006E727E" w:rsidP="007E512D">
            <w:pPr>
              <w:numPr>
                <w:ilvl w:val="0"/>
                <w:numId w:val="168"/>
              </w:numPr>
              <w:rPr>
                <w:color w:val="000000" w:themeColor="text1"/>
              </w:rPr>
            </w:pPr>
            <w:r>
              <w:rPr>
                <w:color w:val="000000" w:themeColor="text1"/>
              </w:rPr>
              <w:t>Notify Shift Supervisor and Operations Support Engineer</w:t>
            </w:r>
          </w:p>
          <w:p w14:paraId="3DC26C38" w14:textId="77777777" w:rsidR="006E727E" w:rsidRDefault="006E727E" w:rsidP="007E512D">
            <w:pPr>
              <w:pStyle w:val="ListParagraph"/>
              <w:numPr>
                <w:ilvl w:val="0"/>
                <w:numId w:val="168"/>
              </w:numPr>
              <w:rPr>
                <w:b/>
                <w:color w:val="000000" w:themeColor="text1"/>
                <w:u w:val="single"/>
              </w:rPr>
            </w:pPr>
            <w:r>
              <w:rPr>
                <w:color w:val="000000" w:themeColor="text1"/>
              </w:rPr>
              <w:t>Assess system with [</w:t>
            </w:r>
            <w:r>
              <w:rPr>
                <w:bCs/>
              </w:rPr>
              <w:t>Kendall – Big Hill 345 kV line], [Edith Clarke – Clear Crossing 345 kV line] and/or [Tule Canyon – Tesla 345 kV line], or [Dermott Switch – Clear Crossing 345 kV line]</w:t>
            </w:r>
            <w:r>
              <w:rPr>
                <w:color w:val="000000" w:themeColor="text1"/>
              </w:rPr>
              <w:t xml:space="preserve"> opened</w:t>
            </w:r>
          </w:p>
          <w:p w14:paraId="3DC26C39" w14:textId="77777777" w:rsidR="006E727E" w:rsidRDefault="006E727E" w:rsidP="006E727E">
            <w:pPr>
              <w:rPr>
                <w:b/>
                <w:color w:val="000000" w:themeColor="text1"/>
                <w:u w:val="single"/>
              </w:rPr>
            </w:pPr>
            <w:r>
              <w:rPr>
                <w:b/>
                <w:color w:val="000000" w:themeColor="text1"/>
                <w:u w:val="single"/>
              </w:rPr>
              <w:t>IF:</w:t>
            </w:r>
          </w:p>
          <w:p w14:paraId="3DC26C3A" w14:textId="77777777" w:rsidR="006E727E" w:rsidRDefault="006E727E" w:rsidP="007E512D">
            <w:pPr>
              <w:pStyle w:val="ListParagraph"/>
              <w:numPr>
                <w:ilvl w:val="0"/>
                <w:numId w:val="168"/>
              </w:numPr>
              <w:rPr>
                <w:b/>
                <w:color w:val="000000" w:themeColor="text1"/>
                <w:u w:val="single"/>
              </w:rPr>
            </w:pPr>
            <w:r>
              <w:rPr>
                <w:color w:val="000000" w:themeColor="text1"/>
              </w:rPr>
              <w:t>Congestion is identified during the assessment</w:t>
            </w:r>
          </w:p>
          <w:p w14:paraId="3DC26C3B" w14:textId="77777777" w:rsidR="006E727E" w:rsidRDefault="006E727E" w:rsidP="006E727E">
            <w:pPr>
              <w:rPr>
                <w:b/>
                <w:color w:val="000000" w:themeColor="text1"/>
                <w:u w:val="single"/>
              </w:rPr>
            </w:pPr>
            <w:r>
              <w:rPr>
                <w:b/>
                <w:color w:val="000000" w:themeColor="text1"/>
                <w:u w:val="single"/>
              </w:rPr>
              <w:t>THEN:</w:t>
            </w:r>
          </w:p>
          <w:p w14:paraId="3DC26C3C" w14:textId="77777777" w:rsidR="006E727E" w:rsidRDefault="006E727E" w:rsidP="007E512D">
            <w:pPr>
              <w:pStyle w:val="ListParagraph"/>
              <w:numPr>
                <w:ilvl w:val="0"/>
                <w:numId w:val="169"/>
              </w:numPr>
              <w:rPr>
                <w:b/>
                <w:color w:val="000000" w:themeColor="text1"/>
                <w:u w:val="single"/>
              </w:rPr>
            </w:pPr>
            <w:r>
              <w:rPr>
                <w:color w:val="000000" w:themeColor="text1"/>
              </w:rPr>
              <w:t>Activate the Manual Constraint</w:t>
            </w:r>
          </w:p>
          <w:p w14:paraId="3DC26C3D" w14:textId="77777777" w:rsidR="006E727E" w:rsidRDefault="006E727E" w:rsidP="007E512D">
            <w:pPr>
              <w:pStyle w:val="ListParagraph"/>
              <w:numPr>
                <w:ilvl w:val="0"/>
                <w:numId w:val="169"/>
              </w:numPr>
              <w:rPr>
                <w:b/>
                <w:color w:val="000000" w:themeColor="text1"/>
                <w:u w:val="single"/>
              </w:rPr>
            </w:pPr>
            <w:r>
              <w:rPr>
                <w:color w:val="000000" w:themeColor="text1"/>
              </w:rPr>
              <w:t>Instruct TO to open [</w:t>
            </w:r>
            <w:r>
              <w:rPr>
                <w:bCs/>
              </w:rPr>
              <w:t>Kendall – Big Hill 345 kV line], [Edith Clarke – Clear Crossing 345 kV line] and/or [Tule Canyon – Tesla 345 kV line], or [Dermott Switch – Clear Crossing 345 kV line]</w:t>
            </w:r>
          </w:p>
          <w:p w14:paraId="3DC26C3E" w14:textId="77777777" w:rsidR="006E727E" w:rsidRDefault="006E727E" w:rsidP="007E512D">
            <w:pPr>
              <w:pStyle w:val="ListParagraph"/>
              <w:numPr>
                <w:ilvl w:val="0"/>
                <w:numId w:val="169"/>
              </w:numPr>
              <w:rPr>
                <w:b/>
                <w:color w:val="000000" w:themeColor="text1"/>
                <w:u w:val="single"/>
              </w:rPr>
            </w:pPr>
            <w:r>
              <w:rPr>
                <w:color w:val="000000" w:themeColor="text1"/>
              </w:rPr>
              <w:t xml:space="preserve">Consider RUC De-Commit of a Resource if this action is less restrictive and additional capacity is needed.  </w:t>
            </w:r>
          </w:p>
          <w:p w14:paraId="3DC26C3F" w14:textId="77777777" w:rsidR="006E727E" w:rsidRDefault="006E727E" w:rsidP="006E727E">
            <w:pPr>
              <w:rPr>
                <w:b/>
                <w:color w:val="000000" w:themeColor="text1"/>
                <w:u w:val="single"/>
              </w:rPr>
            </w:pPr>
          </w:p>
          <w:p w14:paraId="3DC26C40" w14:textId="77777777" w:rsidR="006E727E" w:rsidRDefault="006E727E" w:rsidP="006E727E">
            <w:pPr>
              <w:rPr>
                <w:b/>
                <w:u w:val="single"/>
              </w:rPr>
            </w:pPr>
            <w:r>
              <w:rPr>
                <w:b/>
                <w:color w:val="000000" w:themeColor="text1"/>
                <w:u w:val="single"/>
              </w:rPr>
              <w:t>Refer to Desktop Guide Transmission Desk 2.18 Sub-Synchronous Resonance</w:t>
            </w:r>
          </w:p>
        </w:tc>
      </w:tr>
      <w:tr w:rsidR="006E727E" w14:paraId="3DC26C49" w14:textId="77777777" w:rsidTr="0098051E">
        <w:trPr>
          <w:trHeight w:val="576"/>
        </w:trPr>
        <w:tc>
          <w:tcPr>
            <w:tcW w:w="1604" w:type="dxa"/>
            <w:tcBorders>
              <w:left w:val="nil"/>
              <w:bottom w:val="single" w:sz="4" w:space="0" w:color="auto"/>
            </w:tcBorders>
            <w:vAlign w:val="center"/>
          </w:tcPr>
          <w:p w14:paraId="3DC26C42" w14:textId="77777777" w:rsidR="006E727E" w:rsidRDefault="006E727E" w:rsidP="006E727E">
            <w:pPr>
              <w:jc w:val="center"/>
              <w:rPr>
                <w:b/>
              </w:rPr>
            </w:pPr>
            <w:r>
              <w:rPr>
                <w:b/>
                <w:color w:val="000000" w:themeColor="text1"/>
              </w:rPr>
              <w:t>2</w:t>
            </w:r>
          </w:p>
        </w:tc>
        <w:tc>
          <w:tcPr>
            <w:tcW w:w="7756" w:type="dxa"/>
            <w:tcBorders>
              <w:bottom w:val="single" w:sz="4" w:space="0" w:color="auto"/>
              <w:right w:val="nil"/>
            </w:tcBorders>
            <w:vAlign w:val="center"/>
          </w:tcPr>
          <w:p w14:paraId="3DC26C43" w14:textId="3FBEF736" w:rsidR="006E727E" w:rsidRDefault="006E727E" w:rsidP="006E727E">
            <w:pPr>
              <w:rPr>
                <w:b/>
                <w:color w:val="000000" w:themeColor="text1"/>
                <w:u w:val="single"/>
              </w:rPr>
            </w:pPr>
            <w:r>
              <w:rPr>
                <w:b/>
                <w:color w:val="000000" w:themeColor="text1"/>
                <w:u w:val="single"/>
              </w:rPr>
              <w:t xml:space="preserve">The </w:t>
            </w:r>
            <w:r w:rsidRPr="00ED58B1">
              <w:rPr>
                <w:b/>
                <w:color w:val="000000" w:themeColor="text1"/>
                <w:u w:val="single"/>
              </w:rPr>
              <w:t>ERCOT Website</w:t>
            </w:r>
            <w:r>
              <w:rPr>
                <w:b/>
                <w:color w:val="000000" w:themeColor="text1"/>
                <w:u w:val="single"/>
              </w:rPr>
              <w:t xml:space="preserve"> posting of the SSR Mitigation MUST be posted prior to SSR Notification (Alarm) One Contingency away from SSR vulnerability.</w:t>
            </w:r>
          </w:p>
          <w:p w14:paraId="3DC26C44" w14:textId="77777777" w:rsidR="006E727E" w:rsidRDefault="006E727E" w:rsidP="006E727E">
            <w:pPr>
              <w:rPr>
                <w:b/>
                <w:color w:val="000000" w:themeColor="text1"/>
                <w:u w:val="single"/>
              </w:rPr>
            </w:pPr>
            <w:r>
              <w:rPr>
                <w:b/>
                <w:color w:val="000000" w:themeColor="text1"/>
                <w:u w:val="single"/>
              </w:rPr>
              <w:t xml:space="preserve">  </w:t>
            </w:r>
          </w:p>
          <w:p w14:paraId="3DC26C45" w14:textId="77777777" w:rsidR="006E727E" w:rsidRDefault="006E727E" w:rsidP="006E727E">
            <w:pPr>
              <w:rPr>
                <w:b/>
                <w:color w:val="000000" w:themeColor="text1"/>
                <w:u w:val="single"/>
              </w:rPr>
            </w:pPr>
            <w:r>
              <w:rPr>
                <w:b/>
                <w:color w:val="000000" w:themeColor="text1"/>
                <w:u w:val="single"/>
              </w:rPr>
              <w:t>IF:</w:t>
            </w:r>
          </w:p>
          <w:p w14:paraId="3DC26C46" w14:textId="377CF144" w:rsidR="006E727E" w:rsidRDefault="006E727E" w:rsidP="006E727E">
            <w:pPr>
              <w:numPr>
                <w:ilvl w:val="0"/>
                <w:numId w:val="27"/>
              </w:numPr>
              <w:rPr>
                <w:color w:val="000000" w:themeColor="text1"/>
              </w:rPr>
            </w:pPr>
            <w:r>
              <w:rPr>
                <w:color w:val="000000" w:themeColor="text1"/>
              </w:rPr>
              <w:t xml:space="preserve">EMS SSR Notification (Alarm) identifies </w:t>
            </w:r>
            <w:r>
              <w:rPr>
                <w:color w:val="000000" w:themeColor="text1"/>
                <w:u w:val="single"/>
              </w:rPr>
              <w:t>one</w:t>
            </w:r>
            <w:r>
              <w:rPr>
                <w:color w:val="000000" w:themeColor="text1"/>
              </w:rPr>
              <w:t xml:space="preserve"> Contingency away from SSR vulnerability</w:t>
            </w:r>
          </w:p>
          <w:p w14:paraId="3DC26C47" w14:textId="77777777" w:rsidR="006E727E" w:rsidRDefault="006E727E" w:rsidP="006E727E">
            <w:pPr>
              <w:rPr>
                <w:b/>
                <w:color w:val="000000" w:themeColor="text1"/>
                <w:u w:val="single"/>
              </w:rPr>
            </w:pPr>
            <w:r>
              <w:rPr>
                <w:b/>
                <w:color w:val="000000" w:themeColor="text1"/>
                <w:u w:val="single"/>
              </w:rPr>
              <w:t>THEN:</w:t>
            </w:r>
          </w:p>
          <w:p w14:paraId="4F407FB7" w14:textId="2777B086" w:rsidR="006E727E" w:rsidRPr="00F60862" w:rsidRDefault="006E727E" w:rsidP="006E727E">
            <w:pPr>
              <w:pStyle w:val="ListParagraph"/>
              <w:numPr>
                <w:ilvl w:val="0"/>
                <w:numId w:val="27"/>
              </w:numPr>
              <w:rPr>
                <w:b/>
                <w:u w:val="single"/>
              </w:rPr>
            </w:pPr>
            <w:r w:rsidRPr="00F60862">
              <w:rPr>
                <w:color w:val="000000" w:themeColor="text1"/>
              </w:rPr>
              <w:t>Confirm previous steps have been completed; and</w:t>
            </w:r>
          </w:p>
          <w:p w14:paraId="3DC26C48" w14:textId="77777777" w:rsidR="006E727E" w:rsidRDefault="006E727E" w:rsidP="006E727E">
            <w:pPr>
              <w:pStyle w:val="ListParagraph"/>
              <w:numPr>
                <w:ilvl w:val="0"/>
                <w:numId w:val="27"/>
              </w:numPr>
              <w:rPr>
                <w:b/>
                <w:u w:val="single"/>
              </w:rPr>
            </w:pPr>
            <w:r>
              <w:rPr>
                <w:color w:val="000000" w:themeColor="text1"/>
              </w:rPr>
              <w:t>Notify QSE with impacted resource</w:t>
            </w:r>
          </w:p>
        </w:tc>
      </w:tr>
      <w:tr w:rsidR="006E727E" w14:paraId="3DC26C50" w14:textId="77777777" w:rsidTr="0098051E">
        <w:trPr>
          <w:trHeight w:val="576"/>
        </w:trPr>
        <w:tc>
          <w:tcPr>
            <w:tcW w:w="1604" w:type="dxa"/>
            <w:tcBorders>
              <w:left w:val="nil"/>
              <w:bottom w:val="single" w:sz="4" w:space="0" w:color="auto"/>
            </w:tcBorders>
            <w:vAlign w:val="center"/>
          </w:tcPr>
          <w:p w14:paraId="3DC26C4A" w14:textId="77777777" w:rsidR="006E727E" w:rsidRDefault="006E727E" w:rsidP="006E727E">
            <w:pPr>
              <w:jc w:val="center"/>
              <w:rPr>
                <w:b/>
              </w:rPr>
            </w:pPr>
            <w:r>
              <w:rPr>
                <w:b/>
                <w:color w:val="000000" w:themeColor="text1"/>
              </w:rPr>
              <w:t>Normal Operations</w:t>
            </w:r>
          </w:p>
        </w:tc>
        <w:tc>
          <w:tcPr>
            <w:tcW w:w="7756" w:type="dxa"/>
            <w:tcBorders>
              <w:bottom w:val="single" w:sz="4" w:space="0" w:color="auto"/>
              <w:right w:val="nil"/>
            </w:tcBorders>
            <w:vAlign w:val="center"/>
          </w:tcPr>
          <w:p w14:paraId="3DC26C4B" w14:textId="77777777" w:rsidR="006E727E" w:rsidRDefault="006E727E" w:rsidP="006E727E">
            <w:pPr>
              <w:rPr>
                <w:b/>
                <w:color w:val="000000" w:themeColor="text1"/>
                <w:u w:val="single"/>
              </w:rPr>
            </w:pPr>
            <w:r>
              <w:rPr>
                <w:b/>
                <w:color w:val="000000" w:themeColor="text1"/>
                <w:u w:val="single"/>
              </w:rPr>
              <w:t xml:space="preserve">WHEN: </w:t>
            </w:r>
          </w:p>
          <w:p w14:paraId="3DC26C4C" w14:textId="3039C7BA" w:rsidR="006E727E" w:rsidRDefault="006E727E" w:rsidP="006E727E">
            <w:pPr>
              <w:pStyle w:val="ListParagraph"/>
              <w:numPr>
                <w:ilvl w:val="0"/>
                <w:numId w:val="27"/>
              </w:numPr>
            </w:pPr>
            <w:r>
              <w:t xml:space="preserve">Back to normal operations and there is no </w:t>
            </w:r>
            <w:r>
              <w:rPr>
                <w:color w:val="000000" w:themeColor="text1"/>
              </w:rPr>
              <w:t>SSR vulnerability</w:t>
            </w:r>
            <w:r>
              <w:t>.</w:t>
            </w:r>
          </w:p>
          <w:p w14:paraId="3DC26C4E" w14:textId="77777777" w:rsidR="006E727E" w:rsidRDefault="006E727E" w:rsidP="006E727E">
            <w:pPr>
              <w:rPr>
                <w:b/>
                <w:color w:val="000000" w:themeColor="text1"/>
                <w:u w:val="single"/>
              </w:rPr>
            </w:pPr>
            <w:r>
              <w:rPr>
                <w:b/>
                <w:color w:val="000000" w:themeColor="text1"/>
                <w:u w:val="single"/>
              </w:rPr>
              <w:t xml:space="preserve">CANCEL: </w:t>
            </w:r>
          </w:p>
          <w:p w14:paraId="4EFB947F" w14:textId="1C1EB740" w:rsidR="006E727E" w:rsidRPr="00F60862" w:rsidRDefault="006E727E" w:rsidP="006E727E">
            <w:pPr>
              <w:pStyle w:val="ListParagraph"/>
              <w:numPr>
                <w:ilvl w:val="0"/>
                <w:numId w:val="27"/>
              </w:numPr>
              <w:rPr>
                <w:b/>
                <w:u w:val="single"/>
              </w:rPr>
            </w:pPr>
            <w:r>
              <w:rPr>
                <w:color w:val="000000" w:themeColor="text1"/>
              </w:rPr>
              <w:t>SSR mitigation</w:t>
            </w:r>
            <w:r>
              <w:t xml:space="preserve"> message on the </w:t>
            </w:r>
            <w:r w:rsidRPr="00ED58B1">
              <w:t>ERCOT Website</w:t>
            </w:r>
            <w:r>
              <w:t>.</w:t>
            </w:r>
          </w:p>
          <w:p w14:paraId="2DF96DFE" w14:textId="77777777" w:rsidR="006E727E" w:rsidRDefault="006E727E" w:rsidP="006E727E">
            <w:pPr>
              <w:rPr>
                <w:b/>
                <w:color w:val="000000" w:themeColor="text1"/>
                <w:u w:val="single"/>
              </w:rPr>
            </w:pPr>
            <w:r>
              <w:rPr>
                <w:b/>
                <w:color w:val="000000" w:themeColor="text1"/>
                <w:u w:val="single"/>
              </w:rPr>
              <w:t>THEN:</w:t>
            </w:r>
          </w:p>
          <w:p w14:paraId="54FD7579" w14:textId="77777777" w:rsidR="006E727E" w:rsidRDefault="006E727E" w:rsidP="006E727E">
            <w:pPr>
              <w:pStyle w:val="ListParagraph"/>
              <w:numPr>
                <w:ilvl w:val="0"/>
                <w:numId w:val="27"/>
              </w:numPr>
              <w:rPr>
                <w:color w:val="000000" w:themeColor="text1"/>
              </w:rPr>
            </w:pPr>
            <w:r>
              <w:rPr>
                <w:color w:val="000000" w:themeColor="text1"/>
              </w:rPr>
              <w:t>Assess system with series Capacitors in service</w:t>
            </w:r>
          </w:p>
          <w:p w14:paraId="1A9098BF" w14:textId="77777777" w:rsidR="006E727E" w:rsidRDefault="006E727E" w:rsidP="006E727E">
            <w:pPr>
              <w:pStyle w:val="ListParagraph"/>
              <w:numPr>
                <w:ilvl w:val="0"/>
                <w:numId w:val="27"/>
              </w:numPr>
              <w:rPr>
                <w:color w:val="000000" w:themeColor="text1"/>
              </w:rPr>
            </w:pPr>
            <w:r>
              <w:rPr>
                <w:color w:val="000000" w:themeColor="text1"/>
              </w:rPr>
              <w:t>Insert Series Capacitors</w:t>
            </w:r>
          </w:p>
          <w:p w14:paraId="734CCDCC" w14:textId="77777777" w:rsidR="006E727E" w:rsidRDefault="006E727E" w:rsidP="006E727E">
            <w:pPr>
              <w:rPr>
                <w:b/>
                <w:u w:val="single"/>
              </w:rPr>
            </w:pPr>
          </w:p>
          <w:p w14:paraId="647FFC2D" w14:textId="77777777" w:rsidR="006E727E" w:rsidRDefault="006E727E" w:rsidP="006E727E">
            <w:pPr>
              <w:pStyle w:val="TableText"/>
              <w:jc w:val="both"/>
              <w:rPr>
                <w:b/>
                <w:color w:val="000000" w:themeColor="text1"/>
                <w:u w:val="single"/>
              </w:rPr>
            </w:pPr>
            <w:r>
              <w:rPr>
                <w:b/>
                <w:color w:val="000000" w:themeColor="text1"/>
                <w:highlight w:val="yellow"/>
                <w:u w:val="single"/>
              </w:rPr>
              <w:t>Typical Script for TO:</w:t>
            </w:r>
            <w:r>
              <w:rPr>
                <w:b/>
                <w:color w:val="000000" w:themeColor="text1"/>
                <w:u w:val="single"/>
              </w:rPr>
              <w:t xml:space="preserve">  </w:t>
            </w:r>
          </w:p>
          <w:p w14:paraId="3DC26C4F" w14:textId="1CFA27F0" w:rsidR="006E727E" w:rsidRPr="00F60862" w:rsidRDefault="006E727E" w:rsidP="006E727E">
            <w:pPr>
              <w:rPr>
                <w:b/>
                <w:u w:val="single"/>
              </w:rPr>
            </w:pPr>
            <w:r>
              <w:rPr>
                <w:color w:val="000000" w:themeColor="text1"/>
              </w:rPr>
              <w:lastRenderedPageBreak/>
              <w:t>This is ERCOT operator [first and last name].  At [xx:xx], ERCOT is issuing [TO] an Operating Instruction to close the [</w:t>
            </w:r>
            <w:r>
              <w:t xml:space="preserve">Edison and Oersted], [Cross and Gauss], or [Kirchhoff] </w:t>
            </w:r>
            <w:r>
              <w:rPr>
                <w:color w:val="000000" w:themeColor="text1"/>
              </w:rPr>
              <w:t>Series Capacitor as conditions have improved and there is no reportable SSR condition at this time.  Notify ERCOT when this task is complete.  Please repeat this back to me.  That is correct, thank you.”</w:t>
            </w:r>
          </w:p>
        </w:tc>
      </w:tr>
      <w:tr w:rsidR="006E727E" w14:paraId="3DC26C5D" w14:textId="77777777" w:rsidTr="0098051E">
        <w:trPr>
          <w:trHeight w:val="576"/>
        </w:trPr>
        <w:tc>
          <w:tcPr>
            <w:tcW w:w="1604" w:type="dxa"/>
            <w:tcBorders>
              <w:left w:val="nil"/>
              <w:bottom w:val="double" w:sz="4" w:space="0" w:color="auto"/>
            </w:tcBorders>
            <w:vAlign w:val="center"/>
          </w:tcPr>
          <w:p w14:paraId="3DC26C5B" w14:textId="77777777" w:rsidR="006E727E" w:rsidRDefault="006E727E" w:rsidP="006E727E">
            <w:pPr>
              <w:jc w:val="center"/>
              <w:rPr>
                <w:b/>
              </w:rPr>
            </w:pPr>
            <w:r>
              <w:rPr>
                <w:b/>
                <w:color w:val="000000" w:themeColor="text1"/>
              </w:rPr>
              <w:lastRenderedPageBreak/>
              <w:t>Log</w:t>
            </w:r>
          </w:p>
        </w:tc>
        <w:tc>
          <w:tcPr>
            <w:tcW w:w="7756" w:type="dxa"/>
            <w:tcBorders>
              <w:bottom w:val="double" w:sz="4" w:space="0" w:color="auto"/>
              <w:right w:val="nil"/>
            </w:tcBorders>
            <w:vAlign w:val="center"/>
          </w:tcPr>
          <w:p w14:paraId="3DC26C5C" w14:textId="77777777" w:rsidR="006E727E" w:rsidRDefault="006E727E" w:rsidP="006E727E">
            <w:pPr>
              <w:rPr>
                <w:b/>
                <w:u w:val="single"/>
              </w:rPr>
            </w:pPr>
            <w:r>
              <w:t>Log all actions.</w:t>
            </w:r>
          </w:p>
        </w:tc>
      </w:tr>
      <w:tr w:rsidR="006E727E" w14:paraId="0A15D887"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548193F4" w14:textId="610CB6AE" w:rsidR="006E727E" w:rsidRDefault="006E727E" w:rsidP="00357506">
            <w:pPr>
              <w:pStyle w:val="Heading3"/>
            </w:pPr>
            <w:bookmarkStart w:id="113" w:name="_Monitoring_Sub_Synchronous_1"/>
            <w:bookmarkEnd w:id="113"/>
            <w:r>
              <w:t>Monitoring Sub Synchronous Resonance (SSR) without Capacitor switching action</w:t>
            </w:r>
          </w:p>
        </w:tc>
      </w:tr>
      <w:tr w:rsidR="006E727E" w14:paraId="43DBC9A5" w14:textId="77777777" w:rsidTr="0098051E">
        <w:trPr>
          <w:trHeight w:val="576"/>
        </w:trPr>
        <w:tc>
          <w:tcPr>
            <w:tcW w:w="1604" w:type="dxa"/>
            <w:tcBorders>
              <w:top w:val="double" w:sz="4" w:space="0" w:color="auto"/>
              <w:left w:val="nil"/>
              <w:bottom w:val="single" w:sz="4" w:space="0" w:color="auto"/>
            </w:tcBorders>
            <w:vAlign w:val="center"/>
          </w:tcPr>
          <w:p w14:paraId="5F544293" w14:textId="77777777" w:rsidR="006E727E" w:rsidRDefault="006E727E" w:rsidP="006E727E">
            <w:pPr>
              <w:jc w:val="center"/>
              <w:rPr>
                <w:b/>
                <w:color w:val="000000" w:themeColor="text1"/>
              </w:rPr>
            </w:pPr>
            <w:r>
              <w:rPr>
                <w:b/>
                <w:color w:val="000000" w:themeColor="text1"/>
              </w:rPr>
              <w:t>Capacitors</w:t>
            </w:r>
          </w:p>
          <w:p w14:paraId="00ACEC1E" w14:textId="3E8AFD7C" w:rsidR="006E727E" w:rsidRDefault="006E727E" w:rsidP="006E727E">
            <w:pPr>
              <w:jc w:val="center"/>
              <w:rPr>
                <w:b/>
                <w:color w:val="000000" w:themeColor="text1"/>
              </w:rPr>
            </w:pPr>
            <w:r>
              <w:rPr>
                <w:b/>
                <w:color w:val="000000" w:themeColor="text1"/>
              </w:rPr>
              <w:t>With SSR issues</w:t>
            </w:r>
          </w:p>
        </w:tc>
        <w:tc>
          <w:tcPr>
            <w:tcW w:w="7756" w:type="dxa"/>
            <w:tcBorders>
              <w:top w:val="double" w:sz="4" w:space="0" w:color="auto"/>
              <w:bottom w:val="single" w:sz="4" w:space="0" w:color="auto"/>
              <w:right w:val="nil"/>
            </w:tcBorders>
            <w:vAlign w:val="center"/>
          </w:tcPr>
          <w:tbl>
            <w:tblPr>
              <w:tblStyle w:val="TableGrid"/>
              <w:tblW w:w="0" w:type="auto"/>
              <w:tblLook w:val="04A0" w:firstRow="1" w:lastRow="0" w:firstColumn="1" w:lastColumn="0" w:noHBand="0" w:noVBand="1"/>
            </w:tblPr>
            <w:tblGrid>
              <w:gridCol w:w="7267"/>
            </w:tblGrid>
            <w:tr w:rsidR="006E727E" w14:paraId="1C5809A9" w14:textId="77777777" w:rsidTr="00F60862">
              <w:tc>
                <w:tcPr>
                  <w:tcW w:w="7267" w:type="dxa"/>
                </w:tcPr>
                <w:p w14:paraId="190CD51A" w14:textId="77777777" w:rsidR="006E727E" w:rsidRDefault="006E727E" w:rsidP="006E727E">
                  <w:pPr>
                    <w:rPr>
                      <w:b/>
                      <w:bCs/>
                      <w:i/>
                      <w:color w:val="000000" w:themeColor="text1"/>
                    </w:rPr>
                  </w:pPr>
                  <w:r>
                    <w:rPr>
                      <w:b/>
                      <w:bCs/>
                      <w:i/>
                      <w:color w:val="000000" w:themeColor="text1"/>
                    </w:rPr>
                    <w:t xml:space="preserve">Name                        EMS ID             Transmission Operator </w:t>
                  </w:r>
                </w:p>
              </w:tc>
            </w:tr>
            <w:tr w:rsidR="006E727E" w14:paraId="1341E037" w14:textId="77777777" w:rsidTr="00F60862">
              <w:tc>
                <w:tcPr>
                  <w:tcW w:w="7267" w:type="dxa"/>
                </w:tcPr>
                <w:p w14:paraId="7877493F" w14:textId="0A2A226D" w:rsidR="006E727E" w:rsidRDefault="006E727E" w:rsidP="006E727E">
                  <w:pPr>
                    <w:rPr>
                      <w:bCs/>
                      <w:color w:val="000000" w:themeColor="text1"/>
                    </w:rPr>
                  </w:pPr>
                  <w:r>
                    <w:rPr>
                      <w:bCs/>
                      <w:color w:val="000000" w:themeColor="text1"/>
                    </w:rPr>
                    <w:t>North Edinburg         NEDIN              AEP TO</w:t>
                  </w:r>
                </w:p>
              </w:tc>
            </w:tr>
            <w:tr w:rsidR="006E727E" w14:paraId="6D28D7BA" w14:textId="77777777" w:rsidTr="00F60862">
              <w:tc>
                <w:tcPr>
                  <w:tcW w:w="7267" w:type="dxa"/>
                </w:tcPr>
                <w:p w14:paraId="614347DD" w14:textId="0D776CE4" w:rsidR="006E727E" w:rsidRDefault="006E727E" w:rsidP="006E727E">
                  <w:pPr>
                    <w:rPr>
                      <w:bCs/>
                      <w:color w:val="000000" w:themeColor="text1"/>
                    </w:rPr>
                  </w:pPr>
                  <w:r>
                    <w:rPr>
                      <w:bCs/>
                      <w:color w:val="000000" w:themeColor="text1"/>
                    </w:rPr>
                    <w:t>Rio Hondo                RIOHONDO      AEP TO</w:t>
                  </w:r>
                </w:p>
              </w:tc>
            </w:tr>
          </w:tbl>
          <w:p w14:paraId="04EAEEE7" w14:textId="77777777" w:rsidR="006E727E" w:rsidRDefault="006E727E" w:rsidP="006E727E"/>
        </w:tc>
      </w:tr>
      <w:tr w:rsidR="006E727E" w14:paraId="22FC41E2" w14:textId="77777777" w:rsidTr="0098051E">
        <w:trPr>
          <w:trHeight w:val="576"/>
        </w:trPr>
        <w:tc>
          <w:tcPr>
            <w:tcW w:w="1604" w:type="dxa"/>
            <w:tcBorders>
              <w:left w:val="nil"/>
              <w:bottom w:val="single" w:sz="4" w:space="0" w:color="auto"/>
            </w:tcBorders>
            <w:vAlign w:val="center"/>
          </w:tcPr>
          <w:p w14:paraId="0FF27F86" w14:textId="659BE2CD" w:rsidR="006E727E" w:rsidRDefault="006E727E" w:rsidP="006E727E">
            <w:pPr>
              <w:jc w:val="center"/>
              <w:rPr>
                <w:b/>
                <w:color w:val="000000" w:themeColor="text1"/>
              </w:rPr>
            </w:pPr>
            <w:r>
              <w:rPr>
                <w:b/>
                <w:color w:val="000000" w:themeColor="text1"/>
              </w:rPr>
              <w:t>Note</w:t>
            </w:r>
          </w:p>
        </w:tc>
        <w:tc>
          <w:tcPr>
            <w:tcW w:w="7756" w:type="dxa"/>
            <w:tcBorders>
              <w:bottom w:val="single" w:sz="4" w:space="0" w:color="auto"/>
              <w:right w:val="nil"/>
            </w:tcBorders>
            <w:vAlign w:val="center"/>
          </w:tcPr>
          <w:p w14:paraId="42CDD1DA" w14:textId="77777777" w:rsidR="006E727E" w:rsidRDefault="006E727E" w:rsidP="007E512D">
            <w:pPr>
              <w:numPr>
                <w:ilvl w:val="0"/>
                <w:numId w:val="167"/>
              </w:numPr>
              <w:rPr>
                <w:color w:val="000000" w:themeColor="text1"/>
              </w:rPr>
            </w:pPr>
            <w:r>
              <w:rPr>
                <w:color w:val="000000" w:themeColor="text1"/>
              </w:rPr>
              <w:t>SSR Studies identify the conditions for SSR.  These outages are programmed into the EMS monitoring tool.</w:t>
            </w:r>
          </w:p>
          <w:p w14:paraId="6CF87DCC" w14:textId="77777777" w:rsidR="006E727E" w:rsidRDefault="006E727E" w:rsidP="007E512D">
            <w:pPr>
              <w:numPr>
                <w:ilvl w:val="0"/>
                <w:numId w:val="167"/>
              </w:numPr>
              <w:rPr>
                <w:color w:val="000000" w:themeColor="text1"/>
              </w:rPr>
            </w:pPr>
            <w:r>
              <w:rPr>
                <w:color w:val="000000" w:themeColor="text1"/>
              </w:rPr>
              <w:t>TO(s) should contact ERCOT System Operations prior to energizing or bypassing any Series Capacitor.</w:t>
            </w:r>
          </w:p>
          <w:p w14:paraId="13FEE0A4" w14:textId="77777777" w:rsidR="006E727E" w:rsidRDefault="006E727E" w:rsidP="007E512D">
            <w:pPr>
              <w:numPr>
                <w:ilvl w:val="0"/>
                <w:numId w:val="167"/>
              </w:numPr>
              <w:rPr>
                <w:color w:val="000000" w:themeColor="text1"/>
              </w:rPr>
            </w:pPr>
            <w:r>
              <w:rPr>
                <w:b/>
                <w:color w:val="000000" w:themeColor="text1"/>
              </w:rPr>
              <w:t>WARNING:</w:t>
            </w:r>
            <w:r>
              <w:rPr>
                <w:color w:val="000000" w:themeColor="text1"/>
              </w:rPr>
              <w:t xml:space="preserve">  If the generator plant is three contingencies away from SSR vulnerability, a notification will inform a system operator to review the procedural plan.</w:t>
            </w:r>
          </w:p>
          <w:p w14:paraId="33FCABDA" w14:textId="77777777" w:rsidR="006E727E" w:rsidRDefault="006E727E" w:rsidP="007E512D">
            <w:pPr>
              <w:numPr>
                <w:ilvl w:val="0"/>
                <w:numId w:val="167"/>
              </w:numPr>
              <w:rPr>
                <w:color w:val="000000" w:themeColor="text1"/>
              </w:rPr>
            </w:pPr>
            <w:r>
              <w:rPr>
                <w:b/>
                <w:color w:val="000000" w:themeColor="text1"/>
              </w:rPr>
              <w:t>ALARM:</w:t>
            </w:r>
            <w:r>
              <w:rPr>
                <w:color w:val="000000" w:themeColor="text1"/>
              </w:rPr>
              <w:t xml:space="preserve">  If the generator plant is two or fewer contingencies away from SSR vulnerability, an alarm will inform a system operator to implement the procedural action plan.  A Generator is allowed to reside in this condition for 8 hours.</w:t>
            </w:r>
          </w:p>
          <w:p w14:paraId="6512F2DF" w14:textId="7F598D7A" w:rsidR="006E727E" w:rsidRDefault="006E727E" w:rsidP="007E512D">
            <w:pPr>
              <w:pStyle w:val="ListParagraph"/>
              <w:numPr>
                <w:ilvl w:val="0"/>
                <w:numId w:val="167"/>
              </w:numPr>
            </w:pPr>
            <w:r w:rsidRPr="00F60862">
              <w:rPr>
                <w:color w:val="000000" w:themeColor="text1"/>
              </w:rPr>
              <w:t>The ERCOT EMS system will be utilized to monitor transmission outages.  A double circuit transmission outage is considered as one contingency in Operations.</w:t>
            </w:r>
          </w:p>
        </w:tc>
      </w:tr>
      <w:tr w:rsidR="006E727E" w14:paraId="0526222E" w14:textId="77777777" w:rsidTr="0098051E">
        <w:trPr>
          <w:trHeight w:val="576"/>
        </w:trPr>
        <w:tc>
          <w:tcPr>
            <w:tcW w:w="1604" w:type="dxa"/>
            <w:tcBorders>
              <w:left w:val="nil"/>
              <w:bottom w:val="single" w:sz="4" w:space="0" w:color="auto"/>
            </w:tcBorders>
            <w:vAlign w:val="center"/>
          </w:tcPr>
          <w:p w14:paraId="22B138A6" w14:textId="77777777" w:rsidR="006E727E" w:rsidRDefault="006E727E" w:rsidP="006E727E">
            <w:pPr>
              <w:jc w:val="center"/>
              <w:rPr>
                <w:b/>
                <w:color w:val="000000" w:themeColor="text1"/>
              </w:rPr>
            </w:pPr>
            <w:r>
              <w:rPr>
                <w:b/>
                <w:color w:val="000000" w:themeColor="text1"/>
              </w:rPr>
              <w:t>Output</w:t>
            </w:r>
          </w:p>
          <w:p w14:paraId="17FC4FA2" w14:textId="03D6FE37" w:rsidR="006E727E" w:rsidRDefault="006E727E" w:rsidP="006E727E">
            <w:pPr>
              <w:jc w:val="center"/>
              <w:rPr>
                <w:b/>
                <w:color w:val="000000" w:themeColor="text1"/>
              </w:rPr>
            </w:pPr>
            <w:r>
              <w:rPr>
                <w:b/>
                <w:color w:val="000000" w:themeColor="text1"/>
              </w:rPr>
              <w:t>Displays</w:t>
            </w:r>
          </w:p>
        </w:tc>
        <w:tc>
          <w:tcPr>
            <w:tcW w:w="7756" w:type="dxa"/>
            <w:tcBorders>
              <w:bottom w:val="single" w:sz="4" w:space="0" w:color="auto"/>
              <w:right w:val="nil"/>
            </w:tcBorders>
            <w:vAlign w:val="center"/>
          </w:tcPr>
          <w:p w14:paraId="08F90964" w14:textId="77777777" w:rsidR="006E727E" w:rsidRDefault="006E727E" w:rsidP="006E727E">
            <w:pPr>
              <w:rPr>
                <w:b/>
                <w:color w:val="000000" w:themeColor="text1"/>
                <w:u w:val="single"/>
              </w:rPr>
            </w:pPr>
            <w:r>
              <w:rPr>
                <w:b/>
                <w:color w:val="000000" w:themeColor="text1"/>
                <w:u w:val="single"/>
              </w:rPr>
              <w:t>REVIEW REFERENCE DISPLAY:</w:t>
            </w:r>
          </w:p>
          <w:p w14:paraId="54E9F301" w14:textId="53600EEA" w:rsidR="006E727E" w:rsidRDefault="006E727E" w:rsidP="006E727E">
            <w:pPr>
              <w:rPr>
                <w:b/>
                <w:color w:val="000000" w:themeColor="text1"/>
                <w:u w:val="single"/>
              </w:rPr>
            </w:pPr>
            <w:r>
              <w:rPr>
                <w:b/>
                <w:color w:val="000000" w:themeColor="text1"/>
                <w:u w:val="single"/>
              </w:rPr>
              <w:t>ERCOT EMS Applications&gt;OLNETSEQ – Real-Time Network On-line Sequence</w:t>
            </w:r>
          </w:p>
          <w:p w14:paraId="2E1C579D" w14:textId="77777777" w:rsidR="006E727E" w:rsidRDefault="006E727E" w:rsidP="006E727E">
            <w:pPr>
              <w:rPr>
                <w:b/>
                <w:color w:val="000000" w:themeColor="text1"/>
                <w:u w:val="single"/>
              </w:rPr>
            </w:pPr>
            <w:r>
              <w:rPr>
                <w:b/>
                <w:color w:val="000000" w:themeColor="text1"/>
                <w:u w:val="single"/>
              </w:rPr>
              <w:t>Contingency Violation Display</w:t>
            </w:r>
          </w:p>
          <w:p w14:paraId="1059EB3E" w14:textId="77777777" w:rsidR="006E727E" w:rsidRDefault="006E727E" w:rsidP="006E727E">
            <w:pPr>
              <w:rPr>
                <w:b/>
                <w:color w:val="000000" w:themeColor="text1"/>
                <w:u w:val="single"/>
              </w:rPr>
            </w:pPr>
            <w:r>
              <w:rPr>
                <w:b/>
                <w:color w:val="000000" w:themeColor="text1"/>
                <w:u w:val="single"/>
              </w:rPr>
              <w:t>SSR Summary Display</w:t>
            </w:r>
          </w:p>
          <w:p w14:paraId="64A26EC1" w14:textId="77777777" w:rsidR="006E727E" w:rsidRDefault="006E727E" w:rsidP="006E727E">
            <w:pPr>
              <w:rPr>
                <w:b/>
                <w:color w:val="000000" w:themeColor="text1"/>
                <w:u w:val="single"/>
              </w:rPr>
            </w:pPr>
          </w:p>
          <w:p w14:paraId="467FDC06" w14:textId="77777777" w:rsidR="006E727E" w:rsidRDefault="006E727E" w:rsidP="006E727E">
            <w:pPr>
              <w:rPr>
                <w:b/>
                <w:color w:val="000000" w:themeColor="text1"/>
                <w:u w:val="single"/>
              </w:rPr>
            </w:pPr>
            <w:r>
              <w:rPr>
                <w:b/>
                <w:color w:val="000000" w:themeColor="text1"/>
                <w:u w:val="single"/>
              </w:rPr>
              <w:t>IF:</w:t>
            </w:r>
          </w:p>
          <w:p w14:paraId="322899F6" w14:textId="272918FA" w:rsidR="006E727E" w:rsidRDefault="006E727E" w:rsidP="006E727E">
            <w:pPr>
              <w:numPr>
                <w:ilvl w:val="0"/>
                <w:numId w:val="27"/>
              </w:numPr>
              <w:rPr>
                <w:color w:val="000000" w:themeColor="text1"/>
              </w:rPr>
            </w:pPr>
            <w:r>
              <w:rPr>
                <w:color w:val="000000" w:themeColor="text1"/>
              </w:rPr>
              <w:t>You receive an SSR alarm, but the impacted Resource is offline.</w:t>
            </w:r>
          </w:p>
          <w:p w14:paraId="5AA74CA8" w14:textId="77777777" w:rsidR="006E727E" w:rsidRDefault="006E727E" w:rsidP="006E727E">
            <w:pPr>
              <w:rPr>
                <w:b/>
                <w:color w:val="000000" w:themeColor="text1"/>
                <w:u w:val="single"/>
              </w:rPr>
            </w:pPr>
            <w:r>
              <w:rPr>
                <w:b/>
                <w:color w:val="000000" w:themeColor="text1"/>
                <w:u w:val="single"/>
              </w:rPr>
              <w:t>THEN:</w:t>
            </w:r>
          </w:p>
          <w:p w14:paraId="4587C890" w14:textId="11A733D9" w:rsidR="006E727E" w:rsidRDefault="006E727E" w:rsidP="006E727E">
            <w:pPr>
              <w:pStyle w:val="ListParagraph"/>
              <w:numPr>
                <w:ilvl w:val="0"/>
                <w:numId w:val="27"/>
              </w:numPr>
            </w:pPr>
            <w:r w:rsidRPr="00F60862">
              <w:rPr>
                <w:color w:val="000000" w:themeColor="text1"/>
              </w:rPr>
              <w:t xml:space="preserve">Take action accordingly because the SSR tool does not </w:t>
            </w:r>
            <w:r>
              <w:rPr>
                <w:color w:val="000000" w:themeColor="text1"/>
              </w:rPr>
              <w:t>consider</w:t>
            </w:r>
            <w:r w:rsidRPr="00F60862">
              <w:rPr>
                <w:color w:val="000000" w:themeColor="text1"/>
              </w:rPr>
              <w:t xml:space="preserve"> if the unit is planned ON/OFF</w:t>
            </w:r>
          </w:p>
        </w:tc>
      </w:tr>
      <w:tr w:rsidR="006E727E" w14:paraId="272C5354" w14:textId="77777777" w:rsidTr="0098051E">
        <w:trPr>
          <w:trHeight w:val="576"/>
        </w:trPr>
        <w:tc>
          <w:tcPr>
            <w:tcW w:w="1604" w:type="dxa"/>
            <w:tcBorders>
              <w:left w:val="nil"/>
              <w:bottom w:val="single" w:sz="4" w:space="0" w:color="auto"/>
            </w:tcBorders>
            <w:vAlign w:val="center"/>
          </w:tcPr>
          <w:p w14:paraId="1251CFCD" w14:textId="0A6467E6" w:rsidR="006E727E" w:rsidRDefault="006E727E" w:rsidP="006E727E">
            <w:pPr>
              <w:jc w:val="center"/>
              <w:rPr>
                <w:b/>
                <w:color w:val="000000" w:themeColor="text1"/>
              </w:rPr>
            </w:pPr>
            <w:r>
              <w:rPr>
                <w:b/>
                <w:color w:val="000000" w:themeColor="text1"/>
              </w:rPr>
              <w:t>Warning</w:t>
            </w:r>
          </w:p>
        </w:tc>
        <w:tc>
          <w:tcPr>
            <w:tcW w:w="7756" w:type="dxa"/>
            <w:tcBorders>
              <w:bottom w:val="single" w:sz="4" w:space="0" w:color="auto"/>
              <w:right w:val="nil"/>
            </w:tcBorders>
            <w:vAlign w:val="center"/>
          </w:tcPr>
          <w:p w14:paraId="33237AAF" w14:textId="77777777" w:rsidR="006E727E" w:rsidRDefault="006E727E" w:rsidP="006E727E">
            <w:pPr>
              <w:rPr>
                <w:b/>
                <w:color w:val="000000" w:themeColor="text1"/>
                <w:u w:val="single"/>
              </w:rPr>
            </w:pPr>
            <w:r>
              <w:rPr>
                <w:b/>
                <w:color w:val="000000" w:themeColor="text1"/>
                <w:u w:val="single"/>
              </w:rPr>
              <w:t>IF:</w:t>
            </w:r>
          </w:p>
          <w:p w14:paraId="732648DD" w14:textId="77777777" w:rsidR="006E727E" w:rsidRDefault="006E727E" w:rsidP="006E727E">
            <w:pPr>
              <w:numPr>
                <w:ilvl w:val="0"/>
                <w:numId w:val="27"/>
              </w:numPr>
              <w:rPr>
                <w:color w:val="000000" w:themeColor="text1"/>
              </w:rPr>
            </w:pPr>
            <w:r>
              <w:rPr>
                <w:color w:val="000000" w:themeColor="text1"/>
              </w:rPr>
              <w:t xml:space="preserve">EMS SSR Notification (Warning) </w:t>
            </w:r>
            <w:r>
              <w:rPr>
                <w:color w:val="000000" w:themeColor="text1"/>
                <w:u w:val="single"/>
              </w:rPr>
              <w:t>Three</w:t>
            </w:r>
            <w:r>
              <w:rPr>
                <w:color w:val="000000" w:themeColor="text1"/>
              </w:rPr>
              <w:t xml:space="preserve"> Contingencies away from a SSR vulnerability</w:t>
            </w:r>
          </w:p>
          <w:p w14:paraId="1EC63675" w14:textId="77777777" w:rsidR="006E727E" w:rsidRDefault="006E727E" w:rsidP="006E727E">
            <w:pPr>
              <w:rPr>
                <w:b/>
                <w:color w:val="000000" w:themeColor="text1"/>
                <w:u w:val="single"/>
              </w:rPr>
            </w:pPr>
            <w:r>
              <w:rPr>
                <w:b/>
                <w:color w:val="000000" w:themeColor="text1"/>
                <w:u w:val="single"/>
              </w:rPr>
              <w:t>THEN:</w:t>
            </w:r>
          </w:p>
          <w:p w14:paraId="3523D6D5" w14:textId="77777777" w:rsidR="006E727E" w:rsidRDefault="006E727E" w:rsidP="006E727E">
            <w:pPr>
              <w:numPr>
                <w:ilvl w:val="0"/>
                <w:numId w:val="27"/>
              </w:numPr>
              <w:rPr>
                <w:color w:val="000000" w:themeColor="text1"/>
              </w:rPr>
            </w:pPr>
            <w:r>
              <w:rPr>
                <w:color w:val="000000" w:themeColor="text1"/>
              </w:rPr>
              <w:t xml:space="preserve">Notify Shift Supervisor </w:t>
            </w:r>
          </w:p>
          <w:p w14:paraId="679DAE15" w14:textId="3AF5894A" w:rsidR="006E727E" w:rsidRDefault="006E727E" w:rsidP="006E727E">
            <w:pPr>
              <w:pStyle w:val="ListParagraph"/>
              <w:numPr>
                <w:ilvl w:val="0"/>
                <w:numId w:val="27"/>
              </w:numPr>
            </w:pPr>
            <w:r w:rsidRPr="00D26168">
              <w:rPr>
                <w:color w:val="000000" w:themeColor="text1"/>
              </w:rPr>
              <w:t>Inform QSE resource may be requested offline for Valley SSR mitigation</w:t>
            </w:r>
          </w:p>
        </w:tc>
      </w:tr>
      <w:tr w:rsidR="006E727E" w14:paraId="3DAF84E5" w14:textId="77777777" w:rsidTr="0098051E">
        <w:trPr>
          <w:trHeight w:val="576"/>
        </w:trPr>
        <w:tc>
          <w:tcPr>
            <w:tcW w:w="1604" w:type="dxa"/>
            <w:tcBorders>
              <w:left w:val="nil"/>
              <w:bottom w:val="single" w:sz="4" w:space="0" w:color="auto"/>
            </w:tcBorders>
            <w:vAlign w:val="center"/>
          </w:tcPr>
          <w:p w14:paraId="3D7B2DFA" w14:textId="13B05F62" w:rsidR="006E727E" w:rsidRDefault="006E727E" w:rsidP="006E727E">
            <w:pPr>
              <w:jc w:val="center"/>
              <w:rPr>
                <w:b/>
                <w:color w:val="000000" w:themeColor="text1"/>
              </w:rPr>
            </w:pPr>
            <w:r>
              <w:rPr>
                <w:b/>
                <w:color w:val="000000" w:themeColor="text1"/>
              </w:rPr>
              <w:t>Alarm</w:t>
            </w:r>
          </w:p>
        </w:tc>
        <w:tc>
          <w:tcPr>
            <w:tcW w:w="7756" w:type="dxa"/>
            <w:tcBorders>
              <w:bottom w:val="single" w:sz="4" w:space="0" w:color="auto"/>
              <w:right w:val="nil"/>
            </w:tcBorders>
            <w:vAlign w:val="center"/>
          </w:tcPr>
          <w:p w14:paraId="38E46E2A" w14:textId="77777777" w:rsidR="006E727E" w:rsidRDefault="006E727E" w:rsidP="006E727E">
            <w:pPr>
              <w:rPr>
                <w:b/>
                <w:color w:val="000000" w:themeColor="text1"/>
                <w:u w:val="single"/>
              </w:rPr>
            </w:pPr>
            <w:r>
              <w:rPr>
                <w:b/>
                <w:color w:val="000000" w:themeColor="text1"/>
                <w:u w:val="single"/>
              </w:rPr>
              <w:t>IF:</w:t>
            </w:r>
          </w:p>
          <w:p w14:paraId="2E6321FE" w14:textId="77777777" w:rsidR="006E727E" w:rsidRDefault="006E727E" w:rsidP="006E727E">
            <w:pPr>
              <w:numPr>
                <w:ilvl w:val="0"/>
                <w:numId w:val="27"/>
              </w:numPr>
              <w:rPr>
                <w:color w:val="000000" w:themeColor="text1"/>
              </w:rPr>
            </w:pPr>
            <w:r>
              <w:rPr>
                <w:color w:val="000000" w:themeColor="text1"/>
              </w:rPr>
              <w:lastRenderedPageBreak/>
              <w:t xml:space="preserve">EMS SSR Notification (Alarm) </w:t>
            </w:r>
            <w:r>
              <w:rPr>
                <w:color w:val="000000" w:themeColor="text1"/>
                <w:u w:val="single"/>
              </w:rPr>
              <w:t>Two</w:t>
            </w:r>
            <w:r>
              <w:rPr>
                <w:color w:val="000000" w:themeColor="text1"/>
              </w:rPr>
              <w:t xml:space="preserve"> Contingencies away from a SSR vulnerability</w:t>
            </w:r>
          </w:p>
          <w:p w14:paraId="2C1BD3DC" w14:textId="77777777" w:rsidR="006E727E" w:rsidRDefault="006E727E" w:rsidP="006E727E">
            <w:pPr>
              <w:rPr>
                <w:b/>
                <w:color w:val="000000" w:themeColor="text1"/>
                <w:u w:val="single"/>
              </w:rPr>
            </w:pPr>
            <w:r>
              <w:rPr>
                <w:b/>
                <w:color w:val="000000" w:themeColor="text1"/>
                <w:u w:val="single"/>
              </w:rPr>
              <w:t>THEN:</w:t>
            </w:r>
          </w:p>
          <w:p w14:paraId="429B5672" w14:textId="77777777" w:rsidR="006E727E" w:rsidRDefault="006E727E" w:rsidP="006E727E">
            <w:pPr>
              <w:numPr>
                <w:ilvl w:val="0"/>
                <w:numId w:val="27"/>
              </w:numPr>
              <w:rPr>
                <w:color w:val="000000" w:themeColor="text1"/>
              </w:rPr>
            </w:pPr>
            <w:r>
              <w:rPr>
                <w:color w:val="000000" w:themeColor="text1"/>
              </w:rPr>
              <w:t>Notify Shift Supervisor</w:t>
            </w:r>
          </w:p>
          <w:p w14:paraId="5C501DBE" w14:textId="77777777" w:rsidR="006E727E" w:rsidRPr="000807BB" w:rsidRDefault="006E727E" w:rsidP="006E727E">
            <w:pPr>
              <w:numPr>
                <w:ilvl w:val="0"/>
                <w:numId w:val="27"/>
              </w:numPr>
              <w:rPr>
                <w:color w:val="000000" w:themeColor="text1"/>
              </w:rPr>
            </w:pPr>
            <w:r>
              <w:rPr>
                <w:color w:val="000000" w:themeColor="text1"/>
              </w:rPr>
              <w:t>Issue QSE operating instruction to order the resource offline</w:t>
            </w:r>
          </w:p>
          <w:p w14:paraId="0891E30F" w14:textId="77777777" w:rsidR="006E727E" w:rsidRDefault="006E727E" w:rsidP="006E727E">
            <w:pPr>
              <w:pStyle w:val="TableText"/>
              <w:jc w:val="both"/>
              <w:rPr>
                <w:b/>
                <w:color w:val="000000" w:themeColor="text1"/>
                <w:highlight w:val="yellow"/>
                <w:u w:val="single"/>
              </w:rPr>
            </w:pPr>
          </w:p>
          <w:p w14:paraId="5FC0728A" w14:textId="77777777" w:rsidR="006E727E" w:rsidRDefault="006E727E" w:rsidP="006E727E">
            <w:pPr>
              <w:pStyle w:val="TableText"/>
              <w:jc w:val="both"/>
              <w:rPr>
                <w:b/>
                <w:color w:val="000000" w:themeColor="text1"/>
                <w:u w:val="single"/>
              </w:rPr>
            </w:pPr>
            <w:r>
              <w:rPr>
                <w:b/>
                <w:color w:val="000000" w:themeColor="text1"/>
                <w:highlight w:val="yellow"/>
                <w:u w:val="single"/>
              </w:rPr>
              <w:t>Typical Script for TO:</w:t>
            </w:r>
            <w:r>
              <w:rPr>
                <w:b/>
                <w:color w:val="000000" w:themeColor="text1"/>
                <w:u w:val="single"/>
              </w:rPr>
              <w:t xml:space="preserve">  </w:t>
            </w:r>
          </w:p>
          <w:p w14:paraId="74F70BE5" w14:textId="77777777" w:rsidR="006E727E" w:rsidRDefault="006E727E" w:rsidP="006E727E">
            <w:pPr>
              <w:pStyle w:val="TableText"/>
              <w:jc w:val="both"/>
              <w:rPr>
                <w:color w:val="000000" w:themeColor="text1"/>
              </w:rPr>
            </w:pPr>
            <w:r>
              <w:rPr>
                <w:color w:val="000000" w:themeColor="text1"/>
              </w:rPr>
              <w:t>This is ERCOT operator [first and last name].  At [xx:xx], ERCOT is issuing [QSE] an Operating Instruction to take [resource] offline for SSR mitigation.  Notify ERCOT when this task is complete.  Please repeat this back to me.  That is correct, thank you.”</w:t>
            </w:r>
          </w:p>
          <w:p w14:paraId="44904262" w14:textId="77777777" w:rsidR="006E727E" w:rsidRDefault="006E727E" w:rsidP="006E727E">
            <w:pPr>
              <w:rPr>
                <w:color w:val="000000" w:themeColor="text1"/>
              </w:rPr>
            </w:pPr>
          </w:p>
          <w:p w14:paraId="6D4F7C8B" w14:textId="6168C38D" w:rsidR="006E727E" w:rsidRDefault="006E727E" w:rsidP="006E727E">
            <w:pPr>
              <w:numPr>
                <w:ilvl w:val="0"/>
                <w:numId w:val="27"/>
              </w:numPr>
              <w:rPr>
                <w:color w:val="000000" w:themeColor="text1"/>
              </w:rPr>
            </w:pPr>
            <w:r>
              <w:rPr>
                <w:color w:val="000000" w:themeColor="text1"/>
              </w:rPr>
              <w:t xml:space="preserve">Post message on the </w:t>
            </w:r>
            <w:r w:rsidRPr="00ED58B1">
              <w:rPr>
                <w:color w:val="000000" w:themeColor="text1"/>
              </w:rPr>
              <w:t>ERCOT Website</w:t>
            </w:r>
          </w:p>
          <w:p w14:paraId="1D69E3A0" w14:textId="77777777" w:rsidR="006E727E" w:rsidRDefault="006E727E" w:rsidP="006E727E">
            <w:pPr>
              <w:ind w:left="831"/>
              <w:rPr>
                <w:color w:val="000000" w:themeColor="text1"/>
              </w:rPr>
            </w:pPr>
          </w:p>
          <w:p w14:paraId="024E1FCF" w14:textId="0B22E5FF" w:rsidR="006E727E" w:rsidRDefault="006E727E" w:rsidP="006E727E">
            <w:pPr>
              <w:rPr>
                <w:b/>
                <w:color w:val="000000" w:themeColor="text1"/>
                <w:u w:val="single"/>
              </w:rPr>
            </w:pPr>
            <w:r>
              <w:rPr>
                <w:b/>
                <w:color w:val="000000" w:themeColor="text1"/>
                <w:highlight w:val="yellow"/>
                <w:u w:val="single"/>
              </w:rPr>
              <w:t xml:space="preserve">Typical </w:t>
            </w:r>
            <w:r w:rsidRPr="00ED58B1">
              <w:rPr>
                <w:b/>
                <w:color w:val="000000" w:themeColor="text1"/>
                <w:highlight w:val="yellow"/>
                <w:u w:val="single"/>
              </w:rPr>
              <w:t>ERCOT Website</w:t>
            </w:r>
            <w:r>
              <w:rPr>
                <w:b/>
                <w:color w:val="000000" w:themeColor="text1"/>
                <w:highlight w:val="yellow"/>
                <w:u w:val="single"/>
              </w:rPr>
              <w:t xml:space="preserve"> Posting of the SSR Mitigation:</w:t>
            </w:r>
            <w:r>
              <w:rPr>
                <w:b/>
                <w:color w:val="000000" w:themeColor="text1"/>
                <w:u w:val="single"/>
              </w:rPr>
              <w:t xml:space="preserve"> </w:t>
            </w:r>
          </w:p>
          <w:p w14:paraId="399FACA8" w14:textId="158082CA" w:rsidR="006E727E" w:rsidRDefault="006E727E" w:rsidP="006E727E">
            <w:r>
              <w:rPr>
                <w:color w:val="000000" w:themeColor="text1"/>
              </w:rPr>
              <w:t>“ERCOT is taking manual actions for SSR mitigation.”</w:t>
            </w:r>
          </w:p>
        </w:tc>
      </w:tr>
      <w:tr w:rsidR="006E727E" w14:paraId="2F87DEC3" w14:textId="77777777" w:rsidTr="0098051E">
        <w:trPr>
          <w:trHeight w:val="576"/>
        </w:trPr>
        <w:tc>
          <w:tcPr>
            <w:tcW w:w="1604" w:type="dxa"/>
            <w:tcBorders>
              <w:left w:val="nil"/>
              <w:bottom w:val="single" w:sz="4" w:space="0" w:color="auto"/>
            </w:tcBorders>
            <w:vAlign w:val="center"/>
          </w:tcPr>
          <w:p w14:paraId="3BD7133F" w14:textId="0BEB72AB" w:rsidR="006E727E" w:rsidRDefault="006E727E" w:rsidP="006E727E">
            <w:pPr>
              <w:jc w:val="center"/>
              <w:rPr>
                <w:b/>
                <w:color w:val="000000" w:themeColor="text1"/>
              </w:rPr>
            </w:pPr>
            <w:r>
              <w:rPr>
                <w:b/>
                <w:color w:val="000000" w:themeColor="text1"/>
              </w:rPr>
              <w:lastRenderedPageBreak/>
              <w:t>1</w:t>
            </w:r>
          </w:p>
        </w:tc>
        <w:tc>
          <w:tcPr>
            <w:tcW w:w="7756" w:type="dxa"/>
            <w:tcBorders>
              <w:bottom w:val="single" w:sz="4" w:space="0" w:color="auto"/>
              <w:right w:val="nil"/>
            </w:tcBorders>
            <w:vAlign w:val="center"/>
          </w:tcPr>
          <w:p w14:paraId="450A19AD" w14:textId="3CBF8159" w:rsidR="006E727E" w:rsidRDefault="006E727E" w:rsidP="006E727E">
            <w:r>
              <w:rPr>
                <w:b/>
                <w:color w:val="000000" w:themeColor="text1"/>
                <w:u w:val="single"/>
              </w:rPr>
              <w:t>Refer to Desktop Guide Transmission Desk 2.18 Sub-Synchronous Resonance</w:t>
            </w:r>
          </w:p>
        </w:tc>
      </w:tr>
      <w:tr w:rsidR="006E727E" w14:paraId="1EBD273D" w14:textId="77777777" w:rsidTr="0098051E">
        <w:trPr>
          <w:trHeight w:val="576"/>
        </w:trPr>
        <w:tc>
          <w:tcPr>
            <w:tcW w:w="1604" w:type="dxa"/>
            <w:tcBorders>
              <w:left w:val="nil"/>
              <w:bottom w:val="single" w:sz="4" w:space="0" w:color="auto"/>
            </w:tcBorders>
            <w:vAlign w:val="center"/>
          </w:tcPr>
          <w:p w14:paraId="3C150CB7" w14:textId="0AAA6844" w:rsidR="006E727E" w:rsidRDefault="006E727E" w:rsidP="006E727E">
            <w:pPr>
              <w:jc w:val="center"/>
              <w:rPr>
                <w:b/>
                <w:color w:val="000000" w:themeColor="text1"/>
              </w:rPr>
            </w:pPr>
            <w:r>
              <w:rPr>
                <w:b/>
                <w:color w:val="000000" w:themeColor="text1"/>
              </w:rPr>
              <w:t>2</w:t>
            </w:r>
          </w:p>
        </w:tc>
        <w:tc>
          <w:tcPr>
            <w:tcW w:w="7756" w:type="dxa"/>
            <w:tcBorders>
              <w:bottom w:val="single" w:sz="4" w:space="0" w:color="auto"/>
              <w:right w:val="nil"/>
            </w:tcBorders>
            <w:vAlign w:val="center"/>
          </w:tcPr>
          <w:p w14:paraId="453B38E9" w14:textId="54DE1F15" w:rsidR="006E727E" w:rsidRDefault="006E727E" w:rsidP="006E727E">
            <w:pPr>
              <w:rPr>
                <w:b/>
                <w:color w:val="000000" w:themeColor="text1"/>
                <w:u w:val="single"/>
              </w:rPr>
            </w:pPr>
            <w:r>
              <w:rPr>
                <w:b/>
                <w:color w:val="000000" w:themeColor="text1"/>
                <w:u w:val="single"/>
              </w:rPr>
              <w:t xml:space="preserve">The </w:t>
            </w:r>
            <w:r w:rsidRPr="00ED58B1">
              <w:rPr>
                <w:b/>
                <w:color w:val="000000" w:themeColor="text1"/>
                <w:u w:val="single"/>
              </w:rPr>
              <w:t>ERCOT Website</w:t>
            </w:r>
            <w:r>
              <w:rPr>
                <w:b/>
                <w:color w:val="000000" w:themeColor="text1"/>
                <w:u w:val="single"/>
              </w:rPr>
              <w:t xml:space="preserve"> posting of the SSR Mitigation MUST be posted prior to SSR Notification (Alarm) One Contingency away from SSR vulnerability.</w:t>
            </w:r>
          </w:p>
          <w:p w14:paraId="0C0319F1" w14:textId="77777777" w:rsidR="006E727E" w:rsidRDefault="006E727E" w:rsidP="006E727E">
            <w:pPr>
              <w:rPr>
                <w:b/>
                <w:color w:val="000000" w:themeColor="text1"/>
                <w:u w:val="single"/>
              </w:rPr>
            </w:pPr>
            <w:r>
              <w:rPr>
                <w:b/>
                <w:color w:val="000000" w:themeColor="text1"/>
                <w:u w:val="single"/>
              </w:rPr>
              <w:t xml:space="preserve">  </w:t>
            </w:r>
          </w:p>
          <w:p w14:paraId="6E06D71D" w14:textId="77777777" w:rsidR="006E727E" w:rsidRDefault="006E727E" w:rsidP="006E727E">
            <w:pPr>
              <w:rPr>
                <w:b/>
                <w:color w:val="000000" w:themeColor="text1"/>
                <w:u w:val="single"/>
              </w:rPr>
            </w:pPr>
            <w:r>
              <w:rPr>
                <w:b/>
                <w:color w:val="000000" w:themeColor="text1"/>
                <w:u w:val="single"/>
              </w:rPr>
              <w:t>IF:</w:t>
            </w:r>
          </w:p>
          <w:p w14:paraId="177765F4" w14:textId="77777777" w:rsidR="006E727E" w:rsidRDefault="006E727E" w:rsidP="006E727E">
            <w:pPr>
              <w:numPr>
                <w:ilvl w:val="0"/>
                <w:numId w:val="27"/>
              </w:numPr>
              <w:rPr>
                <w:color w:val="000000" w:themeColor="text1"/>
              </w:rPr>
            </w:pPr>
            <w:r>
              <w:rPr>
                <w:color w:val="000000" w:themeColor="text1"/>
              </w:rPr>
              <w:t xml:space="preserve">EMS SSR Notification (Alarm) identifies </w:t>
            </w:r>
            <w:r>
              <w:rPr>
                <w:color w:val="000000" w:themeColor="text1"/>
                <w:u w:val="single"/>
              </w:rPr>
              <w:t>one</w:t>
            </w:r>
            <w:r>
              <w:rPr>
                <w:color w:val="000000" w:themeColor="text1"/>
              </w:rPr>
              <w:t xml:space="preserve"> Contingency away from SSR vulnerability</w:t>
            </w:r>
          </w:p>
          <w:p w14:paraId="5A8F0334" w14:textId="77777777" w:rsidR="006E727E" w:rsidRDefault="006E727E" w:rsidP="006E727E">
            <w:pPr>
              <w:rPr>
                <w:b/>
                <w:color w:val="000000" w:themeColor="text1"/>
                <w:u w:val="single"/>
              </w:rPr>
            </w:pPr>
            <w:r>
              <w:rPr>
                <w:b/>
                <w:color w:val="000000" w:themeColor="text1"/>
                <w:u w:val="single"/>
              </w:rPr>
              <w:t>THEN:</w:t>
            </w:r>
          </w:p>
          <w:p w14:paraId="3B7AB942" w14:textId="77777777" w:rsidR="006E727E" w:rsidRPr="005D10A1" w:rsidRDefault="006E727E" w:rsidP="006E727E">
            <w:pPr>
              <w:pStyle w:val="ListParagraph"/>
              <w:numPr>
                <w:ilvl w:val="0"/>
                <w:numId w:val="27"/>
              </w:numPr>
              <w:rPr>
                <w:color w:val="000000" w:themeColor="text1"/>
              </w:rPr>
            </w:pPr>
            <w:r w:rsidRPr="005D10A1">
              <w:rPr>
                <w:color w:val="000000" w:themeColor="text1"/>
              </w:rPr>
              <w:t>Confirm previous steps have been completed</w:t>
            </w:r>
            <w:r>
              <w:rPr>
                <w:color w:val="000000" w:themeColor="text1"/>
              </w:rPr>
              <w:t>;</w:t>
            </w:r>
            <w:r w:rsidRPr="005D10A1">
              <w:rPr>
                <w:color w:val="000000" w:themeColor="text1"/>
              </w:rPr>
              <w:t xml:space="preserve"> and </w:t>
            </w:r>
          </w:p>
          <w:p w14:paraId="0E95AA91" w14:textId="6E21EADF" w:rsidR="006E727E" w:rsidRDefault="006E727E" w:rsidP="006E727E">
            <w:pPr>
              <w:pStyle w:val="ListParagraph"/>
              <w:numPr>
                <w:ilvl w:val="0"/>
                <w:numId w:val="27"/>
              </w:numPr>
            </w:pPr>
            <w:r w:rsidRPr="00D26168">
              <w:rPr>
                <w:color w:val="000000" w:themeColor="text1"/>
              </w:rPr>
              <w:t>Notify QSE with impacted resource</w:t>
            </w:r>
          </w:p>
        </w:tc>
      </w:tr>
      <w:tr w:rsidR="006E727E" w14:paraId="5BA2DDD5" w14:textId="77777777" w:rsidTr="0098051E">
        <w:trPr>
          <w:trHeight w:val="576"/>
        </w:trPr>
        <w:tc>
          <w:tcPr>
            <w:tcW w:w="1604" w:type="dxa"/>
            <w:tcBorders>
              <w:left w:val="nil"/>
              <w:bottom w:val="single" w:sz="4" w:space="0" w:color="auto"/>
            </w:tcBorders>
            <w:vAlign w:val="center"/>
          </w:tcPr>
          <w:p w14:paraId="7ADDCF0F" w14:textId="53EE3430" w:rsidR="006E727E" w:rsidRDefault="006E727E" w:rsidP="006E727E">
            <w:pPr>
              <w:jc w:val="center"/>
              <w:rPr>
                <w:b/>
                <w:color w:val="000000" w:themeColor="text1"/>
              </w:rPr>
            </w:pPr>
            <w:r>
              <w:rPr>
                <w:b/>
                <w:color w:val="000000" w:themeColor="text1"/>
              </w:rPr>
              <w:t>Normal Operations</w:t>
            </w:r>
          </w:p>
        </w:tc>
        <w:tc>
          <w:tcPr>
            <w:tcW w:w="7756" w:type="dxa"/>
            <w:tcBorders>
              <w:bottom w:val="single" w:sz="4" w:space="0" w:color="auto"/>
              <w:right w:val="nil"/>
            </w:tcBorders>
            <w:vAlign w:val="center"/>
          </w:tcPr>
          <w:p w14:paraId="74F50AF5" w14:textId="77777777" w:rsidR="006E727E" w:rsidRDefault="006E727E" w:rsidP="006E727E">
            <w:pPr>
              <w:rPr>
                <w:b/>
                <w:color w:val="000000" w:themeColor="text1"/>
                <w:u w:val="single"/>
              </w:rPr>
            </w:pPr>
            <w:r>
              <w:rPr>
                <w:b/>
                <w:color w:val="000000" w:themeColor="text1"/>
                <w:u w:val="single"/>
              </w:rPr>
              <w:t xml:space="preserve">WHEN: </w:t>
            </w:r>
          </w:p>
          <w:p w14:paraId="77B25F46" w14:textId="77777777" w:rsidR="006E727E" w:rsidRDefault="006E727E" w:rsidP="006E727E">
            <w:pPr>
              <w:pStyle w:val="ListParagraph"/>
              <w:numPr>
                <w:ilvl w:val="0"/>
                <w:numId w:val="27"/>
              </w:numPr>
            </w:pPr>
            <w:r>
              <w:t xml:space="preserve">Back to normal operations and there is no </w:t>
            </w:r>
            <w:r>
              <w:rPr>
                <w:color w:val="000000" w:themeColor="text1"/>
              </w:rPr>
              <w:t>SSR vulnerability</w:t>
            </w:r>
            <w:r>
              <w:t>.</w:t>
            </w:r>
          </w:p>
          <w:p w14:paraId="10FDED74" w14:textId="77777777" w:rsidR="006E727E" w:rsidRDefault="006E727E" w:rsidP="006E727E">
            <w:pPr>
              <w:rPr>
                <w:b/>
                <w:color w:val="000000" w:themeColor="text1"/>
                <w:u w:val="single"/>
              </w:rPr>
            </w:pPr>
            <w:r>
              <w:rPr>
                <w:b/>
                <w:color w:val="000000" w:themeColor="text1"/>
                <w:u w:val="single"/>
              </w:rPr>
              <w:t xml:space="preserve">CANCEL: </w:t>
            </w:r>
          </w:p>
          <w:p w14:paraId="788B39B4" w14:textId="685B525A" w:rsidR="006E727E" w:rsidRPr="008A3E03" w:rsidRDefault="006E727E" w:rsidP="006E727E">
            <w:pPr>
              <w:pStyle w:val="ListParagraph"/>
              <w:numPr>
                <w:ilvl w:val="0"/>
                <w:numId w:val="27"/>
              </w:numPr>
              <w:rPr>
                <w:b/>
                <w:u w:val="single"/>
              </w:rPr>
            </w:pPr>
            <w:r>
              <w:rPr>
                <w:color w:val="000000" w:themeColor="text1"/>
              </w:rPr>
              <w:t>SSR mitigation</w:t>
            </w:r>
            <w:r>
              <w:t xml:space="preserve"> message on the </w:t>
            </w:r>
            <w:r w:rsidRPr="00ED58B1">
              <w:t>ERCOT Website</w:t>
            </w:r>
            <w:r>
              <w:t>.</w:t>
            </w:r>
          </w:p>
          <w:p w14:paraId="1031A1EF" w14:textId="77777777" w:rsidR="006E727E" w:rsidRDefault="006E727E" w:rsidP="006E727E">
            <w:pPr>
              <w:rPr>
                <w:b/>
                <w:color w:val="000000" w:themeColor="text1"/>
                <w:u w:val="single"/>
              </w:rPr>
            </w:pPr>
            <w:r>
              <w:rPr>
                <w:b/>
                <w:color w:val="000000" w:themeColor="text1"/>
                <w:u w:val="single"/>
              </w:rPr>
              <w:t>THEN:</w:t>
            </w:r>
          </w:p>
          <w:p w14:paraId="5B1E04E5" w14:textId="77777777" w:rsidR="006E727E" w:rsidRPr="003C0669" w:rsidRDefault="006E727E" w:rsidP="006E727E">
            <w:pPr>
              <w:pStyle w:val="ListParagraph"/>
              <w:numPr>
                <w:ilvl w:val="0"/>
                <w:numId w:val="27"/>
              </w:numPr>
              <w:rPr>
                <w:color w:val="000000" w:themeColor="text1"/>
              </w:rPr>
            </w:pPr>
            <w:r>
              <w:rPr>
                <w:color w:val="000000" w:themeColor="text1"/>
              </w:rPr>
              <w:t>Notify QSE resource is released to come online</w:t>
            </w:r>
          </w:p>
          <w:p w14:paraId="29AEB270" w14:textId="77777777" w:rsidR="006E727E" w:rsidRDefault="006E727E" w:rsidP="006E727E">
            <w:pPr>
              <w:ind w:left="831"/>
              <w:rPr>
                <w:b/>
                <w:u w:val="single"/>
              </w:rPr>
            </w:pPr>
          </w:p>
          <w:p w14:paraId="2E004616" w14:textId="77777777" w:rsidR="006E727E" w:rsidRDefault="006E727E" w:rsidP="006E727E">
            <w:pPr>
              <w:pStyle w:val="TableText"/>
              <w:jc w:val="both"/>
              <w:rPr>
                <w:b/>
                <w:color w:val="000000" w:themeColor="text1"/>
                <w:u w:val="single"/>
              </w:rPr>
            </w:pPr>
            <w:r>
              <w:rPr>
                <w:b/>
                <w:color w:val="000000" w:themeColor="text1"/>
                <w:highlight w:val="yellow"/>
                <w:u w:val="single"/>
              </w:rPr>
              <w:t>Typical Script for TO:</w:t>
            </w:r>
            <w:r>
              <w:rPr>
                <w:b/>
                <w:color w:val="000000" w:themeColor="text1"/>
                <w:u w:val="single"/>
              </w:rPr>
              <w:t xml:space="preserve">  </w:t>
            </w:r>
          </w:p>
          <w:p w14:paraId="5B8D73D6" w14:textId="77777777" w:rsidR="006E727E" w:rsidRDefault="006E727E" w:rsidP="006E727E">
            <w:pPr>
              <w:rPr>
                <w:color w:val="000000" w:themeColor="text1"/>
              </w:rPr>
            </w:pPr>
            <w:r>
              <w:rPr>
                <w:color w:val="000000" w:themeColor="text1"/>
              </w:rPr>
              <w:t xml:space="preserve">This is ERCOT operator [first and last name].  At [xx:xx], ERCOT is notifying [QSE] [resource] is released to come online. Please repeat this back to me.  </w:t>
            </w:r>
          </w:p>
          <w:p w14:paraId="2A5D62C5" w14:textId="5CA1BB45" w:rsidR="006E727E" w:rsidRDefault="006E727E" w:rsidP="006E727E">
            <w:r>
              <w:rPr>
                <w:color w:val="000000" w:themeColor="text1"/>
              </w:rPr>
              <w:t>That is correct, thank you.”</w:t>
            </w:r>
          </w:p>
        </w:tc>
      </w:tr>
      <w:tr w:rsidR="006E727E" w14:paraId="64610CEE" w14:textId="77777777" w:rsidTr="0098051E">
        <w:trPr>
          <w:trHeight w:val="576"/>
        </w:trPr>
        <w:tc>
          <w:tcPr>
            <w:tcW w:w="1604" w:type="dxa"/>
            <w:tcBorders>
              <w:left w:val="nil"/>
              <w:bottom w:val="single" w:sz="4" w:space="0" w:color="auto"/>
            </w:tcBorders>
            <w:vAlign w:val="center"/>
          </w:tcPr>
          <w:p w14:paraId="6EFDE55D" w14:textId="3E00CF99" w:rsidR="006E727E" w:rsidRDefault="006E727E" w:rsidP="006E727E">
            <w:pPr>
              <w:jc w:val="center"/>
              <w:rPr>
                <w:b/>
                <w:color w:val="000000" w:themeColor="text1"/>
              </w:rPr>
            </w:pPr>
            <w:r>
              <w:rPr>
                <w:b/>
                <w:color w:val="000000" w:themeColor="text1"/>
              </w:rPr>
              <w:t>Log</w:t>
            </w:r>
          </w:p>
        </w:tc>
        <w:tc>
          <w:tcPr>
            <w:tcW w:w="7756" w:type="dxa"/>
            <w:tcBorders>
              <w:bottom w:val="single" w:sz="4" w:space="0" w:color="auto"/>
              <w:right w:val="nil"/>
            </w:tcBorders>
            <w:vAlign w:val="center"/>
          </w:tcPr>
          <w:p w14:paraId="1D551706" w14:textId="03EA29B6" w:rsidR="006E727E" w:rsidRDefault="006E727E" w:rsidP="006E727E">
            <w:r>
              <w:t>Log all actions.</w:t>
            </w:r>
          </w:p>
        </w:tc>
      </w:tr>
      <w:tr w:rsidR="006E727E" w14:paraId="3DC26C5F" w14:textId="77777777" w:rsidTr="0098051E">
        <w:trPr>
          <w:trHeight w:val="29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C5E" w14:textId="77777777" w:rsidR="006E727E" w:rsidRDefault="006E727E" w:rsidP="00357506">
            <w:pPr>
              <w:pStyle w:val="Heading3"/>
            </w:pPr>
            <w:bookmarkStart w:id="114" w:name="_Post-Contingency_Overloads_on_1"/>
            <w:bookmarkEnd w:id="114"/>
            <w:r>
              <w:t>Post-Contingency Overloads on the South DC Ties</w:t>
            </w:r>
          </w:p>
        </w:tc>
      </w:tr>
      <w:tr w:rsidR="006E727E" w14:paraId="439BBA53" w14:textId="77777777" w:rsidTr="0098051E">
        <w:trPr>
          <w:trHeight w:val="576"/>
        </w:trPr>
        <w:tc>
          <w:tcPr>
            <w:tcW w:w="1604" w:type="dxa"/>
            <w:tcBorders>
              <w:left w:val="nil"/>
              <w:bottom w:val="single" w:sz="4" w:space="0" w:color="auto"/>
            </w:tcBorders>
            <w:vAlign w:val="center"/>
          </w:tcPr>
          <w:p w14:paraId="4E0D62A2" w14:textId="3951E8B9" w:rsidR="006E727E" w:rsidRDefault="006E727E" w:rsidP="006E727E">
            <w:pPr>
              <w:jc w:val="center"/>
              <w:rPr>
                <w:b/>
              </w:rPr>
            </w:pPr>
            <w:r>
              <w:rPr>
                <w:b/>
              </w:rPr>
              <w:t>Note</w:t>
            </w:r>
          </w:p>
        </w:tc>
        <w:tc>
          <w:tcPr>
            <w:tcW w:w="7756" w:type="dxa"/>
            <w:tcBorders>
              <w:bottom w:val="single" w:sz="4" w:space="0" w:color="auto"/>
              <w:right w:val="nil"/>
            </w:tcBorders>
            <w:vAlign w:val="center"/>
          </w:tcPr>
          <w:p w14:paraId="728DC3C1" w14:textId="6E0804C7" w:rsidR="006E727E" w:rsidRPr="0054578F" w:rsidRDefault="006E727E" w:rsidP="006E727E">
            <w:pPr>
              <w:rPr>
                <w:b/>
                <w:u w:val="single"/>
              </w:rPr>
            </w:pPr>
            <w:r w:rsidRPr="0054578F">
              <w:t xml:space="preserve">Ensure all available generation has been </w:t>
            </w:r>
            <w:r>
              <w:t xml:space="preserve">RUC </w:t>
            </w:r>
            <w:r w:rsidRPr="0054578F">
              <w:t xml:space="preserve">committed </w:t>
            </w:r>
            <w:r>
              <w:t xml:space="preserve">and the constraint binding </w:t>
            </w:r>
            <w:r w:rsidRPr="0054578F">
              <w:t xml:space="preserve">before curtailing </w:t>
            </w:r>
            <w:r>
              <w:t xml:space="preserve">any South </w:t>
            </w:r>
            <w:r w:rsidRPr="0054578F">
              <w:t>DC-T</w:t>
            </w:r>
            <w:r>
              <w:t>ies.  Curtail only enough to m</w:t>
            </w:r>
            <w:r w:rsidRPr="0054578F">
              <w:t xml:space="preserve">aximize the flow across the </w:t>
            </w:r>
            <w:r>
              <w:t xml:space="preserve">South </w:t>
            </w:r>
            <w:r w:rsidRPr="0054578F">
              <w:t>DC-T</w:t>
            </w:r>
            <w:r>
              <w:t>ies</w:t>
            </w:r>
            <w:r w:rsidRPr="0054578F">
              <w:t xml:space="preserve"> at all times.</w:t>
            </w:r>
          </w:p>
        </w:tc>
      </w:tr>
      <w:tr w:rsidR="006E727E" w14:paraId="7E1D9991" w14:textId="77777777" w:rsidTr="0098051E">
        <w:trPr>
          <w:trHeight w:val="576"/>
        </w:trPr>
        <w:tc>
          <w:tcPr>
            <w:tcW w:w="1604" w:type="dxa"/>
            <w:tcBorders>
              <w:left w:val="nil"/>
              <w:bottom w:val="single" w:sz="4" w:space="0" w:color="auto"/>
            </w:tcBorders>
            <w:vAlign w:val="center"/>
          </w:tcPr>
          <w:p w14:paraId="756CBBFB" w14:textId="664CE00B" w:rsidR="006E727E" w:rsidRDefault="006E727E" w:rsidP="006E727E">
            <w:pPr>
              <w:jc w:val="center"/>
              <w:rPr>
                <w:b/>
              </w:rPr>
            </w:pPr>
            <w:r>
              <w:rPr>
                <w:b/>
              </w:rPr>
              <w:lastRenderedPageBreak/>
              <w:t>1</w:t>
            </w:r>
          </w:p>
        </w:tc>
        <w:tc>
          <w:tcPr>
            <w:tcW w:w="7756" w:type="dxa"/>
            <w:tcBorders>
              <w:bottom w:val="single" w:sz="4" w:space="0" w:color="auto"/>
              <w:right w:val="nil"/>
            </w:tcBorders>
            <w:vAlign w:val="center"/>
          </w:tcPr>
          <w:p w14:paraId="16D6BC10" w14:textId="77777777" w:rsidR="006E727E" w:rsidRDefault="006E727E" w:rsidP="006E727E">
            <w:pPr>
              <w:rPr>
                <w:b/>
                <w:u w:val="single"/>
              </w:rPr>
            </w:pPr>
            <w:r>
              <w:rPr>
                <w:b/>
                <w:u w:val="single"/>
              </w:rPr>
              <w:t>IF:</w:t>
            </w:r>
          </w:p>
          <w:p w14:paraId="46F976F9" w14:textId="77777777" w:rsidR="006E727E" w:rsidRDefault="006E727E" w:rsidP="006E727E">
            <w:pPr>
              <w:numPr>
                <w:ilvl w:val="0"/>
                <w:numId w:val="27"/>
              </w:numPr>
            </w:pPr>
            <w:r>
              <w:t>A post-contingency overload is approaching 98% of the Emergency Rating with shift factors for a DC-Tie export;</w:t>
            </w:r>
          </w:p>
          <w:p w14:paraId="6B55FB08" w14:textId="77777777" w:rsidR="006E727E" w:rsidRDefault="006E727E" w:rsidP="006E727E">
            <w:pPr>
              <w:rPr>
                <w:b/>
                <w:u w:val="single"/>
              </w:rPr>
            </w:pPr>
            <w:r>
              <w:rPr>
                <w:b/>
                <w:u w:val="single"/>
              </w:rPr>
              <w:t>THEN:</w:t>
            </w:r>
          </w:p>
          <w:p w14:paraId="5C8C542C" w14:textId="77777777" w:rsidR="006E727E" w:rsidRDefault="006E727E" w:rsidP="006E727E">
            <w:pPr>
              <w:numPr>
                <w:ilvl w:val="0"/>
                <w:numId w:val="27"/>
              </w:numPr>
            </w:pPr>
            <w:r>
              <w:t>Activate the constraint if a 2% or more shift factor exists.</w:t>
            </w:r>
          </w:p>
          <w:p w14:paraId="0E85F5FA" w14:textId="77777777" w:rsidR="006E727E" w:rsidRDefault="006E727E" w:rsidP="006E727E">
            <w:pPr>
              <w:rPr>
                <w:b/>
                <w:u w:val="single"/>
              </w:rPr>
            </w:pPr>
            <w:r>
              <w:rPr>
                <w:b/>
                <w:u w:val="single"/>
              </w:rPr>
              <w:t>IF:</w:t>
            </w:r>
          </w:p>
          <w:p w14:paraId="443A3111" w14:textId="77777777" w:rsidR="006E727E" w:rsidRDefault="006E727E" w:rsidP="006E727E">
            <w:pPr>
              <w:pStyle w:val="ListParagraph"/>
              <w:numPr>
                <w:ilvl w:val="0"/>
                <w:numId w:val="27"/>
              </w:numPr>
            </w:pPr>
            <w:r>
              <w:t>Shift factors exists for a DC-Tie export only or if activating the constraint does not fully resolve the congestion;</w:t>
            </w:r>
          </w:p>
          <w:p w14:paraId="07792A54" w14:textId="77777777" w:rsidR="006E727E" w:rsidRDefault="006E727E" w:rsidP="006E727E">
            <w:pPr>
              <w:rPr>
                <w:b/>
                <w:u w:val="single"/>
              </w:rPr>
            </w:pPr>
            <w:r>
              <w:rPr>
                <w:b/>
                <w:u w:val="single"/>
              </w:rPr>
              <w:t>THEN:</w:t>
            </w:r>
          </w:p>
          <w:p w14:paraId="4E598120" w14:textId="00DB69BC" w:rsidR="006E727E" w:rsidRDefault="006E727E" w:rsidP="006E727E">
            <w:pPr>
              <w:pStyle w:val="ListParagraph"/>
              <w:numPr>
                <w:ilvl w:val="0"/>
                <w:numId w:val="27"/>
              </w:numPr>
            </w:pPr>
            <w:r>
              <w:t>Ensure appropriate Resources have been RUC committed,</w:t>
            </w:r>
          </w:p>
          <w:p w14:paraId="5ABB93B2" w14:textId="77777777" w:rsidR="006E727E" w:rsidRDefault="006E727E" w:rsidP="006E727E">
            <w:pPr>
              <w:pStyle w:val="ListParagraph"/>
              <w:numPr>
                <w:ilvl w:val="0"/>
                <w:numId w:val="27"/>
              </w:numPr>
            </w:pPr>
            <w:r>
              <w:t xml:space="preserve">Request DC-Tie Operator to curtail the appropriate South DC-Tie to a specific MW amount to resolve the overload </w:t>
            </w:r>
          </w:p>
          <w:p w14:paraId="4F7D1A5A" w14:textId="77777777" w:rsidR="006E727E" w:rsidRPr="00D02BD9" w:rsidRDefault="006E727E" w:rsidP="006E727E">
            <w:pPr>
              <w:pStyle w:val="ListParagraph"/>
              <w:numPr>
                <w:ilvl w:val="0"/>
                <w:numId w:val="27"/>
              </w:numPr>
              <w:rPr>
                <w:b/>
                <w:u w:val="single"/>
              </w:rPr>
            </w:pPr>
            <w:r>
              <w:t>Ensure a Mitigation Plan exists for the contingency and review with TO,</w:t>
            </w:r>
          </w:p>
          <w:p w14:paraId="6774924E" w14:textId="0D68CF95" w:rsidR="006E727E" w:rsidRDefault="006E727E" w:rsidP="006E727E">
            <w:pPr>
              <w:pStyle w:val="ListParagraph"/>
              <w:numPr>
                <w:ilvl w:val="0"/>
                <w:numId w:val="27"/>
              </w:numPr>
              <w:rPr>
                <w:b/>
                <w:u w:val="single"/>
              </w:rPr>
            </w:pPr>
            <w:r>
              <w:t xml:space="preserve">If no Mitigation Plan exists, notify Operations Engineer to create one.  </w:t>
            </w:r>
          </w:p>
        </w:tc>
      </w:tr>
      <w:tr w:rsidR="006E727E" w14:paraId="3DC26C6E" w14:textId="77777777" w:rsidTr="0098051E">
        <w:trPr>
          <w:trHeight w:val="29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C6D" w14:textId="77777777" w:rsidR="006E727E" w:rsidRDefault="006E727E" w:rsidP="00357506">
            <w:pPr>
              <w:pStyle w:val="Heading3"/>
            </w:pPr>
            <w:bookmarkStart w:id="115" w:name="_Basecase_Overloads"/>
            <w:bookmarkEnd w:id="115"/>
            <w:r>
              <w:t>Basecase Overloads</w:t>
            </w:r>
          </w:p>
        </w:tc>
      </w:tr>
      <w:tr w:rsidR="006E727E" w14:paraId="3DC26C75" w14:textId="77777777" w:rsidTr="0098051E">
        <w:trPr>
          <w:trHeight w:val="213"/>
        </w:trPr>
        <w:tc>
          <w:tcPr>
            <w:tcW w:w="1604" w:type="dxa"/>
            <w:tcBorders>
              <w:top w:val="double" w:sz="4" w:space="0" w:color="auto"/>
              <w:left w:val="nil"/>
              <w:bottom w:val="single" w:sz="4" w:space="0" w:color="auto"/>
            </w:tcBorders>
            <w:vAlign w:val="center"/>
          </w:tcPr>
          <w:p w14:paraId="3DC26C6F" w14:textId="77777777" w:rsidR="006E727E" w:rsidRDefault="006E727E" w:rsidP="006E727E">
            <w:pPr>
              <w:jc w:val="center"/>
              <w:rPr>
                <w:b/>
              </w:rPr>
            </w:pPr>
            <w:r>
              <w:rPr>
                <w:b/>
              </w:rPr>
              <w:t>1</w:t>
            </w:r>
          </w:p>
        </w:tc>
        <w:tc>
          <w:tcPr>
            <w:tcW w:w="7756" w:type="dxa"/>
            <w:tcBorders>
              <w:top w:val="double" w:sz="4" w:space="0" w:color="auto"/>
              <w:bottom w:val="single" w:sz="4" w:space="0" w:color="auto"/>
              <w:right w:val="nil"/>
            </w:tcBorders>
            <w:vAlign w:val="center"/>
          </w:tcPr>
          <w:p w14:paraId="3DC26C70" w14:textId="77777777" w:rsidR="006E727E" w:rsidRPr="00D02BD9" w:rsidRDefault="006E727E" w:rsidP="006E727E">
            <w:pPr>
              <w:rPr>
                <w:b/>
                <w:u w:val="single"/>
              </w:rPr>
            </w:pPr>
            <w:r w:rsidRPr="00D02BD9">
              <w:rPr>
                <w:b/>
                <w:u w:val="single"/>
              </w:rPr>
              <w:t>IF:</w:t>
            </w:r>
          </w:p>
          <w:p w14:paraId="3DC26C71" w14:textId="77777777" w:rsidR="006E727E" w:rsidRDefault="006E727E" w:rsidP="007E512D">
            <w:pPr>
              <w:pStyle w:val="ListParagraph"/>
              <w:numPr>
                <w:ilvl w:val="0"/>
                <w:numId w:val="147"/>
              </w:numPr>
            </w:pPr>
            <w:r>
              <w:t>A Basecase exists</w:t>
            </w:r>
          </w:p>
          <w:p w14:paraId="3DC26C72" w14:textId="77777777" w:rsidR="006E727E" w:rsidRPr="00D02BD9" w:rsidRDefault="006E727E" w:rsidP="006E727E">
            <w:pPr>
              <w:rPr>
                <w:b/>
                <w:u w:val="single"/>
              </w:rPr>
            </w:pPr>
            <w:r w:rsidRPr="00D02BD9">
              <w:rPr>
                <w:b/>
                <w:u w:val="single"/>
              </w:rPr>
              <w:t>THEN:</w:t>
            </w:r>
          </w:p>
          <w:p w14:paraId="3DC26C73" w14:textId="77777777" w:rsidR="006E727E" w:rsidRDefault="006E727E" w:rsidP="007E512D">
            <w:pPr>
              <w:pStyle w:val="ListParagraph"/>
              <w:numPr>
                <w:ilvl w:val="0"/>
                <w:numId w:val="147"/>
              </w:numPr>
            </w:pPr>
            <w:r>
              <w:t>Verify SCADA is of similar magnitude to the Actual Basecase value (MW and MVAR flows)</w:t>
            </w:r>
          </w:p>
          <w:p w14:paraId="3DC26C74" w14:textId="77777777" w:rsidR="006E727E" w:rsidRDefault="006E727E" w:rsidP="007E512D">
            <w:pPr>
              <w:pStyle w:val="ListParagraph"/>
              <w:numPr>
                <w:ilvl w:val="0"/>
                <w:numId w:val="148"/>
              </w:numPr>
            </w:pPr>
            <w:r>
              <w:t>Example: Review the SCADA value with Actual (state estimation value)</w:t>
            </w:r>
          </w:p>
        </w:tc>
      </w:tr>
      <w:tr w:rsidR="006E727E" w14:paraId="3DC26C80" w14:textId="77777777" w:rsidTr="0098051E">
        <w:trPr>
          <w:trHeight w:val="296"/>
        </w:trPr>
        <w:tc>
          <w:tcPr>
            <w:tcW w:w="1604" w:type="dxa"/>
            <w:tcBorders>
              <w:top w:val="single" w:sz="4" w:space="0" w:color="auto"/>
              <w:left w:val="nil"/>
              <w:bottom w:val="single" w:sz="4" w:space="0" w:color="auto"/>
            </w:tcBorders>
            <w:vAlign w:val="center"/>
          </w:tcPr>
          <w:p w14:paraId="3DC26C76" w14:textId="77777777" w:rsidR="006E727E" w:rsidRDefault="006E727E" w:rsidP="006E727E">
            <w:pPr>
              <w:jc w:val="center"/>
              <w:rPr>
                <w:b/>
              </w:rPr>
            </w:pPr>
            <w:r>
              <w:rPr>
                <w:b/>
              </w:rPr>
              <w:t>2</w:t>
            </w:r>
          </w:p>
        </w:tc>
        <w:tc>
          <w:tcPr>
            <w:tcW w:w="7756" w:type="dxa"/>
            <w:tcBorders>
              <w:top w:val="single" w:sz="4" w:space="0" w:color="auto"/>
              <w:bottom w:val="single" w:sz="4" w:space="0" w:color="auto"/>
              <w:right w:val="nil"/>
            </w:tcBorders>
            <w:vAlign w:val="center"/>
          </w:tcPr>
          <w:p w14:paraId="3DC26C77" w14:textId="77777777" w:rsidR="006E727E" w:rsidRDefault="006E727E" w:rsidP="006E727E">
            <w:pPr>
              <w:rPr>
                <w:b/>
                <w:u w:val="single"/>
              </w:rPr>
            </w:pPr>
            <w:r>
              <w:rPr>
                <w:b/>
                <w:u w:val="single"/>
              </w:rPr>
              <w:t>IF:</w:t>
            </w:r>
          </w:p>
          <w:p w14:paraId="3DC26C78" w14:textId="77777777" w:rsidR="006E727E" w:rsidRDefault="006E727E" w:rsidP="006E727E">
            <w:pPr>
              <w:numPr>
                <w:ilvl w:val="0"/>
                <w:numId w:val="27"/>
              </w:numPr>
            </w:pPr>
            <w:r>
              <w:t xml:space="preserve">Inaccurate, </w:t>
            </w:r>
          </w:p>
          <w:p w14:paraId="3DC26C79" w14:textId="77777777" w:rsidR="006E727E" w:rsidRDefault="006E727E" w:rsidP="006E727E">
            <w:pPr>
              <w:numPr>
                <w:ilvl w:val="0"/>
                <w:numId w:val="27"/>
              </w:numPr>
            </w:pPr>
            <w:r>
              <w:t>Indicate NOSCED, OR</w:t>
            </w:r>
          </w:p>
          <w:p w14:paraId="3DC26C7A" w14:textId="77777777" w:rsidR="006E727E" w:rsidRDefault="006E727E" w:rsidP="006E727E">
            <w:pPr>
              <w:numPr>
                <w:ilvl w:val="0"/>
                <w:numId w:val="27"/>
              </w:numPr>
            </w:pPr>
            <w:r>
              <w:t>There is not a unit with at least a 2% shift factor;</w:t>
            </w:r>
          </w:p>
          <w:p w14:paraId="3DC26C7B" w14:textId="77777777" w:rsidR="006E727E" w:rsidRDefault="006E727E" w:rsidP="006E727E">
            <w:pPr>
              <w:rPr>
                <w:b/>
                <w:u w:val="single"/>
              </w:rPr>
            </w:pPr>
            <w:r>
              <w:rPr>
                <w:b/>
                <w:u w:val="single"/>
              </w:rPr>
              <w:t>THEN:</w:t>
            </w:r>
          </w:p>
          <w:p w14:paraId="3DC26C7C" w14:textId="77777777" w:rsidR="006E727E" w:rsidRDefault="006E727E" w:rsidP="006E727E">
            <w:pPr>
              <w:numPr>
                <w:ilvl w:val="0"/>
                <w:numId w:val="27"/>
              </w:numPr>
              <w:rPr>
                <w:b/>
                <w:u w:val="single"/>
              </w:rPr>
            </w:pPr>
            <w:r>
              <w:rPr>
                <w:b/>
                <w:u w:val="single"/>
              </w:rPr>
              <w:t>DO NOT</w:t>
            </w:r>
            <w:r>
              <w:t xml:space="preserve"> employ congestion management techniques, </w:t>
            </w:r>
          </w:p>
          <w:p w14:paraId="3DC26C7D" w14:textId="77777777" w:rsidR="006E727E" w:rsidRDefault="006E727E" w:rsidP="006E727E">
            <w:pPr>
              <w:numPr>
                <w:ilvl w:val="1"/>
                <w:numId w:val="27"/>
              </w:numPr>
              <w:rPr>
                <w:b/>
                <w:u w:val="single"/>
              </w:rPr>
            </w:pPr>
            <w:r>
              <w:t>Notify the Shift Supervisor and Operations Support Engineer to investigate or create a CMP.</w:t>
            </w:r>
          </w:p>
          <w:p w14:paraId="3DC26C7E" w14:textId="2796A654" w:rsidR="006E727E" w:rsidRDefault="006E727E" w:rsidP="006E727E">
            <w:pPr>
              <w:numPr>
                <w:ilvl w:val="1"/>
                <w:numId w:val="27"/>
              </w:numPr>
            </w:pPr>
            <w:r>
              <w:t>Acknowledge the constraint and list a reason using the drop-down box,</w:t>
            </w:r>
          </w:p>
          <w:p w14:paraId="3DC26C7F" w14:textId="77777777" w:rsidR="006E727E" w:rsidRDefault="006E727E" w:rsidP="006E727E">
            <w:pPr>
              <w:numPr>
                <w:ilvl w:val="1"/>
                <w:numId w:val="27"/>
              </w:numPr>
            </w:pPr>
            <w:r>
              <w:t>The comment field should be used for additional information</w:t>
            </w:r>
          </w:p>
        </w:tc>
      </w:tr>
      <w:tr w:rsidR="006E727E" w14:paraId="3DC26C8C" w14:textId="77777777" w:rsidTr="0098051E">
        <w:trPr>
          <w:trHeight w:val="296"/>
        </w:trPr>
        <w:tc>
          <w:tcPr>
            <w:tcW w:w="1604" w:type="dxa"/>
            <w:tcBorders>
              <w:top w:val="single" w:sz="4" w:space="0" w:color="auto"/>
              <w:left w:val="nil"/>
              <w:bottom w:val="single" w:sz="4" w:space="0" w:color="auto"/>
            </w:tcBorders>
            <w:vAlign w:val="center"/>
          </w:tcPr>
          <w:p w14:paraId="3DC26C81" w14:textId="77777777" w:rsidR="006E727E" w:rsidRDefault="006E727E" w:rsidP="006E727E">
            <w:pPr>
              <w:jc w:val="center"/>
              <w:rPr>
                <w:b/>
              </w:rPr>
            </w:pPr>
            <w:r>
              <w:rPr>
                <w:b/>
              </w:rPr>
              <w:t>3</w:t>
            </w:r>
          </w:p>
        </w:tc>
        <w:tc>
          <w:tcPr>
            <w:tcW w:w="7756" w:type="dxa"/>
            <w:tcBorders>
              <w:top w:val="single" w:sz="4" w:space="0" w:color="auto"/>
              <w:bottom w:val="single" w:sz="4" w:space="0" w:color="auto"/>
              <w:right w:val="nil"/>
            </w:tcBorders>
            <w:vAlign w:val="center"/>
          </w:tcPr>
          <w:p w14:paraId="3DC26C82" w14:textId="77777777" w:rsidR="006E727E" w:rsidRDefault="006E727E" w:rsidP="006E727E">
            <w:pPr>
              <w:rPr>
                <w:b/>
                <w:u w:val="single"/>
              </w:rPr>
            </w:pPr>
            <w:r>
              <w:rPr>
                <w:b/>
                <w:u w:val="single"/>
              </w:rPr>
              <w:t>IF:</w:t>
            </w:r>
          </w:p>
          <w:p w14:paraId="3DC26C83" w14:textId="77777777" w:rsidR="006E727E" w:rsidRDefault="006E727E" w:rsidP="006E727E">
            <w:pPr>
              <w:numPr>
                <w:ilvl w:val="0"/>
                <w:numId w:val="27"/>
              </w:numPr>
            </w:pPr>
            <w:r>
              <w:t>Accurate, AND</w:t>
            </w:r>
          </w:p>
          <w:p w14:paraId="3DC26C84" w14:textId="77777777" w:rsidR="006E727E" w:rsidRDefault="006E727E" w:rsidP="006E727E">
            <w:pPr>
              <w:numPr>
                <w:ilvl w:val="0"/>
                <w:numId w:val="27"/>
              </w:numPr>
            </w:pPr>
            <w:r>
              <w:t>There is a unit with at least a 2% shift factor;</w:t>
            </w:r>
          </w:p>
          <w:p w14:paraId="3DC26C85" w14:textId="77777777" w:rsidR="006E727E" w:rsidRDefault="006E727E" w:rsidP="006E727E">
            <w:pPr>
              <w:rPr>
                <w:b/>
                <w:u w:val="single"/>
              </w:rPr>
            </w:pPr>
            <w:r>
              <w:rPr>
                <w:b/>
                <w:u w:val="single"/>
              </w:rPr>
              <w:t>THEN:</w:t>
            </w:r>
          </w:p>
          <w:p w14:paraId="3DC26C86" w14:textId="77777777" w:rsidR="006E727E" w:rsidRDefault="006E727E" w:rsidP="006E727E">
            <w:pPr>
              <w:numPr>
                <w:ilvl w:val="0"/>
                <w:numId w:val="27"/>
              </w:numPr>
            </w:pPr>
            <w:r>
              <w:t>Activate constraint</w:t>
            </w:r>
          </w:p>
          <w:p w14:paraId="3DC26C87" w14:textId="77777777" w:rsidR="006E727E" w:rsidRDefault="006E727E" w:rsidP="006E727E">
            <w:pPr>
              <w:numPr>
                <w:ilvl w:val="1"/>
                <w:numId w:val="27"/>
              </w:numPr>
            </w:pPr>
            <w:r>
              <w:t>Lower the value in the % Rating column in TCM to tighten the constraint as needed (minimum of 95%, excluding GTCs)</w:t>
            </w:r>
          </w:p>
          <w:p w14:paraId="3DC26C88" w14:textId="77777777" w:rsidR="006E727E" w:rsidRDefault="006E727E" w:rsidP="006E727E">
            <w:pPr>
              <w:rPr>
                <w:b/>
                <w:u w:val="single"/>
              </w:rPr>
            </w:pPr>
            <w:r>
              <w:rPr>
                <w:b/>
                <w:u w:val="single"/>
              </w:rPr>
              <w:t>IF:</w:t>
            </w:r>
          </w:p>
          <w:p w14:paraId="3DC26C89" w14:textId="77777777" w:rsidR="006E727E" w:rsidRDefault="006E727E" w:rsidP="006E727E">
            <w:pPr>
              <w:numPr>
                <w:ilvl w:val="0"/>
                <w:numId w:val="27"/>
              </w:numPr>
            </w:pPr>
            <w:r>
              <w:t>A PST can help solve the congestion;</w:t>
            </w:r>
          </w:p>
          <w:p w14:paraId="3DC26C8A" w14:textId="77777777" w:rsidR="006E727E" w:rsidRDefault="006E727E" w:rsidP="006E727E">
            <w:pPr>
              <w:rPr>
                <w:b/>
                <w:u w:val="single"/>
              </w:rPr>
            </w:pPr>
            <w:r>
              <w:rPr>
                <w:b/>
                <w:u w:val="single"/>
              </w:rPr>
              <w:t>THEN:</w:t>
            </w:r>
          </w:p>
          <w:p w14:paraId="3DC26C8B" w14:textId="77777777" w:rsidR="006E727E" w:rsidRDefault="006E727E" w:rsidP="006E727E">
            <w:pPr>
              <w:numPr>
                <w:ilvl w:val="0"/>
                <w:numId w:val="27"/>
              </w:numPr>
            </w:pPr>
            <w:r>
              <w:t>Activate the constraint until the PST is studied and moved.</w:t>
            </w:r>
          </w:p>
        </w:tc>
      </w:tr>
      <w:tr w:rsidR="006E727E" w14:paraId="3DC26C92" w14:textId="77777777" w:rsidTr="0098051E">
        <w:trPr>
          <w:trHeight w:val="296"/>
        </w:trPr>
        <w:tc>
          <w:tcPr>
            <w:tcW w:w="1604" w:type="dxa"/>
            <w:tcBorders>
              <w:top w:val="single" w:sz="4" w:space="0" w:color="auto"/>
              <w:left w:val="nil"/>
              <w:bottom w:val="single" w:sz="4" w:space="0" w:color="auto"/>
            </w:tcBorders>
            <w:vAlign w:val="center"/>
          </w:tcPr>
          <w:p w14:paraId="3DC26C8D" w14:textId="77777777" w:rsidR="006E727E" w:rsidRDefault="006E727E" w:rsidP="006E727E">
            <w:pPr>
              <w:jc w:val="center"/>
              <w:rPr>
                <w:b/>
              </w:rPr>
            </w:pPr>
            <w:r>
              <w:rPr>
                <w:b/>
              </w:rPr>
              <w:lastRenderedPageBreak/>
              <w:t>ONTEST</w:t>
            </w:r>
          </w:p>
        </w:tc>
        <w:tc>
          <w:tcPr>
            <w:tcW w:w="7756" w:type="dxa"/>
            <w:tcBorders>
              <w:top w:val="single" w:sz="4" w:space="0" w:color="auto"/>
              <w:bottom w:val="single" w:sz="4" w:space="0" w:color="auto"/>
              <w:right w:val="nil"/>
            </w:tcBorders>
            <w:vAlign w:val="center"/>
          </w:tcPr>
          <w:p w14:paraId="3DC26C8E" w14:textId="77777777" w:rsidR="006E727E" w:rsidRDefault="006E727E" w:rsidP="006E727E">
            <w:r>
              <w:t>Resources with a Resource Status of ONTEST, may not be issued dispatch instructions / Operating Instructions except:</w:t>
            </w:r>
          </w:p>
          <w:p w14:paraId="3DC26C8F" w14:textId="77777777" w:rsidR="006E727E" w:rsidRDefault="006E727E" w:rsidP="006E727E">
            <w:pPr>
              <w:numPr>
                <w:ilvl w:val="0"/>
                <w:numId w:val="103"/>
              </w:numPr>
            </w:pPr>
            <w:r>
              <w:t>For Dispatch Instructions / Operating Instructions that are a part of the testing; or</w:t>
            </w:r>
          </w:p>
          <w:p w14:paraId="3DC26C90" w14:textId="77777777" w:rsidR="006E727E" w:rsidRDefault="006E727E" w:rsidP="006E727E">
            <w:pPr>
              <w:numPr>
                <w:ilvl w:val="0"/>
                <w:numId w:val="103"/>
              </w:numPr>
            </w:pPr>
            <w:r>
              <w:t>During conditions when the Resource is the only alternative for solving a transmission constraint (would need QSE to change Resource Status); or</w:t>
            </w:r>
          </w:p>
          <w:p w14:paraId="3DC26C91" w14:textId="77777777" w:rsidR="006E727E" w:rsidRDefault="006E727E" w:rsidP="006E727E">
            <w:pPr>
              <w:numPr>
                <w:ilvl w:val="0"/>
                <w:numId w:val="103"/>
              </w:numPr>
            </w:pPr>
            <w:r>
              <w:t xml:space="preserve">During Force Majeure Events that threaten the reliability of the ERCOT System. </w:t>
            </w:r>
          </w:p>
        </w:tc>
      </w:tr>
      <w:tr w:rsidR="006E727E" w14:paraId="3DC26CA0" w14:textId="77777777" w:rsidTr="0098051E">
        <w:trPr>
          <w:trHeight w:val="296"/>
        </w:trPr>
        <w:tc>
          <w:tcPr>
            <w:tcW w:w="1604" w:type="dxa"/>
            <w:tcBorders>
              <w:top w:val="single" w:sz="4" w:space="0" w:color="auto"/>
              <w:left w:val="nil"/>
              <w:bottom w:val="single" w:sz="4" w:space="0" w:color="auto"/>
            </w:tcBorders>
            <w:vAlign w:val="center"/>
          </w:tcPr>
          <w:p w14:paraId="3DC26C93" w14:textId="77777777" w:rsidR="006E727E" w:rsidRDefault="006E727E" w:rsidP="006E727E">
            <w:pPr>
              <w:jc w:val="center"/>
              <w:rPr>
                <w:b/>
              </w:rPr>
            </w:pPr>
            <w:r>
              <w:rPr>
                <w:b/>
              </w:rPr>
              <w:t>QSGR</w:t>
            </w:r>
          </w:p>
        </w:tc>
        <w:tc>
          <w:tcPr>
            <w:tcW w:w="7756" w:type="dxa"/>
            <w:tcBorders>
              <w:top w:val="single" w:sz="4" w:space="0" w:color="auto"/>
              <w:bottom w:val="single" w:sz="4" w:space="0" w:color="auto"/>
              <w:right w:val="nil"/>
            </w:tcBorders>
            <w:vAlign w:val="center"/>
          </w:tcPr>
          <w:p w14:paraId="3DC26C94" w14:textId="77777777" w:rsidR="006E727E" w:rsidRDefault="006E727E" w:rsidP="006E727E">
            <w:pPr>
              <w:rPr>
                <w:b/>
                <w:u w:val="single"/>
              </w:rPr>
            </w:pPr>
            <w:r>
              <w:t>Market Operation&gt;Real-Time Market&gt;SCED Displays&gt;DSI Displays&gt;DSI Data Processes&gt;DSI Operator Manual Overide HDL And LDL</w:t>
            </w:r>
            <w:r>
              <w:rPr>
                <w:b/>
                <w:u w:val="single"/>
              </w:rPr>
              <w:t xml:space="preserve"> </w:t>
            </w:r>
          </w:p>
          <w:p w14:paraId="3DC26C95" w14:textId="77777777" w:rsidR="006E727E" w:rsidRDefault="006E727E" w:rsidP="006E727E">
            <w:pPr>
              <w:rPr>
                <w:b/>
                <w:u w:val="single"/>
              </w:rPr>
            </w:pPr>
            <w:r>
              <w:rPr>
                <w:b/>
                <w:u w:val="single"/>
              </w:rPr>
              <w:t>IF:</w:t>
            </w:r>
          </w:p>
          <w:p w14:paraId="3DC26C96" w14:textId="77777777" w:rsidR="006E727E" w:rsidRDefault="006E727E" w:rsidP="007E512D">
            <w:pPr>
              <w:pStyle w:val="ListParagraph"/>
              <w:numPr>
                <w:ilvl w:val="0"/>
                <w:numId w:val="107"/>
              </w:numPr>
            </w:pPr>
            <w:r>
              <w:t>A QSGR is needed for voltage support or an unsolved contingency;</w:t>
            </w:r>
          </w:p>
          <w:p w14:paraId="3DC26C97" w14:textId="77777777" w:rsidR="006E727E" w:rsidRDefault="006E727E" w:rsidP="006E727E">
            <w:pPr>
              <w:rPr>
                <w:b/>
                <w:u w:val="single"/>
              </w:rPr>
            </w:pPr>
            <w:r>
              <w:rPr>
                <w:b/>
                <w:u w:val="single"/>
              </w:rPr>
              <w:t>THEN:</w:t>
            </w:r>
          </w:p>
          <w:p w14:paraId="3DC26C98" w14:textId="77777777" w:rsidR="006E727E" w:rsidRDefault="006E727E" w:rsidP="007E512D">
            <w:pPr>
              <w:pStyle w:val="ListParagraph"/>
              <w:numPr>
                <w:ilvl w:val="0"/>
                <w:numId w:val="107"/>
              </w:numPr>
            </w:pPr>
            <w:r>
              <w:t>Override LDL to a level greater than or equal to the COP LSL</w:t>
            </w:r>
          </w:p>
          <w:p w14:paraId="3DC26C99" w14:textId="77777777" w:rsidR="006E727E" w:rsidRDefault="006E727E" w:rsidP="007E512D">
            <w:pPr>
              <w:pStyle w:val="ListParagraph"/>
              <w:numPr>
                <w:ilvl w:val="1"/>
                <w:numId w:val="107"/>
              </w:numPr>
            </w:pPr>
            <w:r>
              <w:t xml:space="preserve">DO NOT override while SCED is running, </w:t>
            </w:r>
          </w:p>
          <w:p w14:paraId="3DC26C9A" w14:textId="77777777" w:rsidR="006E727E" w:rsidRDefault="006E727E" w:rsidP="007E512D">
            <w:pPr>
              <w:pStyle w:val="ListParagraph"/>
              <w:numPr>
                <w:ilvl w:val="1"/>
                <w:numId w:val="107"/>
              </w:numPr>
            </w:pPr>
            <w:r>
              <w:t>Notify QSE as time permits</w:t>
            </w:r>
          </w:p>
          <w:p w14:paraId="3DC26C9B" w14:textId="12732BDA" w:rsidR="006E727E" w:rsidRDefault="006E727E" w:rsidP="007E512D">
            <w:pPr>
              <w:pStyle w:val="ListParagraph"/>
              <w:numPr>
                <w:ilvl w:val="1"/>
                <w:numId w:val="107"/>
              </w:numPr>
            </w:pPr>
            <w:r>
              <w:t xml:space="preserve">Post message on the </w:t>
            </w:r>
            <w:r w:rsidRPr="00ED58B1">
              <w:t>ERCOT Website</w:t>
            </w:r>
          </w:p>
          <w:p w14:paraId="3DC26C9C" w14:textId="77777777" w:rsidR="006E727E" w:rsidRDefault="006E727E" w:rsidP="006E727E"/>
          <w:p w14:paraId="3DC26C9D" w14:textId="676605E9" w:rsidR="006E727E" w:rsidRDefault="006E727E" w:rsidP="006E727E">
            <w:pPr>
              <w:rPr>
                <w:b/>
                <w:bCs/>
                <w:u w:val="single"/>
              </w:rPr>
            </w:pPr>
            <w:r>
              <w:rPr>
                <w:b/>
                <w:bCs/>
                <w:highlight w:val="yellow"/>
                <w:u w:val="single"/>
              </w:rPr>
              <w:t xml:space="preserve">Typical </w:t>
            </w:r>
            <w:r w:rsidRPr="00ED58B1">
              <w:rPr>
                <w:b/>
                <w:bCs/>
                <w:highlight w:val="yellow"/>
                <w:u w:val="single"/>
              </w:rPr>
              <w:t>ERCOT Website</w:t>
            </w:r>
            <w:r>
              <w:rPr>
                <w:b/>
                <w:bCs/>
                <w:highlight w:val="yellow"/>
                <w:u w:val="single"/>
              </w:rPr>
              <w:t xml:space="preserve"> Posting Script:</w:t>
            </w:r>
          </w:p>
          <w:p w14:paraId="3DC26C9E" w14:textId="05EE9254" w:rsidR="006E727E" w:rsidRDefault="006E727E" w:rsidP="006E727E">
            <w:r>
              <w:t>ERCOT is taking manual actions for a [Basecase/Unsolved Contingency] in the [geographical area].</w:t>
            </w:r>
          </w:p>
          <w:p w14:paraId="3DC26C9F" w14:textId="77777777" w:rsidR="006E727E" w:rsidRDefault="006E727E" w:rsidP="007E512D">
            <w:pPr>
              <w:pStyle w:val="ListParagraph"/>
              <w:numPr>
                <w:ilvl w:val="0"/>
                <w:numId w:val="107"/>
              </w:numPr>
            </w:pPr>
            <w:r>
              <w:t>These Resources can be viewed at ERCOT SharePoint &gt; System Operations – Control Center &gt; Quick Links &gt; Approved Quick Start (QSGR) Resources</w:t>
            </w:r>
          </w:p>
        </w:tc>
      </w:tr>
      <w:tr w:rsidR="006E727E" w14:paraId="3DC26CAB" w14:textId="77777777" w:rsidTr="0098051E">
        <w:trPr>
          <w:trHeight w:val="3563"/>
        </w:trPr>
        <w:tc>
          <w:tcPr>
            <w:tcW w:w="1604" w:type="dxa"/>
            <w:tcBorders>
              <w:top w:val="single" w:sz="4" w:space="0" w:color="auto"/>
              <w:left w:val="nil"/>
              <w:bottom w:val="single" w:sz="4" w:space="0" w:color="auto"/>
            </w:tcBorders>
            <w:vAlign w:val="center"/>
          </w:tcPr>
          <w:p w14:paraId="3DC26CA1" w14:textId="77777777" w:rsidR="006E727E" w:rsidRDefault="006E727E" w:rsidP="006E727E">
            <w:pPr>
              <w:jc w:val="center"/>
              <w:rPr>
                <w:b/>
              </w:rPr>
            </w:pPr>
            <w:r>
              <w:rPr>
                <w:b/>
              </w:rPr>
              <w:t>Not Dispatchable to SCED</w:t>
            </w:r>
          </w:p>
        </w:tc>
        <w:tc>
          <w:tcPr>
            <w:tcW w:w="7756" w:type="dxa"/>
            <w:tcBorders>
              <w:top w:val="single" w:sz="4" w:space="0" w:color="auto"/>
              <w:bottom w:val="single" w:sz="4" w:space="0" w:color="auto"/>
              <w:right w:val="nil"/>
            </w:tcBorders>
            <w:vAlign w:val="center"/>
          </w:tcPr>
          <w:p w14:paraId="3DC26CA2" w14:textId="77777777" w:rsidR="006E727E" w:rsidRDefault="006E727E" w:rsidP="006E727E">
            <w:pPr>
              <w:rPr>
                <w:b/>
                <w:u w:val="single"/>
              </w:rPr>
            </w:pPr>
            <w:r>
              <w:rPr>
                <w:b/>
                <w:u w:val="single"/>
              </w:rPr>
              <w:t>REVIEW REFERENCE DISPLAY:</w:t>
            </w:r>
          </w:p>
          <w:p w14:paraId="3DC26CA3" w14:textId="77777777" w:rsidR="006E727E" w:rsidRDefault="006E727E" w:rsidP="006E727E">
            <w:pPr>
              <w:rPr>
                <w:b/>
                <w:u w:val="single"/>
              </w:rPr>
            </w:pPr>
            <w:r>
              <w:rPr>
                <w:b/>
                <w:u w:val="single"/>
              </w:rPr>
              <w:t>EMS Applications&gt;Generation Control&gt;Resource Limit Calculation&gt;RLC Unit Input Data and RLC Unit Output Data</w:t>
            </w:r>
          </w:p>
          <w:p w14:paraId="3DC26CA4" w14:textId="77777777" w:rsidR="006E727E" w:rsidRDefault="006E727E" w:rsidP="006E727E">
            <w:pPr>
              <w:rPr>
                <w:b/>
                <w:u w:val="single"/>
              </w:rPr>
            </w:pPr>
            <w:r>
              <w:rPr>
                <w:b/>
                <w:u w:val="single"/>
              </w:rPr>
              <w:t>IF:</w:t>
            </w:r>
          </w:p>
          <w:p w14:paraId="3DC26CA5" w14:textId="77777777" w:rsidR="006E727E" w:rsidRDefault="006E727E" w:rsidP="007E512D">
            <w:pPr>
              <w:pStyle w:val="ListParagraph"/>
              <w:numPr>
                <w:ilvl w:val="0"/>
                <w:numId w:val="108"/>
              </w:numPr>
            </w:pPr>
            <w:r>
              <w:t>A QSE has telemetered more A/S on a specific Resource that is greater than their HSL, OR</w:t>
            </w:r>
          </w:p>
          <w:p w14:paraId="3DC26CA6" w14:textId="77777777" w:rsidR="006E727E" w:rsidRDefault="006E727E" w:rsidP="007E512D">
            <w:pPr>
              <w:pStyle w:val="ListParagraph"/>
              <w:numPr>
                <w:ilvl w:val="0"/>
                <w:numId w:val="108"/>
              </w:numPr>
            </w:pPr>
            <w:r>
              <w:t xml:space="preserve">A Resource is generating more than their telemetered HSL; </w:t>
            </w:r>
          </w:p>
          <w:p w14:paraId="3DC26CA7" w14:textId="77777777" w:rsidR="006E727E" w:rsidRDefault="006E727E" w:rsidP="006E727E">
            <w:pPr>
              <w:rPr>
                <w:b/>
                <w:u w:val="single"/>
              </w:rPr>
            </w:pPr>
            <w:r>
              <w:rPr>
                <w:b/>
                <w:u w:val="single"/>
              </w:rPr>
              <w:t>THEN:</w:t>
            </w:r>
          </w:p>
          <w:p w14:paraId="3DC26CA8" w14:textId="77777777" w:rsidR="006E727E" w:rsidRDefault="006E727E" w:rsidP="007E512D">
            <w:pPr>
              <w:pStyle w:val="ListParagraph"/>
              <w:numPr>
                <w:ilvl w:val="0"/>
                <w:numId w:val="108"/>
              </w:numPr>
            </w:pPr>
            <w:r>
              <w:t>SCED will set the HDL=LDL=MW making the Resource un-dispatchable,</w:t>
            </w:r>
          </w:p>
          <w:p w14:paraId="3DC26CA9" w14:textId="77777777" w:rsidR="006E727E" w:rsidRDefault="006E727E" w:rsidP="007E512D">
            <w:pPr>
              <w:pStyle w:val="ListParagraph"/>
              <w:numPr>
                <w:ilvl w:val="0"/>
                <w:numId w:val="108"/>
              </w:numPr>
            </w:pPr>
            <w:r>
              <w:t>Request the QSE to make corrections to telemetry (Resource status, Resource limits, A/S responsibilities, etc.)</w:t>
            </w:r>
          </w:p>
          <w:p w14:paraId="3DC26CAA" w14:textId="77777777" w:rsidR="006E727E" w:rsidRDefault="006E727E" w:rsidP="007E512D">
            <w:pPr>
              <w:pStyle w:val="ListParagraph"/>
              <w:numPr>
                <w:ilvl w:val="0"/>
                <w:numId w:val="108"/>
              </w:numPr>
            </w:pPr>
            <w:r>
              <w:t>Disregard IRRs unless transmission constraint is active.</w:t>
            </w:r>
          </w:p>
        </w:tc>
      </w:tr>
      <w:tr w:rsidR="006E727E" w14:paraId="3DC26CC1" w14:textId="77777777" w:rsidTr="0098051E">
        <w:trPr>
          <w:trHeight w:val="573"/>
        </w:trPr>
        <w:tc>
          <w:tcPr>
            <w:tcW w:w="1604" w:type="dxa"/>
            <w:tcBorders>
              <w:top w:val="single" w:sz="4" w:space="0" w:color="auto"/>
              <w:left w:val="nil"/>
              <w:bottom w:val="single" w:sz="4" w:space="0" w:color="auto"/>
            </w:tcBorders>
            <w:vAlign w:val="center"/>
          </w:tcPr>
          <w:p w14:paraId="3DC26CAC" w14:textId="77777777" w:rsidR="006E727E" w:rsidRDefault="006E727E" w:rsidP="006E727E">
            <w:pPr>
              <w:jc w:val="center"/>
              <w:rPr>
                <w:b/>
              </w:rPr>
            </w:pPr>
            <w:r>
              <w:rPr>
                <w:b/>
              </w:rPr>
              <w:t>Qualifying</w:t>
            </w:r>
          </w:p>
          <w:p w14:paraId="3DC26CAD" w14:textId="77777777" w:rsidR="006E727E" w:rsidRDefault="006E727E" w:rsidP="006E727E">
            <w:pPr>
              <w:jc w:val="center"/>
              <w:rPr>
                <w:b/>
              </w:rPr>
            </w:pPr>
            <w:r>
              <w:rPr>
                <w:b/>
              </w:rPr>
              <w:t>Facilities</w:t>
            </w:r>
          </w:p>
        </w:tc>
        <w:tc>
          <w:tcPr>
            <w:tcW w:w="7756" w:type="dxa"/>
            <w:tcBorders>
              <w:top w:val="single" w:sz="4" w:space="0" w:color="auto"/>
              <w:bottom w:val="single" w:sz="4" w:space="0" w:color="auto"/>
              <w:right w:val="nil"/>
            </w:tcBorders>
            <w:vAlign w:val="center"/>
          </w:tcPr>
          <w:p w14:paraId="3DC26CAE" w14:textId="77777777" w:rsidR="006E727E" w:rsidRDefault="006E727E" w:rsidP="006E727E">
            <w:pPr>
              <w:rPr>
                <w:b/>
                <w:u w:val="single"/>
              </w:rPr>
            </w:pPr>
            <w:r>
              <w:rPr>
                <w:b/>
                <w:u w:val="single"/>
              </w:rPr>
              <w:t>A list of Qualifying Facilities can be found in Desktop Guide Common to Multiple Desk section 2.20</w:t>
            </w:r>
          </w:p>
          <w:p w14:paraId="3DC26CAF" w14:textId="77777777" w:rsidR="006E727E" w:rsidRDefault="006E727E" w:rsidP="006E727E">
            <w:pPr>
              <w:rPr>
                <w:b/>
                <w:u w:val="single"/>
              </w:rPr>
            </w:pPr>
            <w:r>
              <w:rPr>
                <w:b/>
                <w:u w:val="single"/>
              </w:rPr>
              <w:t>IF:</w:t>
            </w:r>
          </w:p>
          <w:p w14:paraId="3DC26CB0" w14:textId="60C606A0" w:rsidR="006E727E" w:rsidRDefault="006E727E" w:rsidP="006E727E">
            <w:pPr>
              <w:numPr>
                <w:ilvl w:val="0"/>
                <w:numId w:val="31"/>
              </w:numPr>
            </w:pPr>
            <w:r>
              <w:t>A Qualifying Facility (QF) is needed to operate below its LSL, or be ordered off-line to solve congestion;</w:t>
            </w:r>
          </w:p>
          <w:p w14:paraId="3DC26CB1" w14:textId="77777777" w:rsidR="006E727E" w:rsidRDefault="006E727E" w:rsidP="006E727E">
            <w:pPr>
              <w:rPr>
                <w:b/>
                <w:u w:val="single"/>
              </w:rPr>
            </w:pPr>
            <w:r>
              <w:rPr>
                <w:b/>
                <w:u w:val="single"/>
              </w:rPr>
              <w:t>THEN:</w:t>
            </w:r>
          </w:p>
          <w:p w14:paraId="64307DE6" w14:textId="1967A457" w:rsidR="006E727E" w:rsidRDefault="006E727E" w:rsidP="006E727E">
            <w:pPr>
              <w:numPr>
                <w:ilvl w:val="0"/>
                <w:numId w:val="31"/>
              </w:numPr>
            </w:pPr>
            <w:r>
              <w:t>An Emergency must be declared</w:t>
            </w:r>
          </w:p>
          <w:p w14:paraId="3DC26CB2" w14:textId="77777777" w:rsidR="006E727E" w:rsidRDefault="006E727E" w:rsidP="006E727E">
            <w:pPr>
              <w:numPr>
                <w:ilvl w:val="0"/>
                <w:numId w:val="31"/>
              </w:numPr>
            </w:pPr>
            <w:r>
              <w:lastRenderedPageBreak/>
              <w:t>Issue an electronic Dispatch Instruction confirmation to the appropriate QSE,</w:t>
            </w:r>
          </w:p>
          <w:p w14:paraId="3DC26CB3" w14:textId="77777777" w:rsidR="006E727E" w:rsidRDefault="006E727E" w:rsidP="006E727E">
            <w:pPr>
              <w:numPr>
                <w:ilvl w:val="1"/>
                <w:numId w:val="31"/>
              </w:numPr>
            </w:pPr>
            <w:r>
              <w:t>Choose “DECOMMIT or ERCOT REQUESTED QF OPERATE BELOW LSL” as the Instruction Type from Resource level</w:t>
            </w:r>
          </w:p>
          <w:p w14:paraId="3DC26CB4" w14:textId="77777777" w:rsidR="006E727E" w:rsidRDefault="006E727E" w:rsidP="006E727E">
            <w:pPr>
              <w:numPr>
                <w:ilvl w:val="1"/>
                <w:numId w:val="31"/>
              </w:numPr>
            </w:pPr>
            <w:r>
              <w:t>Enter contingency name in “other information”</w:t>
            </w:r>
          </w:p>
          <w:p w14:paraId="4E279C94" w14:textId="60154F21" w:rsidR="006E727E" w:rsidRDefault="006E727E" w:rsidP="006E727E">
            <w:pPr>
              <w:numPr>
                <w:ilvl w:val="1"/>
                <w:numId w:val="31"/>
              </w:numPr>
            </w:pPr>
            <w:r>
              <w:t>If DECOMMIT also enter RUC DECOMMIT in “other information”</w:t>
            </w:r>
          </w:p>
          <w:p w14:paraId="3DC26CB5" w14:textId="77777777" w:rsidR="006E727E" w:rsidRDefault="006E727E" w:rsidP="006E727E">
            <w:pPr>
              <w:rPr>
                <w:b/>
                <w:u w:val="single"/>
              </w:rPr>
            </w:pPr>
          </w:p>
          <w:p w14:paraId="3DC26CB6" w14:textId="77777777" w:rsidR="006E727E" w:rsidRDefault="006E727E" w:rsidP="006E727E">
            <w:r>
              <w:t>When issuing a VDI or confirmation, ensure the use of three-part communication:</w:t>
            </w:r>
          </w:p>
          <w:p w14:paraId="3DC26CB7" w14:textId="77777777" w:rsidR="006E727E" w:rsidRDefault="006E727E" w:rsidP="007E512D">
            <w:pPr>
              <w:pStyle w:val="ListParagraph"/>
              <w:numPr>
                <w:ilvl w:val="1"/>
                <w:numId w:val="134"/>
              </w:numPr>
            </w:pPr>
            <w:r>
              <w:t>Issue the Operating Instruction</w:t>
            </w:r>
          </w:p>
          <w:p w14:paraId="3DC26CB8" w14:textId="77777777" w:rsidR="006E727E" w:rsidRDefault="006E727E" w:rsidP="007E512D">
            <w:pPr>
              <w:pStyle w:val="ListParagraph"/>
              <w:numPr>
                <w:ilvl w:val="1"/>
                <w:numId w:val="134"/>
              </w:numPr>
            </w:pPr>
            <w:r>
              <w:t>Receive a correct repeat back</w:t>
            </w:r>
          </w:p>
          <w:p w14:paraId="3DC26CB9" w14:textId="77777777" w:rsidR="006E727E" w:rsidRDefault="006E727E" w:rsidP="006E727E">
            <w:pPr>
              <w:numPr>
                <w:ilvl w:val="1"/>
                <w:numId w:val="31"/>
              </w:numPr>
            </w:pPr>
            <w:r>
              <w:t>Give an acknowledgement</w:t>
            </w:r>
          </w:p>
          <w:p w14:paraId="3DC26CBA" w14:textId="77777777" w:rsidR="006E727E" w:rsidRDefault="006E727E" w:rsidP="006E727E">
            <w:pPr>
              <w:ind w:left="720"/>
            </w:pPr>
          </w:p>
          <w:p w14:paraId="3DC26CBB" w14:textId="77777777" w:rsidR="006E727E" w:rsidRDefault="006E727E" w:rsidP="006E727E">
            <w:pPr>
              <w:numPr>
                <w:ilvl w:val="0"/>
                <w:numId w:val="31"/>
              </w:numPr>
            </w:pPr>
            <w:r>
              <w:t xml:space="preserve">Issue an Emergency Notification via Hotline call to TOs, </w:t>
            </w:r>
          </w:p>
          <w:p w14:paraId="3DC26CBC" w14:textId="17D34170" w:rsidR="006E727E" w:rsidRDefault="006E727E" w:rsidP="006E727E">
            <w:pPr>
              <w:numPr>
                <w:ilvl w:val="0"/>
                <w:numId w:val="31"/>
              </w:numPr>
            </w:pPr>
            <w:r>
              <w:t>Coordinate with the Real-Time Operator to make Hotline call to QSEs,</w:t>
            </w:r>
          </w:p>
          <w:p w14:paraId="3DC26CBD" w14:textId="4FFDB2EE" w:rsidR="006E727E" w:rsidRDefault="006E727E" w:rsidP="006E727E">
            <w:pPr>
              <w:numPr>
                <w:ilvl w:val="0"/>
                <w:numId w:val="31"/>
              </w:numPr>
            </w:pPr>
            <w:r>
              <w:t xml:space="preserve">Post message to the </w:t>
            </w:r>
            <w:r w:rsidRPr="00ED58B1">
              <w:t>ERCOT Website</w:t>
            </w:r>
            <w:r>
              <w:t>.</w:t>
            </w:r>
          </w:p>
          <w:p w14:paraId="3DC26CBE" w14:textId="77777777" w:rsidR="006E727E" w:rsidRDefault="006E727E" w:rsidP="006E727E"/>
          <w:p w14:paraId="3DC26CC0" w14:textId="5D58958B" w:rsidR="006E727E" w:rsidRDefault="006E727E" w:rsidP="006E727E">
            <w:r>
              <w:rPr>
                <w:b/>
                <w:highlight w:val="yellow"/>
                <w:u w:val="single"/>
              </w:rPr>
              <w:t>T#28 – Typical Hotline Script for Emergency Notice for instructing Qualifying Facility to operate offline/below LSL</w:t>
            </w:r>
          </w:p>
        </w:tc>
      </w:tr>
      <w:tr w:rsidR="006E727E" w14:paraId="3DC26CC4" w14:textId="77777777" w:rsidTr="0098051E">
        <w:trPr>
          <w:trHeight w:val="573"/>
        </w:trPr>
        <w:tc>
          <w:tcPr>
            <w:tcW w:w="1604" w:type="dxa"/>
            <w:tcBorders>
              <w:top w:val="single" w:sz="4" w:space="0" w:color="auto"/>
              <w:left w:val="nil"/>
              <w:bottom w:val="single" w:sz="4" w:space="0" w:color="auto"/>
            </w:tcBorders>
            <w:vAlign w:val="center"/>
          </w:tcPr>
          <w:p w14:paraId="3DC26CC2" w14:textId="194FB4D5" w:rsidR="006E727E" w:rsidRDefault="006E727E" w:rsidP="006E727E">
            <w:pPr>
              <w:jc w:val="center"/>
              <w:rPr>
                <w:b/>
              </w:rPr>
            </w:pPr>
            <w:r>
              <w:rPr>
                <w:b/>
              </w:rPr>
              <w:lastRenderedPageBreak/>
              <w:t>4</w:t>
            </w:r>
          </w:p>
        </w:tc>
        <w:tc>
          <w:tcPr>
            <w:tcW w:w="7756" w:type="dxa"/>
            <w:tcBorders>
              <w:top w:val="single" w:sz="4" w:space="0" w:color="auto"/>
              <w:bottom w:val="single" w:sz="4" w:space="0" w:color="auto"/>
              <w:right w:val="nil"/>
            </w:tcBorders>
            <w:vAlign w:val="center"/>
          </w:tcPr>
          <w:p w14:paraId="06F23205" w14:textId="77777777" w:rsidR="006E727E" w:rsidRDefault="006E727E" w:rsidP="006E727E">
            <w:pPr>
              <w:spacing w:line="276" w:lineRule="auto"/>
              <w:jc w:val="both"/>
              <w:rPr>
                <w:b/>
              </w:rPr>
            </w:pPr>
            <w:r>
              <w:rPr>
                <w:b/>
              </w:rPr>
              <w:t>IF:</w:t>
            </w:r>
          </w:p>
          <w:p w14:paraId="14759341" w14:textId="47987BE6" w:rsidR="006E727E" w:rsidRDefault="006E727E" w:rsidP="007E512D">
            <w:pPr>
              <w:pStyle w:val="ListParagraph"/>
              <w:numPr>
                <w:ilvl w:val="0"/>
                <w:numId w:val="111"/>
              </w:numPr>
              <w:spacing w:line="276" w:lineRule="auto"/>
              <w:jc w:val="both"/>
            </w:pPr>
            <w:r>
              <w:t>All applicable steps above have been completed, AND Basecase is still exceeding its Normal and/or its Relay Loadability Rating;</w:t>
            </w:r>
          </w:p>
          <w:p w14:paraId="7D9EE93F" w14:textId="77777777" w:rsidR="006E727E" w:rsidRDefault="006E727E" w:rsidP="006E727E">
            <w:pPr>
              <w:spacing w:line="276" w:lineRule="auto"/>
              <w:jc w:val="both"/>
              <w:rPr>
                <w:b/>
              </w:rPr>
            </w:pPr>
            <w:r>
              <w:rPr>
                <w:b/>
              </w:rPr>
              <w:t>THEN:</w:t>
            </w:r>
          </w:p>
          <w:p w14:paraId="5466FE69" w14:textId="77777777" w:rsidR="006E727E" w:rsidRDefault="006E727E" w:rsidP="007E512D">
            <w:pPr>
              <w:pStyle w:val="ListParagraph"/>
              <w:numPr>
                <w:ilvl w:val="0"/>
                <w:numId w:val="111"/>
              </w:numPr>
            </w:pPr>
            <w:r>
              <w:t xml:space="preserve">Seek to determine what unforeseen change in system condition has arisen and where possible, seek to reverse the action, </w:t>
            </w:r>
          </w:p>
          <w:p w14:paraId="0E3AEAF9" w14:textId="1E823304" w:rsidR="006E727E" w:rsidRDefault="006E727E" w:rsidP="007E512D">
            <w:pPr>
              <w:pStyle w:val="ListParagraph"/>
              <w:numPr>
                <w:ilvl w:val="0"/>
                <w:numId w:val="111"/>
              </w:numPr>
            </w:pPr>
            <w:r>
              <w:t xml:space="preserve">Coordinate with Operations Support Engineer to develop a mitigation plan, </w:t>
            </w:r>
          </w:p>
          <w:p w14:paraId="35421F47" w14:textId="6B8BC8CD" w:rsidR="006E727E" w:rsidRDefault="006E727E" w:rsidP="007E512D">
            <w:pPr>
              <w:pStyle w:val="ListParagraph"/>
              <w:numPr>
                <w:ilvl w:val="0"/>
                <w:numId w:val="111"/>
              </w:numPr>
            </w:pPr>
            <w:r>
              <w:t>Refer to Section 4.3, Closely Monitored SOLs, AND</w:t>
            </w:r>
          </w:p>
          <w:p w14:paraId="3DC26CC3" w14:textId="03EBE551" w:rsidR="006E727E" w:rsidRPr="003B6FBA" w:rsidRDefault="006E727E" w:rsidP="007E512D">
            <w:pPr>
              <w:pStyle w:val="ListParagraph"/>
              <w:numPr>
                <w:ilvl w:val="0"/>
                <w:numId w:val="111"/>
              </w:numPr>
              <w:rPr>
                <w:b/>
                <w:u w:val="single"/>
              </w:rPr>
            </w:pPr>
            <w:r>
              <w:t>Notify Shift Supervisor to contact the Director Control Room Operations and/or Designee to investigate further as needed</w:t>
            </w:r>
          </w:p>
        </w:tc>
      </w:tr>
      <w:tr w:rsidR="006E727E" w14:paraId="577BCF58" w14:textId="77777777" w:rsidTr="0098051E">
        <w:trPr>
          <w:trHeight w:val="573"/>
        </w:trPr>
        <w:tc>
          <w:tcPr>
            <w:tcW w:w="1604" w:type="dxa"/>
            <w:tcBorders>
              <w:top w:val="single" w:sz="4" w:space="0" w:color="auto"/>
              <w:left w:val="nil"/>
              <w:bottom w:val="double" w:sz="4" w:space="0" w:color="auto"/>
            </w:tcBorders>
            <w:vAlign w:val="center"/>
          </w:tcPr>
          <w:p w14:paraId="0AE75D65" w14:textId="71260054" w:rsidR="006E727E" w:rsidRDefault="006E727E" w:rsidP="006E727E">
            <w:pPr>
              <w:jc w:val="center"/>
              <w:rPr>
                <w:b/>
              </w:rPr>
            </w:pPr>
            <w:r>
              <w:rPr>
                <w:b/>
              </w:rPr>
              <w:t>Log</w:t>
            </w:r>
          </w:p>
        </w:tc>
        <w:tc>
          <w:tcPr>
            <w:tcW w:w="7756" w:type="dxa"/>
            <w:tcBorders>
              <w:top w:val="single" w:sz="4" w:space="0" w:color="auto"/>
              <w:bottom w:val="double" w:sz="4" w:space="0" w:color="auto"/>
              <w:right w:val="nil"/>
            </w:tcBorders>
            <w:vAlign w:val="center"/>
          </w:tcPr>
          <w:p w14:paraId="68F699EC" w14:textId="684EE52F" w:rsidR="006E727E" w:rsidRDefault="006E727E" w:rsidP="006E727E">
            <w:r>
              <w:t>Log all actions.  If known, log the outage that is causing the congestion.</w:t>
            </w:r>
          </w:p>
        </w:tc>
      </w:tr>
      <w:tr w:rsidR="006E727E" w:rsidRPr="001B0BA0" w14:paraId="0C99B881"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6053DEDD" w14:textId="77777777" w:rsidR="006E727E" w:rsidRPr="001B0BA0" w:rsidRDefault="006E727E" w:rsidP="00357506">
            <w:pPr>
              <w:pStyle w:val="Heading3"/>
              <w:rPr>
                <w:u w:val="single"/>
              </w:rPr>
            </w:pPr>
            <w:bookmarkStart w:id="116" w:name="_Basecase_/_Post-Contingency"/>
            <w:bookmarkStart w:id="117" w:name="_Basecase_of_Relay"/>
            <w:bookmarkEnd w:id="116"/>
            <w:bookmarkEnd w:id="117"/>
            <w:r w:rsidRPr="004670F7">
              <w:t>Basecase of Relay Loadability Rating</w:t>
            </w:r>
          </w:p>
        </w:tc>
      </w:tr>
      <w:tr w:rsidR="006E727E" w:rsidRPr="001B0BA0" w14:paraId="17665BCA" w14:textId="77777777" w:rsidTr="0098051E">
        <w:trPr>
          <w:trHeight w:val="576"/>
        </w:trPr>
        <w:tc>
          <w:tcPr>
            <w:tcW w:w="1604" w:type="dxa"/>
            <w:tcBorders>
              <w:top w:val="double" w:sz="4" w:space="0" w:color="auto"/>
              <w:left w:val="nil"/>
              <w:bottom w:val="single" w:sz="4" w:space="0" w:color="auto"/>
            </w:tcBorders>
            <w:vAlign w:val="center"/>
          </w:tcPr>
          <w:p w14:paraId="0047D5C7" w14:textId="77777777" w:rsidR="006E727E" w:rsidRPr="001B0BA0" w:rsidRDefault="006E727E" w:rsidP="006E727E">
            <w:pPr>
              <w:jc w:val="center"/>
              <w:rPr>
                <w:b/>
              </w:rPr>
            </w:pPr>
            <w:r w:rsidRPr="001B0BA0">
              <w:rPr>
                <w:b/>
              </w:rPr>
              <w:t>1</w:t>
            </w:r>
          </w:p>
        </w:tc>
        <w:tc>
          <w:tcPr>
            <w:tcW w:w="7756" w:type="dxa"/>
            <w:tcBorders>
              <w:top w:val="double" w:sz="4" w:space="0" w:color="auto"/>
              <w:bottom w:val="single" w:sz="4" w:space="0" w:color="auto"/>
              <w:right w:val="nil"/>
            </w:tcBorders>
            <w:vAlign w:val="center"/>
          </w:tcPr>
          <w:p w14:paraId="5EE0ED83" w14:textId="77777777" w:rsidR="006E727E" w:rsidRPr="001B0BA0" w:rsidRDefault="006E727E" w:rsidP="006E727E">
            <w:pPr>
              <w:rPr>
                <w:b/>
                <w:u w:val="single"/>
              </w:rPr>
            </w:pPr>
            <w:r w:rsidRPr="001B0BA0">
              <w:rPr>
                <w:b/>
                <w:u w:val="single"/>
              </w:rPr>
              <w:t xml:space="preserve"> IF:</w:t>
            </w:r>
          </w:p>
          <w:p w14:paraId="76049999" w14:textId="07A59ADA" w:rsidR="006E727E" w:rsidRPr="001B0BA0" w:rsidRDefault="006E727E" w:rsidP="007E512D">
            <w:pPr>
              <w:numPr>
                <w:ilvl w:val="0"/>
                <w:numId w:val="147"/>
              </w:numPr>
              <w:contextualSpacing/>
            </w:pPr>
            <w:r w:rsidRPr="001B0BA0">
              <w:t>A Basecase</w:t>
            </w:r>
            <w:r>
              <w:t xml:space="preserve"> of the Relay Loadability Rating</w:t>
            </w:r>
            <w:r w:rsidRPr="001B0BA0">
              <w:t xml:space="preserve"> </w:t>
            </w:r>
            <w:r>
              <w:t xml:space="preserve">(RLAY) </w:t>
            </w:r>
            <w:r w:rsidRPr="001B0BA0">
              <w:t>exists</w:t>
            </w:r>
            <w:r>
              <w:t>;</w:t>
            </w:r>
          </w:p>
          <w:p w14:paraId="29857719" w14:textId="77777777" w:rsidR="006E727E" w:rsidRPr="001B0BA0" w:rsidRDefault="006E727E" w:rsidP="006E727E">
            <w:pPr>
              <w:rPr>
                <w:b/>
                <w:u w:val="single"/>
              </w:rPr>
            </w:pPr>
            <w:r w:rsidRPr="001B0BA0">
              <w:rPr>
                <w:b/>
                <w:u w:val="single"/>
              </w:rPr>
              <w:t>THEN:</w:t>
            </w:r>
          </w:p>
          <w:p w14:paraId="0036BEF2" w14:textId="77777777" w:rsidR="006E727E" w:rsidRPr="001B0BA0" w:rsidRDefault="006E727E" w:rsidP="007E512D">
            <w:pPr>
              <w:numPr>
                <w:ilvl w:val="0"/>
                <w:numId w:val="147"/>
              </w:numPr>
              <w:contextualSpacing/>
            </w:pPr>
            <w:r w:rsidRPr="001B0BA0">
              <w:t>Verify SCADA is of similar magnitude to the Actual Basecase value (MW and MVAR flows)</w:t>
            </w:r>
          </w:p>
          <w:p w14:paraId="4F47FA9E" w14:textId="77777777" w:rsidR="006E727E" w:rsidRPr="001B0BA0" w:rsidRDefault="006E727E" w:rsidP="007E512D">
            <w:pPr>
              <w:numPr>
                <w:ilvl w:val="0"/>
                <w:numId w:val="170"/>
              </w:numPr>
              <w:contextualSpacing/>
            </w:pPr>
            <w:r w:rsidRPr="001B0BA0">
              <w:t>Example: Review the SCADA value with Actual (state estimation value)</w:t>
            </w:r>
          </w:p>
        </w:tc>
      </w:tr>
      <w:tr w:rsidR="006E727E" w:rsidRPr="001B0BA0" w14:paraId="314F3560" w14:textId="77777777" w:rsidTr="0098051E">
        <w:trPr>
          <w:trHeight w:val="576"/>
        </w:trPr>
        <w:tc>
          <w:tcPr>
            <w:tcW w:w="1604" w:type="dxa"/>
            <w:tcBorders>
              <w:top w:val="single" w:sz="4" w:space="0" w:color="auto"/>
              <w:left w:val="nil"/>
              <w:bottom w:val="single" w:sz="4" w:space="0" w:color="auto"/>
            </w:tcBorders>
            <w:vAlign w:val="center"/>
          </w:tcPr>
          <w:p w14:paraId="4CDC14D2" w14:textId="77777777" w:rsidR="006E727E" w:rsidRPr="001B0BA0" w:rsidRDefault="006E727E" w:rsidP="006E727E">
            <w:pPr>
              <w:jc w:val="center"/>
              <w:rPr>
                <w:b/>
              </w:rPr>
            </w:pPr>
            <w:r>
              <w:rPr>
                <w:b/>
              </w:rPr>
              <w:lastRenderedPageBreak/>
              <w:t>2</w:t>
            </w:r>
          </w:p>
        </w:tc>
        <w:tc>
          <w:tcPr>
            <w:tcW w:w="7756" w:type="dxa"/>
            <w:tcBorders>
              <w:top w:val="single" w:sz="4" w:space="0" w:color="auto"/>
              <w:bottom w:val="single" w:sz="4" w:space="0" w:color="auto"/>
              <w:right w:val="nil"/>
            </w:tcBorders>
            <w:vAlign w:val="center"/>
          </w:tcPr>
          <w:p w14:paraId="32179E39" w14:textId="77777777" w:rsidR="006E727E" w:rsidRPr="001B0BA0" w:rsidRDefault="006E727E" w:rsidP="006E727E">
            <w:pPr>
              <w:rPr>
                <w:b/>
                <w:u w:val="single"/>
              </w:rPr>
            </w:pPr>
            <w:r w:rsidRPr="001B0BA0">
              <w:rPr>
                <w:b/>
                <w:u w:val="single"/>
              </w:rPr>
              <w:t>IF:</w:t>
            </w:r>
          </w:p>
          <w:p w14:paraId="4F1DB3B1" w14:textId="77777777" w:rsidR="006E727E" w:rsidRPr="001B0BA0" w:rsidRDefault="006E727E" w:rsidP="006E727E">
            <w:pPr>
              <w:numPr>
                <w:ilvl w:val="0"/>
                <w:numId w:val="27"/>
              </w:numPr>
            </w:pPr>
            <w:r w:rsidRPr="001B0BA0">
              <w:t xml:space="preserve">Inaccurate, </w:t>
            </w:r>
          </w:p>
          <w:p w14:paraId="418375FA" w14:textId="77777777" w:rsidR="006E727E" w:rsidRPr="001B0BA0" w:rsidRDefault="006E727E" w:rsidP="006E727E">
            <w:pPr>
              <w:numPr>
                <w:ilvl w:val="0"/>
                <w:numId w:val="27"/>
              </w:numPr>
            </w:pPr>
            <w:r w:rsidRPr="001B0BA0">
              <w:t>Indicate NOSCED, OR</w:t>
            </w:r>
          </w:p>
          <w:p w14:paraId="6B51C824" w14:textId="77777777" w:rsidR="006E727E" w:rsidRPr="001B0BA0" w:rsidRDefault="006E727E" w:rsidP="006E727E">
            <w:pPr>
              <w:numPr>
                <w:ilvl w:val="0"/>
                <w:numId w:val="27"/>
              </w:numPr>
            </w:pPr>
            <w:r w:rsidRPr="001B0BA0">
              <w:t>There is not a unit with at least a 2% shift factor;</w:t>
            </w:r>
          </w:p>
          <w:p w14:paraId="3B78027E" w14:textId="77777777" w:rsidR="006E727E" w:rsidRPr="001B0BA0" w:rsidRDefault="006E727E" w:rsidP="006E727E">
            <w:pPr>
              <w:rPr>
                <w:b/>
                <w:u w:val="single"/>
              </w:rPr>
            </w:pPr>
            <w:r w:rsidRPr="001B0BA0">
              <w:rPr>
                <w:b/>
                <w:u w:val="single"/>
              </w:rPr>
              <w:t>THEN:</w:t>
            </w:r>
          </w:p>
          <w:p w14:paraId="06046788" w14:textId="77777777" w:rsidR="006E727E" w:rsidRPr="001B0BA0" w:rsidRDefault="006E727E" w:rsidP="006E727E">
            <w:pPr>
              <w:numPr>
                <w:ilvl w:val="0"/>
                <w:numId w:val="27"/>
              </w:numPr>
              <w:rPr>
                <w:b/>
                <w:u w:val="single"/>
              </w:rPr>
            </w:pPr>
            <w:r w:rsidRPr="001B0BA0">
              <w:rPr>
                <w:b/>
                <w:u w:val="single"/>
              </w:rPr>
              <w:t>DO NOT</w:t>
            </w:r>
            <w:r w:rsidRPr="001B0BA0">
              <w:t xml:space="preserve"> employ congestion management techniques, </w:t>
            </w:r>
          </w:p>
          <w:p w14:paraId="72047204" w14:textId="77777777" w:rsidR="006E727E" w:rsidRPr="001B0BA0" w:rsidRDefault="006E727E" w:rsidP="006E727E">
            <w:pPr>
              <w:numPr>
                <w:ilvl w:val="1"/>
                <w:numId w:val="27"/>
              </w:numPr>
              <w:rPr>
                <w:b/>
                <w:u w:val="single"/>
              </w:rPr>
            </w:pPr>
            <w:r w:rsidRPr="001B0BA0">
              <w:t>Notify the Shift Supervisor and Operations Support Engineer to investigate or create a CMP.</w:t>
            </w:r>
          </w:p>
          <w:p w14:paraId="2F970AB3" w14:textId="1BCF38BA" w:rsidR="006E727E" w:rsidRPr="001B0BA0" w:rsidRDefault="006E727E" w:rsidP="006E727E">
            <w:pPr>
              <w:numPr>
                <w:ilvl w:val="1"/>
                <w:numId w:val="27"/>
              </w:numPr>
            </w:pPr>
            <w:r w:rsidRPr="001B0BA0">
              <w:t>Acknowledge the constraint and list a reason using the drop</w:t>
            </w:r>
            <w:r>
              <w:t>-</w:t>
            </w:r>
            <w:r w:rsidRPr="001B0BA0">
              <w:t>down box,</w:t>
            </w:r>
          </w:p>
          <w:p w14:paraId="5082499F" w14:textId="77777777" w:rsidR="006E727E" w:rsidRPr="001B0BA0" w:rsidRDefault="006E727E" w:rsidP="006E727E">
            <w:pPr>
              <w:numPr>
                <w:ilvl w:val="1"/>
                <w:numId w:val="27"/>
              </w:numPr>
              <w:rPr>
                <w:b/>
                <w:u w:val="single"/>
              </w:rPr>
            </w:pPr>
            <w:r w:rsidRPr="001B0BA0">
              <w:t>The comment field should be used for additional information</w:t>
            </w:r>
          </w:p>
        </w:tc>
      </w:tr>
      <w:tr w:rsidR="006E727E" w:rsidRPr="001B0BA0" w14:paraId="60C417D9" w14:textId="77777777" w:rsidTr="0098051E">
        <w:trPr>
          <w:trHeight w:val="576"/>
        </w:trPr>
        <w:tc>
          <w:tcPr>
            <w:tcW w:w="1604" w:type="dxa"/>
            <w:tcBorders>
              <w:top w:val="single" w:sz="4" w:space="0" w:color="auto"/>
              <w:left w:val="nil"/>
              <w:bottom w:val="single" w:sz="4" w:space="0" w:color="auto"/>
            </w:tcBorders>
            <w:vAlign w:val="center"/>
          </w:tcPr>
          <w:p w14:paraId="46BF6AD5" w14:textId="77777777" w:rsidR="006E727E" w:rsidRDefault="006E727E" w:rsidP="006E727E">
            <w:pPr>
              <w:jc w:val="center"/>
              <w:rPr>
                <w:b/>
              </w:rPr>
            </w:pPr>
            <w:r>
              <w:rPr>
                <w:b/>
              </w:rPr>
              <w:t>3</w:t>
            </w:r>
          </w:p>
        </w:tc>
        <w:tc>
          <w:tcPr>
            <w:tcW w:w="7756" w:type="dxa"/>
            <w:tcBorders>
              <w:top w:val="single" w:sz="4" w:space="0" w:color="auto"/>
              <w:bottom w:val="single" w:sz="4" w:space="0" w:color="auto"/>
              <w:right w:val="nil"/>
            </w:tcBorders>
            <w:vAlign w:val="center"/>
          </w:tcPr>
          <w:p w14:paraId="387247BE" w14:textId="77777777" w:rsidR="006E727E" w:rsidRPr="001B0BA0" w:rsidRDefault="006E727E" w:rsidP="006E727E">
            <w:pPr>
              <w:rPr>
                <w:b/>
                <w:u w:val="single"/>
              </w:rPr>
            </w:pPr>
            <w:r w:rsidRPr="001B0BA0">
              <w:rPr>
                <w:b/>
                <w:u w:val="single"/>
              </w:rPr>
              <w:t>IF:</w:t>
            </w:r>
          </w:p>
          <w:p w14:paraId="1337201D" w14:textId="77777777" w:rsidR="006E727E" w:rsidRPr="001B0BA0" w:rsidRDefault="006E727E" w:rsidP="006E727E">
            <w:pPr>
              <w:numPr>
                <w:ilvl w:val="0"/>
                <w:numId w:val="27"/>
              </w:numPr>
            </w:pPr>
            <w:r w:rsidRPr="001B0BA0">
              <w:t>Accurate, AND</w:t>
            </w:r>
          </w:p>
          <w:p w14:paraId="44D7B514" w14:textId="77777777" w:rsidR="006E727E" w:rsidRPr="001B0BA0" w:rsidRDefault="006E727E" w:rsidP="006E727E">
            <w:pPr>
              <w:numPr>
                <w:ilvl w:val="0"/>
                <w:numId w:val="27"/>
              </w:numPr>
            </w:pPr>
            <w:r w:rsidRPr="001B0BA0">
              <w:t>There is a unit with at least a 2% shift factor;</w:t>
            </w:r>
          </w:p>
          <w:p w14:paraId="224A911E" w14:textId="77777777" w:rsidR="006E727E" w:rsidRPr="001B0BA0" w:rsidRDefault="006E727E" w:rsidP="006E727E">
            <w:pPr>
              <w:rPr>
                <w:b/>
                <w:u w:val="single"/>
              </w:rPr>
            </w:pPr>
            <w:r w:rsidRPr="001B0BA0">
              <w:rPr>
                <w:b/>
                <w:u w:val="single"/>
              </w:rPr>
              <w:t>THEN:</w:t>
            </w:r>
          </w:p>
          <w:p w14:paraId="21ADDF00" w14:textId="77777777" w:rsidR="006E727E" w:rsidRPr="001B0BA0" w:rsidRDefault="006E727E" w:rsidP="006E727E">
            <w:pPr>
              <w:numPr>
                <w:ilvl w:val="0"/>
                <w:numId w:val="27"/>
              </w:numPr>
            </w:pPr>
            <w:r w:rsidRPr="001B0BA0">
              <w:t>Activate constraint</w:t>
            </w:r>
          </w:p>
          <w:p w14:paraId="2650D832" w14:textId="77777777" w:rsidR="006E727E" w:rsidRPr="001B0BA0" w:rsidRDefault="006E727E" w:rsidP="006E727E">
            <w:pPr>
              <w:numPr>
                <w:ilvl w:val="1"/>
                <w:numId w:val="27"/>
              </w:numPr>
            </w:pPr>
            <w:r w:rsidRPr="001B0BA0">
              <w:t>Lower the value in the % Rating column in TCM to tighten the constraint as needed (minimum of 95%, excluding GTCs)</w:t>
            </w:r>
          </w:p>
          <w:p w14:paraId="0682BDCD" w14:textId="77777777" w:rsidR="006E727E" w:rsidRPr="001B0BA0" w:rsidRDefault="006E727E" w:rsidP="006E727E">
            <w:pPr>
              <w:rPr>
                <w:b/>
                <w:u w:val="single"/>
              </w:rPr>
            </w:pPr>
            <w:r w:rsidRPr="001B0BA0">
              <w:rPr>
                <w:b/>
                <w:u w:val="single"/>
              </w:rPr>
              <w:t>IF:</w:t>
            </w:r>
          </w:p>
          <w:p w14:paraId="60B80776" w14:textId="77777777" w:rsidR="006E727E" w:rsidRPr="001B0BA0" w:rsidRDefault="006E727E" w:rsidP="006E727E">
            <w:pPr>
              <w:numPr>
                <w:ilvl w:val="0"/>
                <w:numId w:val="27"/>
              </w:numPr>
            </w:pPr>
            <w:r w:rsidRPr="001B0BA0">
              <w:t>A PST can help solve the congestion;</w:t>
            </w:r>
          </w:p>
          <w:p w14:paraId="0F03173B" w14:textId="77777777" w:rsidR="006E727E" w:rsidRPr="001B0BA0" w:rsidRDefault="006E727E" w:rsidP="006E727E">
            <w:pPr>
              <w:rPr>
                <w:b/>
                <w:u w:val="single"/>
              </w:rPr>
            </w:pPr>
            <w:r w:rsidRPr="001B0BA0">
              <w:rPr>
                <w:b/>
                <w:u w:val="single"/>
              </w:rPr>
              <w:t>THEN:</w:t>
            </w:r>
          </w:p>
          <w:p w14:paraId="049EF25A" w14:textId="77777777" w:rsidR="006E727E" w:rsidRPr="001B0BA0" w:rsidRDefault="006E727E" w:rsidP="006E727E">
            <w:pPr>
              <w:numPr>
                <w:ilvl w:val="0"/>
                <w:numId w:val="27"/>
              </w:numPr>
              <w:rPr>
                <w:b/>
                <w:u w:val="single"/>
              </w:rPr>
            </w:pPr>
            <w:r w:rsidRPr="001B0BA0">
              <w:t>Activate the constraint until the PST is studied and moved.</w:t>
            </w:r>
          </w:p>
        </w:tc>
      </w:tr>
      <w:tr w:rsidR="006E727E" w:rsidRPr="001B0BA0" w14:paraId="2A7A682D" w14:textId="77777777" w:rsidTr="0098051E">
        <w:trPr>
          <w:trHeight w:val="576"/>
        </w:trPr>
        <w:tc>
          <w:tcPr>
            <w:tcW w:w="1604" w:type="dxa"/>
            <w:tcBorders>
              <w:top w:val="single" w:sz="4" w:space="0" w:color="auto"/>
              <w:left w:val="nil"/>
              <w:bottom w:val="single" w:sz="4" w:space="0" w:color="auto"/>
            </w:tcBorders>
            <w:vAlign w:val="center"/>
          </w:tcPr>
          <w:p w14:paraId="5DD3BFAA" w14:textId="44402B1C" w:rsidR="006E727E" w:rsidRPr="001B0BA0" w:rsidRDefault="006E727E" w:rsidP="006E727E">
            <w:pPr>
              <w:jc w:val="center"/>
              <w:rPr>
                <w:b/>
              </w:rPr>
            </w:pPr>
            <w:r>
              <w:rPr>
                <w:b/>
              </w:rPr>
              <w:t>4</w:t>
            </w:r>
          </w:p>
        </w:tc>
        <w:tc>
          <w:tcPr>
            <w:tcW w:w="7756" w:type="dxa"/>
            <w:tcBorders>
              <w:top w:val="single" w:sz="4" w:space="0" w:color="auto"/>
              <w:bottom w:val="single" w:sz="4" w:space="0" w:color="auto"/>
              <w:right w:val="nil"/>
            </w:tcBorders>
            <w:vAlign w:val="center"/>
          </w:tcPr>
          <w:p w14:paraId="108782A3" w14:textId="77777777" w:rsidR="006E727E" w:rsidRDefault="006E727E" w:rsidP="006E727E">
            <w:pPr>
              <w:spacing w:line="276" w:lineRule="auto"/>
              <w:jc w:val="both"/>
              <w:rPr>
                <w:b/>
              </w:rPr>
            </w:pPr>
            <w:r>
              <w:rPr>
                <w:b/>
              </w:rPr>
              <w:t>IF:</w:t>
            </w:r>
          </w:p>
          <w:p w14:paraId="39AB6B07" w14:textId="7353EBEA" w:rsidR="006E727E" w:rsidRDefault="006E727E" w:rsidP="007E512D">
            <w:pPr>
              <w:pStyle w:val="ListParagraph"/>
              <w:numPr>
                <w:ilvl w:val="0"/>
                <w:numId w:val="111"/>
              </w:numPr>
              <w:spacing w:line="276" w:lineRule="auto"/>
              <w:jc w:val="both"/>
            </w:pPr>
            <w:r>
              <w:t>All applicable steps above have been completed, AND Basecase is still exceeding its Relay Loadability Rating;</w:t>
            </w:r>
          </w:p>
          <w:p w14:paraId="0035ADC9" w14:textId="77777777" w:rsidR="006E727E" w:rsidRDefault="006E727E" w:rsidP="006E727E">
            <w:pPr>
              <w:spacing w:line="276" w:lineRule="auto"/>
              <w:jc w:val="both"/>
              <w:rPr>
                <w:b/>
              </w:rPr>
            </w:pPr>
            <w:r>
              <w:rPr>
                <w:b/>
              </w:rPr>
              <w:t>THEN:</w:t>
            </w:r>
          </w:p>
          <w:p w14:paraId="26589B03" w14:textId="77777777" w:rsidR="006E727E" w:rsidRDefault="006E727E" w:rsidP="007E512D">
            <w:pPr>
              <w:pStyle w:val="ListParagraph"/>
              <w:numPr>
                <w:ilvl w:val="0"/>
                <w:numId w:val="111"/>
              </w:numPr>
            </w:pPr>
            <w:r>
              <w:t xml:space="preserve">Seek to determine what unforeseen change in system condition has arisen and where possible, seek to reverse the action, </w:t>
            </w:r>
          </w:p>
          <w:p w14:paraId="303F9543" w14:textId="0BC90522" w:rsidR="006E727E" w:rsidRDefault="006E727E" w:rsidP="007E512D">
            <w:pPr>
              <w:pStyle w:val="ListParagraph"/>
              <w:numPr>
                <w:ilvl w:val="0"/>
                <w:numId w:val="111"/>
              </w:numPr>
            </w:pPr>
            <w:r>
              <w:t xml:space="preserve">Coordinate with Operations Support Engineer to develop a mitigation plan,  </w:t>
            </w:r>
          </w:p>
          <w:p w14:paraId="11E1BAF9" w14:textId="39D69F60" w:rsidR="006E727E" w:rsidRDefault="006E727E" w:rsidP="007E512D">
            <w:pPr>
              <w:pStyle w:val="ListParagraph"/>
              <w:numPr>
                <w:ilvl w:val="0"/>
                <w:numId w:val="111"/>
              </w:numPr>
            </w:pPr>
            <w:r>
              <w:t>Refer to Section 4.3, Closely Monitored SOLs, AND</w:t>
            </w:r>
          </w:p>
          <w:p w14:paraId="1F6CC2D0" w14:textId="79ACFE4A" w:rsidR="006E727E" w:rsidRPr="00B5557F" w:rsidRDefault="006E727E" w:rsidP="007E512D">
            <w:pPr>
              <w:pStyle w:val="ListParagraph"/>
              <w:numPr>
                <w:ilvl w:val="0"/>
                <w:numId w:val="111"/>
              </w:numPr>
              <w:rPr>
                <w:b/>
              </w:rPr>
            </w:pPr>
            <w:r>
              <w:t>Notify Shift Supervisor to contact the Director Control Room Operations and/or Designee to investigate further as needed</w:t>
            </w:r>
          </w:p>
        </w:tc>
      </w:tr>
      <w:tr w:rsidR="006E727E" w:rsidRPr="001B0BA0" w14:paraId="3912DB4E" w14:textId="77777777" w:rsidTr="0098051E">
        <w:trPr>
          <w:trHeight w:val="576"/>
        </w:trPr>
        <w:tc>
          <w:tcPr>
            <w:tcW w:w="1604" w:type="dxa"/>
            <w:tcBorders>
              <w:top w:val="single" w:sz="4" w:space="0" w:color="auto"/>
              <w:left w:val="nil"/>
              <w:bottom w:val="double" w:sz="4" w:space="0" w:color="auto"/>
            </w:tcBorders>
            <w:vAlign w:val="center"/>
          </w:tcPr>
          <w:p w14:paraId="28BB49D0" w14:textId="63E4D4B1" w:rsidR="006E727E" w:rsidRPr="001B0BA0" w:rsidRDefault="006E727E" w:rsidP="006E727E">
            <w:pPr>
              <w:jc w:val="center"/>
              <w:rPr>
                <w:b/>
              </w:rPr>
            </w:pPr>
            <w:r w:rsidRPr="001B0BA0">
              <w:rPr>
                <w:b/>
              </w:rPr>
              <w:t>L</w:t>
            </w:r>
            <w:r>
              <w:rPr>
                <w:b/>
              </w:rPr>
              <w:t>og</w:t>
            </w:r>
          </w:p>
        </w:tc>
        <w:tc>
          <w:tcPr>
            <w:tcW w:w="7756" w:type="dxa"/>
            <w:tcBorders>
              <w:top w:val="single" w:sz="4" w:space="0" w:color="auto"/>
              <w:bottom w:val="double" w:sz="4" w:space="0" w:color="auto"/>
              <w:right w:val="nil"/>
            </w:tcBorders>
            <w:vAlign w:val="center"/>
          </w:tcPr>
          <w:p w14:paraId="340B85A5" w14:textId="24FF7C00" w:rsidR="006E727E" w:rsidRPr="001B0BA0" w:rsidRDefault="006E727E" w:rsidP="006E727E">
            <w:r w:rsidRPr="001B0BA0">
              <w:t>Log all actions.</w:t>
            </w:r>
          </w:p>
        </w:tc>
      </w:tr>
      <w:tr w:rsidR="006E727E" w14:paraId="3DC26CC6" w14:textId="77777777" w:rsidTr="0098051E">
        <w:trPr>
          <w:trHeight w:val="573"/>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CC5" w14:textId="77777777" w:rsidR="006E727E" w:rsidRDefault="006E727E" w:rsidP="00357506">
            <w:pPr>
              <w:pStyle w:val="Heading3"/>
            </w:pPr>
            <w:r>
              <w:t>Basecase / Post-Contingency Exceedance of Phase Angle</w:t>
            </w:r>
          </w:p>
        </w:tc>
      </w:tr>
      <w:tr w:rsidR="006E727E" w14:paraId="3DC26CCD" w14:textId="77777777" w:rsidTr="0098051E">
        <w:trPr>
          <w:trHeight w:val="573"/>
        </w:trPr>
        <w:tc>
          <w:tcPr>
            <w:tcW w:w="1604" w:type="dxa"/>
            <w:tcBorders>
              <w:top w:val="double" w:sz="4" w:space="0" w:color="auto"/>
              <w:left w:val="nil"/>
              <w:bottom w:val="single" w:sz="4" w:space="0" w:color="auto"/>
            </w:tcBorders>
            <w:vAlign w:val="center"/>
          </w:tcPr>
          <w:p w14:paraId="3DC26CC7" w14:textId="77777777" w:rsidR="006E727E" w:rsidRDefault="006E727E" w:rsidP="006E727E">
            <w:pPr>
              <w:jc w:val="center"/>
              <w:rPr>
                <w:b/>
              </w:rPr>
            </w:pPr>
            <w:r>
              <w:rPr>
                <w:b/>
              </w:rPr>
              <w:t>1</w:t>
            </w:r>
          </w:p>
        </w:tc>
        <w:tc>
          <w:tcPr>
            <w:tcW w:w="7756" w:type="dxa"/>
            <w:tcBorders>
              <w:top w:val="double" w:sz="4" w:space="0" w:color="auto"/>
              <w:bottom w:val="single" w:sz="4" w:space="0" w:color="auto"/>
              <w:right w:val="nil"/>
            </w:tcBorders>
            <w:vAlign w:val="center"/>
          </w:tcPr>
          <w:p w14:paraId="3DC26CC8" w14:textId="77777777" w:rsidR="006E727E" w:rsidRDefault="006E727E" w:rsidP="006E727E">
            <w:pPr>
              <w:rPr>
                <w:b/>
              </w:rPr>
            </w:pPr>
            <w:r>
              <w:rPr>
                <w:b/>
              </w:rPr>
              <w:t>IF:</w:t>
            </w:r>
          </w:p>
          <w:p w14:paraId="3DC26CC9" w14:textId="77777777" w:rsidR="006E727E" w:rsidRDefault="006E727E" w:rsidP="007E512D">
            <w:pPr>
              <w:pStyle w:val="ListParagraph"/>
              <w:numPr>
                <w:ilvl w:val="0"/>
                <w:numId w:val="147"/>
              </w:numPr>
            </w:pPr>
            <w:r>
              <w:t>A Phase Angle exceedance exists,</w:t>
            </w:r>
          </w:p>
          <w:p w14:paraId="3DC26CCA" w14:textId="77777777" w:rsidR="006E727E" w:rsidRDefault="006E727E" w:rsidP="006E727E">
            <w:pPr>
              <w:rPr>
                <w:b/>
              </w:rPr>
            </w:pPr>
            <w:r>
              <w:rPr>
                <w:b/>
              </w:rPr>
              <w:t>THEN:</w:t>
            </w:r>
          </w:p>
          <w:p w14:paraId="3DC26CCB" w14:textId="77777777" w:rsidR="006E727E" w:rsidRDefault="006E727E" w:rsidP="007E512D">
            <w:pPr>
              <w:pStyle w:val="ListParagraph"/>
              <w:numPr>
                <w:ilvl w:val="0"/>
                <w:numId w:val="147"/>
              </w:numPr>
            </w:pPr>
            <w:r>
              <w:t>Verify SCADA is of similar magnitude to the Actual value (MW and MVAR flows)</w:t>
            </w:r>
          </w:p>
          <w:p w14:paraId="3DC26CCC" w14:textId="77777777" w:rsidR="006E727E" w:rsidRDefault="006E727E" w:rsidP="006E727E">
            <w:r>
              <w:t>Example: Review the SCADA value with Actual (state estimation value)</w:t>
            </w:r>
          </w:p>
        </w:tc>
      </w:tr>
      <w:tr w:rsidR="006E727E" w14:paraId="3DC26CD7" w14:textId="77777777" w:rsidTr="0098051E">
        <w:trPr>
          <w:trHeight w:val="573"/>
        </w:trPr>
        <w:tc>
          <w:tcPr>
            <w:tcW w:w="1604" w:type="dxa"/>
            <w:tcBorders>
              <w:top w:val="single" w:sz="4" w:space="0" w:color="auto"/>
              <w:left w:val="nil"/>
              <w:bottom w:val="single" w:sz="4" w:space="0" w:color="auto"/>
            </w:tcBorders>
            <w:vAlign w:val="center"/>
          </w:tcPr>
          <w:p w14:paraId="3DC26CCE" w14:textId="77777777" w:rsidR="006E727E" w:rsidRDefault="006E727E" w:rsidP="006E727E">
            <w:pPr>
              <w:jc w:val="center"/>
              <w:rPr>
                <w:b/>
              </w:rPr>
            </w:pPr>
            <w:r>
              <w:rPr>
                <w:b/>
              </w:rPr>
              <w:t>2</w:t>
            </w:r>
          </w:p>
        </w:tc>
        <w:tc>
          <w:tcPr>
            <w:tcW w:w="7756" w:type="dxa"/>
            <w:tcBorders>
              <w:top w:val="single" w:sz="4" w:space="0" w:color="auto"/>
              <w:bottom w:val="single" w:sz="4" w:space="0" w:color="auto"/>
              <w:right w:val="nil"/>
            </w:tcBorders>
            <w:vAlign w:val="center"/>
          </w:tcPr>
          <w:p w14:paraId="3DC26CCF" w14:textId="77777777" w:rsidR="006E727E" w:rsidRDefault="006E727E" w:rsidP="006E727E">
            <w:pPr>
              <w:pStyle w:val="TableText"/>
              <w:jc w:val="both"/>
              <w:rPr>
                <w:b/>
                <w:u w:val="single"/>
              </w:rPr>
            </w:pPr>
            <w:r>
              <w:rPr>
                <w:b/>
                <w:u w:val="single"/>
              </w:rPr>
              <w:t>IF:</w:t>
            </w:r>
          </w:p>
          <w:p w14:paraId="3DC26CD0" w14:textId="77777777" w:rsidR="006E727E" w:rsidRDefault="006E727E" w:rsidP="006E727E">
            <w:pPr>
              <w:pStyle w:val="TableText"/>
              <w:numPr>
                <w:ilvl w:val="0"/>
                <w:numId w:val="78"/>
              </w:numPr>
              <w:jc w:val="both"/>
            </w:pPr>
            <w:r>
              <w:t>Phase Angle exceedance is valid;</w:t>
            </w:r>
          </w:p>
          <w:p w14:paraId="3DC26CD1" w14:textId="77777777" w:rsidR="006E727E" w:rsidRDefault="006E727E" w:rsidP="006E727E">
            <w:pPr>
              <w:pStyle w:val="TableText"/>
              <w:jc w:val="both"/>
              <w:rPr>
                <w:b/>
                <w:u w:val="single"/>
              </w:rPr>
            </w:pPr>
            <w:r>
              <w:rPr>
                <w:b/>
                <w:u w:val="single"/>
              </w:rPr>
              <w:lastRenderedPageBreak/>
              <w:t>THEN:</w:t>
            </w:r>
          </w:p>
          <w:p w14:paraId="3DC26CD2" w14:textId="77777777" w:rsidR="006E727E" w:rsidRDefault="006E727E" w:rsidP="006E727E">
            <w:pPr>
              <w:pStyle w:val="TableText"/>
              <w:numPr>
                <w:ilvl w:val="0"/>
                <w:numId w:val="78"/>
              </w:numPr>
              <w:jc w:val="both"/>
            </w:pPr>
            <w:r>
              <w:t xml:space="preserve">Notify the appropriate TO and make them aware of the potential that reclosure of breakers could be affected,  </w:t>
            </w:r>
          </w:p>
          <w:p w14:paraId="3DC26CD3" w14:textId="77777777" w:rsidR="006E727E" w:rsidRDefault="006E727E" w:rsidP="006E727E">
            <w:pPr>
              <w:rPr>
                <w:b/>
                <w:u w:val="single"/>
              </w:rPr>
            </w:pPr>
            <w:r>
              <w:rPr>
                <w:b/>
                <w:u w:val="single"/>
              </w:rPr>
              <w:t>IF:</w:t>
            </w:r>
          </w:p>
          <w:p w14:paraId="3DC26CD4" w14:textId="77777777" w:rsidR="006E727E" w:rsidRDefault="006E727E" w:rsidP="006E727E">
            <w:pPr>
              <w:pStyle w:val="TableText"/>
              <w:numPr>
                <w:ilvl w:val="0"/>
                <w:numId w:val="78"/>
              </w:numPr>
              <w:jc w:val="both"/>
            </w:pPr>
            <w:r>
              <w:t>The TO needs assistance from ERCOT to get Phase Angle exceedance adjusted;</w:t>
            </w:r>
          </w:p>
          <w:p w14:paraId="3DC26CD5" w14:textId="77777777" w:rsidR="006E727E" w:rsidRDefault="006E727E" w:rsidP="006E727E">
            <w:pPr>
              <w:rPr>
                <w:b/>
                <w:u w:val="single"/>
              </w:rPr>
            </w:pPr>
            <w:r>
              <w:rPr>
                <w:b/>
                <w:u w:val="single"/>
              </w:rPr>
              <w:t>THEN:</w:t>
            </w:r>
          </w:p>
          <w:p w14:paraId="3DC26CD6" w14:textId="77777777" w:rsidR="006E727E" w:rsidRDefault="006E727E" w:rsidP="006E727E">
            <w:pPr>
              <w:pStyle w:val="TableText"/>
              <w:numPr>
                <w:ilvl w:val="0"/>
                <w:numId w:val="78"/>
              </w:numPr>
              <w:jc w:val="both"/>
              <w:rPr>
                <w:b/>
              </w:rPr>
            </w:pPr>
            <w:r>
              <w:t>This could be transmission switching, creation of a manual constraint, bringing on an additional Resource, returning a planned outage, or development of a CMP.</w:t>
            </w:r>
          </w:p>
        </w:tc>
      </w:tr>
      <w:tr w:rsidR="006E727E" w14:paraId="3DC26CDA" w14:textId="77777777" w:rsidTr="0098051E">
        <w:trPr>
          <w:trHeight w:val="573"/>
        </w:trPr>
        <w:tc>
          <w:tcPr>
            <w:tcW w:w="1604" w:type="dxa"/>
            <w:tcBorders>
              <w:top w:val="single" w:sz="4" w:space="0" w:color="auto"/>
              <w:left w:val="nil"/>
              <w:bottom w:val="double" w:sz="4" w:space="0" w:color="auto"/>
            </w:tcBorders>
            <w:vAlign w:val="center"/>
          </w:tcPr>
          <w:p w14:paraId="3DC26CD8" w14:textId="77777777" w:rsidR="006E727E" w:rsidRDefault="006E727E" w:rsidP="006E727E">
            <w:pPr>
              <w:jc w:val="center"/>
              <w:rPr>
                <w:b/>
              </w:rPr>
            </w:pPr>
            <w:r>
              <w:rPr>
                <w:b/>
              </w:rPr>
              <w:lastRenderedPageBreak/>
              <w:t>Log</w:t>
            </w:r>
          </w:p>
        </w:tc>
        <w:tc>
          <w:tcPr>
            <w:tcW w:w="7756" w:type="dxa"/>
            <w:tcBorders>
              <w:top w:val="single" w:sz="4" w:space="0" w:color="auto"/>
              <w:bottom w:val="double" w:sz="4" w:space="0" w:color="auto"/>
              <w:right w:val="nil"/>
            </w:tcBorders>
            <w:vAlign w:val="center"/>
          </w:tcPr>
          <w:p w14:paraId="3DC26CD9" w14:textId="77777777" w:rsidR="006E727E" w:rsidRDefault="006E727E" w:rsidP="006E727E">
            <w:pPr>
              <w:rPr>
                <w:b/>
              </w:rPr>
            </w:pPr>
            <w:r>
              <w:t>Log all actions.</w:t>
            </w:r>
          </w:p>
        </w:tc>
      </w:tr>
      <w:tr w:rsidR="006E727E" w14:paraId="3DC26CDC" w14:textId="77777777" w:rsidTr="0098051E">
        <w:trPr>
          <w:trHeight w:val="600"/>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CDB" w14:textId="77777777" w:rsidR="006E727E" w:rsidRDefault="006E727E" w:rsidP="00357506">
            <w:pPr>
              <w:pStyle w:val="Heading3"/>
              <w:rPr>
                <w:u w:val="single"/>
              </w:rPr>
            </w:pPr>
            <w:bookmarkStart w:id="118" w:name="_Post-Contingency_Overloads_on"/>
            <w:bookmarkEnd w:id="118"/>
            <w:r>
              <w:t>Post-Contingency Overloads on Private Use Networks (PUNs) or Customer Owned Equipment behind the Meter</w:t>
            </w:r>
          </w:p>
        </w:tc>
      </w:tr>
      <w:tr w:rsidR="006E727E" w14:paraId="3DC26CE4" w14:textId="77777777" w:rsidTr="0098051E">
        <w:trPr>
          <w:trHeight w:val="296"/>
        </w:trPr>
        <w:tc>
          <w:tcPr>
            <w:tcW w:w="1604" w:type="dxa"/>
            <w:tcBorders>
              <w:top w:val="double" w:sz="4" w:space="0" w:color="auto"/>
              <w:left w:val="nil"/>
              <w:bottom w:val="single" w:sz="4" w:space="0" w:color="auto"/>
            </w:tcBorders>
            <w:vAlign w:val="center"/>
          </w:tcPr>
          <w:p w14:paraId="3DC26CDD" w14:textId="77777777" w:rsidR="006E727E" w:rsidRDefault="006E727E" w:rsidP="006E727E">
            <w:pPr>
              <w:jc w:val="center"/>
              <w:rPr>
                <w:b/>
              </w:rPr>
            </w:pPr>
            <w:r>
              <w:rPr>
                <w:b/>
              </w:rPr>
              <w:t>1</w:t>
            </w:r>
          </w:p>
        </w:tc>
        <w:tc>
          <w:tcPr>
            <w:tcW w:w="7756" w:type="dxa"/>
            <w:tcBorders>
              <w:top w:val="double" w:sz="4" w:space="0" w:color="auto"/>
              <w:bottom w:val="single" w:sz="4" w:space="0" w:color="auto"/>
              <w:right w:val="nil"/>
            </w:tcBorders>
            <w:vAlign w:val="center"/>
          </w:tcPr>
          <w:p w14:paraId="3DC26CDE" w14:textId="77777777" w:rsidR="006E727E" w:rsidRDefault="006E727E" w:rsidP="006E727E">
            <w:pPr>
              <w:rPr>
                <w:b/>
                <w:u w:val="single"/>
              </w:rPr>
            </w:pPr>
            <w:r>
              <w:rPr>
                <w:b/>
                <w:u w:val="single"/>
              </w:rPr>
              <w:t>IF:</w:t>
            </w:r>
          </w:p>
          <w:p w14:paraId="3DC26CDF" w14:textId="77777777" w:rsidR="006E727E" w:rsidRDefault="006E727E" w:rsidP="007E512D">
            <w:pPr>
              <w:pStyle w:val="ListParagraph"/>
              <w:numPr>
                <w:ilvl w:val="0"/>
                <w:numId w:val="108"/>
              </w:numPr>
            </w:pPr>
            <w:r>
              <w:t>A post-contingency overload is 100% of its Emergency Rating on a PUN or customer owned equipment;</w:t>
            </w:r>
          </w:p>
          <w:p w14:paraId="3DC26CE0" w14:textId="77777777" w:rsidR="006E727E" w:rsidRDefault="006E727E" w:rsidP="006E727E">
            <w:pPr>
              <w:rPr>
                <w:b/>
                <w:u w:val="single"/>
              </w:rPr>
            </w:pPr>
            <w:r>
              <w:rPr>
                <w:b/>
                <w:u w:val="single"/>
              </w:rPr>
              <w:t>THEN:</w:t>
            </w:r>
          </w:p>
          <w:p w14:paraId="3DC26CE1" w14:textId="77777777" w:rsidR="006E727E" w:rsidRDefault="006E727E" w:rsidP="007E512D">
            <w:pPr>
              <w:pStyle w:val="ListParagraph"/>
              <w:numPr>
                <w:ilvl w:val="0"/>
                <w:numId w:val="108"/>
              </w:numPr>
            </w:pPr>
            <w:r>
              <w:t>Contact the appropriate QSE/PUN to alert them of the post-contingency overload,</w:t>
            </w:r>
          </w:p>
          <w:p w14:paraId="3DC26CE2" w14:textId="77777777" w:rsidR="006E727E" w:rsidRDefault="006E727E" w:rsidP="006E727E">
            <w:pPr>
              <w:rPr>
                <w:b/>
                <w:u w:val="single"/>
              </w:rPr>
            </w:pPr>
            <w:r>
              <w:rPr>
                <w:b/>
                <w:u w:val="single"/>
              </w:rPr>
              <w:t>VERIFY:</w:t>
            </w:r>
          </w:p>
          <w:p w14:paraId="3DC26CE3" w14:textId="77777777" w:rsidR="006E727E" w:rsidRDefault="006E727E" w:rsidP="007E512D">
            <w:pPr>
              <w:pStyle w:val="ListParagraph"/>
              <w:numPr>
                <w:ilvl w:val="0"/>
                <w:numId w:val="108"/>
              </w:numPr>
              <w:rPr>
                <w:b/>
                <w:u w:val="single"/>
              </w:rPr>
            </w:pPr>
            <w:r>
              <w:t>There is a plan to mitigate the overload if the contingency were to occur.</w:t>
            </w:r>
          </w:p>
        </w:tc>
      </w:tr>
      <w:tr w:rsidR="006E727E" w14:paraId="3DC26CEB" w14:textId="77777777" w:rsidTr="0098051E">
        <w:trPr>
          <w:trHeight w:val="296"/>
        </w:trPr>
        <w:tc>
          <w:tcPr>
            <w:tcW w:w="1604" w:type="dxa"/>
            <w:tcBorders>
              <w:top w:val="single" w:sz="4" w:space="0" w:color="auto"/>
              <w:left w:val="nil"/>
              <w:bottom w:val="single" w:sz="4" w:space="0" w:color="auto"/>
            </w:tcBorders>
            <w:vAlign w:val="center"/>
          </w:tcPr>
          <w:p w14:paraId="3DC26CE5" w14:textId="77777777" w:rsidR="006E727E" w:rsidRDefault="006E727E" w:rsidP="006E727E">
            <w:pPr>
              <w:jc w:val="center"/>
              <w:rPr>
                <w:b/>
              </w:rPr>
            </w:pPr>
            <w:r>
              <w:rPr>
                <w:b/>
              </w:rPr>
              <w:t>2</w:t>
            </w:r>
          </w:p>
        </w:tc>
        <w:tc>
          <w:tcPr>
            <w:tcW w:w="7756" w:type="dxa"/>
            <w:tcBorders>
              <w:top w:val="single" w:sz="4" w:space="0" w:color="auto"/>
              <w:bottom w:val="single" w:sz="4" w:space="0" w:color="auto"/>
              <w:right w:val="nil"/>
            </w:tcBorders>
            <w:vAlign w:val="center"/>
          </w:tcPr>
          <w:p w14:paraId="3DC26CE6" w14:textId="77777777" w:rsidR="006E727E" w:rsidRDefault="006E727E" w:rsidP="006E727E">
            <w:pPr>
              <w:rPr>
                <w:b/>
                <w:u w:val="single"/>
              </w:rPr>
            </w:pPr>
            <w:r>
              <w:rPr>
                <w:b/>
                <w:u w:val="single"/>
              </w:rPr>
              <w:t>IF:</w:t>
            </w:r>
          </w:p>
          <w:p w14:paraId="3DC26CE7" w14:textId="77777777" w:rsidR="006E727E" w:rsidRDefault="006E727E" w:rsidP="007E512D">
            <w:pPr>
              <w:pStyle w:val="ListParagraph"/>
              <w:numPr>
                <w:ilvl w:val="0"/>
                <w:numId w:val="108"/>
              </w:numPr>
            </w:pPr>
            <w:r>
              <w:t>It is determined that the QSE/PUN has no way to mitigate or correct the congestion;</w:t>
            </w:r>
          </w:p>
          <w:p w14:paraId="3DC26CE8" w14:textId="77777777" w:rsidR="006E727E" w:rsidRDefault="006E727E" w:rsidP="006E727E">
            <w:pPr>
              <w:rPr>
                <w:b/>
                <w:u w:val="single"/>
              </w:rPr>
            </w:pPr>
            <w:r>
              <w:rPr>
                <w:b/>
                <w:u w:val="single"/>
              </w:rPr>
              <w:t>THEN:</w:t>
            </w:r>
          </w:p>
          <w:p w14:paraId="3DC26CE9" w14:textId="77777777" w:rsidR="006E727E" w:rsidRDefault="006E727E" w:rsidP="007E512D">
            <w:pPr>
              <w:pStyle w:val="ListParagraph"/>
              <w:numPr>
                <w:ilvl w:val="0"/>
                <w:numId w:val="108"/>
              </w:numPr>
            </w:pPr>
            <w:r>
              <w:t>Instruct the QSE/PUN to take action such as lower/raise generation or load (verbal Operating Instruction only, do not override HDL/LDL or activate constraint in SCED) and</w:t>
            </w:r>
          </w:p>
          <w:p w14:paraId="3DC26CEA" w14:textId="77777777" w:rsidR="006E727E" w:rsidRDefault="006E727E" w:rsidP="007E512D">
            <w:pPr>
              <w:pStyle w:val="ListParagraph"/>
              <w:numPr>
                <w:ilvl w:val="0"/>
                <w:numId w:val="108"/>
              </w:numPr>
              <w:rPr>
                <w:b/>
                <w:u w:val="single"/>
              </w:rPr>
            </w:pPr>
            <w:r>
              <w:t>Acknowledge the post-contingency overload in TCM.</w:t>
            </w:r>
          </w:p>
        </w:tc>
      </w:tr>
      <w:tr w:rsidR="006E727E" w14:paraId="3DC26CF1" w14:textId="77777777" w:rsidTr="0098051E">
        <w:trPr>
          <w:trHeight w:val="296"/>
        </w:trPr>
        <w:tc>
          <w:tcPr>
            <w:tcW w:w="1604" w:type="dxa"/>
            <w:tcBorders>
              <w:top w:val="single" w:sz="4" w:space="0" w:color="auto"/>
              <w:left w:val="nil"/>
              <w:bottom w:val="single" w:sz="4" w:space="0" w:color="auto"/>
            </w:tcBorders>
            <w:vAlign w:val="center"/>
          </w:tcPr>
          <w:p w14:paraId="3DC26CEC" w14:textId="77777777" w:rsidR="006E727E" w:rsidRDefault="006E727E" w:rsidP="006E727E">
            <w:pPr>
              <w:jc w:val="center"/>
              <w:rPr>
                <w:b/>
              </w:rPr>
            </w:pPr>
            <w:r>
              <w:rPr>
                <w:b/>
              </w:rPr>
              <w:t>3</w:t>
            </w:r>
          </w:p>
        </w:tc>
        <w:tc>
          <w:tcPr>
            <w:tcW w:w="7756" w:type="dxa"/>
            <w:tcBorders>
              <w:top w:val="single" w:sz="4" w:space="0" w:color="auto"/>
              <w:bottom w:val="single" w:sz="4" w:space="0" w:color="auto"/>
              <w:right w:val="nil"/>
            </w:tcBorders>
            <w:vAlign w:val="center"/>
          </w:tcPr>
          <w:p w14:paraId="3DC26CED" w14:textId="77777777" w:rsidR="006E727E" w:rsidRDefault="006E727E" w:rsidP="006E727E">
            <w:pPr>
              <w:rPr>
                <w:b/>
                <w:u w:val="single"/>
              </w:rPr>
            </w:pPr>
            <w:r>
              <w:rPr>
                <w:b/>
                <w:u w:val="single"/>
              </w:rPr>
              <w:t>IF:</w:t>
            </w:r>
          </w:p>
          <w:p w14:paraId="3DC26CEE" w14:textId="77777777" w:rsidR="006E727E" w:rsidRDefault="006E727E" w:rsidP="007E512D">
            <w:pPr>
              <w:pStyle w:val="ListParagraph"/>
              <w:numPr>
                <w:ilvl w:val="0"/>
                <w:numId w:val="108"/>
              </w:numPr>
            </w:pPr>
            <w:r>
              <w:t>The contingency occurs;</w:t>
            </w:r>
          </w:p>
          <w:p w14:paraId="3DC26CEF" w14:textId="77777777" w:rsidR="006E727E" w:rsidRDefault="006E727E" w:rsidP="006E727E">
            <w:pPr>
              <w:rPr>
                <w:b/>
                <w:u w:val="single"/>
              </w:rPr>
            </w:pPr>
            <w:r>
              <w:rPr>
                <w:b/>
                <w:u w:val="single"/>
              </w:rPr>
              <w:t>THEN:</w:t>
            </w:r>
          </w:p>
          <w:p w14:paraId="3DC26CF0" w14:textId="77777777" w:rsidR="006E727E" w:rsidRDefault="006E727E" w:rsidP="007E512D">
            <w:pPr>
              <w:pStyle w:val="ListParagraph"/>
              <w:numPr>
                <w:ilvl w:val="0"/>
                <w:numId w:val="108"/>
              </w:numPr>
              <w:rPr>
                <w:b/>
                <w:u w:val="single"/>
              </w:rPr>
            </w:pPr>
            <w:r>
              <w:t xml:space="preserve">Notify the QSE/PUN to ensure action is being taken on the plan. </w:t>
            </w:r>
          </w:p>
        </w:tc>
      </w:tr>
      <w:tr w:rsidR="006E727E" w14:paraId="3DC26CF7" w14:textId="77777777" w:rsidTr="0098051E">
        <w:trPr>
          <w:trHeight w:val="296"/>
        </w:trPr>
        <w:tc>
          <w:tcPr>
            <w:tcW w:w="1604" w:type="dxa"/>
            <w:tcBorders>
              <w:top w:val="single" w:sz="4" w:space="0" w:color="auto"/>
              <w:left w:val="nil"/>
              <w:bottom w:val="single" w:sz="4" w:space="0" w:color="auto"/>
            </w:tcBorders>
            <w:vAlign w:val="center"/>
          </w:tcPr>
          <w:p w14:paraId="3DC26CF2" w14:textId="77777777" w:rsidR="006E727E" w:rsidRDefault="006E727E" w:rsidP="006E727E">
            <w:pPr>
              <w:jc w:val="center"/>
              <w:rPr>
                <w:b/>
              </w:rPr>
            </w:pPr>
            <w:r>
              <w:rPr>
                <w:b/>
              </w:rPr>
              <w:t>4</w:t>
            </w:r>
          </w:p>
        </w:tc>
        <w:tc>
          <w:tcPr>
            <w:tcW w:w="7756" w:type="dxa"/>
            <w:tcBorders>
              <w:top w:val="single" w:sz="4" w:space="0" w:color="auto"/>
              <w:bottom w:val="single" w:sz="4" w:space="0" w:color="auto"/>
              <w:right w:val="nil"/>
            </w:tcBorders>
            <w:vAlign w:val="center"/>
          </w:tcPr>
          <w:p w14:paraId="3DC26CF3" w14:textId="77777777" w:rsidR="006E727E" w:rsidRDefault="006E727E" w:rsidP="006E727E">
            <w:pPr>
              <w:rPr>
                <w:b/>
                <w:u w:val="single"/>
              </w:rPr>
            </w:pPr>
            <w:r>
              <w:rPr>
                <w:b/>
                <w:u w:val="single"/>
              </w:rPr>
              <w:t>IF:</w:t>
            </w:r>
          </w:p>
          <w:p w14:paraId="3DC26CF4" w14:textId="77777777" w:rsidR="006E727E" w:rsidRDefault="006E727E" w:rsidP="007E512D">
            <w:pPr>
              <w:pStyle w:val="ListParagraph"/>
              <w:numPr>
                <w:ilvl w:val="0"/>
                <w:numId w:val="108"/>
              </w:numPr>
            </w:pPr>
            <w:r>
              <w:t>A post-contingency overload of 98% or greater of its Emergency Rating on transmission equipment (non-PUN or customer owned equipment), and the only shift factor of 2% or more is a PUN unit;</w:t>
            </w:r>
          </w:p>
          <w:p w14:paraId="3DC26CF5" w14:textId="77777777" w:rsidR="006E727E" w:rsidRDefault="006E727E" w:rsidP="006E727E">
            <w:pPr>
              <w:rPr>
                <w:b/>
                <w:u w:val="single"/>
              </w:rPr>
            </w:pPr>
            <w:r>
              <w:rPr>
                <w:b/>
                <w:u w:val="single"/>
              </w:rPr>
              <w:t>THEN:</w:t>
            </w:r>
          </w:p>
          <w:p w14:paraId="3DC26CF6" w14:textId="77777777" w:rsidR="006E727E" w:rsidRDefault="006E727E" w:rsidP="007E512D">
            <w:pPr>
              <w:pStyle w:val="ListParagraph"/>
              <w:numPr>
                <w:ilvl w:val="0"/>
                <w:numId w:val="108"/>
              </w:numPr>
              <w:rPr>
                <w:b/>
                <w:u w:val="single"/>
              </w:rPr>
            </w:pPr>
            <w:r>
              <w:t>Activate the constraint.</w:t>
            </w:r>
          </w:p>
        </w:tc>
      </w:tr>
      <w:tr w:rsidR="006E727E" w14:paraId="3DC26CFA" w14:textId="77777777" w:rsidTr="0098051E">
        <w:trPr>
          <w:trHeight w:val="296"/>
        </w:trPr>
        <w:tc>
          <w:tcPr>
            <w:tcW w:w="1604" w:type="dxa"/>
            <w:tcBorders>
              <w:top w:val="single" w:sz="4" w:space="0" w:color="auto"/>
              <w:left w:val="nil"/>
              <w:bottom w:val="single" w:sz="4" w:space="0" w:color="auto"/>
            </w:tcBorders>
            <w:vAlign w:val="center"/>
          </w:tcPr>
          <w:p w14:paraId="3DC26CF8" w14:textId="77777777" w:rsidR="006E727E" w:rsidRDefault="006E727E" w:rsidP="006E727E">
            <w:pPr>
              <w:jc w:val="center"/>
              <w:rPr>
                <w:b/>
              </w:rPr>
            </w:pPr>
            <w:r>
              <w:rPr>
                <w:b/>
              </w:rPr>
              <w:t>Log</w:t>
            </w:r>
          </w:p>
        </w:tc>
        <w:tc>
          <w:tcPr>
            <w:tcW w:w="7756" w:type="dxa"/>
            <w:tcBorders>
              <w:top w:val="single" w:sz="4" w:space="0" w:color="auto"/>
              <w:bottom w:val="single" w:sz="4" w:space="0" w:color="auto"/>
              <w:right w:val="nil"/>
            </w:tcBorders>
            <w:vAlign w:val="center"/>
          </w:tcPr>
          <w:p w14:paraId="3DC26CF9" w14:textId="77777777" w:rsidR="006E727E" w:rsidRDefault="006E727E" w:rsidP="006E727E">
            <w:pPr>
              <w:rPr>
                <w:b/>
                <w:u w:val="single"/>
              </w:rPr>
            </w:pPr>
            <w:r>
              <w:t>Log all actions.</w:t>
            </w:r>
          </w:p>
        </w:tc>
      </w:tr>
      <w:tr w:rsidR="006E727E" w14:paraId="3DC26CFC"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CFB" w14:textId="77777777" w:rsidR="006E727E" w:rsidRDefault="006E727E" w:rsidP="00357506">
            <w:pPr>
              <w:pStyle w:val="Heading3"/>
            </w:pPr>
            <w:bookmarkStart w:id="119" w:name="_Transmission_Issues_in"/>
            <w:bookmarkStart w:id="120" w:name="_Managing_Binding_and"/>
            <w:bookmarkStart w:id="121" w:name="_Managing_Constraints_in"/>
            <w:bookmarkEnd w:id="119"/>
            <w:bookmarkEnd w:id="120"/>
            <w:bookmarkEnd w:id="121"/>
            <w:r>
              <w:lastRenderedPageBreak/>
              <w:t>Managing Constraints in SCED</w:t>
            </w:r>
          </w:p>
        </w:tc>
      </w:tr>
      <w:tr w:rsidR="006E727E" w14:paraId="3DC26CFF" w14:textId="77777777" w:rsidTr="0098051E">
        <w:trPr>
          <w:trHeight w:val="576"/>
        </w:trPr>
        <w:tc>
          <w:tcPr>
            <w:tcW w:w="1604" w:type="dxa"/>
            <w:tcBorders>
              <w:top w:val="double" w:sz="4" w:space="0" w:color="auto"/>
              <w:left w:val="nil"/>
              <w:bottom w:val="single" w:sz="4" w:space="0" w:color="auto"/>
            </w:tcBorders>
            <w:vAlign w:val="center"/>
          </w:tcPr>
          <w:p w14:paraId="3DC26CFD" w14:textId="26733F54" w:rsidR="006E727E" w:rsidRDefault="006E727E" w:rsidP="006E727E">
            <w:pPr>
              <w:jc w:val="center"/>
              <w:rPr>
                <w:b/>
              </w:rPr>
            </w:pPr>
            <w:r>
              <w:rPr>
                <w:b/>
              </w:rPr>
              <w:t>Note</w:t>
            </w:r>
          </w:p>
        </w:tc>
        <w:tc>
          <w:tcPr>
            <w:tcW w:w="7756" w:type="dxa"/>
            <w:tcBorders>
              <w:top w:val="double" w:sz="4" w:space="0" w:color="auto"/>
              <w:bottom w:val="single" w:sz="4" w:space="0" w:color="auto"/>
              <w:right w:val="nil"/>
            </w:tcBorders>
            <w:vAlign w:val="center"/>
          </w:tcPr>
          <w:p w14:paraId="3DC26CFE" w14:textId="77777777" w:rsidR="006E727E" w:rsidRDefault="006E727E" w:rsidP="006E727E">
            <w:r>
              <w:t>One of the key tasks is to properly monitor and manage transmission constraints.  Keep track of non-binding constraints that have flows approaching their limits and be prepared to take action as the constraint approaches its rating.</w:t>
            </w:r>
          </w:p>
        </w:tc>
      </w:tr>
      <w:tr w:rsidR="006E727E" w14:paraId="3DC26D06" w14:textId="77777777" w:rsidTr="0098051E">
        <w:trPr>
          <w:trHeight w:val="576"/>
        </w:trPr>
        <w:tc>
          <w:tcPr>
            <w:tcW w:w="1604" w:type="dxa"/>
            <w:tcBorders>
              <w:top w:val="single" w:sz="4" w:space="0" w:color="auto"/>
              <w:left w:val="nil"/>
              <w:bottom w:val="single" w:sz="4" w:space="0" w:color="auto"/>
            </w:tcBorders>
            <w:vAlign w:val="center"/>
          </w:tcPr>
          <w:p w14:paraId="3DC26D00" w14:textId="77777777" w:rsidR="006E727E" w:rsidRDefault="006E727E" w:rsidP="006E727E">
            <w:pPr>
              <w:jc w:val="center"/>
              <w:rPr>
                <w:b/>
              </w:rPr>
            </w:pPr>
            <w:r>
              <w:rPr>
                <w:b/>
              </w:rPr>
              <w:t>Output</w:t>
            </w:r>
          </w:p>
          <w:p w14:paraId="3DC26D01" w14:textId="77777777" w:rsidR="006E727E" w:rsidRDefault="006E727E" w:rsidP="006E727E">
            <w:pPr>
              <w:jc w:val="center"/>
            </w:pPr>
            <w:r>
              <w:rPr>
                <w:b/>
              </w:rPr>
              <w:t>Displays</w:t>
            </w:r>
          </w:p>
        </w:tc>
        <w:tc>
          <w:tcPr>
            <w:tcW w:w="7756" w:type="dxa"/>
            <w:tcBorders>
              <w:top w:val="single" w:sz="4" w:space="0" w:color="auto"/>
              <w:bottom w:val="single" w:sz="4" w:space="0" w:color="auto"/>
              <w:right w:val="nil"/>
            </w:tcBorders>
            <w:vAlign w:val="center"/>
          </w:tcPr>
          <w:p w14:paraId="3DC26D02" w14:textId="77777777" w:rsidR="006E727E" w:rsidRDefault="006E727E" w:rsidP="006E727E">
            <w:r>
              <w:t>REVIEW REFERENCE DISPLAY:</w:t>
            </w:r>
          </w:p>
          <w:p w14:paraId="3DC26D03" w14:textId="77777777" w:rsidR="006E727E" w:rsidRDefault="006E727E" w:rsidP="006E727E">
            <w:r>
              <w:t>Market Operation&gt;Real-Time Market&gt;SCED Displays&gt;DSP Displays&gt;DSP Constraint Summary</w:t>
            </w:r>
          </w:p>
          <w:p w14:paraId="3DC26D04" w14:textId="77777777" w:rsidR="006E727E" w:rsidRDefault="006E727E" w:rsidP="006E727E"/>
          <w:p w14:paraId="3DC26D05" w14:textId="77777777" w:rsidR="006E727E" w:rsidRDefault="006E727E" w:rsidP="006E727E">
            <w:r>
              <w:t>Once SCED has completed its run, check the validity of the binding/exceeded constraints, limits, shadow price, and current real-time flows.</w:t>
            </w:r>
          </w:p>
        </w:tc>
      </w:tr>
      <w:tr w:rsidR="006E727E" w14:paraId="3DC26D0C" w14:textId="77777777" w:rsidTr="0098051E">
        <w:trPr>
          <w:trHeight w:val="576"/>
        </w:trPr>
        <w:tc>
          <w:tcPr>
            <w:tcW w:w="1604" w:type="dxa"/>
            <w:tcBorders>
              <w:top w:val="single" w:sz="4" w:space="0" w:color="auto"/>
              <w:left w:val="nil"/>
              <w:bottom w:val="single" w:sz="4" w:space="0" w:color="auto"/>
            </w:tcBorders>
            <w:vAlign w:val="center"/>
          </w:tcPr>
          <w:p w14:paraId="3DC26D07" w14:textId="77777777" w:rsidR="006E727E" w:rsidRDefault="006E727E" w:rsidP="006E727E">
            <w:pPr>
              <w:jc w:val="center"/>
              <w:rPr>
                <w:b/>
              </w:rPr>
            </w:pPr>
            <w:r>
              <w:rPr>
                <w:b/>
              </w:rPr>
              <w:t xml:space="preserve">In </w:t>
            </w:r>
          </w:p>
          <w:p w14:paraId="3DC26D08" w14:textId="77777777" w:rsidR="006E727E" w:rsidRDefault="006E727E" w:rsidP="006E727E">
            <w:pPr>
              <w:jc w:val="center"/>
              <w:rPr>
                <w:b/>
              </w:rPr>
            </w:pPr>
            <w:r>
              <w:rPr>
                <w:b/>
              </w:rPr>
              <w:t>Series</w:t>
            </w:r>
          </w:p>
          <w:p w14:paraId="3DC26D09" w14:textId="77777777" w:rsidR="006E727E" w:rsidRDefault="006E727E" w:rsidP="006E727E">
            <w:pPr>
              <w:jc w:val="center"/>
              <w:rPr>
                <w:b/>
              </w:rPr>
            </w:pPr>
          </w:p>
        </w:tc>
        <w:tc>
          <w:tcPr>
            <w:tcW w:w="7756" w:type="dxa"/>
            <w:tcBorders>
              <w:top w:val="single" w:sz="4" w:space="0" w:color="auto"/>
              <w:bottom w:val="single" w:sz="4" w:space="0" w:color="auto"/>
              <w:right w:val="nil"/>
            </w:tcBorders>
            <w:vAlign w:val="center"/>
          </w:tcPr>
          <w:p w14:paraId="3DC26D0A" w14:textId="77777777" w:rsidR="006E727E" w:rsidRDefault="006E727E" w:rsidP="006E727E">
            <w:r>
              <w:t>It is common for series elements to have nearly identical shift factors for a given contingency.  If post-contingency loading of 98% or greater occurs for multiple elements which have been identified as being in series with each other, only the most limiting constraints should be activated to mitigate all the series element congestion.</w:t>
            </w:r>
          </w:p>
          <w:p w14:paraId="3DC26D0B" w14:textId="77777777" w:rsidR="006E727E" w:rsidRDefault="006E727E" w:rsidP="006E727E">
            <w:pPr>
              <w:rPr>
                <w:b/>
              </w:rPr>
            </w:pPr>
            <w:r>
              <w:rPr>
                <w:b/>
              </w:rPr>
              <w:t>Example: Contingency A overloads X, Contingency A overloads Y</w:t>
            </w:r>
          </w:p>
        </w:tc>
      </w:tr>
      <w:tr w:rsidR="006E727E" w14:paraId="3DC26D11" w14:textId="77777777" w:rsidTr="0098051E">
        <w:trPr>
          <w:trHeight w:val="576"/>
        </w:trPr>
        <w:tc>
          <w:tcPr>
            <w:tcW w:w="1604" w:type="dxa"/>
            <w:tcBorders>
              <w:top w:val="single" w:sz="4" w:space="0" w:color="auto"/>
              <w:left w:val="nil"/>
              <w:bottom w:val="single" w:sz="4" w:space="0" w:color="auto"/>
            </w:tcBorders>
            <w:vAlign w:val="center"/>
          </w:tcPr>
          <w:p w14:paraId="3DC26D0D" w14:textId="77777777" w:rsidR="006E727E" w:rsidRDefault="006E727E" w:rsidP="006E727E">
            <w:pPr>
              <w:jc w:val="center"/>
              <w:rPr>
                <w:b/>
              </w:rPr>
            </w:pPr>
            <w:r>
              <w:rPr>
                <w:b/>
              </w:rPr>
              <w:t>Same</w:t>
            </w:r>
          </w:p>
          <w:p w14:paraId="3DC26D0E" w14:textId="77777777" w:rsidR="006E727E" w:rsidRDefault="006E727E" w:rsidP="006E727E">
            <w:pPr>
              <w:jc w:val="center"/>
              <w:rPr>
                <w:b/>
              </w:rPr>
            </w:pPr>
            <w:r>
              <w:rPr>
                <w:b/>
              </w:rPr>
              <w:t>Element</w:t>
            </w:r>
          </w:p>
        </w:tc>
        <w:tc>
          <w:tcPr>
            <w:tcW w:w="7756" w:type="dxa"/>
            <w:tcBorders>
              <w:top w:val="single" w:sz="4" w:space="0" w:color="auto"/>
              <w:bottom w:val="single" w:sz="4" w:space="0" w:color="auto"/>
              <w:right w:val="nil"/>
            </w:tcBorders>
            <w:vAlign w:val="center"/>
          </w:tcPr>
          <w:p w14:paraId="3DC26D0F" w14:textId="77777777" w:rsidR="006E727E" w:rsidRDefault="006E727E" w:rsidP="006E727E">
            <w:r>
              <w:t>If post-contingency loading of 98% or greater occurs on the same element for multiple contingencies and they have nearly identical shift factors, only one of the most limiting constraints should be activated to mitigate the congestion.</w:t>
            </w:r>
          </w:p>
          <w:p w14:paraId="3DC26D10" w14:textId="77777777" w:rsidR="006E727E" w:rsidRDefault="006E727E" w:rsidP="006E727E">
            <w:pPr>
              <w:rPr>
                <w:b/>
              </w:rPr>
            </w:pPr>
            <w:r>
              <w:rPr>
                <w:b/>
              </w:rPr>
              <w:t>Example:  Contingency A overloads X, Contingency B overloads X</w:t>
            </w:r>
          </w:p>
        </w:tc>
      </w:tr>
      <w:tr w:rsidR="006E727E" w14:paraId="3DC26D14" w14:textId="77777777" w:rsidTr="0098051E">
        <w:trPr>
          <w:trHeight w:val="576"/>
        </w:trPr>
        <w:tc>
          <w:tcPr>
            <w:tcW w:w="1604" w:type="dxa"/>
            <w:tcBorders>
              <w:top w:val="single" w:sz="4" w:space="0" w:color="auto"/>
              <w:left w:val="nil"/>
              <w:bottom w:val="single" w:sz="4" w:space="0" w:color="auto"/>
            </w:tcBorders>
            <w:vAlign w:val="center"/>
          </w:tcPr>
          <w:p w14:paraId="3DC26D12" w14:textId="77777777" w:rsidR="006E727E" w:rsidRDefault="006E727E" w:rsidP="006E727E">
            <w:pPr>
              <w:jc w:val="center"/>
              <w:rPr>
                <w:b/>
              </w:rPr>
            </w:pPr>
            <w:r>
              <w:rPr>
                <w:b/>
              </w:rPr>
              <w:t>1</w:t>
            </w:r>
          </w:p>
        </w:tc>
        <w:tc>
          <w:tcPr>
            <w:tcW w:w="7756" w:type="dxa"/>
            <w:tcBorders>
              <w:top w:val="single" w:sz="4" w:space="0" w:color="auto"/>
              <w:bottom w:val="single" w:sz="4" w:space="0" w:color="auto"/>
              <w:right w:val="nil"/>
            </w:tcBorders>
            <w:vAlign w:val="center"/>
          </w:tcPr>
          <w:p w14:paraId="3DC26D13" w14:textId="77777777" w:rsidR="006E727E" w:rsidRDefault="006E727E" w:rsidP="006E727E">
            <w:r>
              <w:t>Verify that the SCED executions are reducing the flows on each constraint that is binding.</w:t>
            </w:r>
          </w:p>
        </w:tc>
      </w:tr>
      <w:tr w:rsidR="006E727E" w14:paraId="3DC26D22" w14:textId="77777777" w:rsidTr="0098051E">
        <w:trPr>
          <w:trHeight w:val="576"/>
        </w:trPr>
        <w:tc>
          <w:tcPr>
            <w:tcW w:w="1604" w:type="dxa"/>
            <w:tcBorders>
              <w:top w:val="single" w:sz="4" w:space="0" w:color="auto"/>
              <w:left w:val="nil"/>
              <w:bottom w:val="single" w:sz="4" w:space="0" w:color="auto"/>
            </w:tcBorders>
            <w:vAlign w:val="center"/>
          </w:tcPr>
          <w:p w14:paraId="3DC26D15" w14:textId="77777777" w:rsidR="006E727E" w:rsidRDefault="006E727E" w:rsidP="006E727E">
            <w:pPr>
              <w:jc w:val="center"/>
              <w:rPr>
                <w:b/>
              </w:rPr>
            </w:pPr>
            <w:r>
              <w:rPr>
                <w:b/>
              </w:rPr>
              <w:t>2</w:t>
            </w:r>
          </w:p>
        </w:tc>
        <w:tc>
          <w:tcPr>
            <w:tcW w:w="7756" w:type="dxa"/>
            <w:tcBorders>
              <w:top w:val="single" w:sz="4" w:space="0" w:color="auto"/>
              <w:bottom w:val="single" w:sz="4" w:space="0" w:color="auto"/>
              <w:right w:val="nil"/>
            </w:tcBorders>
            <w:vAlign w:val="center"/>
          </w:tcPr>
          <w:p w14:paraId="3DC26D16" w14:textId="77777777" w:rsidR="006E727E" w:rsidRDefault="006E727E" w:rsidP="006E727E">
            <w:pPr>
              <w:rPr>
                <w:b/>
                <w:u w:val="single"/>
              </w:rPr>
            </w:pPr>
            <w:commentRangeStart w:id="122"/>
            <w:r>
              <w:t>When a constraint becomes violated in SCED, which is when it has reached its max shadow price and is exceeding its Emergency rating, review the following bullets to take the appropriate action(s):</w:t>
            </w:r>
          </w:p>
          <w:p w14:paraId="3DC26D17" w14:textId="77777777" w:rsidR="006E727E" w:rsidRDefault="006E727E" w:rsidP="006E727E"/>
          <w:p w14:paraId="3DC26D18" w14:textId="77777777" w:rsidR="006E727E" w:rsidRDefault="006E727E" w:rsidP="006E727E">
            <w:pPr>
              <w:numPr>
                <w:ilvl w:val="0"/>
                <w:numId w:val="32"/>
              </w:numPr>
            </w:pPr>
            <w:r>
              <w:t>Confirm that pre-determined relevant RAPs are properly modeled in the EMS,</w:t>
            </w:r>
          </w:p>
          <w:p w14:paraId="3DC26D19" w14:textId="044EB6C8" w:rsidR="006E727E" w:rsidRDefault="006E727E" w:rsidP="006E727E">
            <w:pPr>
              <w:numPr>
                <w:ilvl w:val="0"/>
                <w:numId w:val="32"/>
              </w:numPr>
            </w:pPr>
            <w:r>
              <w:t>Ensure base points are being followed,</w:t>
            </w:r>
          </w:p>
          <w:p w14:paraId="3DC26D1A" w14:textId="7CA4439B" w:rsidR="006E727E" w:rsidRDefault="006E727E" w:rsidP="006E727E">
            <w:pPr>
              <w:numPr>
                <w:ilvl w:val="0"/>
                <w:numId w:val="32"/>
              </w:numPr>
            </w:pPr>
            <w:r>
              <w:t>Remove Resource from ONTEST,</w:t>
            </w:r>
          </w:p>
          <w:p w14:paraId="3DC26D1B" w14:textId="77777777" w:rsidR="006E727E" w:rsidRDefault="006E727E" w:rsidP="006E727E">
            <w:pPr>
              <w:numPr>
                <w:ilvl w:val="0"/>
                <w:numId w:val="32"/>
              </w:numPr>
            </w:pPr>
            <w:r>
              <w:t>Remove A/S to increase capacity available to SCED (see procedure below),</w:t>
            </w:r>
          </w:p>
          <w:p w14:paraId="3DC26D1C" w14:textId="77777777" w:rsidR="006E727E" w:rsidRDefault="006E727E" w:rsidP="006E727E">
            <w:pPr>
              <w:numPr>
                <w:ilvl w:val="0"/>
                <w:numId w:val="32"/>
              </w:numPr>
            </w:pPr>
            <w:r>
              <w:t>Determine if a unit carrying Off-line Non-Spin could be used,</w:t>
            </w:r>
          </w:p>
          <w:p w14:paraId="3DC26D1D" w14:textId="77777777" w:rsidR="006E727E" w:rsidRDefault="006E727E" w:rsidP="006E727E">
            <w:pPr>
              <w:numPr>
                <w:ilvl w:val="1"/>
                <w:numId w:val="32"/>
              </w:numPr>
            </w:pPr>
            <w:r>
              <w:t>Ask Resource Operator to deploy Non-Spin for the specific unit</w:t>
            </w:r>
          </w:p>
          <w:p w14:paraId="3DC26D1E" w14:textId="77777777" w:rsidR="006E727E" w:rsidRDefault="006E727E" w:rsidP="006E727E">
            <w:pPr>
              <w:numPr>
                <w:ilvl w:val="1"/>
                <w:numId w:val="32"/>
              </w:numPr>
            </w:pPr>
            <w:r>
              <w:t>The telemetered Non-Spin schedule must be changed to 0 for SCED to dispatch the Resource</w:t>
            </w:r>
          </w:p>
          <w:p w14:paraId="3DC26D1F" w14:textId="2293465A" w:rsidR="006E727E" w:rsidRDefault="006E727E" w:rsidP="006E727E">
            <w:pPr>
              <w:numPr>
                <w:ilvl w:val="0"/>
                <w:numId w:val="32"/>
              </w:numPr>
            </w:pPr>
            <w:r>
              <w:t>Determine if additional units could be RUC committed/decommitted,</w:t>
            </w:r>
          </w:p>
          <w:p w14:paraId="3DC26D20" w14:textId="77777777" w:rsidR="006E727E" w:rsidRDefault="006E727E" w:rsidP="006E727E">
            <w:pPr>
              <w:numPr>
                <w:ilvl w:val="0"/>
                <w:numId w:val="32"/>
              </w:numPr>
            </w:pPr>
            <w:r>
              <w:t>Confirm SCED is balancing conflicting constraints</w:t>
            </w:r>
          </w:p>
          <w:p w14:paraId="3DC26D21" w14:textId="77777777" w:rsidR="006E727E" w:rsidRDefault="006E727E" w:rsidP="006E727E">
            <w:pPr>
              <w:numPr>
                <w:ilvl w:val="0"/>
                <w:numId w:val="32"/>
              </w:numPr>
            </w:pPr>
            <w:r>
              <w:t>Ensure reactive devices are being utilized</w:t>
            </w:r>
            <w:commentRangeEnd w:id="122"/>
            <w:r w:rsidR="00681F7C">
              <w:rPr>
                <w:rStyle w:val="CommentReference"/>
              </w:rPr>
              <w:commentReference w:id="122"/>
            </w:r>
          </w:p>
        </w:tc>
      </w:tr>
      <w:tr w:rsidR="006E727E" w14:paraId="3DC26D2B" w14:textId="77777777" w:rsidTr="0098051E">
        <w:trPr>
          <w:trHeight w:val="576"/>
        </w:trPr>
        <w:tc>
          <w:tcPr>
            <w:tcW w:w="1604" w:type="dxa"/>
            <w:tcBorders>
              <w:top w:val="single" w:sz="4" w:space="0" w:color="auto"/>
              <w:left w:val="nil"/>
              <w:bottom w:val="single" w:sz="4" w:space="0" w:color="auto"/>
            </w:tcBorders>
            <w:vAlign w:val="center"/>
          </w:tcPr>
          <w:p w14:paraId="3DC26D23" w14:textId="77777777" w:rsidR="006E727E" w:rsidRDefault="006E727E" w:rsidP="006E727E">
            <w:pPr>
              <w:jc w:val="center"/>
              <w:rPr>
                <w:b/>
              </w:rPr>
            </w:pPr>
            <w:r>
              <w:rPr>
                <w:b/>
              </w:rPr>
              <w:t>3</w:t>
            </w:r>
          </w:p>
        </w:tc>
        <w:tc>
          <w:tcPr>
            <w:tcW w:w="7756" w:type="dxa"/>
            <w:tcBorders>
              <w:top w:val="single" w:sz="4" w:space="0" w:color="auto"/>
              <w:bottom w:val="single" w:sz="4" w:space="0" w:color="auto"/>
              <w:right w:val="nil"/>
            </w:tcBorders>
            <w:vAlign w:val="center"/>
          </w:tcPr>
          <w:p w14:paraId="3DC26D24" w14:textId="77777777" w:rsidR="006E727E" w:rsidRDefault="006E727E" w:rsidP="006E727E">
            <w:pPr>
              <w:spacing w:line="276" w:lineRule="auto"/>
              <w:jc w:val="both"/>
              <w:rPr>
                <w:b/>
              </w:rPr>
            </w:pPr>
            <w:r>
              <w:rPr>
                <w:b/>
              </w:rPr>
              <w:t>IF:</w:t>
            </w:r>
          </w:p>
          <w:p w14:paraId="3DC26D25" w14:textId="77777777" w:rsidR="006E727E" w:rsidRDefault="006E727E" w:rsidP="007E512D">
            <w:pPr>
              <w:pStyle w:val="ListParagraph"/>
              <w:numPr>
                <w:ilvl w:val="0"/>
                <w:numId w:val="111"/>
              </w:numPr>
              <w:spacing w:line="276" w:lineRule="auto"/>
              <w:jc w:val="both"/>
            </w:pPr>
            <w:r>
              <w:t>All applicable steps above have been completed, AND constraint is still exceeding its Emergency Rating;</w:t>
            </w:r>
          </w:p>
          <w:p w14:paraId="3DC26D26" w14:textId="77777777" w:rsidR="006E727E" w:rsidRDefault="006E727E" w:rsidP="006E727E">
            <w:pPr>
              <w:spacing w:line="276" w:lineRule="auto"/>
              <w:jc w:val="both"/>
              <w:rPr>
                <w:b/>
              </w:rPr>
            </w:pPr>
            <w:r>
              <w:rPr>
                <w:b/>
              </w:rPr>
              <w:t>THEN:</w:t>
            </w:r>
          </w:p>
          <w:p w14:paraId="3DC26D27" w14:textId="77777777" w:rsidR="006E727E" w:rsidRDefault="006E727E" w:rsidP="007E512D">
            <w:pPr>
              <w:pStyle w:val="ListParagraph"/>
              <w:numPr>
                <w:ilvl w:val="0"/>
                <w:numId w:val="111"/>
              </w:numPr>
            </w:pPr>
            <w:r>
              <w:lastRenderedPageBreak/>
              <w:t xml:space="preserve">Seek to determine what unforeseen change in system condition has arisen and where possible, seek to reverse the action, </w:t>
            </w:r>
          </w:p>
          <w:p w14:paraId="7AB129A1" w14:textId="44C292B6" w:rsidR="006E727E" w:rsidRDefault="006E727E" w:rsidP="007E512D">
            <w:pPr>
              <w:pStyle w:val="ListParagraph"/>
              <w:numPr>
                <w:ilvl w:val="0"/>
                <w:numId w:val="111"/>
              </w:numPr>
            </w:pPr>
            <w:r>
              <w:t>Coordinate with Operations Support Engineer to develop a mitigation plan,</w:t>
            </w:r>
          </w:p>
          <w:p w14:paraId="3DC26D28" w14:textId="5BF3DE6D" w:rsidR="006E727E" w:rsidRDefault="006E727E" w:rsidP="007E512D">
            <w:pPr>
              <w:pStyle w:val="ListParagraph"/>
              <w:numPr>
                <w:ilvl w:val="0"/>
                <w:numId w:val="111"/>
              </w:numPr>
            </w:pPr>
            <w:r>
              <w:t xml:space="preserve">Refer to Section 4.3, Closely Monitored SOLs, AND  </w:t>
            </w:r>
          </w:p>
          <w:p w14:paraId="3DC26D2A" w14:textId="49B3815D" w:rsidR="006E727E" w:rsidRDefault="006E727E" w:rsidP="007E512D">
            <w:pPr>
              <w:pStyle w:val="ListParagraph"/>
              <w:numPr>
                <w:ilvl w:val="0"/>
                <w:numId w:val="111"/>
              </w:numPr>
            </w:pPr>
            <w:r>
              <w:t>Notify Shift Supervisor to contact the Director Control Room Operations and/or  Designee to investigate further as needed</w:t>
            </w:r>
          </w:p>
        </w:tc>
      </w:tr>
      <w:tr w:rsidR="006E727E" w14:paraId="3DC26D33" w14:textId="77777777" w:rsidTr="0098051E">
        <w:trPr>
          <w:trHeight w:val="576"/>
        </w:trPr>
        <w:tc>
          <w:tcPr>
            <w:tcW w:w="1604" w:type="dxa"/>
            <w:tcBorders>
              <w:top w:val="single" w:sz="4" w:space="0" w:color="auto"/>
              <w:left w:val="nil"/>
              <w:bottom w:val="single" w:sz="4" w:space="0" w:color="auto"/>
            </w:tcBorders>
            <w:vAlign w:val="center"/>
          </w:tcPr>
          <w:p w14:paraId="3DC26D2C" w14:textId="06FDD9BF" w:rsidR="006E727E" w:rsidRDefault="006E727E" w:rsidP="006E727E">
            <w:pPr>
              <w:jc w:val="center"/>
              <w:rPr>
                <w:b/>
              </w:rPr>
            </w:pPr>
            <w:r>
              <w:rPr>
                <w:b/>
              </w:rPr>
              <w:lastRenderedPageBreak/>
              <w:t>Note</w:t>
            </w:r>
          </w:p>
        </w:tc>
        <w:tc>
          <w:tcPr>
            <w:tcW w:w="7756" w:type="dxa"/>
            <w:tcBorders>
              <w:top w:val="single" w:sz="4" w:space="0" w:color="auto"/>
              <w:bottom w:val="single" w:sz="4" w:space="0" w:color="auto"/>
              <w:right w:val="nil"/>
            </w:tcBorders>
            <w:vAlign w:val="center"/>
          </w:tcPr>
          <w:p w14:paraId="3DC26D2D" w14:textId="77777777" w:rsidR="006E727E" w:rsidRDefault="006E727E" w:rsidP="006E727E">
            <w:pPr>
              <w:spacing w:line="276" w:lineRule="auto"/>
            </w:pPr>
            <w:r>
              <w:t>EMP Applications&gt;TCM-Transmission Constraint Manager&gt;Related Displays&gt;Message Log for CAM</w:t>
            </w:r>
          </w:p>
          <w:p w14:paraId="3DC26D2E" w14:textId="77777777" w:rsidR="006E727E" w:rsidRDefault="006E727E" w:rsidP="006E727E">
            <w:pPr>
              <w:spacing w:line="276" w:lineRule="auto"/>
              <w:rPr>
                <w:b/>
              </w:rPr>
            </w:pPr>
          </w:p>
          <w:p w14:paraId="3DC26D2F" w14:textId="77777777" w:rsidR="006E727E" w:rsidRDefault="006E727E" w:rsidP="006E727E">
            <w:pPr>
              <w:rPr>
                <w:b/>
                <w:u w:val="single"/>
              </w:rPr>
            </w:pPr>
            <w:r>
              <w:rPr>
                <w:b/>
                <w:u w:val="single"/>
              </w:rPr>
              <w:t>IF:</w:t>
            </w:r>
          </w:p>
          <w:p w14:paraId="3DC26D30" w14:textId="77777777" w:rsidR="006E727E" w:rsidRDefault="006E727E" w:rsidP="006E727E">
            <w:pPr>
              <w:numPr>
                <w:ilvl w:val="0"/>
                <w:numId w:val="33"/>
              </w:numPr>
            </w:pPr>
            <w:r>
              <w:t>No shift factors are passed for the constraint;</w:t>
            </w:r>
          </w:p>
          <w:p w14:paraId="3DC26D31" w14:textId="77777777" w:rsidR="006E727E" w:rsidRDefault="006E727E" w:rsidP="006E727E">
            <w:pPr>
              <w:rPr>
                <w:b/>
                <w:u w:val="single"/>
              </w:rPr>
            </w:pPr>
            <w:r>
              <w:rPr>
                <w:b/>
                <w:u w:val="single"/>
              </w:rPr>
              <w:t>THEN:</w:t>
            </w:r>
          </w:p>
          <w:p w14:paraId="3DC26D32" w14:textId="306237E3" w:rsidR="006E727E" w:rsidRDefault="006E727E" w:rsidP="006E727E">
            <w:pPr>
              <w:pStyle w:val="ListParagraph"/>
              <w:numPr>
                <w:ilvl w:val="0"/>
                <w:numId w:val="33"/>
              </w:numPr>
              <w:rPr>
                <w:b/>
              </w:rPr>
            </w:pPr>
            <w:r>
              <w:t>Contact Help Desk to issue a ticket to GMS Support to fix immediately.</w:t>
            </w:r>
          </w:p>
        </w:tc>
      </w:tr>
      <w:tr w:rsidR="006E727E" w14:paraId="3DC26D38" w14:textId="77777777" w:rsidTr="0098051E">
        <w:trPr>
          <w:trHeight w:val="576"/>
        </w:trPr>
        <w:tc>
          <w:tcPr>
            <w:tcW w:w="1604" w:type="dxa"/>
            <w:tcBorders>
              <w:top w:val="single" w:sz="4" w:space="0" w:color="auto"/>
              <w:left w:val="nil"/>
              <w:bottom w:val="double" w:sz="4" w:space="0" w:color="auto"/>
            </w:tcBorders>
            <w:vAlign w:val="center"/>
          </w:tcPr>
          <w:p w14:paraId="3DC26D34" w14:textId="77777777" w:rsidR="006E727E" w:rsidRDefault="006E727E" w:rsidP="006E727E">
            <w:pPr>
              <w:jc w:val="center"/>
              <w:rPr>
                <w:b/>
              </w:rPr>
            </w:pPr>
            <w:r>
              <w:rPr>
                <w:b/>
              </w:rPr>
              <w:t>Log</w:t>
            </w:r>
          </w:p>
        </w:tc>
        <w:tc>
          <w:tcPr>
            <w:tcW w:w="7756" w:type="dxa"/>
            <w:tcBorders>
              <w:top w:val="single" w:sz="4" w:space="0" w:color="auto"/>
              <w:bottom w:val="double" w:sz="4" w:space="0" w:color="auto"/>
              <w:right w:val="nil"/>
            </w:tcBorders>
            <w:vAlign w:val="center"/>
          </w:tcPr>
          <w:p w14:paraId="3DC26D35" w14:textId="77777777" w:rsidR="006E727E" w:rsidRDefault="006E727E" w:rsidP="006E727E">
            <w:r>
              <w:t>Log all action taken including the following:</w:t>
            </w:r>
          </w:p>
          <w:p w14:paraId="3DC26D36" w14:textId="77777777" w:rsidR="006E727E" w:rsidRDefault="006E727E" w:rsidP="006E727E">
            <w:pPr>
              <w:pStyle w:val="ListParagraph"/>
              <w:numPr>
                <w:ilvl w:val="0"/>
                <w:numId w:val="33"/>
              </w:numPr>
            </w:pPr>
            <w:r>
              <w:t>Reason for doing a manual override</w:t>
            </w:r>
          </w:p>
          <w:p w14:paraId="3DC26D37" w14:textId="77777777" w:rsidR="006E727E" w:rsidRDefault="006E727E" w:rsidP="006E727E">
            <w:pPr>
              <w:pStyle w:val="ListParagraph"/>
              <w:numPr>
                <w:ilvl w:val="0"/>
                <w:numId w:val="33"/>
              </w:numPr>
            </w:pPr>
            <w:r>
              <w:t>Any security violations that were ≥ 125% of the Emergency Rating</w:t>
            </w:r>
          </w:p>
        </w:tc>
      </w:tr>
      <w:tr w:rsidR="006E727E" w14:paraId="3DC26D3A"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D39" w14:textId="77777777" w:rsidR="006E727E" w:rsidRDefault="006E727E" w:rsidP="00357506">
            <w:pPr>
              <w:pStyle w:val="Heading3"/>
            </w:pPr>
            <w:bookmarkStart w:id="123" w:name="_Redistribute_A/S_to"/>
            <w:bookmarkStart w:id="124" w:name="_Redistribute_Remove_A/S"/>
            <w:bookmarkEnd w:id="123"/>
            <w:bookmarkEnd w:id="124"/>
            <w:r>
              <w:t>Remove A/S to Increase Capacity available to SCED</w:t>
            </w:r>
          </w:p>
        </w:tc>
      </w:tr>
      <w:tr w:rsidR="006E727E" w14:paraId="3DC26D43" w14:textId="77777777" w:rsidTr="0098051E">
        <w:trPr>
          <w:trHeight w:val="576"/>
        </w:trPr>
        <w:tc>
          <w:tcPr>
            <w:tcW w:w="1604" w:type="dxa"/>
            <w:tcBorders>
              <w:top w:val="double" w:sz="4" w:space="0" w:color="auto"/>
              <w:left w:val="nil"/>
              <w:bottom w:val="single" w:sz="4" w:space="0" w:color="auto"/>
            </w:tcBorders>
            <w:vAlign w:val="center"/>
          </w:tcPr>
          <w:p w14:paraId="3DC26D3B" w14:textId="77777777" w:rsidR="006E727E" w:rsidRDefault="006E727E" w:rsidP="006E727E">
            <w:pPr>
              <w:jc w:val="center"/>
              <w:rPr>
                <w:b/>
              </w:rPr>
            </w:pPr>
            <w:r>
              <w:rPr>
                <w:b/>
              </w:rPr>
              <w:t>1</w:t>
            </w:r>
          </w:p>
        </w:tc>
        <w:tc>
          <w:tcPr>
            <w:tcW w:w="7756" w:type="dxa"/>
            <w:tcBorders>
              <w:top w:val="double" w:sz="4" w:space="0" w:color="auto"/>
              <w:bottom w:val="single" w:sz="4" w:space="0" w:color="auto"/>
              <w:right w:val="nil"/>
            </w:tcBorders>
            <w:vAlign w:val="center"/>
          </w:tcPr>
          <w:p w14:paraId="3DC26D3C" w14:textId="77777777" w:rsidR="006E727E" w:rsidRDefault="006E727E" w:rsidP="006E727E">
            <w:pPr>
              <w:rPr>
                <w:b/>
                <w:u w:val="single"/>
              </w:rPr>
            </w:pPr>
            <w:r>
              <w:rPr>
                <w:b/>
                <w:u w:val="single"/>
              </w:rPr>
              <w:t>RLC Unit Input Data display</w:t>
            </w:r>
          </w:p>
          <w:p w14:paraId="3DC26D3D" w14:textId="77777777" w:rsidR="006E727E" w:rsidRDefault="006E727E" w:rsidP="006E727E">
            <w:pPr>
              <w:rPr>
                <w:b/>
                <w:u w:val="single"/>
              </w:rPr>
            </w:pPr>
          </w:p>
          <w:p w14:paraId="3DC26D3E" w14:textId="77777777" w:rsidR="006E727E" w:rsidRDefault="006E727E" w:rsidP="006E727E">
            <w:pPr>
              <w:rPr>
                <w:b/>
                <w:u w:val="single"/>
              </w:rPr>
            </w:pPr>
            <w:r>
              <w:rPr>
                <w:b/>
                <w:u w:val="single"/>
              </w:rPr>
              <w:t>IF:</w:t>
            </w:r>
          </w:p>
          <w:p w14:paraId="3DC26D3F" w14:textId="77BFEE0A" w:rsidR="006E727E" w:rsidRDefault="006E727E" w:rsidP="006E727E">
            <w:pPr>
              <w:numPr>
                <w:ilvl w:val="0"/>
                <w:numId w:val="33"/>
              </w:numPr>
            </w:pPr>
            <w:r>
              <w:t>A/S needs to be removed from a specific unit to increase capacity to SCED;</w:t>
            </w:r>
          </w:p>
          <w:p w14:paraId="3DC26D40" w14:textId="77777777" w:rsidR="006E727E" w:rsidRDefault="006E727E" w:rsidP="006E727E">
            <w:pPr>
              <w:rPr>
                <w:b/>
                <w:u w:val="single"/>
              </w:rPr>
            </w:pPr>
            <w:r>
              <w:rPr>
                <w:b/>
                <w:u w:val="single"/>
              </w:rPr>
              <w:t>THEN:</w:t>
            </w:r>
          </w:p>
          <w:p w14:paraId="3DC26D41" w14:textId="459B861B" w:rsidR="006E727E" w:rsidDel="00105FA6" w:rsidRDefault="008B71D7" w:rsidP="00105FA6">
            <w:pPr>
              <w:numPr>
                <w:ilvl w:val="0"/>
                <w:numId w:val="33"/>
              </w:numPr>
              <w:rPr>
                <w:del w:id="125" w:author="Smith, Ira" w:date="2025-03-12T11:40:00Z"/>
              </w:rPr>
            </w:pPr>
            <w:ins w:id="126" w:author="Smith, Ira" w:date="2025-06-06T12:41:00Z" w16du:dateUtc="2025-06-06T17:41:00Z">
              <w:r>
                <w:t>Coordinate with the Shift Supervisor and Resource Desk to b</w:t>
              </w:r>
            </w:ins>
            <w:ins w:id="127" w:author="Smith, Ira" w:date="2025-03-12T11:39:00Z">
              <w:r w:rsidR="00105FA6">
                <w:t xml:space="preserve">lock </w:t>
              </w:r>
            </w:ins>
            <w:ins w:id="128" w:author="Smith, Ira" w:date="2025-06-06T12:39:00Z" w16du:dateUtc="2025-06-06T17:39:00Z">
              <w:r>
                <w:t xml:space="preserve">or limit </w:t>
              </w:r>
            </w:ins>
            <w:ins w:id="129" w:author="Smith, Ira" w:date="2025-03-12T11:40:00Z">
              <w:r w:rsidR="00105FA6">
                <w:t>A/S on the resource</w:t>
              </w:r>
            </w:ins>
            <w:ins w:id="130" w:author="Smith, Ira" w:date="2025-06-06T12:39:00Z" w16du:dateUtc="2025-06-06T17:39:00Z">
              <w:r>
                <w:t>(s)</w:t>
              </w:r>
            </w:ins>
            <w:ins w:id="131" w:author="Smith, Ira" w:date="2025-03-12T11:40:00Z">
              <w:r w:rsidR="00105FA6">
                <w:t xml:space="preserve"> using A/S </w:t>
              </w:r>
            </w:ins>
            <w:ins w:id="132" w:author="Smith, Ira" w:date="2025-06-06T12:40:00Z" w16du:dateUtc="2025-06-06T17:40:00Z">
              <w:r>
                <w:t xml:space="preserve">Capability </w:t>
              </w:r>
            </w:ins>
            <w:ins w:id="133" w:author="Smith, Ira" w:date="2025-03-12T11:40:00Z">
              <w:r w:rsidR="00105FA6">
                <w:t>Man</w:t>
              </w:r>
            </w:ins>
            <w:ins w:id="134" w:author="Smith, Ira" w:date="2025-06-06T12:40:00Z" w16du:dateUtc="2025-06-06T17:40:00Z">
              <w:r>
                <w:t>ual Override.</w:t>
              </w:r>
            </w:ins>
            <w:del w:id="135" w:author="Smith, Ira" w:date="2025-03-12T11:40:00Z">
              <w:r w:rsidR="006E727E" w:rsidDel="00105FA6">
                <w:delText>Instruct the QSE to remove the A/S by updating their telemetry to ON to free that capacity to SCED</w:delText>
              </w:r>
            </w:del>
          </w:p>
          <w:p w14:paraId="3DC26D42" w14:textId="1ABA8A69" w:rsidR="006E727E" w:rsidRDefault="006E727E" w:rsidP="00105FA6">
            <w:pPr>
              <w:numPr>
                <w:ilvl w:val="0"/>
                <w:numId w:val="33"/>
              </w:numPr>
            </w:pPr>
            <w:del w:id="136" w:author="Smith, Ira" w:date="2025-03-12T11:40:00Z">
              <w:r w:rsidDel="00105FA6">
                <w:delText>Notify Resource Operator with undeliverable A/S type, amount, and approximate hours.</w:delText>
              </w:r>
            </w:del>
          </w:p>
        </w:tc>
      </w:tr>
      <w:tr w:rsidR="006E727E" w14:paraId="3DC26D46" w14:textId="77777777" w:rsidTr="0098051E">
        <w:trPr>
          <w:trHeight w:val="576"/>
        </w:trPr>
        <w:tc>
          <w:tcPr>
            <w:tcW w:w="1604" w:type="dxa"/>
            <w:tcBorders>
              <w:top w:val="single" w:sz="4" w:space="0" w:color="auto"/>
              <w:left w:val="nil"/>
              <w:bottom w:val="double" w:sz="4" w:space="0" w:color="auto"/>
            </w:tcBorders>
            <w:vAlign w:val="center"/>
          </w:tcPr>
          <w:p w14:paraId="3DC26D44" w14:textId="2C435BF3" w:rsidR="006E727E" w:rsidRDefault="006E727E" w:rsidP="006E727E">
            <w:pPr>
              <w:jc w:val="center"/>
              <w:rPr>
                <w:b/>
              </w:rPr>
            </w:pPr>
            <w:r>
              <w:rPr>
                <w:b/>
              </w:rPr>
              <w:t>Log</w:t>
            </w:r>
          </w:p>
        </w:tc>
        <w:tc>
          <w:tcPr>
            <w:tcW w:w="7756" w:type="dxa"/>
            <w:tcBorders>
              <w:top w:val="single" w:sz="4" w:space="0" w:color="auto"/>
              <w:bottom w:val="double" w:sz="4" w:space="0" w:color="auto"/>
              <w:right w:val="nil"/>
            </w:tcBorders>
            <w:vAlign w:val="center"/>
          </w:tcPr>
          <w:p w14:paraId="3DC26D45" w14:textId="77777777" w:rsidR="006E727E" w:rsidRDefault="006E727E" w:rsidP="006E727E">
            <w:r>
              <w:t>Log all actions.</w:t>
            </w:r>
          </w:p>
        </w:tc>
      </w:tr>
      <w:tr w:rsidR="006E727E" w14:paraId="3DC26D48"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D47" w14:textId="77777777" w:rsidR="006E727E" w:rsidRDefault="006E727E" w:rsidP="00357506">
            <w:pPr>
              <w:pStyle w:val="Heading3"/>
            </w:pPr>
            <w:bookmarkStart w:id="137" w:name="_Unsolved_Contingencies"/>
            <w:bookmarkEnd w:id="137"/>
            <w:r>
              <w:t>Unsolved Contingencies</w:t>
            </w:r>
          </w:p>
        </w:tc>
      </w:tr>
      <w:tr w:rsidR="006E727E" w14:paraId="3DC26D6B" w14:textId="77777777" w:rsidTr="0098051E">
        <w:trPr>
          <w:trHeight w:val="576"/>
        </w:trPr>
        <w:tc>
          <w:tcPr>
            <w:tcW w:w="1604" w:type="dxa"/>
            <w:tcBorders>
              <w:top w:val="double" w:sz="4" w:space="0" w:color="auto"/>
              <w:left w:val="nil"/>
              <w:bottom w:val="single" w:sz="4" w:space="0" w:color="auto"/>
            </w:tcBorders>
            <w:vAlign w:val="center"/>
          </w:tcPr>
          <w:p w14:paraId="3DC26D49" w14:textId="77777777" w:rsidR="006E727E" w:rsidRDefault="006E727E" w:rsidP="006E727E">
            <w:pPr>
              <w:jc w:val="center"/>
              <w:rPr>
                <w:b/>
              </w:rPr>
            </w:pPr>
            <w:r>
              <w:rPr>
                <w:b/>
              </w:rPr>
              <w:t>1</w:t>
            </w:r>
          </w:p>
        </w:tc>
        <w:tc>
          <w:tcPr>
            <w:tcW w:w="7756" w:type="dxa"/>
            <w:tcBorders>
              <w:top w:val="double" w:sz="4" w:space="0" w:color="auto"/>
              <w:bottom w:val="single" w:sz="4" w:space="0" w:color="auto"/>
              <w:right w:val="nil"/>
            </w:tcBorders>
            <w:vAlign w:val="center"/>
          </w:tcPr>
          <w:p w14:paraId="3DC26D4A" w14:textId="77777777" w:rsidR="006E727E" w:rsidRDefault="006E727E" w:rsidP="006E727E">
            <w:r>
              <w:t>Periodically check the “Contingency Solution Results” display:</w:t>
            </w:r>
          </w:p>
          <w:p w14:paraId="3DC26D4B" w14:textId="77777777" w:rsidR="006E727E" w:rsidRDefault="006E727E" w:rsidP="006E727E">
            <w:pPr>
              <w:rPr>
                <w:b/>
                <w:u w:val="single"/>
              </w:rPr>
            </w:pPr>
            <w:r>
              <w:rPr>
                <w:b/>
                <w:u w:val="single"/>
              </w:rPr>
              <w:t>IF:</w:t>
            </w:r>
          </w:p>
          <w:p w14:paraId="3DC26D4C" w14:textId="61008112" w:rsidR="006E727E" w:rsidRDefault="006E727E" w:rsidP="006E727E">
            <w:pPr>
              <w:numPr>
                <w:ilvl w:val="0"/>
                <w:numId w:val="33"/>
              </w:numPr>
            </w:pPr>
            <w:r>
              <w:t>An unsolved contingency exists;</w:t>
            </w:r>
          </w:p>
          <w:p w14:paraId="3DC26D4D" w14:textId="77777777" w:rsidR="006E727E" w:rsidRDefault="006E727E" w:rsidP="006E727E">
            <w:pPr>
              <w:rPr>
                <w:b/>
                <w:u w:val="single"/>
              </w:rPr>
            </w:pPr>
            <w:r>
              <w:rPr>
                <w:b/>
                <w:u w:val="single"/>
              </w:rPr>
              <w:t>THEN:</w:t>
            </w:r>
          </w:p>
          <w:p w14:paraId="3DC26D4E" w14:textId="77777777" w:rsidR="006E727E" w:rsidRDefault="006E727E" w:rsidP="006E727E">
            <w:pPr>
              <w:numPr>
                <w:ilvl w:val="0"/>
                <w:numId w:val="33"/>
              </w:numPr>
            </w:pPr>
            <w:r>
              <w:t>Run the State Estimator again,</w:t>
            </w:r>
          </w:p>
          <w:p w14:paraId="3DC26D4F" w14:textId="77777777" w:rsidR="006E727E" w:rsidRDefault="006E727E" w:rsidP="006E727E">
            <w:pPr>
              <w:numPr>
                <w:ilvl w:val="0"/>
                <w:numId w:val="33"/>
              </w:numPr>
            </w:pPr>
            <w:r>
              <w:t>If unsolved contingency remains, notify the Operations Support Engineer to investigate</w:t>
            </w:r>
          </w:p>
          <w:p w14:paraId="3DC26D50" w14:textId="77777777" w:rsidR="006E727E" w:rsidRDefault="006E727E" w:rsidP="006E727E">
            <w:pPr>
              <w:rPr>
                <w:b/>
              </w:rPr>
            </w:pPr>
            <w:r>
              <w:rPr>
                <w:b/>
              </w:rPr>
              <w:t>IF:</w:t>
            </w:r>
          </w:p>
          <w:p w14:paraId="3DC26D51" w14:textId="77777777" w:rsidR="006E727E" w:rsidRDefault="006E727E" w:rsidP="006E727E">
            <w:pPr>
              <w:numPr>
                <w:ilvl w:val="0"/>
                <w:numId w:val="33"/>
              </w:numPr>
            </w:pPr>
            <w:r>
              <w:t>Generation needs to be re-dispatched to solve the contingency</w:t>
            </w:r>
          </w:p>
          <w:p w14:paraId="3DC26D52" w14:textId="77777777" w:rsidR="006E727E" w:rsidRDefault="006E727E" w:rsidP="006E727E">
            <w:pPr>
              <w:rPr>
                <w:b/>
                <w:u w:val="single"/>
              </w:rPr>
            </w:pPr>
            <w:r>
              <w:rPr>
                <w:b/>
                <w:u w:val="single"/>
              </w:rPr>
              <w:lastRenderedPageBreak/>
              <w:t>THEN:</w:t>
            </w:r>
          </w:p>
          <w:p w14:paraId="3DC26D53" w14:textId="77777777" w:rsidR="006E727E" w:rsidRDefault="006E727E" w:rsidP="006E727E">
            <w:pPr>
              <w:numPr>
                <w:ilvl w:val="0"/>
                <w:numId w:val="33"/>
              </w:numPr>
            </w:pPr>
            <w:r>
              <w:t xml:space="preserve">Use HDL/LDL override </w:t>
            </w:r>
          </w:p>
          <w:p w14:paraId="3DC26D54" w14:textId="52C634E5" w:rsidR="006E727E" w:rsidRDefault="006E727E" w:rsidP="007E512D">
            <w:pPr>
              <w:numPr>
                <w:ilvl w:val="1"/>
                <w:numId w:val="143"/>
              </w:numPr>
            </w:pPr>
            <w:r>
              <w:t xml:space="preserve">Post message on the </w:t>
            </w:r>
            <w:r w:rsidRPr="00ED58B1">
              <w:t>ERCOT Website</w:t>
            </w:r>
            <w:r>
              <w:t xml:space="preserve"> anytime manual action is taken</w:t>
            </w:r>
          </w:p>
          <w:p w14:paraId="3DC26D55" w14:textId="77777777" w:rsidR="006E727E" w:rsidRDefault="006E727E" w:rsidP="007E512D">
            <w:pPr>
              <w:numPr>
                <w:ilvl w:val="1"/>
                <w:numId w:val="143"/>
              </w:numPr>
            </w:pPr>
            <w:r>
              <w:t>Log all actions</w:t>
            </w:r>
          </w:p>
          <w:p w14:paraId="3DC26D56" w14:textId="77777777" w:rsidR="006E727E" w:rsidRDefault="006E727E" w:rsidP="006E727E">
            <w:pPr>
              <w:rPr>
                <w:b/>
              </w:rPr>
            </w:pPr>
            <w:r>
              <w:rPr>
                <w:b/>
              </w:rPr>
              <w:t>IF:</w:t>
            </w:r>
          </w:p>
          <w:p w14:paraId="3DC26D57" w14:textId="2E8A0791" w:rsidR="006E727E" w:rsidRDefault="006E727E" w:rsidP="006E727E">
            <w:pPr>
              <w:numPr>
                <w:ilvl w:val="0"/>
                <w:numId w:val="33"/>
              </w:numPr>
            </w:pPr>
            <w:r>
              <w:t>EMR Generation needs to be RUC committed such as Hydro</w:t>
            </w:r>
          </w:p>
          <w:p w14:paraId="3DC26D58" w14:textId="77777777" w:rsidR="006E727E" w:rsidRDefault="006E727E" w:rsidP="006E727E">
            <w:pPr>
              <w:rPr>
                <w:b/>
                <w:u w:val="single"/>
              </w:rPr>
            </w:pPr>
            <w:r>
              <w:rPr>
                <w:b/>
                <w:u w:val="single"/>
              </w:rPr>
              <w:t>THEN:</w:t>
            </w:r>
          </w:p>
          <w:p w14:paraId="3DC26D59" w14:textId="77777777" w:rsidR="006E727E" w:rsidRDefault="006E727E" w:rsidP="007E512D">
            <w:pPr>
              <w:numPr>
                <w:ilvl w:val="0"/>
                <w:numId w:val="143"/>
              </w:numPr>
            </w:pPr>
            <w:r>
              <w:t>Issue an Emergency Notice</w:t>
            </w:r>
          </w:p>
          <w:p w14:paraId="3DC26D5A" w14:textId="084862C4" w:rsidR="006E727E" w:rsidRDefault="006E727E" w:rsidP="007E512D">
            <w:pPr>
              <w:numPr>
                <w:ilvl w:val="0"/>
                <w:numId w:val="143"/>
              </w:numPr>
            </w:pPr>
            <w:r>
              <w:t>Notify the RUC Operator to RUC commit the resource(s)</w:t>
            </w:r>
          </w:p>
          <w:p w14:paraId="3DC26D5B" w14:textId="77777777" w:rsidR="006E727E" w:rsidRDefault="006E727E" w:rsidP="007E512D">
            <w:pPr>
              <w:numPr>
                <w:ilvl w:val="0"/>
                <w:numId w:val="143"/>
              </w:numPr>
            </w:pPr>
            <w:r>
              <w:t>Log all actions</w:t>
            </w:r>
          </w:p>
          <w:p w14:paraId="3DC26D5C" w14:textId="77777777" w:rsidR="006E727E" w:rsidRDefault="006E727E" w:rsidP="006E727E">
            <w:pPr>
              <w:rPr>
                <w:b/>
                <w:u w:val="single"/>
              </w:rPr>
            </w:pPr>
            <w:r>
              <w:rPr>
                <w:b/>
                <w:u w:val="single"/>
              </w:rPr>
              <w:t>IF:</w:t>
            </w:r>
          </w:p>
          <w:p w14:paraId="3DC26D5D" w14:textId="77777777" w:rsidR="006E727E" w:rsidRDefault="006E727E" w:rsidP="006E727E">
            <w:pPr>
              <w:numPr>
                <w:ilvl w:val="0"/>
                <w:numId w:val="49"/>
              </w:numPr>
            </w:pPr>
            <w:r>
              <w:t>It has been determined that a Resource is needed in real-time for a transmission condition after the close of the Adjustment Period (Typically will be short start);</w:t>
            </w:r>
          </w:p>
          <w:p w14:paraId="3DC26D5E" w14:textId="77777777" w:rsidR="006E727E" w:rsidRDefault="006E727E" w:rsidP="006E727E">
            <w:pPr>
              <w:rPr>
                <w:b/>
              </w:rPr>
            </w:pPr>
            <w:r>
              <w:rPr>
                <w:b/>
              </w:rPr>
              <w:t>THEN:</w:t>
            </w:r>
          </w:p>
          <w:p w14:paraId="3DC26D5F" w14:textId="08C3820A" w:rsidR="006E727E" w:rsidRDefault="006E727E" w:rsidP="006E727E">
            <w:pPr>
              <w:numPr>
                <w:ilvl w:val="0"/>
                <w:numId w:val="33"/>
              </w:numPr>
            </w:pPr>
            <w:r>
              <w:t>Notify the RUC Operator to issue a VDI and an electronic Dispatch Instruction</w:t>
            </w:r>
          </w:p>
          <w:p w14:paraId="3DC26D60" w14:textId="77777777" w:rsidR="006E727E" w:rsidRDefault="006E727E" w:rsidP="007E512D">
            <w:pPr>
              <w:numPr>
                <w:ilvl w:val="1"/>
                <w:numId w:val="143"/>
              </w:numPr>
            </w:pPr>
            <w:r>
              <w:t xml:space="preserve">Refer to RUC Procedure 3.7 Manual Dispatch of Resources “Manual Commit of a Resource” </w:t>
            </w:r>
          </w:p>
          <w:p w14:paraId="3DC26D61" w14:textId="18E80644" w:rsidR="006E727E" w:rsidRDefault="006E727E" w:rsidP="007E512D">
            <w:pPr>
              <w:numPr>
                <w:ilvl w:val="1"/>
                <w:numId w:val="143"/>
              </w:numPr>
            </w:pPr>
            <w:r>
              <w:t xml:space="preserve">Post message on the </w:t>
            </w:r>
            <w:r w:rsidRPr="00ED58B1">
              <w:t>ERCOT Website</w:t>
            </w:r>
            <w:r>
              <w:t xml:space="preserve"> anytime manual action is taken</w:t>
            </w:r>
          </w:p>
          <w:p w14:paraId="3DC26D62" w14:textId="77777777" w:rsidR="006E727E" w:rsidRDefault="006E727E" w:rsidP="006E727E">
            <w:pPr>
              <w:rPr>
                <w:b/>
                <w:highlight w:val="yellow"/>
                <w:u w:val="single"/>
              </w:rPr>
            </w:pPr>
          </w:p>
          <w:p w14:paraId="3DC26D63" w14:textId="184526B6" w:rsidR="006E727E" w:rsidRDefault="006E727E" w:rsidP="006E727E">
            <w:pPr>
              <w:rPr>
                <w:b/>
                <w:u w:val="single"/>
              </w:rPr>
            </w:pPr>
            <w:r>
              <w:rPr>
                <w:b/>
                <w:highlight w:val="yellow"/>
                <w:u w:val="single"/>
              </w:rPr>
              <w:t xml:space="preserve">Typical </w:t>
            </w:r>
            <w:r w:rsidRPr="00ED58B1">
              <w:rPr>
                <w:b/>
                <w:highlight w:val="yellow"/>
                <w:u w:val="single"/>
              </w:rPr>
              <w:t>ERCOT Website</w:t>
            </w:r>
            <w:r>
              <w:rPr>
                <w:b/>
                <w:highlight w:val="yellow"/>
                <w:u w:val="single"/>
              </w:rPr>
              <w:t xml:space="preserve"> Posting Script:</w:t>
            </w:r>
          </w:p>
          <w:p w14:paraId="3DC26D64" w14:textId="5B41269A" w:rsidR="006E727E" w:rsidRDefault="006E727E" w:rsidP="006E727E">
            <w:r>
              <w:t>ERCOT is taking manual actions for an unsolved contingency in the [geographical area].</w:t>
            </w:r>
          </w:p>
          <w:p w14:paraId="3DC26D65" w14:textId="77777777" w:rsidR="006E727E" w:rsidRDefault="006E727E" w:rsidP="006E727E">
            <w:pPr>
              <w:rPr>
                <w:b/>
                <w:u w:val="single"/>
              </w:rPr>
            </w:pPr>
          </w:p>
          <w:p w14:paraId="3DC26D66" w14:textId="77777777" w:rsidR="006E727E" w:rsidRDefault="006E727E" w:rsidP="006E727E">
            <w:pPr>
              <w:rPr>
                <w:b/>
                <w:u w:val="single"/>
              </w:rPr>
            </w:pPr>
            <w:r>
              <w:rPr>
                <w:b/>
                <w:u w:val="single"/>
              </w:rPr>
              <w:t>WHEN:</w:t>
            </w:r>
          </w:p>
          <w:p w14:paraId="3DC26D67" w14:textId="77777777" w:rsidR="006E727E" w:rsidRDefault="006E727E" w:rsidP="006E727E">
            <w:pPr>
              <w:numPr>
                <w:ilvl w:val="0"/>
                <w:numId w:val="33"/>
              </w:numPr>
            </w:pPr>
            <w:r>
              <w:t>Constraint solves and the contingency comes into RTCA</w:t>
            </w:r>
          </w:p>
          <w:p w14:paraId="3DC26D68" w14:textId="77777777" w:rsidR="006E727E" w:rsidRDefault="006E727E" w:rsidP="007E512D">
            <w:pPr>
              <w:numPr>
                <w:ilvl w:val="1"/>
                <w:numId w:val="143"/>
              </w:numPr>
            </w:pPr>
            <w:r>
              <w:t>Activate constraint, and</w:t>
            </w:r>
          </w:p>
          <w:p w14:paraId="3DC26D69" w14:textId="77777777" w:rsidR="006E727E" w:rsidRDefault="006E727E" w:rsidP="007E512D">
            <w:pPr>
              <w:numPr>
                <w:ilvl w:val="1"/>
                <w:numId w:val="143"/>
              </w:numPr>
            </w:pPr>
            <w:r>
              <w:t>Release manual override after SCED runs</w:t>
            </w:r>
          </w:p>
          <w:p w14:paraId="3DC26D6A" w14:textId="2FEADCF3" w:rsidR="006E727E" w:rsidRDefault="006E727E" w:rsidP="007E512D">
            <w:pPr>
              <w:pStyle w:val="ListParagraph"/>
              <w:numPr>
                <w:ilvl w:val="1"/>
                <w:numId w:val="143"/>
              </w:numPr>
            </w:pPr>
            <w:r>
              <w:t xml:space="preserve">Cancel </w:t>
            </w:r>
            <w:r w:rsidRPr="00ED58B1">
              <w:t>ERCOT Website</w:t>
            </w:r>
            <w:r>
              <w:t xml:space="preserve"> posting.</w:t>
            </w:r>
          </w:p>
        </w:tc>
      </w:tr>
      <w:tr w:rsidR="006E727E" w14:paraId="3DC26D70" w14:textId="77777777" w:rsidTr="0098051E">
        <w:trPr>
          <w:trHeight w:val="576"/>
        </w:trPr>
        <w:tc>
          <w:tcPr>
            <w:tcW w:w="1604" w:type="dxa"/>
            <w:tcBorders>
              <w:top w:val="single" w:sz="4" w:space="0" w:color="auto"/>
              <w:left w:val="nil"/>
              <w:bottom w:val="double" w:sz="4" w:space="0" w:color="auto"/>
            </w:tcBorders>
            <w:vAlign w:val="center"/>
          </w:tcPr>
          <w:p w14:paraId="3DC26D6C" w14:textId="597B081B" w:rsidR="006E727E" w:rsidRDefault="006E727E" w:rsidP="006E727E">
            <w:pPr>
              <w:jc w:val="center"/>
              <w:rPr>
                <w:b/>
              </w:rPr>
            </w:pPr>
            <w:r>
              <w:rPr>
                <w:b/>
              </w:rPr>
              <w:lastRenderedPageBreak/>
              <w:t>Log</w:t>
            </w:r>
          </w:p>
        </w:tc>
        <w:tc>
          <w:tcPr>
            <w:tcW w:w="7756" w:type="dxa"/>
            <w:tcBorders>
              <w:top w:val="single" w:sz="4" w:space="0" w:color="auto"/>
              <w:bottom w:val="double" w:sz="4" w:space="0" w:color="auto"/>
              <w:right w:val="nil"/>
            </w:tcBorders>
            <w:vAlign w:val="center"/>
          </w:tcPr>
          <w:p w14:paraId="3DC26D6D" w14:textId="77777777" w:rsidR="006E727E" w:rsidRDefault="006E727E" w:rsidP="006E727E">
            <w:r>
              <w:t>Log all action taken including the following:</w:t>
            </w:r>
          </w:p>
          <w:p w14:paraId="3DC26D6E" w14:textId="77777777" w:rsidR="006E727E" w:rsidRDefault="006E727E" w:rsidP="006E727E">
            <w:pPr>
              <w:pStyle w:val="ListParagraph"/>
              <w:numPr>
                <w:ilvl w:val="0"/>
                <w:numId w:val="33"/>
              </w:numPr>
            </w:pPr>
            <w:r>
              <w:t>Reason for unsolved contingency</w:t>
            </w:r>
          </w:p>
          <w:p w14:paraId="3DC26D6F" w14:textId="77777777" w:rsidR="006E727E" w:rsidRDefault="006E727E" w:rsidP="006E727E">
            <w:pPr>
              <w:pStyle w:val="ListParagraph"/>
              <w:numPr>
                <w:ilvl w:val="0"/>
                <w:numId w:val="33"/>
              </w:numPr>
            </w:pPr>
            <w:r>
              <w:t>Actions taken to resolve</w:t>
            </w:r>
          </w:p>
        </w:tc>
      </w:tr>
      <w:tr w:rsidR="006E727E" w14:paraId="1C50D7FE"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6F61F715" w14:textId="665CF588" w:rsidR="006E727E" w:rsidRDefault="006E727E" w:rsidP="00357506">
            <w:pPr>
              <w:pStyle w:val="Heading3"/>
            </w:pPr>
            <w:bookmarkStart w:id="138" w:name="_Unresolvable_Congestion_with"/>
            <w:bookmarkEnd w:id="138"/>
            <w:r>
              <w:t xml:space="preserve">Unresolvable Congestion with EMR Generation available  </w:t>
            </w:r>
          </w:p>
        </w:tc>
      </w:tr>
      <w:tr w:rsidR="006E727E" w14:paraId="2E188C1B" w14:textId="77777777" w:rsidTr="0098051E">
        <w:trPr>
          <w:trHeight w:val="576"/>
        </w:trPr>
        <w:tc>
          <w:tcPr>
            <w:tcW w:w="1604" w:type="dxa"/>
            <w:tcBorders>
              <w:top w:val="double" w:sz="4" w:space="0" w:color="auto"/>
              <w:left w:val="nil"/>
              <w:bottom w:val="single" w:sz="4" w:space="0" w:color="auto"/>
            </w:tcBorders>
            <w:vAlign w:val="center"/>
          </w:tcPr>
          <w:p w14:paraId="6F258132" w14:textId="75B64684" w:rsidR="006E727E" w:rsidRDefault="006E727E" w:rsidP="006E727E">
            <w:pPr>
              <w:jc w:val="center"/>
              <w:rPr>
                <w:b/>
              </w:rPr>
            </w:pPr>
            <w:r>
              <w:rPr>
                <w:b/>
              </w:rPr>
              <w:t>1</w:t>
            </w:r>
          </w:p>
        </w:tc>
        <w:tc>
          <w:tcPr>
            <w:tcW w:w="7756" w:type="dxa"/>
            <w:tcBorders>
              <w:top w:val="double" w:sz="4" w:space="0" w:color="auto"/>
              <w:bottom w:val="single" w:sz="4" w:space="0" w:color="auto"/>
              <w:right w:val="nil"/>
            </w:tcBorders>
            <w:vAlign w:val="center"/>
          </w:tcPr>
          <w:p w14:paraId="544F85D1" w14:textId="77777777" w:rsidR="006E727E" w:rsidRDefault="006E727E" w:rsidP="006E727E">
            <w:pPr>
              <w:rPr>
                <w:b/>
                <w:u w:val="single"/>
              </w:rPr>
            </w:pPr>
            <w:r>
              <w:rPr>
                <w:b/>
                <w:u w:val="single"/>
              </w:rPr>
              <w:t>IF:</w:t>
            </w:r>
          </w:p>
          <w:p w14:paraId="7ABBB482" w14:textId="48A9EF08" w:rsidR="006E727E" w:rsidRDefault="006E727E" w:rsidP="007E512D">
            <w:pPr>
              <w:pStyle w:val="TableText"/>
              <w:numPr>
                <w:ilvl w:val="0"/>
                <w:numId w:val="142"/>
              </w:numPr>
              <w:jc w:val="both"/>
            </w:pPr>
            <w:r>
              <w:t xml:space="preserve">Post-contingent rating exceedance in excess of 115% of the Emergency Rating, </w:t>
            </w:r>
          </w:p>
          <w:p w14:paraId="301FF300" w14:textId="0EC97CCE" w:rsidR="006E727E" w:rsidRDefault="006E727E" w:rsidP="007E512D">
            <w:pPr>
              <w:pStyle w:val="TableText"/>
              <w:numPr>
                <w:ilvl w:val="0"/>
                <w:numId w:val="142"/>
              </w:numPr>
              <w:jc w:val="both"/>
            </w:pPr>
            <w:r>
              <w:t>An unsolved contingency,</w:t>
            </w:r>
          </w:p>
          <w:p w14:paraId="62C59ADD" w14:textId="77777777" w:rsidR="006E727E" w:rsidRDefault="006E727E" w:rsidP="007E512D">
            <w:pPr>
              <w:pStyle w:val="TableText"/>
              <w:numPr>
                <w:ilvl w:val="0"/>
                <w:numId w:val="142"/>
              </w:numPr>
              <w:jc w:val="both"/>
            </w:pPr>
            <w:r>
              <w:t>Real-time exceedance, OR</w:t>
            </w:r>
          </w:p>
          <w:p w14:paraId="09CD7D5E" w14:textId="23058A0A" w:rsidR="006E727E" w:rsidRDefault="006E727E" w:rsidP="007E512D">
            <w:pPr>
              <w:pStyle w:val="TableText"/>
              <w:numPr>
                <w:ilvl w:val="0"/>
                <w:numId w:val="142"/>
              </w:numPr>
              <w:jc w:val="both"/>
            </w:pPr>
            <w:r>
              <w:t>A CMP that does not maintain Reliability;</w:t>
            </w:r>
          </w:p>
          <w:p w14:paraId="2B4F3BD8" w14:textId="77777777" w:rsidR="006E727E" w:rsidRDefault="006E727E" w:rsidP="006E727E">
            <w:pPr>
              <w:rPr>
                <w:b/>
                <w:u w:val="single"/>
              </w:rPr>
            </w:pPr>
            <w:r>
              <w:rPr>
                <w:b/>
                <w:u w:val="single"/>
              </w:rPr>
              <w:t>THEN:</w:t>
            </w:r>
          </w:p>
          <w:p w14:paraId="19B785E4" w14:textId="77777777" w:rsidR="006E727E" w:rsidRDefault="006E727E" w:rsidP="007E512D">
            <w:pPr>
              <w:numPr>
                <w:ilvl w:val="0"/>
                <w:numId w:val="142"/>
              </w:numPr>
            </w:pPr>
            <w:r>
              <w:t>Verify the contingency definition associated with the constraint is accurate and appropriate given the current state of the grid</w:t>
            </w:r>
          </w:p>
          <w:p w14:paraId="44D3E6D0" w14:textId="77777777" w:rsidR="006E727E" w:rsidRDefault="006E727E" w:rsidP="006E727E">
            <w:pPr>
              <w:rPr>
                <w:b/>
              </w:rPr>
            </w:pPr>
            <w:r>
              <w:rPr>
                <w:b/>
              </w:rPr>
              <w:lastRenderedPageBreak/>
              <w:t>IF:</w:t>
            </w:r>
          </w:p>
          <w:p w14:paraId="104A97AD" w14:textId="43DD2DA0" w:rsidR="006E727E" w:rsidRDefault="006E727E" w:rsidP="007E512D">
            <w:pPr>
              <w:numPr>
                <w:ilvl w:val="0"/>
                <w:numId w:val="142"/>
              </w:numPr>
            </w:pPr>
            <w:r>
              <w:t>EMR Generation is available to be dispatched to resolve the Reliability issue,</w:t>
            </w:r>
          </w:p>
          <w:p w14:paraId="1C888E79" w14:textId="77777777" w:rsidR="006E727E" w:rsidRDefault="006E727E" w:rsidP="006E727E">
            <w:pPr>
              <w:rPr>
                <w:b/>
                <w:u w:val="single"/>
              </w:rPr>
            </w:pPr>
            <w:r>
              <w:rPr>
                <w:b/>
                <w:u w:val="single"/>
              </w:rPr>
              <w:t>THEN:</w:t>
            </w:r>
          </w:p>
          <w:p w14:paraId="3DCE8AC1" w14:textId="528C91E1" w:rsidR="006E727E" w:rsidRDefault="006E727E" w:rsidP="007E512D">
            <w:pPr>
              <w:numPr>
                <w:ilvl w:val="0"/>
                <w:numId w:val="142"/>
              </w:numPr>
            </w:pPr>
            <w:r>
              <w:t>Issue a Transmission Emergency Notice</w:t>
            </w:r>
          </w:p>
          <w:p w14:paraId="25C84426" w14:textId="602B1F08" w:rsidR="006E727E" w:rsidRDefault="006E727E" w:rsidP="007E512D">
            <w:pPr>
              <w:numPr>
                <w:ilvl w:val="0"/>
                <w:numId w:val="142"/>
              </w:numPr>
            </w:pPr>
            <w:r>
              <w:t xml:space="preserve">Post message on the </w:t>
            </w:r>
            <w:r w:rsidRPr="00ED58B1">
              <w:t>ERCOT Website</w:t>
            </w:r>
          </w:p>
          <w:p w14:paraId="0EEB26C5" w14:textId="77777777" w:rsidR="006E727E" w:rsidRDefault="006E727E" w:rsidP="007E512D">
            <w:pPr>
              <w:numPr>
                <w:ilvl w:val="0"/>
                <w:numId w:val="142"/>
              </w:numPr>
            </w:pPr>
            <w:r>
              <w:t>Notify Real-Time Desk to make Hotline call to QSEs</w:t>
            </w:r>
          </w:p>
          <w:p w14:paraId="2401C053" w14:textId="7C39AB70" w:rsidR="006E727E" w:rsidRDefault="006E727E" w:rsidP="007E512D">
            <w:pPr>
              <w:numPr>
                <w:ilvl w:val="0"/>
                <w:numId w:val="142"/>
              </w:numPr>
            </w:pPr>
            <w:r>
              <w:t>Notify the RUC Operator to RUC commit the appropriate EMR resource(s)</w:t>
            </w:r>
          </w:p>
          <w:p w14:paraId="25AD6467" w14:textId="77777777" w:rsidR="006E727E" w:rsidRDefault="006E727E" w:rsidP="006E727E">
            <w:pPr>
              <w:rPr>
                <w:b/>
                <w:highlight w:val="yellow"/>
                <w:u w:val="single"/>
              </w:rPr>
            </w:pPr>
          </w:p>
          <w:p w14:paraId="4BFC4D8A" w14:textId="71525E0E" w:rsidR="006E727E" w:rsidRDefault="006E727E" w:rsidP="006E727E">
            <w:pPr>
              <w:rPr>
                <w:b/>
                <w:u w:val="single"/>
              </w:rPr>
            </w:pPr>
            <w:r>
              <w:rPr>
                <w:b/>
                <w:highlight w:val="yellow"/>
                <w:u w:val="single"/>
              </w:rPr>
              <w:t xml:space="preserve">Typical </w:t>
            </w:r>
            <w:r w:rsidRPr="00ED58B1">
              <w:rPr>
                <w:b/>
                <w:highlight w:val="yellow"/>
                <w:u w:val="single"/>
              </w:rPr>
              <w:t>ERCOT Website</w:t>
            </w:r>
            <w:r>
              <w:rPr>
                <w:b/>
                <w:highlight w:val="yellow"/>
                <w:u w:val="single"/>
              </w:rPr>
              <w:t xml:space="preserve"> Posting Script:</w:t>
            </w:r>
          </w:p>
          <w:p w14:paraId="29377CB4" w14:textId="6C392A1B" w:rsidR="006E727E" w:rsidRDefault="006E727E" w:rsidP="006E727E">
            <w:pPr>
              <w:rPr>
                <w:highlight w:val="yellow"/>
                <w:u w:val="single"/>
              </w:rPr>
            </w:pPr>
            <w:r>
              <w:t>Transmission Emergency Notice has been issued for the [Geographical Area] due to [state issue used in Hotline call]</w:t>
            </w:r>
            <w:r>
              <w:rPr>
                <w:u w:val="single"/>
              </w:rPr>
              <w:t>.</w:t>
            </w:r>
          </w:p>
          <w:p w14:paraId="50B7C980" w14:textId="77777777" w:rsidR="006E727E" w:rsidRDefault="006E727E" w:rsidP="006E727E"/>
          <w:p w14:paraId="5F74AD2D" w14:textId="35BA119C" w:rsidR="006E727E" w:rsidRDefault="006E727E" w:rsidP="006E727E">
            <w:r>
              <w:t>Edit script as needed to fit situation.</w:t>
            </w:r>
          </w:p>
          <w:p w14:paraId="3E426CE8" w14:textId="77777777" w:rsidR="006E727E" w:rsidRDefault="006E727E" w:rsidP="006E727E">
            <w:pPr>
              <w:rPr>
                <w:b/>
                <w:u w:val="single"/>
              </w:rPr>
            </w:pPr>
          </w:p>
          <w:p w14:paraId="1A24898A" w14:textId="77777777" w:rsidR="006E727E" w:rsidRDefault="006E727E" w:rsidP="006E727E">
            <w:pPr>
              <w:rPr>
                <w:b/>
                <w:u w:val="single"/>
              </w:rPr>
            </w:pPr>
            <w:r>
              <w:rPr>
                <w:b/>
                <w:u w:val="single"/>
              </w:rPr>
              <w:t>WHEN:</w:t>
            </w:r>
          </w:p>
          <w:p w14:paraId="06BD4615" w14:textId="638C730B" w:rsidR="006E727E" w:rsidRDefault="006E727E" w:rsidP="007E512D">
            <w:pPr>
              <w:numPr>
                <w:ilvl w:val="0"/>
                <w:numId w:val="142"/>
              </w:numPr>
            </w:pPr>
            <w:r>
              <w:t>Contingency or Constraint solves and is no longer a Reliability concern</w:t>
            </w:r>
          </w:p>
          <w:p w14:paraId="0BC2C371" w14:textId="4AA4CB90" w:rsidR="006E727E" w:rsidRDefault="006E727E" w:rsidP="007E512D">
            <w:pPr>
              <w:numPr>
                <w:ilvl w:val="1"/>
                <w:numId w:val="142"/>
              </w:numPr>
            </w:pPr>
            <w:r>
              <w:t>Release the EMR Generation</w:t>
            </w:r>
          </w:p>
          <w:p w14:paraId="2B848919" w14:textId="2B257D5C" w:rsidR="006E727E" w:rsidRDefault="006E727E" w:rsidP="007E512D">
            <w:pPr>
              <w:numPr>
                <w:ilvl w:val="1"/>
                <w:numId w:val="142"/>
              </w:numPr>
            </w:pPr>
            <w:r>
              <w:t>Cancel the Transmission Emergency Notice</w:t>
            </w:r>
          </w:p>
          <w:p w14:paraId="0CDA4F15" w14:textId="7FEF2B5B" w:rsidR="006E727E" w:rsidRDefault="006E727E" w:rsidP="007E512D">
            <w:pPr>
              <w:numPr>
                <w:ilvl w:val="0"/>
                <w:numId w:val="142"/>
              </w:numPr>
            </w:pPr>
            <w:r>
              <w:t xml:space="preserve">Cancel </w:t>
            </w:r>
            <w:r w:rsidRPr="00ED58B1">
              <w:t>ERCOT Website</w:t>
            </w:r>
            <w:r>
              <w:t xml:space="preserve"> posting.</w:t>
            </w:r>
          </w:p>
        </w:tc>
      </w:tr>
      <w:tr w:rsidR="006E727E" w14:paraId="333CC41F" w14:textId="77777777" w:rsidTr="0098051E">
        <w:trPr>
          <w:trHeight w:val="576"/>
        </w:trPr>
        <w:tc>
          <w:tcPr>
            <w:tcW w:w="1604" w:type="dxa"/>
            <w:tcBorders>
              <w:top w:val="single" w:sz="4" w:space="0" w:color="auto"/>
              <w:left w:val="nil"/>
              <w:bottom w:val="double" w:sz="4" w:space="0" w:color="auto"/>
            </w:tcBorders>
            <w:vAlign w:val="center"/>
          </w:tcPr>
          <w:p w14:paraId="02974283" w14:textId="746E2A9B" w:rsidR="006E727E" w:rsidRDefault="006E727E" w:rsidP="006E727E">
            <w:pPr>
              <w:jc w:val="center"/>
              <w:rPr>
                <w:b/>
              </w:rPr>
            </w:pPr>
            <w:r>
              <w:rPr>
                <w:b/>
              </w:rPr>
              <w:lastRenderedPageBreak/>
              <w:t>Log</w:t>
            </w:r>
          </w:p>
        </w:tc>
        <w:tc>
          <w:tcPr>
            <w:tcW w:w="7756" w:type="dxa"/>
            <w:tcBorders>
              <w:top w:val="single" w:sz="4" w:space="0" w:color="auto"/>
              <w:bottom w:val="double" w:sz="4" w:space="0" w:color="auto"/>
              <w:right w:val="nil"/>
            </w:tcBorders>
            <w:vAlign w:val="center"/>
          </w:tcPr>
          <w:p w14:paraId="12E27707" w14:textId="77777777" w:rsidR="006E727E" w:rsidRDefault="006E727E" w:rsidP="006E727E">
            <w:r>
              <w:t>Log all action taken including the following:</w:t>
            </w:r>
          </w:p>
          <w:p w14:paraId="14FD0E94" w14:textId="1E929F19" w:rsidR="006E727E" w:rsidRDefault="006E727E" w:rsidP="006E727E">
            <w:pPr>
              <w:pStyle w:val="ListParagraph"/>
              <w:numPr>
                <w:ilvl w:val="0"/>
                <w:numId w:val="33"/>
              </w:numPr>
            </w:pPr>
            <w:r>
              <w:t>Reason for Transmission Emergency Notice</w:t>
            </w:r>
          </w:p>
          <w:p w14:paraId="7FDF43E6" w14:textId="4B24FEBC" w:rsidR="006E727E" w:rsidRDefault="006E727E" w:rsidP="006E727E">
            <w:pPr>
              <w:pStyle w:val="ListParagraph"/>
              <w:numPr>
                <w:ilvl w:val="0"/>
                <w:numId w:val="33"/>
              </w:numPr>
            </w:pPr>
            <w:r>
              <w:t>Actions taken to resolve</w:t>
            </w:r>
          </w:p>
        </w:tc>
      </w:tr>
      <w:tr w:rsidR="006E727E" w14:paraId="3DC26D72"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D71" w14:textId="77777777" w:rsidR="006E727E" w:rsidRDefault="006E727E" w:rsidP="00357506">
            <w:pPr>
              <w:pStyle w:val="Heading3"/>
            </w:pPr>
            <w:bookmarkStart w:id="139" w:name="_Model_Inconsistencies/Updates"/>
            <w:bookmarkEnd w:id="139"/>
            <w:r>
              <w:t>Model Inconsistencies/Updates</w:t>
            </w:r>
          </w:p>
        </w:tc>
      </w:tr>
      <w:tr w:rsidR="006E727E" w14:paraId="3DC26D78" w14:textId="77777777" w:rsidTr="0098051E">
        <w:trPr>
          <w:trHeight w:val="576"/>
        </w:trPr>
        <w:tc>
          <w:tcPr>
            <w:tcW w:w="1604" w:type="dxa"/>
            <w:tcBorders>
              <w:top w:val="double" w:sz="4" w:space="0" w:color="auto"/>
              <w:left w:val="nil"/>
              <w:bottom w:val="single" w:sz="4" w:space="0" w:color="auto"/>
            </w:tcBorders>
            <w:vAlign w:val="center"/>
          </w:tcPr>
          <w:p w14:paraId="3DC26D73" w14:textId="77777777" w:rsidR="006E727E" w:rsidRDefault="006E727E" w:rsidP="006E727E">
            <w:pPr>
              <w:jc w:val="center"/>
              <w:rPr>
                <w:b/>
              </w:rPr>
            </w:pPr>
            <w:r>
              <w:rPr>
                <w:b/>
              </w:rPr>
              <w:t>1</w:t>
            </w:r>
          </w:p>
        </w:tc>
        <w:tc>
          <w:tcPr>
            <w:tcW w:w="7756" w:type="dxa"/>
            <w:tcBorders>
              <w:top w:val="double" w:sz="4" w:space="0" w:color="auto"/>
              <w:bottom w:val="single" w:sz="4" w:space="0" w:color="auto"/>
              <w:right w:val="nil"/>
            </w:tcBorders>
            <w:vAlign w:val="center"/>
          </w:tcPr>
          <w:p w14:paraId="3DC26D74" w14:textId="77777777" w:rsidR="006E727E" w:rsidRDefault="006E727E" w:rsidP="006E727E">
            <w:pPr>
              <w:rPr>
                <w:b/>
                <w:u w:val="single"/>
              </w:rPr>
            </w:pPr>
            <w:r>
              <w:rPr>
                <w:b/>
                <w:u w:val="single"/>
              </w:rPr>
              <w:t>IF:</w:t>
            </w:r>
          </w:p>
          <w:p w14:paraId="3DC26D75" w14:textId="77777777" w:rsidR="006E727E" w:rsidRDefault="006E727E" w:rsidP="006E727E">
            <w:pPr>
              <w:numPr>
                <w:ilvl w:val="0"/>
                <w:numId w:val="34"/>
              </w:numPr>
            </w:pPr>
            <w:r>
              <w:t>Any inconsistencies in ratings, impedance changes, etc. are found;</w:t>
            </w:r>
          </w:p>
          <w:p w14:paraId="3DC26D76" w14:textId="77777777" w:rsidR="006E727E" w:rsidRDefault="006E727E" w:rsidP="006E727E">
            <w:pPr>
              <w:rPr>
                <w:b/>
                <w:u w:val="single"/>
              </w:rPr>
            </w:pPr>
            <w:r>
              <w:rPr>
                <w:b/>
                <w:u w:val="single"/>
              </w:rPr>
              <w:t>THEN:</w:t>
            </w:r>
          </w:p>
          <w:p w14:paraId="3DC26D77" w14:textId="77777777" w:rsidR="006E727E" w:rsidRDefault="006E727E" w:rsidP="006E727E">
            <w:pPr>
              <w:numPr>
                <w:ilvl w:val="0"/>
                <w:numId w:val="34"/>
              </w:numPr>
            </w:pPr>
            <w:r>
              <w:t>Notify Operations Support Engineer so that they can work with the TO to confirm the correct information and if required, correct it through the NOMCR process.</w:t>
            </w:r>
          </w:p>
        </w:tc>
      </w:tr>
      <w:tr w:rsidR="006E727E" w14:paraId="3DC26D7F" w14:textId="77777777" w:rsidTr="0098051E">
        <w:trPr>
          <w:trHeight w:val="576"/>
        </w:trPr>
        <w:tc>
          <w:tcPr>
            <w:tcW w:w="1604" w:type="dxa"/>
            <w:tcBorders>
              <w:top w:val="single" w:sz="4" w:space="0" w:color="auto"/>
              <w:left w:val="nil"/>
              <w:bottom w:val="single" w:sz="4" w:space="0" w:color="auto"/>
            </w:tcBorders>
            <w:vAlign w:val="center"/>
          </w:tcPr>
          <w:p w14:paraId="3DC26D79" w14:textId="77777777" w:rsidR="006E727E" w:rsidRDefault="006E727E" w:rsidP="006E727E">
            <w:pPr>
              <w:jc w:val="center"/>
              <w:rPr>
                <w:b/>
              </w:rPr>
            </w:pPr>
            <w:r>
              <w:rPr>
                <w:b/>
              </w:rPr>
              <w:t>2</w:t>
            </w:r>
          </w:p>
        </w:tc>
        <w:tc>
          <w:tcPr>
            <w:tcW w:w="7756" w:type="dxa"/>
            <w:tcBorders>
              <w:top w:val="single" w:sz="4" w:space="0" w:color="auto"/>
              <w:bottom w:val="single" w:sz="4" w:space="0" w:color="auto"/>
              <w:right w:val="nil"/>
            </w:tcBorders>
            <w:vAlign w:val="center"/>
          </w:tcPr>
          <w:p w14:paraId="3DC26D7A" w14:textId="77777777" w:rsidR="006E727E" w:rsidRDefault="006E727E" w:rsidP="006E727E">
            <w:pPr>
              <w:rPr>
                <w:b/>
                <w:u w:val="single"/>
              </w:rPr>
            </w:pPr>
            <w:r>
              <w:rPr>
                <w:b/>
                <w:u w:val="single"/>
              </w:rPr>
              <w:t>IF:</w:t>
            </w:r>
          </w:p>
          <w:p w14:paraId="3DC26D7B" w14:textId="26D10E87" w:rsidR="006E727E" w:rsidRDefault="006E727E" w:rsidP="006E727E">
            <w:pPr>
              <w:numPr>
                <w:ilvl w:val="0"/>
                <w:numId w:val="34"/>
              </w:numPr>
            </w:pPr>
            <w:r>
              <w:t>There is a difference in an Emergency Facility rating or system voltage limit between ERCOT and a TO;</w:t>
            </w:r>
          </w:p>
          <w:p w14:paraId="3DC26D7C" w14:textId="77777777" w:rsidR="006E727E" w:rsidRDefault="006E727E" w:rsidP="006E727E">
            <w:pPr>
              <w:rPr>
                <w:b/>
                <w:u w:val="single"/>
              </w:rPr>
            </w:pPr>
            <w:r>
              <w:rPr>
                <w:b/>
                <w:u w:val="single"/>
              </w:rPr>
              <w:t>THEN:</w:t>
            </w:r>
          </w:p>
          <w:p w14:paraId="3DC26D7D" w14:textId="77777777" w:rsidR="006E727E" w:rsidRDefault="006E727E" w:rsidP="006E727E">
            <w:pPr>
              <w:pStyle w:val="ListParagraph"/>
              <w:numPr>
                <w:ilvl w:val="0"/>
                <w:numId w:val="34"/>
              </w:numPr>
            </w:pPr>
            <w:r>
              <w:t>The most limiting rating will be used until the correct rating can be determined,</w:t>
            </w:r>
          </w:p>
          <w:p w14:paraId="3DC26D7E" w14:textId="77777777" w:rsidR="006E727E" w:rsidRDefault="006E727E" w:rsidP="006E727E">
            <w:pPr>
              <w:pStyle w:val="ListParagraph"/>
              <w:numPr>
                <w:ilvl w:val="0"/>
                <w:numId w:val="34"/>
              </w:numPr>
            </w:pPr>
            <w:r>
              <w:t>Notify Operations Support Engineer so that they can work with the TO to confirm the correct information and if required correct it through the NOMCR process.</w:t>
            </w:r>
          </w:p>
        </w:tc>
      </w:tr>
      <w:tr w:rsidR="006E727E" w14:paraId="3DC26D82" w14:textId="77777777" w:rsidTr="0098051E">
        <w:trPr>
          <w:trHeight w:val="576"/>
        </w:trPr>
        <w:tc>
          <w:tcPr>
            <w:tcW w:w="1604" w:type="dxa"/>
            <w:tcBorders>
              <w:top w:val="single" w:sz="4" w:space="0" w:color="auto"/>
              <w:left w:val="nil"/>
              <w:bottom w:val="double" w:sz="4" w:space="0" w:color="auto"/>
            </w:tcBorders>
            <w:vAlign w:val="center"/>
          </w:tcPr>
          <w:p w14:paraId="3DC26D80" w14:textId="78C0CBEA" w:rsidR="006E727E" w:rsidRDefault="006E727E" w:rsidP="006E727E">
            <w:pPr>
              <w:jc w:val="center"/>
              <w:rPr>
                <w:b/>
              </w:rPr>
            </w:pPr>
            <w:r>
              <w:rPr>
                <w:b/>
              </w:rPr>
              <w:t>Log</w:t>
            </w:r>
          </w:p>
        </w:tc>
        <w:tc>
          <w:tcPr>
            <w:tcW w:w="7756" w:type="dxa"/>
            <w:tcBorders>
              <w:top w:val="single" w:sz="4" w:space="0" w:color="auto"/>
              <w:bottom w:val="double" w:sz="4" w:space="0" w:color="auto"/>
              <w:right w:val="nil"/>
            </w:tcBorders>
            <w:vAlign w:val="center"/>
          </w:tcPr>
          <w:p w14:paraId="3DC26D81" w14:textId="77777777" w:rsidR="006E727E" w:rsidRDefault="006E727E" w:rsidP="006E727E">
            <w:r>
              <w:t>Log all actions.</w:t>
            </w:r>
          </w:p>
        </w:tc>
      </w:tr>
      <w:tr w:rsidR="006E727E" w14:paraId="3DC26D84"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D83" w14:textId="77777777" w:rsidR="006E727E" w:rsidRDefault="006E727E" w:rsidP="00357506">
            <w:pPr>
              <w:pStyle w:val="Heading3"/>
            </w:pPr>
            <w:bookmarkStart w:id="140" w:name="_Reaching_Shadow_Price"/>
            <w:bookmarkStart w:id="141" w:name="_SCED_not_able"/>
            <w:bookmarkStart w:id="142" w:name="_QSE_Requests_to"/>
            <w:bookmarkEnd w:id="140"/>
            <w:bookmarkEnd w:id="141"/>
            <w:bookmarkEnd w:id="142"/>
            <w:r>
              <w:lastRenderedPageBreak/>
              <w:t>QSE Requests to Decommit a Resource</w:t>
            </w:r>
          </w:p>
        </w:tc>
      </w:tr>
      <w:tr w:rsidR="006E727E" w14:paraId="3DC26D8B" w14:textId="77777777" w:rsidTr="0098051E">
        <w:trPr>
          <w:trHeight w:val="576"/>
        </w:trPr>
        <w:tc>
          <w:tcPr>
            <w:tcW w:w="1604" w:type="dxa"/>
            <w:tcBorders>
              <w:top w:val="double" w:sz="4" w:space="0" w:color="auto"/>
              <w:left w:val="nil"/>
              <w:bottom w:val="double" w:sz="4" w:space="0" w:color="auto"/>
            </w:tcBorders>
            <w:vAlign w:val="center"/>
          </w:tcPr>
          <w:p w14:paraId="3DC26D85" w14:textId="77777777" w:rsidR="006E727E" w:rsidRDefault="006E727E" w:rsidP="006E727E">
            <w:pPr>
              <w:jc w:val="center"/>
              <w:rPr>
                <w:b/>
              </w:rPr>
            </w:pPr>
            <w:r>
              <w:rPr>
                <w:b/>
              </w:rPr>
              <w:t>1</w:t>
            </w:r>
          </w:p>
        </w:tc>
        <w:tc>
          <w:tcPr>
            <w:tcW w:w="7756" w:type="dxa"/>
            <w:tcBorders>
              <w:top w:val="double" w:sz="4" w:space="0" w:color="auto"/>
              <w:bottom w:val="double" w:sz="4" w:space="0" w:color="auto"/>
              <w:right w:val="nil"/>
            </w:tcBorders>
            <w:vAlign w:val="center"/>
          </w:tcPr>
          <w:p w14:paraId="3DC26D86" w14:textId="77777777" w:rsidR="006E727E" w:rsidRDefault="006E727E" w:rsidP="006E727E">
            <w:pPr>
              <w:rPr>
                <w:b/>
                <w:u w:val="single"/>
              </w:rPr>
            </w:pPr>
            <w:r>
              <w:rPr>
                <w:b/>
                <w:u w:val="single"/>
              </w:rPr>
              <w:t>IF:</w:t>
            </w:r>
          </w:p>
          <w:p w14:paraId="3DC26D87" w14:textId="77777777" w:rsidR="006E727E" w:rsidRDefault="006E727E" w:rsidP="006E727E">
            <w:pPr>
              <w:numPr>
                <w:ilvl w:val="0"/>
                <w:numId w:val="34"/>
              </w:numPr>
            </w:pPr>
            <w:r>
              <w:t>Notified by the Resource/RUC Operator of a request to decommit a self-scheduled Resource;</w:t>
            </w:r>
          </w:p>
          <w:p w14:paraId="3DC26D88" w14:textId="77777777" w:rsidR="006E727E" w:rsidRDefault="006E727E" w:rsidP="006E727E">
            <w:pPr>
              <w:rPr>
                <w:b/>
                <w:u w:val="single"/>
              </w:rPr>
            </w:pPr>
            <w:r>
              <w:rPr>
                <w:b/>
                <w:u w:val="single"/>
              </w:rPr>
              <w:t>THEN:</w:t>
            </w:r>
          </w:p>
          <w:p w14:paraId="3DC26D89" w14:textId="77777777" w:rsidR="006E727E" w:rsidRDefault="006E727E" w:rsidP="006E727E">
            <w:pPr>
              <w:numPr>
                <w:ilvl w:val="0"/>
                <w:numId w:val="34"/>
              </w:numPr>
              <w:rPr>
                <w:sz w:val="28"/>
                <w:szCs w:val="28"/>
              </w:rPr>
            </w:pPr>
            <w:r>
              <w:t>Perform a real-time study (if necessary) to determine that no violation of security criteria exist with the Resource off-line and no additional active constraints for SCED will occur,</w:t>
            </w:r>
          </w:p>
          <w:p w14:paraId="3DC26D8A" w14:textId="77777777" w:rsidR="006E727E" w:rsidRDefault="006E727E" w:rsidP="006E727E">
            <w:pPr>
              <w:numPr>
                <w:ilvl w:val="0"/>
                <w:numId w:val="34"/>
              </w:numPr>
              <w:rPr>
                <w:sz w:val="28"/>
                <w:szCs w:val="28"/>
              </w:rPr>
            </w:pPr>
            <w:r>
              <w:t>Notify the Resource/RUC Operator with determination.</w:t>
            </w:r>
          </w:p>
        </w:tc>
      </w:tr>
      <w:tr w:rsidR="006E727E" w14:paraId="3DC26D8D" w14:textId="77777777" w:rsidTr="0098051E">
        <w:trPr>
          <w:trHeight w:val="576"/>
        </w:trPr>
        <w:tc>
          <w:tcPr>
            <w:tcW w:w="9360" w:type="dxa"/>
            <w:gridSpan w:val="2"/>
            <w:tcBorders>
              <w:top w:val="double" w:sz="4" w:space="0" w:color="auto"/>
              <w:left w:val="double" w:sz="4" w:space="0" w:color="auto"/>
              <w:bottom w:val="double" w:sz="4" w:space="0" w:color="auto"/>
              <w:right w:val="double" w:sz="4" w:space="0" w:color="auto"/>
            </w:tcBorders>
            <w:vAlign w:val="center"/>
          </w:tcPr>
          <w:p w14:paraId="3DC26D8C" w14:textId="77777777" w:rsidR="006E727E" w:rsidRDefault="006E727E" w:rsidP="00357506">
            <w:pPr>
              <w:pStyle w:val="Heading3"/>
              <w:rPr>
                <w:u w:val="single"/>
              </w:rPr>
            </w:pPr>
            <w:bookmarkStart w:id="143" w:name="_Deployment/Termination_of_Non-Spin"/>
            <w:bookmarkStart w:id="144" w:name="_Managing_Congestion_during"/>
            <w:bookmarkStart w:id="145" w:name="_Phase_Shifters"/>
            <w:bookmarkEnd w:id="143"/>
            <w:bookmarkEnd w:id="144"/>
            <w:bookmarkEnd w:id="145"/>
            <w:r>
              <w:t>Phase Shifters</w:t>
            </w:r>
          </w:p>
        </w:tc>
      </w:tr>
      <w:tr w:rsidR="006E727E" w14:paraId="3DC26D94" w14:textId="77777777" w:rsidTr="0098051E">
        <w:trPr>
          <w:trHeight w:val="576"/>
        </w:trPr>
        <w:tc>
          <w:tcPr>
            <w:tcW w:w="1604" w:type="dxa"/>
            <w:tcBorders>
              <w:top w:val="double" w:sz="4" w:space="0" w:color="auto"/>
              <w:left w:val="nil"/>
              <w:bottom w:val="single" w:sz="4" w:space="0" w:color="auto"/>
            </w:tcBorders>
            <w:vAlign w:val="center"/>
          </w:tcPr>
          <w:p w14:paraId="3DC26D8E" w14:textId="77777777" w:rsidR="006E727E" w:rsidRDefault="006E727E" w:rsidP="006E727E">
            <w:pPr>
              <w:jc w:val="center"/>
              <w:rPr>
                <w:b/>
              </w:rPr>
            </w:pPr>
            <w:r>
              <w:rPr>
                <w:b/>
              </w:rPr>
              <w:t>1</w:t>
            </w:r>
          </w:p>
        </w:tc>
        <w:tc>
          <w:tcPr>
            <w:tcW w:w="7756" w:type="dxa"/>
            <w:tcBorders>
              <w:top w:val="double" w:sz="4" w:space="0" w:color="auto"/>
              <w:bottom w:val="single" w:sz="4" w:space="0" w:color="auto"/>
              <w:right w:val="nil"/>
            </w:tcBorders>
            <w:vAlign w:val="center"/>
          </w:tcPr>
          <w:p w14:paraId="3DC26D8F" w14:textId="77777777" w:rsidR="006E727E" w:rsidRDefault="006E727E" w:rsidP="006E727E">
            <w:pPr>
              <w:rPr>
                <w:b/>
                <w:u w:val="single"/>
              </w:rPr>
            </w:pPr>
            <w:r>
              <w:rPr>
                <w:b/>
                <w:u w:val="single"/>
              </w:rPr>
              <w:t>IF:</w:t>
            </w:r>
          </w:p>
          <w:p w14:paraId="3DC26D90" w14:textId="534CF51E" w:rsidR="006E727E" w:rsidRDefault="006E727E" w:rsidP="007E512D">
            <w:pPr>
              <w:pStyle w:val="ListParagraph"/>
              <w:numPr>
                <w:ilvl w:val="0"/>
                <w:numId w:val="170"/>
              </w:numPr>
            </w:pPr>
            <w:r>
              <w:t>A TO calls to requests that a Phase Shifter position be adjusted and there are no longer any known Reliability issues in the area;</w:t>
            </w:r>
          </w:p>
          <w:p w14:paraId="3DC26D91" w14:textId="77777777" w:rsidR="006E727E" w:rsidRDefault="006E727E" w:rsidP="006E727E">
            <w:r>
              <w:rPr>
                <w:b/>
                <w:u w:val="single"/>
              </w:rPr>
              <w:t>THEN:</w:t>
            </w:r>
          </w:p>
          <w:p w14:paraId="3DC26D92" w14:textId="77777777" w:rsidR="006E727E" w:rsidRDefault="006E727E" w:rsidP="007E512D">
            <w:pPr>
              <w:pStyle w:val="ListParagraph"/>
              <w:numPr>
                <w:ilvl w:val="0"/>
                <w:numId w:val="170"/>
              </w:numPr>
            </w:pPr>
            <w:r>
              <w:t xml:space="preserve">As time permits, run a study to re-evaluate the phase shifter position; </w:t>
            </w:r>
          </w:p>
          <w:p w14:paraId="3DC26D93" w14:textId="77777777" w:rsidR="006E727E" w:rsidRDefault="006E727E" w:rsidP="007E512D">
            <w:pPr>
              <w:pStyle w:val="ListParagraph"/>
              <w:numPr>
                <w:ilvl w:val="0"/>
                <w:numId w:val="170"/>
              </w:numPr>
            </w:pPr>
            <w:r>
              <w:t>Coordinate with the TO and adjust the phase shifter as needed to an agreed upon position (preferably as close to neutral as possible).</w:t>
            </w:r>
          </w:p>
        </w:tc>
      </w:tr>
      <w:tr w:rsidR="006E727E" w14:paraId="3DC26D97" w14:textId="77777777" w:rsidTr="0098051E">
        <w:trPr>
          <w:trHeight w:val="576"/>
        </w:trPr>
        <w:tc>
          <w:tcPr>
            <w:tcW w:w="1604" w:type="dxa"/>
            <w:tcBorders>
              <w:top w:val="single" w:sz="4" w:space="0" w:color="auto"/>
              <w:left w:val="nil"/>
              <w:bottom w:val="double" w:sz="4" w:space="0" w:color="auto"/>
            </w:tcBorders>
            <w:vAlign w:val="center"/>
          </w:tcPr>
          <w:p w14:paraId="3DC26D95" w14:textId="0149D56E" w:rsidR="006E727E" w:rsidRDefault="006E727E" w:rsidP="006E727E">
            <w:pPr>
              <w:jc w:val="center"/>
              <w:rPr>
                <w:b/>
              </w:rPr>
            </w:pPr>
            <w:r>
              <w:rPr>
                <w:b/>
              </w:rPr>
              <w:t>Log</w:t>
            </w:r>
          </w:p>
        </w:tc>
        <w:tc>
          <w:tcPr>
            <w:tcW w:w="7756" w:type="dxa"/>
            <w:tcBorders>
              <w:top w:val="single" w:sz="4" w:space="0" w:color="auto"/>
              <w:bottom w:val="double" w:sz="4" w:space="0" w:color="auto"/>
              <w:right w:val="nil"/>
            </w:tcBorders>
            <w:vAlign w:val="center"/>
          </w:tcPr>
          <w:p w14:paraId="3DC26D96" w14:textId="77777777" w:rsidR="006E727E" w:rsidRDefault="006E727E" w:rsidP="006E727E">
            <w:pPr>
              <w:rPr>
                <w:b/>
              </w:rPr>
            </w:pPr>
            <w:r>
              <w:t>Log all actions.</w:t>
            </w:r>
          </w:p>
        </w:tc>
      </w:tr>
    </w:tbl>
    <w:p w14:paraId="608DD029" w14:textId="77777777" w:rsidR="00F036EA" w:rsidRPr="00BC7846" w:rsidRDefault="00F036EA" w:rsidP="00BC7846">
      <w:bookmarkStart w:id="146" w:name="_3.2_Potential_IROL’s"/>
      <w:bookmarkStart w:id="147" w:name="_4.2_Potential_IROL’s"/>
      <w:bookmarkStart w:id="148" w:name="_4.2_Transmission_CongestionIssues"/>
      <w:bookmarkStart w:id="149" w:name="_4.2_Transmission_Congestion"/>
      <w:bookmarkEnd w:id="146"/>
      <w:bookmarkEnd w:id="147"/>
      <w:bookmarkEnd w:id="148"/>
      <w:bookmarkEnd w:id="149"/>
    </w:p>
    <w:p w14:paraId="75A88896" w14:textId="77777777" w:rsidR="00F036EA" w:rsidRDefault="00F036EA" w:rsidP="00F036EA">
      <w:pPr>
        <w:rPr>
          <w:rFonts w:ascii="Times New Roman Bold" w:hAnsi="Times New Roman Bold" w:cs="Arial"/>
          <w:sz w:val="28"/>
          <w:szCs w:val="28"/>
        </w:rPr>
      </w:pPr>
      <w:r>
        <w:br w:type="page"/>
      </w:r>
    </w:p>
    <w:p w14:paraId="3DC26D99" w14:textId="5BD27B7F" w:rsidR="00EB44D7" w:rsidRDefault="000A216D" w:rsidP="0098051E">
      <w:pPr>
        <w:pStyle w:val="Heading2"/>
      </w:pPr>
      <w:bookmarkStart w:id="150" w:name="_4.2_Transmission/Capacity_Issues"/>
      <w:bookmarkEnd w:id="150"/>
      <w:r>
        <w:lastRenderedPageBreak/>
        <w:t>4.2</w:t>
      </w:r>
      <w:r>
        <w:tab/>
      </w:r>
      <w:r w:rsidR="00003C1D">
        <w:t>Transmission/Capacity Issues within the CENACE Area</w:t>
      </w:r>
    </w:p>
    <w:p w14:paraId="3DC26D9A" w14:textId="77777777" w:rsidR="00EB44D7" w:rsidRDefault="00EB44D7">
      <w:pPr>
        <w:rPr>
          <w:b/>
        </w:rPr>
      </w:pPr>
    </w:p>
    <w:p w14:paraId="3DC26D9B" w14:textId="40089E9C" w:rsidR="00EB44D7" w:rsidRDefault="000A216D" w:rsidP="005D1249">
      <w:pPr>
        <w:ind w:left="720"/>
        <w:rPr>
          <w:color w:val="000000"/>
        </w:rPr>
      </w:pPr>
      <w:r>
        <w:rPr>
          <w:b/>
        </w:rPr>
        <w:t>Procedure Purpose:</w:t>
      </w:r>
      <w:r>
        <w:rPr>
          <w:color w:val="000000"/>
        </w:rPr>
        <w:t xml:space="preserve">  </w:t>
      </w:r>
      <w:r w:rsidR="00FC5532">
        <w:rPr>
          <w:color w:val="000000"/>
        </w:rPr>
        <w:t>Providing assistance to CENACE</w:t>
      </w:r>
      <w:r>
        <w:rPr>
          <w:color w:val="000000"/>
        </w:rPr>
        <w:t>.</w:t>
      </w:r>
    </w:p>
    <w:p w14:paraId="3DC26D9C"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6"/>
        <w:gridCol w:w="1342"/>
        <w:gridCol w:w="1350"/>
        <w:gridCol w:w="2160"/>
        <w:gridCol w:w="1800"/>
      </w:tblGrid>
      <w:tr w:rsidR="00EB44D7" w14:paraId="3DC26DA2" w14:textId="77777777" w:rsidTr="00042510">
        <w:tc>
          <w:tcPr>
            <w:tcW w:w="2186" w:type="dxa"/>
            <w:vAlign w:val="center"/>
          </w:tcPr>
          <w:p w14:paraId="3DC26D9D" w14:textId="77777777" w:rsidR="00EB44D7" w:rsidRDefault="000A216D">
            <w:pPr>
              <w:rPr>
                <w:b/>
                <w:lang w:val="pt-BR"/>
              </w:rPr>
            </w:pPr>
            <w:r>
              <w:rPr>
                <w:b/>
                <w:lang w:val="pt-BR"/>
              </w:rPr>
              <w:t>Protocol Reference</w:t>
            </w:r>
          </w:p>
        </w:tc>
        <w:tc>
          <w:tcPr>
            <w:tcW w:w="1342" w:type="dxa"/>
          </w:tcPr>
          <w:p w14:paraId="3DC26D9E" w14:textId="2A45D1C1" w:rsidR="00EB44D7" w:rsidRDefault="00131B29" w:rsidP="0067397A">
            <w:pPr>
              <w:rPr>
                <w:b/>
                <w:lang w:val="pt-BR"/>
              </w:rPr>
            </w:pPr>
            <w:r>
              <w:rPr>
                <w:b/>
                <w:lang w:val="pt-BR"/>
              </w:rPr>
              <w:t>4.4.4</w:t>
            </w:r>
          </w:p>
        </w:tc>
        <w:tc>
          <w:tcPr>
            <w:tcW w:w="1350" w:type="dxa"/>
          </w:tcPr>
          <w:p w14:paraId="3DC26D9F" w14:textId="5F9C2944" w:rsidR="00EB44D7" w:rsidRDefault="00EB44D7">
            <w:pPr>
              <w:rPr>
                <w:b/>
                <w:lang w:val="pt-BR"/>
              </w:rPr>
            </w:pPr>
          </w:p>
        </w:tc>
        <w:tc>
          <w:tcPr>
            <w:tcW w:w="2160" w:type="dxa"/>
          </w:tcPr>
          <w:p w14:paraId="3DC26DA0" w14:textId="77777777" w:rsidR="00EB44D7" w:rsidRDefault="00EB44D7">
            <w:pPr>
              <w:rPr>
                <w:b/>
                <w:lang w:val="pt-BR"/>
              </w:rPr>
            </w:pPr>
          </w:p>
        </w:tc>
        <w:tc>
          <w:tcPr>
            <w:tcW w:w="1800" w:type="dxa"/>
          </w:tcPr>
          <w:p w14:paraId="3DC26DA1" w14:textId="77777777" w:rsidR="00EB44D7" w:rsidRDefault="00EB44D7">
            <w:pPr>
              <w:rPr>
                <w:b/>
                <w:lang w:val="pt-BR"/>
              </w:rPr>
            </w:pPr>
          </w:p>
        </w:tc>
      </w:tr>
      <w:tr w:rsidR="00EB44D7" w14:paraId="3DC26DA8" w14:textId="77777777" w:rsidTr="00042510">
        <w:tc>
          <w:tcPr>
            <w:tcW w:w="2186" w:type="dxa"/>
            <w:vAlign w:val="center"/>
          </w:tcPr>
          <w:p w14:paraId="3DC26DA3" w14:textId="77777777" w:rsidR="00EB44D7" w:rsidRDefault="000A216D">
            <w:pPr>
              <w:rPr>
                <w:b/>
                <w:lang w:val="pt-BR"/>
              </w:rPr>
            </w:pPr>
            <w:r>
              <w:rPr>
                <w:b/>
                <w:lang w:val="pt-BR"/>
              </w:rPr>
              <w:t>Guide Reference</w:t>
            </w:r>
          </w:p>
        </w:tc>
        <w:tc>
          <w:tcPr>
            <w:tcW w:w="1342" w:type="dxa"/>
          </w:tcPr>
          <w:p w14:paraId="3DC26DA4" w14:textId="77777777" w:rsidR="00EB44D7" w:rsidRDefault="000A216D">
            <w:pPr>
              <w:rPr>
                <w:b/>
                <w:lang w:val="pt-BR"/>
              </w:rPr>
            </w:pPr>
            <w:r>
              <w:rPr>
                <w:b/>
                <w:lang w:val="pt-BR"/>
              </w:rPr>
              <w:t>2.2.2</w:t>
            </w:r>
          </w:p>
        </w:tc>
        <w:tc>
          <w:tcPr>
            <w:tcW w:w="1350" w:type="dxa"/>
          </w:tcPr>
          <w:p w14:paraId="3DC26DA5" w14:textId="77777777" w:rsidR="00EB44D7" w:rsidRDefault="00EB44D7">
            <w:pPr>
              <w:rPr>
                <w:b/>
                <w:lang w:val="pt-BR"/>
              </w:rPr>
            </w:pPr>
          </w:p>
        </w:tc>
        <w:tc>
          <w:tcPr>
            <w:tcW w:w="2160" w:type="dxa"/>
          </w:tcPr>
          <w:p w14:paraId="3DC26DA6" w14:textId="77777777" w:rsidR="00EB44D7" w:rsidRDefault="00EB44D7">
            <w:pPr>
              <w:rPr>
                <w:b/>
                <w:lang w:val="pt-BR"/>
              </w:rPr>
            </w:pPr>
          </w:p>
        </w:tc>
        <w:tc>
          <w:tcPr>
            <w:tcW w:w="1800" w:type="dxa"/>
          </w:tcPr>
          <w:p w14:paraId="3DC26DA7" w14:textId="77777777" w:rsidR="00EB44D7" w:rsidRDefault="00EB44D7">
            <w:pPr>
              <w:rPr>
                <w:b/>
                <w:lang w:val="pt-BR"/>
              </w:rPr>
            </w:pPr>
          </w:p>
        </w:tc>
      </w:tr>
      <w:tr w:rsidR="003A0025" w14:paraId="3DC26DB4" w14:textId="77777777" w:rsidTr="00042510">
        <w:tc>
          <w:tcPr>
            <w:tcW w:w="2186" w:type="dxa"/>
            <w:vAlign w:val="center"/>
          </w:tcPr>
          <w:p w14:paraId="3DC26DAB" w14:textId="0B4455E7" w:rsidR="003A0025" w:rsidRDefault="003A0025" w:rsidP="00971919">
            <w:pPr>
              <w:jc w:val="center"/>
              <w:rPr>
                <w:b/>
                <w:lang w:val="pt-BR"/>
              </w:rPr>
            </w:pPr>
            <w:r>
              <w:rPr>
                <w:b/>
                <w:lang w:val="pt-BR"/>
              </w:rPr>
              <w:t>NERC Stadard</w:t>
            </w:r>
          </w:p>
        </w:tc>
        <w:tc>
          <w:tcPr>
            <w:tcW w:w="1342" w:type="dxa"/>
          </w:tcPr>
          <w:p w14:paraId="3DC26DAD" w14:textId="1A381936" w:rsidR="003A0025" w:rsidRDefault="003A0025" w:rsidP="003A0025">
            <w:pPr>
              <w:rPr>
                <w:b/>
                <w:lang w:val="pt-BR"/>
              </w:rPr>
            </w:pPr>
          </w:p>
        </w:tc>
        <w:tc>
          <w:tcPr>
            <w:tcW w:w="1350" w:type="dxa"/>
          </w:tcPr>
          <w:p w14:paraId="3DC26DAF" w14:textId="7FA1AA9B" w:rsidR="003A0025" w:rsidRDefault="003A0025" w:rsidP="003A0025">
            <w:pPr>
              <w:rPr>
                <w:b/>
                <w:lang w:val="pt-BR"/>
              </w:rPr>
            </w:pPr>
          </w:p>
        </w:tc>
        <w:tc>
          <w:tcPr>
            <w:tcW w:w="2160" w:type="dxa"/>
          </w:tcPr>
          <w:p w14:paraId="3DC26DB1" w14:textId="1022EA51" w:rsidR="003A0025" w:rsidRDefault="003A0025" w:rsidP="00042510">
            <w:pPr>
              <w:rPr>
                <w:b/>
              </w:rPr>
            </w:pPr>
          </w:p>
        </w:tc>
        <w:tc>
          <w:tcPr>
            <w:tcW w:w="1800" w:type="dxa"/>
          </w:tcPr>
          <w:p w14:paraId="3DC26DB3" w14:textId="5632BB3B" w:rsidR="003A0025" w:rsidRDefault="003A0025" w:rsidP="003A0025">
            <w:pPr>
              <w:rPr>
                <w:b/>
              </w:rPr>
            </w:pPr>
          </w:p>
        </w:tc>
      </w:tr>
    </w:tbl>
    <w:p w14:paraId="3DC26DBF" w14:textId="77777777" w:rsidR="00EB44D7" w:rsidRDefault="00EB44D7">
      <w:pPr>
        <w:rPr>
          <w:b/>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DC3" w14:textId="77777777" w:rsidTr="003A0025">
        <w:tc>
          <w:tcPr>
            <w:tcW w:w="1908" w:type="dxa"/>
          </w:tcPr>
          <w:p w14:paraId="3DC26DC0" w14:textId="2247000B" w:rsidR="0082183D" w:rsidRDefault="0082183D" w:rsidP="0082183D">
            <w:pPr>
              <w:rPr>
                <w:b/>
              </w:rPr>
            </w:pPr>
            <w:r>
              <w:rPr>
                <w:b/>
              </w:rPr>
              <w:t xml:space="preserve">Version: 2 </w:t>
            </w:r>
          </w:p>
        </w:tc>
        <w:tc>
          <w:tcPr>
            <w:tcW w:w="2250" w:type="dxa"/>
          </w:tcPr>
          <w:p w14:paraId="3DC26DC1" w14:textId="6555C81C" w:rsidR="0082183D" w:rsidRDefault="0082183D" w:rsidP="0082183D">
            <w:pPr>
              <w:rPr>
                <w:b/>
              </w:rPr>
            </w:pPr>
            <w:r>
              <w:rPr>
                <w:b/>
              </w:rPr>
              <w:t>Revision: 0</w:t>
            </w:r>
          </w:p>
        </w:tc>
        <w:tc>
          <w:tcPr>
            <w:tcW w:w="4680" w:type="dxa"/>
          </w:tcPr>
          <w:p w14:paraId="3DC26DC2" w14:textId="183EC3C7" w:rsidR="0082183D" w:rsidRDefault="0082183D" w:rsidP="0082183D">
            <w:pPr>
              <w:rPr>
                <w:b/>
              </w:rPr>
            </w:pPr>
            <w:r>
              <w:rPr>
                <w:b/>
              </w:rPr>
              <w:t>Effective Date:  December 5, 2025</w:t>
            </w:r>
          </w:p>
        </w:tc>
      </w:tr>
    </w:tbl>
    <w:p w14:paraId="3DC26DC4"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7412"/>
      </w:tblGrid>
      <w:tr w:rsidR="00EB44D7" w14:paraId="3DC26DC7" w14:textId="77777777">
        <w:trPr>
          <w:trHeight w:val="576"/>
          <w:tblHeader/>
        </w:trPr>
        <w:tc>
          <w:tcPr>
            <w:tcW w:w="1603" w:type="dxa"/>
            <w:tcBorders>
              <w:top w:val="double" w:sz="4" w:space="0" w:color="auto"/>
              <w:left w:val="nil"/>
              <w:bottom w:val="double" w:sz="4" w:space="0" w:color="auto"/>
            </w:tcBorders>
            <w:vAlign w:val="center"/>
          </w:tcPr>
          <w:p w14:paraId="3DC26DC5"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6DC6" w14:textId="77777777" w:rsidR="00EB44D7" w:rsidRDefault="000A216D">
            <w:pPr>
              <w:rPr>
                <w:b/>
              </w:rPr>
            </w:pPr>
            <w:r>
              <w:rPr>
                <w:b/>
              </w:rPr>
              <w:t>Action</w:t>
            </w:r>
          </w:p>
        </w:tc>
      </w:tr>
      <w:tr w:rsidR="00EB44D7" w14:paraId="3DC26E6B" w14:textId="77777777">
        <w:trPr>
          <w:trHeight w:val="576"/>
        </w:trPr>
        <w:tc>
          <w:tcPr>
            <w:tcW w:w="1603" w:type="dxa"/>
            <w:tcBorders>
              <w:top w:val="double" w:sz="4" w:space="0" w:color="auto"/>
              <w:left w:val="nil"/>
              <w:bottom w:val="single" w:sz="4" w:space="0" w:color="auto"/>
            </w:tcBorders>
            <w:vAlign w:val="center"/>
          </w:tcPr>
          <w:p w14:paraId="3DC26E69" w14:textId="63E541DC" w:rsidR="00EB44D7" w:rsidRDefault="000A216D">
            <w:pPr>
              <w:jc w:val="center"/>
              <w:rPr>
                <w:b/>
              </w:rPr>
            </w:pPr>
            <w:bookmarkStart w:id="151" w:name="_Transmission_Issues_within"/>
            <w:bookmarkStart w:id="152" w:name="_Transmission_Issues_within_1"/>
            <w:bookmarkStart w:id="153" w:name="_Transmission/Capacity_Issues_within"/>
            <w:bookmarkEnd w:id="151"/>
            <w:bookmarkEnd w:id="152"/>
            <w:bookmarkEnd w:id="153"/>
            <w:r>
              <w:rPr>
                <w:b/>
              </w:rPr>
              <w:t>N</w:t>
            </w:r>
            <w:r w:rsidR="009769B1">
              <w:rPr>
                <w:b/>
              </w:rPr>
              <w:t>ote</w:t>
            </w:r>
          </w:p>
        </w:tc>
        <w:tc>
          <w:tcPr>
            <w:tcW w:w="7488" w:type="dxa"/>
            <w:tcBorders>
              <w:top w:val="double" w:sz="4" w:space="0" w:color="auto"/>
              <w:bottom w:val="single" w:sz="4" w:space="0" w:color="auto"/>
              <w:right w:val="nil"/>
            </w:tcBorders>
            <w:vAlign w:val="center"/>
          </w:tcPr>
          <w:p w14:paraId="3DC26E6A" w14:textId="2AF966B6" w:rsidR="00EB44D7" w:rsidRDefault="000A216D" w:rsidP="00E76D7B">
            <w:pPr>
              <w:pStyle w:val="TableText"/>
              <w:tabs>
                <w:tab w:val="left" w:pos="965"/>
                <w:tab w:val="left" w:pos="1685"/>
              </w:tabs>
              <w:ind w:right="688"/>
              <w:jc w:val="both"/>
            </w:pPr>
            <w:r>
              <w:t xml:space="preserve">On the CENACE side of the Railroad DC-Tie, there is an automatic runback scheme that runs back the DC-Tie under CENACE contingency conditions.  </w:t>
            </w:r>
          </w:p>
        </w:tc>
      </w:tr>
      <w:tr w:rsidR="00EB44D7" w14:paraId="3DC26E73" w14:textId="77777777">
        <w:trPr>
          <w:trHeight w:val="576"/>
        </w:trPr>
        <w:tc>
          <w:tcPr>
            <w:tcW w:w="1603" w:type="dxa"/>
            <w:tcBorders>
              <w:top w:val="single" w:sz="4" w:space="0" w:color="auto"/>
              <w:left w:val="nil"/>
              <w:bottom w:val="single" w:sz="4" w:space="0" w:color="auto"/>
            </w:tcBorders>
            <w:vAlign w:val="center"/>
          </w:tcPr>
          <w:p w14:paraId="3DC26E6C" w14:textId="77777777" w:rsidR="00EB44D7" w:rsidRDefault="000A216D">
            <w:pPr>
              <w:jc w:val="center"/>
              <w:rPr>
                <w:b/>
              </w:rPr>
            </w:pPr>
            <w:r>
              <w:rPr>
                <w:b/>
              </w:rPr>
              <w:t>1</w:t>
            </w:r>
          </w:p>
        </w:tc>
        <w:tc>
          <w:tcPr>
            <w:tcW w:w="7488" w:type="dxa"/>
            <w:tcBorders>
              <w:top w:val="single" w:sz="4" w:space="0" w:color="auto"/>
              <w:bottom w:val="single" w:sz="4" w:space="0" w:color="auto"/>
              <w:right w:val="nil"/>
            </w:tcBorders>
            <w:vAlign w:val="center"/>
          </w:tcPr>
          <w:p w14:paraId="3DC26E6D" w14:textId="77777777" w:rsidR="00EB44D7" w:rsidRDefault="000A216D">
            <w:pPr>
              <w:pStyle w:val="TableText"/>
              <w:tabs>
                <w:tab w:val="left" w:pos="965"/>
                <w:tab w:val="left" w:pos="1685"/>
              </w:tabs>
              <w:ind w:right="688"/>
              <w:jc w:val="both"/>
              <w:rPr>
                <w:b/>
                <w:u w:val="single"/>
              </w:rPr>
            </w:pPr>
            <w:r>
              <w:rPr>
                <w:b/>
                <w:u w:val="single"/>
              </w:rPr>
              <w:t xml:space="preserve">IF: </w:t>
            </w:r>
          </w:p>
          <w:p w14:paraId="3DC26E6E" w14:textId="77777777" w:rsidR="00EB44D7" w:rsidRDefault="000A216D">
            <w:pPr>
              <w:pStyle w:val="TableText"/>
              <w:numPr>
                <w:ilvl w:val="0"/>
                <w:numId w:val="27"/>
              </w:numPr>
              <w:tabs>
                <w:tab w:val="left" w:pos="965"/>
                <w:tab w:val="left" w:pos="1685"/>
              </w:tabs>
              <w:ind w:right="688"/>
              <w:jc w:val="both"/>
            </w:pPr>
            <w:r>
              <w:t xml:space="preserve">Notified by a DC-Tie Operator that CENACE is unable to maintain reliability and needs to curtail an E-Tag; </w:t>
            </w:r>
          </w:p>
          <w:p w14:paraId="3DC26E6F" w14:textId="77777777" w:rsidR="00EB44D7" w:rsidRDefault="000A216D">
            <w:pPr>
              <w:pStyle w:val="TableText"/>
              <w:tabs>
                <w:tab w:val="left" w:pos="965"/>
                <w:tab w:val="left" w:pos="1685"/>
              </w:tabs>
              <w:ind w:right="688"/>
              <w:jc w:val="both"/>
              <w:rPr>
                <w:b/>
                <w:u w:val="single"/>
              </w:rPr>
            </w:pPr>
            <w:r>
              <w:rPr>
                <w:b/>
                <w:u w:val="single"/>
              </w:rPr>
              <w:t>THEN:</w:t>
            </w:r>
          </w:p>
          <w:p w14:paraId="3DC26E70" w14:textId="4A644F19" w:rsidR="00EB44D7" w:rsidRDefault="000A216D">
            <w:pPr>
              <w:pStyle w:val="ListParagraph"/>
              <w:numPr>
                <w:ilvl w:val="0"/>
                <w:numId w:val="27"/>
              </w:numPr>
            </w:pPr>
            <w:r>
              <w:t>Verify the MW amount, DC-Tie</w:t>
            </w:r>
            <w:r w:rsidR="00D60616">
              <w:t>,</w:t>
            </w:r>
            <w:r>
              <w:t xml:space="preserve"> and time of the curtailment,</w:t>
            </w:r>
          </w:p>
          <w:p w14:paraId="3DC26E71" w14:textId="3CE62172" w:rsidR="00EB44D7" w:rsidRDefault="000A216D">
            <w:pPr>
              <w:pStyle w:val="ListParagraph"/>
              <w:numPr>
                <w:ilvl w:val="0"/>
                <w:numId w:val="27"/>
              </w:numPr>
            </w:pPr>
            <w:r>
              <w:t xml:space="preserve">Notify ERCOT DC-Tie </w:t>
            </w:r>
            <w:r w:rsidR="000159A2">
              <w:t xml:space="preserve">Operator </w:t>
            </w:r>
            <w:r>
              <w:t>with information.</w:t>
            </w:r>
          </w:p>
          <w:p w14:paraId="3DC26E72" w14:textId="77777777" w:rsidR="00EB44D7" w:rsidRDefault="00EB44D7"/>
        </w:tc>
      </w:tr>
      <w:tr w:rsidR="00EB44D7" w14:paraId="3DC26E7E" w14:textId="77777777">
        <w:trPr>
          <w:trHeight w:val="576"/>
        </w:trPr>
        <w:tc>
          <w:tcPr>
            <w:tcW w:w="1603" w:type="dxa"/>
            <w:tcBorders>
              <w:top w:val="single" w:sz="4" w:space="0" w:color="auto"/>
              <w:left w:val="nil"/>
            </w:tcBorders>
            <w:vAlign w:val="center"/>
          </w:tcPr>
          <w:p w14:paraId="3DC26E74" w14:textId="77777777" w:rsidR="00EB44D7" w:rsidRDefault="000A216D">
            <w:pPr>
              <w:jc w:val="center"/>
              <w:rPr>
                <w:b/>
              </w:rPr>
            </w:pPr>
            <w:r>
              <w:rPr>
                <w:b/>
              </w:rPr>
              <w:t>2</w:t>
            </w:r>
          </w:p>
        </w:tc>
        <w:tc>
          <w:tcPr>
            <w:tcW w:w="7488" w:type="dxa"/>
            <w:tcBorders>
              <w:top w:val="single" w:sz="4" w:space="0" w:color="auto"/>
              <w:right w:val="nil"/>
            </w:tcBorders>
            <w:vAlign w:val="center"/>
          </w:tcPr>
          <w:p w14:paraId="3DC26E75" w14:textId="77777777" w:rsidR="00EB44D7" w:rsidRDefault="000A216D">
            <w:pPr>
              <w:pStyle w:val="TableText"/>
              <w:tabs>
                <w:tab w:val="left" w:pos="965"/>
                <w:tab w:val="left" w:pos="1685"/>
              </w:tabs>
              <w:ind w:right="688"/>
              <w:jc w:val="both"/>
              <w:rPr>
                <w:b/>
                <w:u w:val="single"/>
              </w:rPr>
            </w:pPr>
            <w:r>
              <w:rPr>
                <w:b/>
                <w:u w:val="single"/>
              </w:rPr>
              <w:t xml:space="preserve">IF: </w:t>
            </w:r>
          </w:p>
          <w:p w14:paraId="3DC26E76" w14:textId="77777777" w:rsidR="00EB44D7" w:rsidRDefault="000A216D">
            <w:pPr>
              <w:pStyle w:val="TableText"/>
              <w:numPr>
                <w:ilvl w:val="0"/>
                <w:numId w:val="27"/>
              </w:numPr>
              <w:tabs>
                <w:tab w:val="left" w:pos="965"/>
                <w:tab w:val="left" w:pos="1685"/>
              </w:tabs>
              <w:ind w:right="688"/>
              <w:jc w:val="both"/>
            </w:pPr>
            <w:r>
              <w:t xml:space="preserve">Notified by a DC-Tie Operator that CENACE is requesting emergency energy; </w:t>
            </w:r>
          </w:p>
          <w:p w14:paraId="3DC26E77" w14:textId="77777777" w:rsidR="00EB44D7" w:rsidRDefault="000A216D">
            <w:pPr>
              <w:pStyle w:val="TableText"/>
              <w:tabs>
                <w:tab w:val="left" w:pos="965"/>
                <w:tab w:val="left" w:pos="1685"/>
              </w:tabs>
              <w:ind w:right="688"/>
              <w:jc w:val="both"/>
              <w:rPr>
                <w:b/>
              </w:rPr>
            </w:pPr>
            <w:r>
              <w:rPr>
                <w:b/>
                <w:u w:val="single"/>
              </w:rPr>
              <w:t>THEN</w:t>
            </w:r>
            <w:r>
              <w:rPr>
                <w:b/>
              </w:rPr>
              <w:t>:</w:t>
            </w:r>
          </w:p>
          <w:p w14:paraId="3DC26E78" w14:textId="77777777" w:rsidR="00EB44D7" w:rsidRDefault="000A216D">
            <w:pPr>
              <w:pStyle w:val="ListParagraph"/>
              <w:numPr>
                <w:ilvl w:val="0"/>
                <w:numId w:val="27"/>
              </w:numPr>
            </w:pPr>
            <w:r>
              <w:t>Determine which DC-Tie(s) and amount being requested,</w:t>
            </w:r>
          </w:p>
          <w:p w14:paraId="3DC26E79" w14:textId="58216B6B" w:rsidR="00EB44D7" w:rsidRDefault="000A216D">
            <w:pPr>
              <w:pStyle w:val="ListParagraph"/>
              <w:numPr>
                <w:ilvl w:val="0"/>
                <w:numId w:val="27"/>
              </w:numPr>
            </w:pPr>
            <w:r>
              <w:t xml:space="preserve">Determine or have </w:t>
            </w:r>
            <w:r w:rsidR="00D23889">
              <w:t xml:space="preserve">the </w:t>
            </w:r>
            <w:r>
              <w:t>Operations Support Engineer determine that sending emergency energy to CENACE would not put ERCOT in an emergency condition</w:t>
            </w:r>
          </w:p>
          <w:p w14:paraId="3DC26E7A" w14:textId="77777777" w:rsidR="00EB44D7" w:rsidRDefault="000A216D">
            <w:pPr>
              <w:pStyle w:val="TableText"/>
              <w:tabs>
                <w:tab w:val="left" w:pos="965"/>
                <w:tab w:val="left" w:pos="1685"/>
              </w:tabs>
              <w:ind w:right="688"/>
              <w:jc w:val="both"/>
              <w:rPr>
                <w:b/>
                <w:u w:val="single"/>
              </w:rPr>
            </w:pPr>
            <w:r>
              <w:rPr>
                <w:b/>
                <w:u w:val="single"/>
              </w:rPr>
              <w:t xml:space="preserve">IF: </w:t>
            </w:r>
          </w:p>
          <w:p w14:paraId="3DC26E7B" w14:textId="77777777" w:rsidR="00EB44D7" w:rsidRDefault="000A216D">
            <w:pPr>
              <w:pStyle w:val="TableText"/>
              <w:numPr>
                <w:ilvl w:val="0"/>
                <w:numId w:val="27"/>
              </w:numPr>
              <w:tabs>
                <w:tab w:val="left" w:pos="965"/>
                <w:tab w:val="left" w:pos="1685"/>
              </w:tabs>
              <w:ind w:right="688"/>
              <w:jc w:val="both"/>
            </w:pPr>
            <w:r>
              <w:t xml:space="preserve">ERCOT is able to send CENACE emergency energy; </w:t>
            </w:r>
          </w:p>
          <w:p w14:paraId="3DC26E7C" w14:textId="77777777" w:rsidR="00EB44D7" w:rsidRDefault="000A216D">
            <w:pPr>
              <w:pStyle w:val="TableText"/>
              <w:tabs>
                <w:tab w:val="left" w:pos="965"/>
                <w:tab w:val="left" w:pos="1685"/>
              </w:tabs>
              <w:ind w:right="688"/>
              <w:jc w:val="both"/>
              <w:rPr>
                <w:b/>
                <w:u w:val="single"/>
              </w:rPr>
            </w:pPr>
            <w:r>
              <w:rPr>
                <w:b/>
                <w:u w:val="single"/>
              </w:rPr>
              <w:t>THEN:</w:t>
            </w:r>
          </w:p>
          <w:p w14:paraId="3DC26E7D" w14:textId="39586F7F" w:rsidR="00EB44D7" w:rsidRDefault="000A216D" w:rsidP="000159A2">
            <w:pPr>
              <w:pStyle w:val="TableText"/>
              <w:numPr>
                <w:ilvl w:val="0"/>
                <w:numId w:val="27"/>
              </w:numPr>
              <w:tabs>
                <w:tab w:val="left" w:pos="965"/>
                <w:tab w:val="left" w:pos="1685"/>
              </w:tabs>
              <w:ind w:right="688"/>
              <w:jc w:val="both"/>
            </w:pPr>
            <w:r>
              <w:t xml:space="preserve">Notify </w:t>
            </w:r>
            <w:r w:rsidR="00A16BBC">
              <w:t xml:space="preserve">the </w:t>
            </w:r>
            <w:r>
              <w:t>ERCOT DC</w:t>
            </w:r>
            <w:r w:rsidR="00255993">
              <w:t>-</w:t>
            </w:r>
            <w:r>
              <w:t xml:space="preserve">Tie Operator with information </w:t>
            </w:r>
            <w:r w:rsidR="000159A2">
              <w:t>for</w:t>
            </w:r>
            <w:r>
              <w:t xml:space="preserve"> an electronic Dispatch Instruction</w:t>
            </w:r>
            <w:r w:rsidR="000159A2">
              <w:t xml:space="preserve"> to be issued</w:t>
            </w:r>
            <w:r>
              <w:t>.</w:t>
            </w:r>
          </w:p>
        </w:tc>
      </w:tr>
      <w:tr w:rsidR="00EB44D7" w14:paraId="3DC26E84" w14:textId="77777777">
        <w:trPr>
          <w:trHeight w:val="576"/>
        </w:trPr>
        <w:tc>
          <w:tcPr>
            <w:tcW w:w="1603" w:type="dxa"/>
            <w:tcBorders>
              <w:left w:val="nil"/>
              <w:bottom w:val="single" w:sz="4" w:space="0" w:color="auto"/>
            </w:tcBorders>
            <w:vAlign w:val="center"/>
          </w:tcPr>
          <w:p w14:paraId="3DC26E7F" w14:textId="77777777" w:rsidR="00EB44D7" w:rsidRDefault="000A216D">
            <w:pPr>
              <w:jc w:val="center"/>
              <w:rPr>
                <w:b/>
              </w:rPr>
            </w:pPr>
            <w:r>
              <w:rPr>
                <w:b/>
              </w:rPr>
              <w:t>3</w:t>
            </w:r>
          </w:p>
        </w:tc>
        <w:tc>
          <w:tcPr>
            <w:tcW w:w="7488" w:type="dxa"/>
            <w:tcBorders>
              <w:bottom w:val="single" w:sz="4" w:space="0" w:color="auto"/>
              <w:right w:val="nil"/>
            </w:tcBorders>
            <w:vAlign w:val="center"/>
          </w:tcPr>
          <w:p w14:paraId="3DC26E80" w14:textId="77777777" w:rsidR="00EB44D7" w:rsidRDefault="000A216D">
            <w:pPr>
              <w:rPr>
                <w:b/>
                <w:u w:val="single"/>
              </w:rPr>
            </w:pPr>
            <w:r>
              <w:rPr>
                <w:b/>
                <w:u w:val="single"/>
              </w:rPr>
              <w:t>WHEN:</w:t>
            </w:r>
          </w:p>
          <w:p w14:paraId="3DC26E81" w14:textId="2246D537" w:rsidR="00EB44D7" w:rsidRDefault="000A216D">
            <w:pPr>
              <w:pStyle w:val="TableText"/>
              <w:numPr>
                <w:ilvl w:val="0"/>
                <w:numId w:val="27"/>
              </w:numPr>
              <w:tabs>
                <w:tab w:val="left" w:pos="965"/>
                <w:tab w:val="left" w:pos="1685"/>
              </w:tabs>
              <w:ind w:right="688"/>
              <w:jc w:val="both"/>
            </w:pPr>
            <w:r>
              <w:t>Notified by a DC-Tie Operator that CENACE no longer need</w:t>
            </w:r>
            <w:r w:rsidR="00D60616">
              <w:t>s</w:t>
            </w:r>
            <w:r>
              <w:t xml:space="preserve"> emergency energy;</w:t>
            </w:r>
          </w:p>
          <w:p w14:paraId="3DC26E82" w14:textId="77777777" w:rsidR="00EB44D7" w:rsidRDefault="000A216D">
            <w:pPr>
              <w:rPr>
                <w:b/>
                <w:u w:val="single"/>
              </w:rPr>
            </w:pPr>
            <w:r>
              <w:rPr>
                <w:b/>
                <w:u w:val="single"/>
              </w:rPr>
              <w:t>THEN:</w:t>
            </w:r>
          </w:p>
          <w:p w14:paraId="3DC26E83" w14:textId="10BA3787" w:rsidR="00EB44D7" w:rsidRDefault="000A216D" w:rsidP="00A16BBC">
            <w:pPr>
              <w:pStyle w:val="TableText"/>
              <w:numPr>
                <w:ilvl w:val="0"/>
                <w:numId w:val="27"/>
              </w:numPr>
              <w:tabs>
                <w:tab w:val="left" w:pos="965"/>
                <w:tab w:val="left" w:pos="1685"/>
              </w:tabs>
              <w:ind w:right="688"/>
              <w:jc w:val="both"/>
              <w:rPr>
                <w:b/>
                <w:u w:val="single"/>
              </w:rPr>
            </w:pPr>
            <w:r>
              <w:t>Notify the ERCOT DC</w:t>
            </w:r>
            <w:r w:rsidR="00A16BBC">
              <w:t>-</w:t>
            </w:r>
            <w:r>
              <w:t>Tie Operator with information.</w:t>
            </w:r>
          </w:p>
        </w:tc>
      </w:tr>
      <w:tr w:rsidR="00EB44D7" w14:paraId="3DC26E87" w14:textId="77777777">
        <w:trPr>
          <w:trHeight w:val="576"/>
        </w:trPr>
        <w:tc>
          <w:tcPr>
            <w:tcW w:w="1603" w:type="dxa"/>
            <w:tcBorders>
              <w:left w:val="nil"/>
              <w:bottom w:val="double" w:sz="4" w:space="0" w:color="auto"/>
            </w:tcBorders>
            <w:vAlign w:val="center"/>
          </w:tcPr>
          <w:p w14:paraId="3DC26E85" w14:textId="510A6865" w:rsidR="00EB44D7" w:rsidRDefault="000A216D">
            <w:pPr>
              <w:jc w:val="center"/>
              <w:rPr>
                <w:b/>
              </w:rPr>
            </w:pPr>
            <w:r>
              <w:rPr>
                <w:b/>
              </w:rPr>
              <w:t>L</w:t>
            </w:r>
            <w:r w:rsidR="009769B1">
              <w:rPr>
                <w:b/>
              </w:rPr>
              <w:t>og</w:t>
            </w:r>
          </w:p>
        </w:tc>
        <w:tc>
          <w:tcPr>
            <w:tcW w:w="7488" w:type="dxa"/>
            <w:tcBorders>
              <w:bottom w:val="double" w:sz="4" w:space="0" w:color="auto"/>
              <w:right w:val="nil"/>
            </w:tcBorders>
            <w:vAlign w:val="center"/>
          </w:tcPr>
          <w:p w14:paraId="3DC26E86" w14:textId="77777777" w:rsidR="00EB44D7" w:rsidRDefault="000A216D">
            <w:r>
              <w:t>Log all actions.</w:t>
            </w:r>
          </w:p>
        </w:tc>
      </w:tr>
    </w:tbl>
    <w:p w14:paraId="3DC26E88" w14:textId="77777777" w:rsidR="00EB44D7" w:rsidRPr="002750AA" w:rsidRDefault="00EB44D7" w:rsidP="002750AA">
      <w:bookmarkStart w:id="154" w:name="_4.3_Closely_Monitored"/>
      <w:bookmarkEnd w:id="154"/>
    </w:p>
    <w:p w14:paraId="3DC26E89" w14:textId="77777777" w:rsidR="00EB44D7" w:rsidRDefault="000A216D">
      <w:pPr>
        <w:rPr>
          <w:rFonts w:ascii="Times New Roman Bold" w:hAnsi="Times New Roman Bold" w:cs="Arial"/>
          <w:sz w:val="28"/>
          <w:szCs w:val="28"/>
        </w:rPr>
      </w:pPr>
      <w:r>
        <w:br w:type="page"/>
      </w:r>
    </w:p>
    <w:p w14:paraId="3DC26E8A" w14:textId="77777777" w:rsidR="00EB44D7" w:rsidRDefault="000A216D" w:rsidP="0098051E">
      <w:pPr>
        <w:pStyle w:val="Heading2"/>
      </w:pPr>
      <w:r>
        <w:lastRenderedPageBreak/>
        <w:t>4.3</w:t>
      </w:r>
      <w:r>
        <w:tab/>
        <w:t>Closely Monitored SOLs</w:t>
      </w:r>
    </w:p>
    <w:p w14:paraId="3DC26E8B" w14:textId="77777777" w:rsidR="00EB44D7" w:rsidRDefault="00EB44D7">
      <w:pPr>
        <w:rPr>
          <w:b/>
          <w:sz w:val="20"/>
          <w:szCs w:val="20"/>
        </w:rPr>
      </w:pPr>
    </w:p>
    <w:p w14:paraId="3DC26E8C" w14:textId="77777777" w:rsidR="00EB44D7" w:rsidRDefault="000A216D" w:rsidP="005D1249">
      <w:pPr>
        <w:ind w:firstLine="720"/>
        <w:rPr>
          <w:b/>
        </w:rPr>
      </w:pPr>
      <w:r>
        <w:rPr>
          <w:b/>
        </w:rPr>
        <w:t>Procedure Purpose:</w:t>
      </w:r>
      <w:r>
        <w:t xml:space="preserve"> To identify SOLs that should be closely monitored.</w:t>
      </w:r>
    </w:p>
    <w:p w14:paraId="3DC26E8D" w14:textId="77777777" w:rsidR="00EB44D7" w:rsidRDefault="00EB44D7">
      <w:pP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1530"/>
        <w:gridCol w:w="1350"/>
        <w:gridCol w:w="1710"/>
        <w:gridCol w:w="2070"/>
      </w:tblGrid>
      <w:tr w:rsidR="0081586D" w14:paraId="3DC26E94" w14:textId="77777777" w:rsidTr="006A54FF">
        <w:tc>
          <w:tcPr>
            <w:tcW w:w="2178" w:type="dxa"/>
            <w:vAlign w:val="center"/>
          </w:tcPr>
          <w:p w14:paraId="3DC26E8F" w14:textId="624EABEE" w:rsidR="0081586D" w:rsidRDefault="0081586D" w:rsidP="0081586D">
            <w:pPr>
              <w:rPr>
                <w:b/>
                <w:lang w:val="pt-BR"/>
              </w:rPr>
            </w:pPr>
            <w:r>
              <w:rPr>
                <w:b/>
                <w:lang w:val="pt-BR"/>
              </w:rPr>
              <w:t>Protocol Reference</w:t>
            </w:r>
          </w:p>
        </w:tc>
        <w:tc>
          <w:tcPr>
            <w:tcW w:w="1530" w:type="dxa"/>
          </w:tcPr>
          <w:p w14:paraId="3DC26E90" w14:textId="0BB4CADB" w:rsidR="0081586D" w:rsidRDefault="0081586D" w:rsidP="0081586D">
            <w:pPr>
              <w:rPr>
                <w:b/>
                <w:lang w:val="pt-BR"/>
              </w:rPr>
            </w:pPr>
            <w:r>
              <w:rPr>
                <w:b/>
                <w:lang w:val="pt-BR"/>
              </w:rPr>
              <w:t>6.5.7.1.10</w:t>
            </w:r>
          </w:p>
        </w:tc>
        <w:tc>
          <w:tcPr>
            <w:tcW w:w="1350" w:type="dxa"/>
          </w:tcPr>
          <w:p w14:paraId="3DC26E91" w14:textId="31D6F439" w:rsidR="0081586D" w:rsidRDefault="0081586D" w:rsidP="0081586D">
            <w:pPr>
              <w:rPr>
                <w:b/>
                <w:lang w:val="pt-BR"/>
              </w:rPr>
            </w:pPr>
            <w:r w:rsidRPr="00470AA7">
              <w:rPr>
                <w:b/>
              </w:rPr>
              <w:t>6.5.9.2</w:t>
            </w:r>
          </w:p>
        </w:tc>
        <w:tc>
          <w:tcPr>
            <w:tcW w:w="1710" w:type="dxa"/>
          </w:tcPr>
          <w:p w14:paraId="3DC26E92" w14:textId="343EBA0A" w:rsidR="0081586D" w:rsidRDefault="0041445A" w:rsidP="0081586D">
            <w:pPr>
              <w:rPr>
                <w:b/>
                <w:lang w:val="pt-BR"/>
              </w:rPr>
            </w:pPr>
            <w:r>
              <w:rPr>
                <w:b/>
                <w:lang w:val="pt-BR"/>
              </w:rPr>
              <w:t>6.5.9.3.4(5)</w:t>
            </w:r>
          </w:p>
        </w:tc>
        <w:tc>
          <w:tcPr>
            <w:tcW w:w="2070" w:type="dxa"/>
          </w:tcPr>
          <w:p w14:paraId="3DC26E93" w14:textId="4AAB4D3A" w:rsidR="0081586D" w:rsidRDefault="0081586D" w:rsidP="0081586D">
            <w:pPr>
              <w:rPr>
                <w:b/>
                <w:lang w:val="pt-BR"/>
              </w:rPr>
            </w:pPr>
          </w:p>
        </w:tc>
      </w:tr>
      <w:tr w:rsidR="00EB44D7" w14:paraId="3DC26EA0" w14:textId="77777777" w:rsidTr="006A54FF">
        <w:tc>
          <w:tcPr>
            <w:tcW w:w="2178" w:type="dxa"/>
            <w:vAlign w:val="center"/>
          </w:tcPr>
          <w:p w14:paraId="3DC26E9B" w14:textId="77777777" w:rsidR="00EB44D7" w:rsidRDefault="000A216D">
            <w:pPr>
              <w:rPr>
                <w:b/>
                <w:lang w:val="pt-BR"/>
              </w:rPr>
            </w:pPr>
            <w:r>
              <w:rPr>
                <w:b/>
                <w:lang w:val="pt-BR"/>
              </w:rPr>
              <w:t>Guide Reference</w:t>
            </w:r>
          </w:p>
        </w:tc>
        <w:tc>
          <w:tcPr>
            <w:tcW w:w="1530" w:type="dxa"/>
          </w:tcPr>
          <w:p w14:paraId="3DC26E9C" w14:textId="77777777" w:rsidR="00EB44D7" w:rsidRDefault="000A216D">
            <w:pPr>
              <w:rPr>
                <w:b/>
                <w:lang w:val="pt-BR"/>
              </w:rPr>
            </w:pPr>
            <w:r>
              <w:rPr>
                <w:b/>
                <w:lang w:val="pt-BR"/>
              </w:rPr>
              <w:t>2.2.2</w:t>
            </w:r>
          </w:p>
        </w:tc>
        <w:tc>
          <w:tcPr>
            <w:tcW w:w="1350" w:type="dxa"/>
          </w:tcPr>
          <w:p w14:paraId="3DC26E9D" w14:textId="77777777" w:rsidR="00EB44D7" w:rsidRDefault="000A216D">
            <w:pPr>
              <w:rPr>
                <w:b/>
                <w:lang w:val="pt-BR"/>
              </w:rPr>
            </w:pPr>
            <w:r>
              <w:rPr>
                <w:b/>
                <w:lang w:val="pt-BR"/>
              </w:rPr>
              <w:t>4.5.2(2)(b)</w:t>
            </w:r>
          </w:p>
        </w:tc>
        <w:tc>
          <w:tcPr>
            <w:tcW w:w="1710" w:type="dxa"/>
          </w:tcPr>
          <w:p w14:paraId="3DC26E9E" w14:textId="77777777" w:rsidR="00EB44D7" w:rsidRDefault="00EB44D7">
            <w:pPr>
              <w:rPr>
                <w:b/>
                <w:lang w:val="pt-BR"/>
              </w:rPr>
            </w:pPr>
          </w:p>
        </w:tc>
        <w:tc>
          <w:tcPr>
            <w:tcW w:w="2070" w:type="dxa"/>
          </w:tcPr>
          <w:p w14:paraId="3DC26E9F" w14:textId="77777777" w:rsidR="00EB44D7" w:rsidRDefault="00EB44D7">
            <w:pPr>
              <w:rPr>
                <w:b/>
                <w:lang w:val="pt-BR"/>
              </w:rPr>
            </w:pPr>
          </w:p>
        </w:tc>
      </w:tr>
      <w:tr w:rsidR="00EB44D7" w14:paraId="3DC26EAB" w14:textId="77777777" w:rsidTr="006A54FF">
        <w:trPr>
          <w:trHeight w:val="548"/>
        </w:trPr>
        <w:tc>
          <w:tcPr>
            <w:tcW w:w="2178" w:type="dxa"/>
            <w:vAlign w:val="center"/>
          </w:tcPr>
          <w:p w14:paraId="3DC26EA1" w14:textId="77777777" w:rsidR="00EB44D7" w:rsidRDefault="000A216D">
            <w:pPr>
              <w:rPr>
                <w:b/>
                <w:lang w:val="pt-BR"/>
              </w:rPr>
            </w:pPr>
            <w:r>
              <w:rPr>
                <w:b/>
                <w:lang w:val="pt-BR"/>
              </w:rPr>
              <w:t>NERC Standard</w:t>
            </w:r>
          </w:p>
          <w:p w14:paraId="3DC26EA2" w14:textId="77777777" w:rsidR="00EB44D7" w:rsidRDefault="00EB44D7">
            <w:pPr>
              <w:rPr>
                <w:b/>
                <w:lang w:val="pt-BR"/>
              </w:rPr>
            </w:pPr>
          </w:p>
        </w:tc>
        <w:tc>
          <w:tcPr>
            <w:tcW w:w="1530" w:type="dxa"/>
          </w:tcPr>
          <w:p w14:paraId="3DC26EA3" w14:textId="77777777" w:rsidR="00EB44D7" w:rsidRDefault="000A216D">
            <w:pPr>
              <w:rPr>
                <w:b/>
                <w:lang w:val="pt-BR"/>
              </w:rPr>
            </w:pPr>
            <w:r>
              <w:rPr>
                <w:b/>
                <w:lang w:val="pt-BR"/>
              </w:rPr>
              <w:t>IRO-001-4</w:t>
            </w:r>
          </w:p>
          <w:p w14:paraId="3DC26EA4" w14:textId="77777777" w:rsidR="00EB44D7" w:rsidRDefault="000A216D">
            <w:pPr>
              <w:rPr>
                <w:b/>
                <w:lang w:val="pt-BR"/>
              </w:rPr>
            </w:pPr>
            <w:r>
              <w:rPr>
                <w:b/>
                <w:lang w:val="pt-BR"/>
              </w:rPr>
              <w:t>R1</w:t>
            </w:r>
          </w:p>
        </w:tc>
        <w:tc>
          <w:tcPr>
            <w:tcW w:w="1350" w:type="dxa"/>
          </w:tcPr>
          <w:p w14:paraId="3DC26EA5" w14:textId="5B8677E2" w:rsidR="00EB44D7" w:rsidRDefault="000A216D">
            <w:pPr>
              <w:rPr>
                <w:b/>
              </w:rPr>
            </w:pPr>
            <w:r>
              <w:rPr>
                <w:b/>
              </w:rPr>
              <w:t>IRO-002-</w:t>
            </w:r>
            <w:r w:rsidR="00632333">
              <w:rPr>
                <w:b/>
              </w:rPr>
              <w:t>7</w:t>
            </w:r>
          </w:p>
          <w:p w14:paraId="3DC26EA6" w14:textId="77777777" w:rsidR="00EB44D7" w:rsidRDefault="000A216D">
            <w:pPr>
              <w:rPr>
                <w:b/>
                <w:lang w:val="pt-BR"/>
              </w:rPr>
            </w:pPr>
            <w:r>
              <w:rPr>
                <w:b/>
              </w:rPr>
              <w:t>R5</w:t>
            </w:r>
          </w:p>
        </w:tc>
        <w:tc>
          <w:tcPr>
            <w:tcW w:w="1710" w:type="dxa"/>
          </w:tcPr>
          <w:p w14:paraId="736D7C77" w14:textId="77777777" w:rsidR="008D7F9A" w:rsidRDefault="008D7F9A" w:rsidP="008D7F9A">
            <w:pPr>
              <w:rPr>
                <w:b/>
              </w:rPr>
            </w:pPr>
            <w:r>
              <w:rPr>
                <w:b/>
              </w:rPr>
              <w:t>TOP-001-6</w:t>
            </w:r>
          </w:p>
          <w:p w14:paraId="3DC26EA8" w14:textId="4A4CE5A1" w:rsidR="00EB44D7" w:rsidRDefault="008D7F9A" w:rsidP="008D7F9A">
            <w:pPr>
              <w:rPr>
                <w:b/>
              </w:rPr>
            </w:pPr>
            <w:r>
              <w:rPr>
                <w:b/>
              </w:rPr>
              <w:t>R1, R7, R10, R10.1, R10.3, R14</w:t>
            </w:r>
          </w:p>
        </w:tc>
        <w:tc>
          <w:tcPr>
            <w:tcW w:w="2070" w:type="dxa"/>
          </w:tcPr>
          <w:p w14:paraId="3DC26EAA" w14:textId="4D69EB1C" w:rsidR="00EB44D7" w:rsidRDefault="00EB44D7" w:rsidP="00D00FC1">
            <w:pPr>
              <w:rPr>
                <w:b/>
                <w:lang w:val="es-MX"/>
              </w:rPr>
            </w:pPr>
          </w:p>
        </w:tc>
      </w:tr>
    </w:tbl>
    <w:p w14:paraId="3DC26EB6"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EBA" w14:textId="77777777">
        <w:tc>
          <w:tcPr>
            <w:tcW w:w="1908" w:type="dxa"/>
          </w:tcPr>
          <w:p w14:paraId="3DC26EB7" w14:textId="195C3C7E" w:rsidR="0082183D" w:rsidRDefault="0082183D" w:rsidP="0082183D">
            <w:pPr>
              <w:rPr>
                <w:b/>
              </w:rPr>
            </w:pPr>
            <w:r>
              <w:rPr>
                <w:b/>
              </w:rPr>
              <w:t xml:space="preserve">Version: 2 </w:t>
            </w:r>
          </w:p>
        </w:tc>
        <w:tc>
          <w:tcPr>
            <w:tcW w:w="2250" w:type="dxa"/>
          </w:tcPr>
          <w:p w14:paraId="3DC26EB8" w14:textId="6DEB68D2" w:rsidR="0082183D" w:rsidRDefault="0082183D" w:rsidP="0082183D">
            <w:pPr>
              <w:rPr>
                <w:b/>
              </w:rPr>
            </w:pPr>
            <w:r>
              <w:rPr>
                <w:b/>
              </w:rPr>
              <w:t>Revision: 0</w:t>
            </w:r>
          </w:p>
        </w:tc>
        <w:tc>
          <w:tcPr>
            <w:tcW w:w="4680" w:type="dxa"/>
          </w:tcPr>
          <w:p w14:paraId="3DC26EB9" w14:textId="44A8B68D" w:rsidR="0082183D" w:rsidRDefault="0082183D" w:rsidP="0082183D">
            <w:pPr>
              <w:rPr>
                <w:b/>
              </w:rPr>
            </w:pPr>
            <w:r>
              <w:rPr>
                <w:b/>
              </w:rPr>
              <w:t>Effective Date:  December 5, 2025</w:t>
            </w:r>
          </w:p>
        </w:tc>
      </w:tr>
    </w:tbl>
    <w:p w14:paraId="3DC26EBB"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7488"/>
      </w:tblGrid>
      <w:tr w:rsidR="00EB44D7" w14:paraId="3DC26EBE" w14:textId="77777777" w:rsidTr="003B1346">
        <w:trPr>
          <w:trHeight w:val="576"/>
          <w:tblHeader/>
        </w:trPr>
        <w:tc>
          <w:tcPr>
            <w:tcW w:w="1403" w:type="dxa"/>
            <w:tcBorders>
              <w:top w:val="double" w:sz="4" w:space="0" w:color="auto"/>
              <w:left w:val="nil"/>
              <w:bottom w:val="double" w:sz="4" w:space="0" w:color="auto"/>
            </w:tcBorders>
            <w:vAlign w:val="center"/>
          </w:tcPr>
          <w:p w14:paraId="3DC26EBC"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6EBD" w14:textId="77777777" w:rsidR="00EB44D7" w:rsidRDefault="000A216D">
            <w:pPr>
              <w:rPr>
                <w:b/>
              </w:rPr>
            </w:pPr>
            <w:r>
              <w:rPr>
                <w:b/>
              </w:rPr>
              <w:t>Action</w:t>
            </w:r>
          </w:p>
        </w:tc>
      </w:tr>
      <w:tr w:rsidR="00EB44D7" w14:paraId="3DC26EC2" w14:textId="77777777" w:rsidTr="003B1346">
        <w:trPr>
          <w:trHeight w:val="366"/>
        </w:trPr>
        <w:tc>
          <w:tcPr>
            <w:tcW w:w="1403" w:type="dxa"/>
            <w:tcBorders>
              <w:top w:val="double" w:sz="4" w:space="0" w:color="auto"/>
              <w:left w:val="nil"/>
              <w:bottom w:val="single" w:sz="4" w:space="0" w:color="auto"/>
            </w:tcBorders>
            <w:vAlign w:val="center"/>
          </w:tcPr>
          <w:p w14:paraId="3DC26EBF" w14:textId="77777777" w:rsidR="00EB44D7" w:rsidRDefault="000A216D">
            <w:pPr>
              <w:pStyle w:val="TableText"/>
              <w:jc w:val="center"/>
              <w:rPr>
                <w:b/>
              </w:rPr>
            </w:pPr>
            <w:r>
              <w:rPr>
                <w:b/>
              </w:rPr>
              <w:t>Cascading</w:t>
            </w:r>
          </w:p>
          <w:p w14:paraId="3DC26EC0" w14:textId="77777777" w:rsidR="00EB44D7" w:rsidRDefault="000A216D">
            <w:pPr>
              <w:pStyle w:val="TableText"/>
              <w:jc w:val="center"/>
              <w:rPr>
                <w:b/>
              </w:rPr>
            </w:pPr>
            <w:r>
              <w:rPr>
                <w:b/>
              </w:rPr>
              <w:t>Outages</w:t>
            </w:r>
          </w:p>
        </w:tc>
        <w:tc>
          <w:tcPr>
            <w:tcW w:w="7488" w:type="dxa"/>
            <w:tcBorders>
              <w:top w:val="double" w:sz="4" w:space="0" w:color="auto"/>
              <w:bottom w:val="single" w:sz="4" w:space="0" w:color="auto"/>
              <w:right w:val="nil"/>
            </w:tcBorders>
          </w:tcPr>
          <w:p w14:paraId="3DC26EC1" w14:textId="77777777" w:rsidR="00EB44D7" w:rsidRDefault="000A216D" w:rsidP="00094139">
            <w:pPr>
              <w:pStyle w:val="TableText"/>
            </w:pPr>
            <w:r>
              <w:t xml:space="preserve">Uncontrolled successive loss of system elements – widespread electric service interruption that cannot be restrained from sequentially spreading beyond an area predetermined by studies.  </w:t>
            </w:r>
          </w:p>
        </w:tc>
      </w:tr>
      <w:tr w:rsidR="003B1346" w14:paraId="120277BF" w14:textId="77777777" w:rsidTr="003B1346">
        <w:trPr>
          <w:trHeight w:val="366"/>
        </w:trPr>
        <w:tc>
          <w:tcPr>
            <w:tcW w:w="1403" w:type="dxa"/>
            <w:tcBorders>
              <w:top w:val="single" w:sz="4" w:space="0" w:color="auto"/>
              <w:left w:val="nil"/>
              <w:bottom w:val="single" w:sz="4" w:space="0" w:color="auto"/>
            </w:tcBorders>
            <w:vAlign w:val="center"/>
          </w:tcPr>
          <w:p w14:paraId="53B58591" w14:textId="04C072C3" w:rsidR="003B1346" w:rsidRDefault="003B1346" w:rsidP="003B1346">
            <w:pPr>
              <w:pStyle w:val="TableText"/>
              <w:jc w:val="center"/>
              <w:rPr>
                <w:b/>
              </w:rPr>
            </w:pPr>
            <w:r w:rsidRPr="003B1346">
              <w:rPr>
                <w:b/>
              </w:rPr>
              <w:t>System Instability</w:t>
            </w:r>
          </w:p>
        </w:tc>
        <w:tc>
          <w:tcPr>
            <w:tcW w:w="7488" w:type="dxa"/>
            <w:tcBorders>
              <w:top w:val="single" w:sz="4" w:space="0" w:color="auto"/>
              <w:bottom w:val="single" w:sz="4" w:space="0" w:color="auto"/>
              <w:right w:val="nil"/>
            </w:tcBorders>
          </w:tcPr>
          <w:p w14:paraId="58C9B2A9" w14:textId="4DAC7F11" w:rsidR="009A0305" w:rsidRDefault="003B1346" w:rsidP="00094139">
            <w:pPr>
              <w:pStyle w:val="TableText"/>
            </w:pPr>
            <w:r w:rsidRPr="003B1346">
              <w:t xml:space="preserve">The inability of the Bulk Power System, </w:t>
            </w:r>
            <w:r w:rsidR="009A0305">
              <w:t xml:space="preserve">* </w:t>
            </w:r>
            <w:r w:rsidRPr="003B1346">
              <w:t>for a given initial operating condition, to regain a state of operating equilibrium after being subjected to a Disturbance</w:t>
            </w:r>
            <w:r w:rsidR="009A0305" w:rsidRPr="009A0305">
              <w:rPr>
                <w:vertAlign w:val="superscript"/>
              </w:rPr>
              <w:t>1</w:t>
            </w:r>
            <w:r w:rsidRPr="003B1346">
              <w:t>.</w:t>
            </w:r>
          </w:p>
          <w:p w14:paraId="75D1F074" w14:textId="6D938AA9" w:rsidR="003B1346" w:rsidRDefault="009A0305" w:rsidP="00094139">
            <w:pPr>
              <w:pStyle w:val="TableText"/>
            </w:pPr>
            <w:r w:rsidRPr="009A0305">
              <w:rPr>
                <w:vertAlign w:val="superscript"/>
              </w:rPr>
              <w:t>1</w:t>
            </w:r>
            <w:r w:rsidRPr="009A0305">
              <w:t>Refers to the remaining portion of the interconnected Bulk Power System, with the exception of the Elements disconnected as a result of the Disturbance.</w:t>
            </w:r>
          </w:p>
        </w:tc>
      </w:tr>
      <w:tr w:rsidR="003B1346" w14:paraId="050F29BD" w14:textId="77777777" w:rsidTr="003B1346">
        <w:trPr>
          <w:trHeight w:val="366"/>
        </w:trPr>
        <w:tc>
          <w:tcPr>
            <w:tcW w:w="1403" w:type="dxa"/>
            <w:tcBorders>
              <w:top w:val="single" w:sz="4" w:space="0" w:color="auto"/>
              <w:left w:val="nil"/>
              <w:bottom w:val="single" w:sz="4" w:space="0" w:color="auto"/>
            </w:tcBorders>
            <w:vAlign w:val="center"/>
          </w:tcPr>
          <w:p w14:paraId="688991EE" w14:textId="584F0751" w:rsidR="003B1346" w:rsidRDefault="003B1346" w:rsidP="003B1346">
            <w:pPr>
              <w:pStyle w:val="TableText"/>
              <w:jc w:val="center"/>
              <w:rPr>
                <w:b/>
              </w:rPr>
            </w:pPr>
            <w:r w:rsidRPr="003B1346">
              <w:rPr>
                <w:b/>
              </w:rPr>
              <w:t>Relay Loadability Rating</w:t>
            </w:r>
          </w:p>
        </w:tc>
        <w:tc>
          <w:tcPr>
            <w:tcW w:w="7488" w:type="dxa"/>
            <w:tcBorders>
              <w:top w:val="single" w:sz="4" w:space="0" w:color="auto"/>
              <w:bottom w:val="single" w:sz="4" w:space="0" w:color="auto"/>
              <w:right w:val="nil"/>
            </w:tcBorders>
          </w:tcPr>
          <w:p w14:paraId="00B04336" w14:textId="1F8C9DA4" w:rsidR="003B1346" w:rsidRDefault="003B1346" w:rsidP="00094139">
            <w:pPr>
              <w:pStyle w:val="TableText"/>
            </w:pPr>
            <w:r w:rsidRPr="003B1346">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tc>
      </w:tr>
      <w:tr w:rsidR="00EB44D7" w14:paraId="3DC26ECB" w14:textId="77777777" w:rsidTr="003B1346">
        <w:trPr>
          <w:trHeight w:val="366"/>
        </w:trPr>
        <w:tc>
          <w:tcPr>
            <w:tcW w:w="1403" w:type="dxa"/>
            <w:tcBorders>
              <w:top w:val="single" w:sz="4" w:space="0" w:color="auto"/>
              <w:left w:val="nil"/>
              <w:bottom w:val="single" w:sz="4" w:space="0" w:color="auto"/>
            </w:tcBorders>
            <w:vAlign w:val="center"/>
          </w:tcPr>
          <w:p w14:paraId="3DC26EC6" w14:textId="03118FE7" w:rsidR="00EB44D7" w:rsidRDefault="00D23889">
            <w:pPr>
              <w:pStyle w:val="TableText"/>
              <w:jc w:val="center"/>
              <w:rPr>
                <w:b/>
              </w:rPr>
            </w:pPr>
            <w:r>
              <w:rPr>
                <w:b/>
              </w:rPr>
              <w:t>N</w:t>
            </w:r>
            <w:r w:rsidR="009769B1">
              <w:rPr>
                <w:b/>
              </w:rPr>
              <w:t>ote</w:t>
            </w:r>
          </w:p>
        </w:tc>
        <w:tc>
          <w:tcPr>
            <w:tcW w:w="7488" w:type="dxa"/>
            <w:tcBorders>
              <w:top w:val="single" w:sz="4" w:space="0" w:color="auto"/>
              <w:bottom w:val="single" w:sz="4" w:space="0" w:color="auto"/>
              <w:right w:val="nil"/>
            </w:tcBorders>
          </w:tcPr>
          <w:p w14:paraId="3DC26EC7" w14:textId="47728116" w:rsidR="00EB44D7" w:rsidRDefault="00D23889">
            <w:pPr>
              <w:pStyle w:val="TableText"/>
            </w:pPr>
            <w:r>
              <w:t>Considerations for</w:t>
            </w:r>
            <w:r w:rsidR="000A216D">
              <w:t xml:space="preserve"> an IROL:</w:t>
            </w:r>
          </w:p>
          <w:p w14:paraId="243F6118" w14:textId="3BE3C5D1" w:rsidR="003B1346" w:rsidRDefault="003B1346">
            <w:pPr>
              <w:pStyle w:val="TableText"/>
              <w:numPr>
                <w:ilvl w:val="0"/>
                <w:numId w:val="27"/>
              </w:numPr>
            </w:pPr>
            <w:r w:rsidRPr="003B1346">
              <w:t>System Instability</w:t>
            </w:r>
          </w:p>
          <w:p w14:paraId="034E3305" w14:textId="6A07F1AC" w:rsidR="003B1346" w:rsidRDefault="003B1346">
            <w:pPr>
              <w:pStyle w:val="TableText"/>
              <w:numPr>
                <w:ilvl w:val="0"/>
                <w:numId w:val="27"/>
              </w:numPr>
            </w:pPr>
            <w:r w:rsidRPr="003B1346">
              <w:t>Loss of load in the Cascading or voltage collapse, either through manual action or as a consequence of the event, including loss of load as a result of Under Voltage Load Shedding (UVLS) and Under Frequency Load Shed (UFLS)</w:t>
            </w:r>
          </w:p>
          <w:p w14:paraId="3DC26ECA" w14:textId="2DA96613" w:rsidR="00EB44D7" w:rsidRDefault="000A216D">
            <w:pPr>
              <w:pStyle w:val="TableText"/>
              <w:numPr>
                <w:ilvl w:val="0"/>
                <w:numId w:val="27"/>
              </w:numPr>
            </w:pPr>
            <w:r>
              <w:t xml:space="preserve">Loss of load (manual or auto) is greater </w:t>
            </w:r>
            <w:r w:rsidR="003B1346" w:rsidRPr="003B1346">
              <w:t>than 2000 MW as a result of instability, cascading or uncontrolled separation</w:t>
            </w:r>
            <w:r w:rsidR="003B1346" w:rsidDel="003B1346">
              <w:t xml:space="preserve"> </w:t>
            </w:r>
            <w:r>
              <w:t>used in the study</w:t>
            </w:r>
          </w:p>
        </w:tc>
      </w:tr>
      <w:tr w:rsidR="00EB44D7" w14:paraId="3DC26ED4" w14:textId="77777777" w:rsidTr="003B1346">
        <w:trPr>
          <w:trHeight w:val="366"/>
        </w:trPr>
        <w:tc>
          <w:tcPr>
            <w:tcW w:w="1403" w:type="dxa"/>
            <w:tcBorders>
              <w:top w:val="single" w:sz="4" w:space="0" w:color="auto"/>
              <w:left w:val="nil"/>
              <w:bottom w:val="single" w:sz="4" w:space="0" w:color="auto"/>
            </w:tcBorders>
            <w:vAlign w:val="center"/>
          </w:tcPr>
          <w:p w14:paraId="3DC26ECC" w14:textId="56BDAB3C" w:rsidR="00EB44D7" w:rsidRDefault="00D23889">
            <w:pPr>
              <w:pStyle w:val="TableText"/>
              <w:jc w:val="center"/>
              <w:rPr>
                <w:b/>
              </w:rPr>
            </w:pPr>
            <w:r>
              <w:rPr>
                <w:b/>
              </w:rPr>
              <w:t>Monitoring</w:t>
            </w:r>
          </w:p>
        </w:tc>
        <w:tc>
          <w:tcPr>
            <w:tcW w:w="7488" w:type="dxa"/>
            <w:tcBorders>
              <w:top w:val="single" w:sz="4" w:space="0" w:color="auto"/>
              <w:bottom w:val="single" w:sz="4" w:space="0" w:color="auto"/>
              <w:right w:val="nil"/>
            </w:tcBorders>
          </w:tcPr>
          <w:p w14:paraId="3DC26ECD" w14:textId="77777777" w:rsidR="00EB44D7" w:rsidRDefault="000A216D">
            <w:pPr>
              <w:pStyle w:val="TableText"/>
              <w:jc w:val="both"/>
            </w:pPr>
            <w:r>
              <w:t>Monitor for any of the following conditions:</w:t>
            </w:r>
          </w:p>
          <w:p w14:paraId="3DC26ECE" w14:textId="77777777" w:rsidR="00EB44D7" w:rsidRDefault="00EB44D7">
            <w:pPr>
              <w:pStyle w:val="TableText"/>
              <w:jc w:val="both"/>
            </w:pPr>
          </w:p>
          <w:p w14:paraId="00440C64" w14:textId="0821DC70" w:rsidR="00E7208C" w:rsidRDefault="00E7208C" w:rsidP="00E7208C">
            <w:pPr>
              <w:pStyle w:val="TableText"/>
              <w:numPr>
                <w:ilvl w:val="0"/>
                <w:numId w:val="35"/>
              </w:numPr>
              <w:jc w:val="both"/>
            </w:pPr>
            <w:r>
              <w:t>Basecase Overload</w:t>
            </w:r>
          </w:p>
          <w:p w14:paraId="3DC26ECF" w14:textId="77777777" w:rsidR="00EB44D7" w:rsidRDefault="000A216D" w:rsidP="000000E0">
            <w:pPr>
              <w:pStyle w:val="TableText"/>
              <w:numPr>
                <w:ilvl w:val="0"/>
                <w:numId w:val="35"/>
              </w:numPr>
              <w:jc w:val="both"/>
            </w:pPr>
            <w:r>
              <w:t>Post-contingent rating exceedance in excess of 125% of the Emergency Rating</w:t>
            </w:r>
          </w:p>
          <w:p w14:paraId="3DC26ED0" w14:textId="4089C47F" w:rsidR="00EB44D7" w:rsidRDefault="000A216D" w:rsidP="000000E0">
            <w:pPr>
              <w:pStyle w:val="TableText"/>
              <w:numPr>
                <w:ilvl w:val="0"/>
                <w:numId w:val="35"/>
              </w:numPr>
              <w:jc w:val="both"/>
            </w:pPr>
            <w:r>
              <w:t>An unsolved contingency</w:t>
            </w:r>
          </w:p>
          <w:p w14:paraId="0094DC17" w14:textId="43145717" w:rsidR="009872F7" w:rsidRDefault="000A216D" w:rsidP="000000E0">
            <w:pPr>
              <w:pStyle w:val="TableText"/>
              <w:numPr>
                <w:ilvl w:val="0"/>
                <w:numId w:val="35"/>
              </w:numPr>
              <w:jc w:val="both"/>
            </w:pPr>
            <w:r>
              <w:t>A divergent case in VSAT</w:t>
            </w:r>
            <w:r w:rsidR="00DE5897">
              <w:t xml:space="preserve"> </w:t>
            </w:r>
            <w:r w:rsidR="00B85707">
              <w:t>and</w:t>
            </w:r>
            <w:r w:rsidR="00874766">
              <w:t>/or</w:t>
            </w:r>
            <w:r w:rsidR="00DE5897">
              <w:t xml:space="preserve"> TSAT</w:t>
            </w:r>
          </w:p>
          <w:p w14:paraId="3DC26ED1" w14:textId="126E51DC" w:rsidR="00EB44D7" w:rsidRDefault="009872F7" w:rsidP="000000E0">
            <w:pPr>
              <w:pStyle w:val="TableText"/>
              <w:numPr>
                <w:ilvl w:val="0"/>
                <w:numId w:val="35"/>
              </w:numPr>
              <w:jc w:val="both"/>
            </w:pPr>
            <w:r>
              <w:t>Exceedance of a Relay Loadability Rating</w:t>
            </w:r>
            <w:r w:rsidR="000A216D">
              <w:t xml:space="preserve"> </w:t>
            </w:r>
          </w:p>
          <w:p w14:paraId="3DC26ED2" w14:textId="77777777" w:rsidR="00EB44D7" w:rsidRDefault="000A216D" w:rsidP="000000E0">
            <w:pPr>
              <w:pStyle w:val="TableText"/>
              <w:numPr>
                <w:ilvl w:val="0"/>
                <w:numId w:val="35"/>
              </w:numPr>
              <w:jc w:val="both"/>
            </w:pPr>
            <w:r>
              <w:t>Under-voltage condition characterized by bus voltages of less than 90% across three or more related BES facilities</w:t>
            </w:r>
          </w:p>
          <w:p w14:paraId="3DC26ED3" w14:textId="77777777" w:rsidR="00EB44D7" w:rsidRDefault="000A216D" w:rsidP="000000E0">
            <w:pPr>
              <w:pStyle w:val="TableText"/>
              <w:numPr>
                <w:ilvl w:val="0"/>
                <w:numId w:val="35"/>
              </w:numPr>
              <w:jc w:val="both"/>
            </w:pPr>
            <w:r>
              <w:lastRenderedPageBreak/>
              <w:t>Over-voltage condition greater than 110% across three or more BES facilities</w:t>
            </w:r>
          </w:p>
        </w:tc>
      </w:tr>
      <w:tr w:rsidR="00FC3C25" w14:paraId="640EC41A" w14:textId="77777777" w:rsidTr="003B1346">
        <w:trPr>
          <w:trHeight w:val="576"/>
        </w:trPr>
        <w:tc>
          <w:tcPr>
            <w:tcW w:w="1403" w:type="dxa"/>
            <w:tcBorders>
              <w:top w:val="single" w:sz="4" w:space="0" w:color="auto"/>
              <w:left w:val="nil"/>
              <w:bottom w:val="single" w:sz="4" w:space="0" w:color="auto"/>
            </w:tcBorders>
            <w:vAlign w:val="center"/>
          </w:tcPr>
          <w:p w14:paraId="55BE8260" w14:textId="77777777" w:rsidR="00FC3C25" w:rsidRDefault="00FC3C25">
            <w:pPr>
              <w:pStyle w:val="TableText"/>
              <w:jc w:val="center"/>
              <w:rPr>
                <w:b/>
              </w:rPr>
            </w:pPr>
            <w:r>
              <w:rPr>
                <w:b/>
              </w:rPr>
              <w:lastRenderedPageBreak/>
              <w:t>SOL</w:t>
            </w:r>
          </w:p>
          <w:p w14:paraId="20DE1FFB" w14:textId="5B820215" w:rsidR="00AC25BB" w:rsidRDefault="00AC25BB">
            <w:pPr>
              <w:pStyle w:val="TableText"/>
              <w:jc w:val="center"/>
              <w:rPr>
                <w:b/>
              </w:rPr>
            </w:pPr>
            <w:r>
              <w:rPr>
                <w:b/>
              </w:rPr>
              <w:t>Comms</w:t>
            </w:r>
          </w:p>
        </w:tc>
        <w:tc>
          <w:tcPr>
            <w:tcW w:w="7488" w:type="dxa"/>
            <w:tcBorders>
              <w:top w:val="single" w:sz="4" w:space="0" w:color="auto"/>
              <w:bottom w:val="single" w:sz="4" w:space="0" w:color="auto"/>
              <w:right w:val="nil"/>
            </w:tcBorders>
            <w:vAlign w:val="center"/>
          </w:tcPr>
          <w:p w14:paraId="047DAAD1" w14:textId="00D88FAB" w:rsidR="00FC3C25" w:rsidRPr="00473C06" w:rsidRDefault="003D37E1">
            <w:pPr>
              <w:rPr>
                <w:b/>
                <w:u w:val="single"/>
              </w:rPr>
            </w:pPr>
            <w:r w:rsidRPr="00473C06">
              <w:t>If validated off-line stu</w:t>
            </w:r>
            <w:r w:rsidR="00753954" w:rsidRPr="00473C06">
              <w:t xml:space="preserve">dy shows a </w:t>
            </w:r>
            <w:r w:rsidRPr="00473C06">
              <w:t xml:space="preserve">post-contingency cascading or system instability, make verbal communication within 15-minutes to impacted TOs. Refer to </w:t>
            </w:r>
            <w:r w:rsidR="00753954" w:rsidRPr="00473C06">
              <w:t>s</w:t>
            </w:r>
            <w:r w:rsidRPr="00473C06">
              <w:t xml:space="preserve">ection 3.8, </w:t>
            </w:r>
            <w:r w:rsidR="00753954" w:rsidRPr="00473C06">
              <w:t>“</w:t>
            </w:r>
            <w:r w:rsidRPr="00473C06">
              <w:t>SOL Exceedance Communication Threshold</w:t>
            </w:r>
            <w:r w:rsidR="00753954" w:rsidRPr="00473C06">
              <w:t>”</w:t>
            </w:r>
            <w:r w:rsidRPr="00473C06">
              <w:t>, for criteria of verbally communicating</w:t>
            </w:r>
            <w:r w:rsidR="00BF4176" w:rsidRPr="00473C06">
              <w:t xml:space="preserve"> the </w:t>
            </w:r>
            <w:r w:rsidRPr="00473C06">
              <w:t>SOL exceedance</w:t>
            </w:r>
            <w:r w:rsidR="00BF4176" w:rsidRPr="00473C06">
              <w:t xml:space="preserve"> a</w:t>
            </w:r>
            <w:r w:rsidRPr="00473C06">
              <w:t xml:space="preserve">s identified below.  </w:t>
            </w:r>
          </w:p>
        </w:tc>
      </w:tr>
      <w:tr w:rsidR="00EB44D7" w14:paraId="3DC26EDB" w14:textId="77777777" w:rsidTr="003B1346">
        <w:trPr>
          <w:trHeight w:val="576"/>
        </w:trPr>
        <w:tc>
          <w:tcPr>
            <w:tcW w:w="1403" w:type="dxa"/>
            <w:tcBorders>
              <w:top w:val="single" w:sz="4" w:space="0" w:color="auto"/>
              <w:left w:val="nil"/>
              <w:bottom w:val="single" w:sz="4" w:space="0" w:color="auto"/>
            </w:tcBorders>
            <w:vAlign w:val="center"/>
          </w:tcPr>
          <w:p w14:paraId="3DC26ED5" w14:textId="2F119F70" w:rsidR="00EB44D7" w:rsidRDefault="000A216D">
            <w:pPr>
              <w:pStyle w:val="TableText"/>
              <w:jc w:val="center"/>
              <w:rPr>
                <w:b/>
              </w:rPr>
            </w:pPr>
            <w:r>
              <w:rPr>
                <w:b/>
              </w:rPr>
              <w:t>1</w:t>
            </w:r>
          </w:p>
        </w:tc>
        <w:tc>
          <w:tcPr>
            <w:tcW w:w="7488" w:type="dxa"/>
            <w:tcBorders>
              <w:top w:val="single" w:sz="4" w:space="0" w:color="auto"/>
              <w:bottom w:val="single" w:sz="4" w:space="0" w:color="auto"/>
              <w:right w:val="nil"/>
            </w:tcBorders>
            <w:vAlign w:val="center"/>
          </w:tcPr>
          <w:p w14:paraId="3DC26ED6" w14:textId="77777777" w:rsidR="00EB44D7" w:rsidRDefault="000A216D">
            <w:pPr>
              <w:rPr>
                <w:b/>
                <w:u w:val="single"/>
              </w:rPr>
            </w:pPr>
            <w:r>
              <w:rPr>
                <w:b/>
                <w:u w:val="single"/>
              </w:rPr>
              <w:t>IF:</w:t>
            </w:r>
          </w:p>
          <w:p w14:paraId="3DC26ED7" w14:textId="77777777" w:rsidR="00EB44D7" w:rsidRDefault="000A216D" w:rsidP="000000E0">
            <w:pPr>
              <w:numPr>
                <w:ilvl w:val="0"/>
                <w:numId w:val="34"/>
              </w:numPr>
            </w:pPr>
            <w:r>
              <w:t>Any of the above exists;</w:t>
            </w:r>
          </w:p>
          <w:p w14:paraId="3DC26ED8" w14:textId="77777777" w:rsidR="00EB44D7" w:rsidRDefault="000A216D">
            <w:pPr>
              <w:rPr>
                <w:b/>
                <w:u w:val="single"/>
              </w:rPr>
            </w:pPr>
            <w:r>
              <w:rPr>
                <w:b/>
                <w:u w:val="single"/>
              </w:rPr>
              <w:t>THEN:</w:t>
            </w:r>
          </w:p>
          <w:p w14:paraId="3DC26ED9" w14:textId="1BFB2215" w:rsidR="00EB44D7" w:rsidRDefault="000A216D" w:rsidP="000000E0">
            <w:pPr>
              <w:pStyle w:val="TableText"/>
              <w:numPr>
                <w:ilvl w:val="0"/>
                <w:numId w:val="34"/>
              </w:numPr>
            </w:pPr>
            <w:r>
              <w:t>Confirm the appropriate transmission congestion procedures have been completed,</w:t>
            </w:r>
          </w:p>
          <w:p w14:paraId="3DC26EDA" w14:textId="77777777" w:rsidR="00EB44D7" w:rsidRDefault="000A216D" w:rsidP="000000E0">
            <w:pPr>
              <w:pStyle w:val="TableText"/>
              <w:numPr>
                <w:ilvl w:val="0"/>
                <w:numId w:val="34"/>
              </w:numPr>
            </w:pPr>
            <w:r>
              <w:t>Notify the Operations Support Engineer to perform cascading outage studies</w:t>
            </w:r>
          </w:p>
        </w:tc>
      </w:tr>
      <w:tr w:rsidR="00EB44D7" w14:paraId="3DC26EEA" w14:textId="77777777" w:rsidTr="003B1346">
        <w:trPr>
          <w:trHeight w:val="576"/>
        </w:trPr>
        <w:tc>
          <w:tcPr>
            <w:tcW w:w="1403" w:type="dxa"/>
            <w:tcBorders>
              <w:top w:val="single" w:sz="4" w:space="0" w:color="auto"/>
              <w:left w:val="nil"/>
              <w:bottom w:val="single" w:sz="4" w:space="0" w:color="auto"/>
            </w:tcBorders>
            <w:vAlign w:val="center"/>
          </w:tcPr>
          <w:p w14:paraId="3DC26EDC" w14:textId="77777777" w:rsidR="00EB44D7" w:rsidRDefault="000A216D">
            <w:pPr>
              <w:pStyle w:val="TableText"/>
              <w:jc w:val="center"/>
              <w:rPr>
                <w:b/>
              </w:rPr>
            </w:pPr>
            <w:r>
              <w:rPr>
                <w:b/>
              </w:rPr>
              <w:t>Studies</w:t>
            </w:r>
          </w:p>
        </w:tc>
        <w:tc>
          <w:tcPr>
            <w:tcW w:w="7488" w:type="dxa"/>
            <w:tcBorders>
              <w:top w:val="single" w:sz="4" w:space="0" w:color="auto"/>
              <w:bottom w:val="single" w:sz="4" w:space="0" w:color="auto"/>
              <w:right w:val="nil"/>
            </w:tcBorders>
            <w:vAlign w:val="center"/>
          </w:tcPr>
          <w:p w14:paraId="3DC26EDD" w14:textId="77777777" w:rsidR="00EB44D7" w:rsidRDefault="000A216D">
            <w:pPr>
              <w:rPr>
                <w:color w:val="000000" w:themeColor="text1"/>
              </w:rPr>
            </w:pPr>
            <w:r>
              <w:rPr>
                <w:color w:val="000000" w:themeColor="text1"/>
              </w:rPr>
              <w:t>If a facility approaches 125% of Emergency Rating, a study for the loss of the contingency element and the overloaded facility will be conducted.</w:t>
            </w:r>
          </w:p>
          <w:p w14:paraId="3DC26EDE" w14:textId="77777777" w:rsidR="00EB44D7" w:rsidRDefault="000A216D" w:rsidP="007E512D">
            <w:pPr>
              <w:pStyle w:val="ListParagraph"/>
              <w:numPr>
                <w:ilvl w:val="0"/>
                <w:numId w:val="149"/>
              </w:numPr>
              <w:rPr>
                <w:color w:val="000000" w:themeColor="text1"/>
              </w:rPr>
            </w:pPr>
            <w:r>
              <w:rPr>
                <w:color w:val="000000" w:themeColor="text1"/>
              </w:rPr>
              <w:t>Manually remove the contingency in the study and run powerflow, and</w:t>
            </w:r>
          </w:p>
          <w:p w14:paraId="3DC26EDF" w14:textId="77777777" w:rsidR="00EB44D7" w:rsidRDefault="000A216D" w:rsidP="007E512D">
            <w:pPr>
              <w:pStyle w:val="ListParagraph"/>
              <w:numPr>
                <w:ilvl w:val="0"/>
                <w:numId w:val="149"/>
              </w:numPr>
              <w:rPr>
                <w:color w:val="000000" w:themeColor="text1"/>
              </w:rPr>
            </w:pPr>
            <w:r>
              <w:rPr>
                <w:color w:val="000000" w:themeColor="text1"/>
              </w:rPr>
              <w:t>Manually remove the facility identified to be loaded above 125% of its Emergency Rating (Breaker to Breaker), and</w:t>
            </w:r>
          </w:p>
          <w:p w14:paraId="3DC26EE0" w14:textId="77777777" w:rsidR="00EB44D7" w:rsidRDefault="000A216D" w:rsidP="007E512D">
            <w:pPr>
              <w:pStyle w:val="ListParagraph"/>
              <w:numPr>
                <w:ilvl w:val="0"/>
                <w:numId w:val="149"/>
              </w:numPr>
              <w:rPr>
                <w:color w:val="000000" w:themeColor="text1"/>
              </w:rPr>
            </w:pPr>
            <w:r>
              <w:rPr>
                <w:color w:val="000000" w:themeColor="text1"/>
              </w:rPr>
              <w:t>Run powerflow.</w:t>
            </w:r>
          </w:p>
          <w:p w14:paraId="3DC26EE1" w14:textId="77777777" w:rsidR="00EB44D7" w:rsidRDefault="00EB44D7">
            <w:pPr>
              <w:rPr>
                <w:b/>
                <w:color w:val="000000" w:themeColor="text1"/>
                <w:u w:val="single"/>
              </w:rPr>
            </w:pPr>
          </w:p>
          <w:p w14:paraId="3DC26EE2" w14:textId="77777777" w:rsidR="00EB44D7" w:rsidRDefault="000A216D">
            <w:pPr>
              <w:rPr>
                <w:color w:val="000000" w:themeColor="text1"/>
              </w:rPr>
            </w:pPr>
            <w:r>
              <w:rPr>
                <w:b/>
                <w:color w:val="000000" w:themeColor="text1"/>
                <w:u w:val="single"/>
              </w:rPr>
              <w:t>IF:</w:t>
            </w:r>
            <w:r>
              <w:rPr>
                <w:color w:val="000000" w:themeColor="text1"/>
              </w:rPr>
              <w:t xml:space="preserve"> </w:t>
            </w:r>
          </w:p>
          <w:p w14:paraId="3DC26EE3" w14:textId="77777777" w:rsidR="00EB44D7" w:rsidRDefault="000A216D" w:rsidP="007E512D">
            <w:pPr>
              <w:pStyle w:val="ListParagraph"/>
              <w:numPr>
                <w:ilvl w:val="0"/>
                <w:numId w:val="149"/>
              </w:numPr>
              <w:rPr>
                <w:color w:val="000000" w:themeColor="text1"/>
              </w:rPr>
            </w:pPr>
            <w:r>
              <w:rPr>
                <w:color w:val="000000" w:themeColor="text1"/>
              </w:rPr>
              <w:t>The study results indicate no additional facilities will be overloaded over 125% of their Emergency rating,</w:t>
            </w:r>
          </w:p>
          <w:p w14:paraId="3DC26EE4" w14:textId="77777777" w:rsidR="00EB44D7" w:rsidRDefault="000A216D">
            <w:pPr>
              <w:rPr>
                <w:b/>
                <w:color w:val="000000" w:themeColor="text1"/>
                <w:u w:val="single"/>
              </w:rPr>
            </w:pPr>
            <w:r>
              <w:rPr>
                <w:b/>
                <w:color w:val="000000" w:themeColor="text1"/>
                <w:u w:val="single"/>
              </w:rPr>
              <w:t>THEN:</w:t>
            </w:r>
          </w:p>
          <w:p w14:paraId="3DC26EE5" w14:textId="77777777" w:rsidR="00EB44D7" w:rsidRDefault="000A216D" w:rsidP="007E512D">
            <w:pPr>
              <w:pStyle w:val="ListParagraph"/>
              <w:numPr>
                <w:ilvl w:val="0"/>
                <w:numId w:val="149"/>
              </w:numPr>
              <w:rPr>
                <w:color w:val="000000" w:themeColor="text1"/>
              </w:rPr>
            </w:pPr>
            <w:r>
              <w:rPr>
                <w:color w:val="000000" w:themeColor="text1"/>
              </w:rPr>
              <w:t>This is determined to be a localized event and no additional pre-contingency actions will be taken,</w:t>
            </w:r>
          </w:p>
          <w:p w14:paraId="3DC26EE6" w14:textId="77777777" w:rsidR="00EB44D7" w:rsidRDefault="000A216D">
            <w:pPr>
              <w:rPr>
                <w:color w:val="000000" w:themeColor="text1"/>
              </w:rPr>
            </w:pPr>
            <w:r>
              <w:rPr>
                <w:b/>
                <w:color w:val="000000" w:themeColor="text1"/>
                <w:u w:val="single"/>
              </w:rPr>
              <w:t>IF:</w:t>
            </w:r>
          </w:p>
          <w:p w14:paraId="3DC26EE7" w14:textId="77777777" w:rsidR="00EB44D7" w:rsidRDefault="000A216D" w:rsidP="007E512D">
            <w:pPr>
              <w:pStyle w:val="ListParagraph"/>
              <w:numPr>
                <w:ilvl w:val="0"/>
                <w:numId w:val="149"/>
              </w:numPr>
              <w:rPr>
                <w:b/>
                <w:color w:val="000000" w:themeColor="text1"/>
                <w:u w:val="single"/>
              </w:rPr>
            </w:pPr>
            <w:r>
              <w:rPr>
                <w:color w:val="000000" w:themeColor="text1"/>
              </w:rPr>
              <w:t xml:space="preserve">The study results in an additional facility(s) over 125% of its Emergency rating, continue the analysis to also trip the additional facilities (Breaker to Breaker). This analysis will be performed tripping a maximum of 5 study iterations.  </w:t>
            </w:r>
          </w:p>
          <w:p w14:paraId="3DC26EE8" w14:textId="77777777" w:rsidR="00EB44D7" w:rsidRDefault="000A216D">
            <w:pPr>
              <w:rPr>
                <w:b/>
                <w:color w:val="000000" w:themeColor="text1"/>
                <w:u w:val="single"/>
              </w:rPr>
            </w:pPr>
            <w:r>
              <w:rPr>
                <w:b/>
                <w:color w:val="000000" w:themeColor="text1"/>
                <w:u w:val="single"/>
              </w:rPr>
              <w:t>THEN:</w:t>
            </w:r>
          </w:p>
          <w:p w14:paraId="3DC26EE9" w14:textId="77777777" w:rsidR="00EB44D7" w:rsidRDefault="000A216D" w:rsidP="007E512D">
            <w:pPr>
              <w:pStyle w:val="ListParagraph"/>
              <w:numPr>
                <w:ilvl w:val="0"/>
                <w:numId w:val="149"/>
              </w:numPr>
              <w:rPr>
                <w:b/>
                <w:u w:val="single"/>
              </w:rPr>
            </w:pPr>
            <w:r>
              <w:rPr>
                <w:color w:val="000000" w:themeColor="text1"/>
              </w:rPr>
              <w:t>If the study indicates either a non-converged case OR continues to show facilities exceeding 125% of their Emergency ratings, this will be considered a potential cascade condition.</w:t>
            </w:r>
          </w:p>
        </w:tc>
      </w:tr>
      <w:tr w:rsidR="00EB44D7" w14:paraId="3DC26EF1" w14:textId="77777777" w:rsidTr="003B1346">
        <w:trPr>
          <w:trHeight w:val="576"/>
        </w:trPr>
        <w:tc>
          <w:tcPr>
            <w:tcW w:w="1403" w:type="dxa"/>
            <w:tcBorders>
              <w:top w:val="single" w:sz="4" w:space="0" w:color="auto"/>
              <w:left w:val="nil"/>
              <w:bottom w:val="single" w:sz="4" w:space="0" w:color="auto"/>
            </w:tcBorders>
            <w:vAlign w:val="center"/>
          </w:tcPr>
          <w:p w14:paraId="3DC26EEB" w14:textId="77777777" w:rsidR="00EB44D7" w:rsidRDefault="000A216D">
            <w:pPr>
              <w:pStyle w:val="TableText"/>
              <w:jc w:val="center"/>
              <w:rPr>
                <w:b/>
              </w:rPr>
            </w:pPr>
            <w:r>
              <w:rPr>
                <w:b/>
              </w:rPr>
              <w:t>Localized</w:t>
            </w:r>
          </w:p>
          <w:p w14:paraId="3DC26EEC" w14:textId="77777777" w:rsidR="00EB44D7" w:rsidRDefault="000A216D">
            <w:pPr>
              <w:pStyle w:val="TableText"/>
              <w:jc w:val="center"/>
              <w:rPr>
                <w:b/>
              </w:rPr>
            </w:pPr>
            <w:r>
              <w:rPr>
                <w:b/>
              </w:rPr>
              <w:t>Event</w:t>
            </w:r>
          </w:p>
        </w:tc>
        <w:tc>
          <w:tcPr>
            <w:tcW w:w="7488" w:type="dxa"/>
            <w:tcBorders>
              <w:top w:val="single" w:sz="4" w:space="0" w:color="auto"/>
              <w:bottom w:val="single" w:sz="4" w:space="0" w:color="auto"/>
              <w:right w:val="nil"/>
            </w:tcBorders>
            <w:vAlign w:val="center"/>
          </w:tcPr>
          <w:p w14:paraId="3DC26EED" w14:textId="77777777" w:rsidR="00EB44D7" w:rsidRDefault="000A216D">
            <w:pPr>
              <w:rPr>
                <w:b/>
                <w:u w:val="single"/>
              </w:rPr>
            </w:pPr>
            <w:r>
              <w:rPr>
                <w:b/>
                <w:u w:val="single"/>
              </w:rPr>
              <w:t>IF:</w:t>
            </w:r>
          </w:p>
          <w:p w14:paraId="3DC26EEE" w14:textId="77777777" w:rsidR="00EB44D7" w:rsidRDefault="000A216D" w:rsidP="000000E0">
            <w:pPr>
              <w:numPr>
                <w:ilvl w:val="0"/>
                <w:numId w:val="34"/>
              </w:numPr>
            </w:pPr>
            <w:r>
              <w:t>It is determined to be a localized event;</w:t>
            </w:r>
          </w:p>
          <w:p w14:paraId="3DC26EEF" w14:textId="77777777" w:rsidR="00EB44D7" w:rsidRDefault="000A216D">
            <w:pPr>
              <w:rPr>
                <w:b/>
                <w:u w:val="single"/>
              </w:rPr>
            </w:pPr>
            <w:r>
              <w:rPr>
                <w:b/>
                <w:u w:val="single"/>
              </w:rPr>
              <w:t>THEN:</w:t>
            </w:r>
          </w:p>
          <w:p w14:paraId="3DC26EF0" w14:textId="77777777" w:rsidR="00EB44D7" w:rsidRDefault="000A216D" w:rsidP="000000E0">
            <w:pPr>
              <w:numPr>
                <w:ilvl w:val="0"/>
                <w:numId w:val="34"/>
              </w:numPr>
              <w:rPr>
                <w:b/>
                <w:u w:val="single"/>
              </w:rPr>
            </w:pPr>
            <w:r>
              <w:t>A Mitigation Plan should be developed and reviewed with the affected TO(s)</w:t>
            </w:r>
          </w:p>
        </w:tc>
      </w:tr>
      <w:tr w:rsidR="00EB44D7" w14:paraId="3DC26F06" w14:textId="77777777" w:rsidTr="003B1346">
        <w:trPr>
          <w:trHeight w:val="576"/>
        </w:trPr>
        <w:tc>
          <w:tcPr>
            <w:tcW w:w="1403" w:type="dxa"/>
            <w:tcBorders>
              <w:top w:val="single" w:sz="4" w:space="0" w:color="auto"/>
              <w:left w:val="nil"/>
              <w:bottom w:val="double" w:sz="4" w:space="0" w:color="auto"/>
            </w:tcBorders>
            <w:vAlign w:val="center"/>
          </w:tcPr>
          <w:p w14:paraId="3DC26EF2" w14:textId="77777777" w:rsidR="00EB44D7" w:rsidRDefault="000A216D">
            <w:pPr>
              <w:pStyle w:val="TableText"/>
              <w:jc w:val="center"/>
              <w:rPr>
                <w:b/>
              </w:rPr>
            </w:pPr>
            <w:r>
              <w:rPr>
                <w:b/>
              </w:rPr>
              <w:t xml:space="preserve">Cascading </w:t>
            </w:r>
          </w:p>
          <w:p w14:paraId="3DC26EF3" w14:textId="77777777" w:rsidR="00EB44D7" w:rsidRDefault="000A216D">
            <w:pPr>
              <w:pStyle w:val="TableText"/>
              <w:jc w:val="center"/>
              <w:rPr>
                <w:b/>
              </w:rPr>
            </w:pPr>
            <w:r>
              <w:rPr>
                <w:b/>
              </w:rPr>
              <w:t>Condition</w:t>
            </w:r>
          </w:p>
        </w:tc>
        <w:tc>
          <w:tcPr>
            <w:tcW w:w="7488" w:type="dxa"/>
            <w:tcBorders>
              <w:top w:val="single" w:sz="4" w:space="0" w:color="auto"/>
              <w:bottom w:val="double" w:sz="4" w:space="0" w:color="auto"/>
              <w:right w:val="nil"/>
            </w:tcBorders>
          </w:tcPr>
          <w:p w14:paraId="3DC26EF4" w14:textId="77777777" w:rsidR="00EB44D7" w:rsidRDefault="000A216D">
            <w:pPr>
              <w:rPr>
                <w:b/>
                <w:u w:val="single"/>
              </w:rPr>
            </w:pPr>
            <w:r>
              <w:rPr>
                <w:b/>
                <w:u w:val="single"/>
              </w:rPr>
              <w:t>IF:</w:t>
            </w:r>
          </w:p>
          <w:p w14:paraId="3DC26EF5" w14:textId="77777777" w:rsidR="00EB44D7" w:rsidRDefault="000A216D" w:rsidP="007E512D">
            <w:pPr>
              <w:pStyle w:val="TableText"/>
              <w:numPr>
                <w:ilvl w:val="0"/>
                <w:numId w:val="109"/>
              </w:numPr>
            </w:pPr>
            <w:r>
              <w:t>It is determined to be a cascading condition (not a local radial load pocket);</w:t>
            </w:r>
          </w:p>
          <w:p w14:paraId="3DC26EF6" w14:textId="77777777" w:rsidR="00EB44D7" w:rsidRDefault="00EB44D7">
            <w:pPr>
              <w:pStyle w:val="TableText"/>
            </w:pPr>
          </w:p>
          <w:p w14:paraId="3DC26EF7" w14:textId="77777777" w:rsidR="00EB44D7" w:rsidRDefault="000A216D">
            <w:pPr>
              <w:rPr>
                <w:b/>
                <w:u w:val="single"/>
              </w:rPr>
            </w:pPr>
            <w:r>
              <w:rPr>
                <w:b/>
                <w:u w:val="single"/>
              </w:rPr>
              <w:lastRenderedPageBreak/>
              <w:t>VERIFY (time permitting):</w:t>
            </w:r>
          </w:p>
          <w:p w14:paraId="3DC26EF8" w14:textId="00DE118D" w:rsidR="00EB44D7" w:rsidRDefault="000A216D">
            <w:pPr>
              <w:pStyle w:val="TableText"/>
              <w:ind w:left="50"/>
            </w:pPr>
            <w:r>
              <w:t>All relevant actions have been implemented:</w:t>
            </w:r>
          </w:p>
          <w:p w14:paraId="3DC26EF9" w14:textId="77777777" w:rsidR="00EB44D7" w:rsidRDefault="000A216D" w:rsidP="007E512D">
            <w:pPr>
              <w:pStyle w:val="TableText"/>
              <w:numPr>
                <w:ilvl w:val="0"/>
                <w:numId w:val="109"/>
              </w:numPr>
            </w:pPr>
            <w:r>
              <w:t>All available generation has been brought online</w:t>
            </w:r>
          </w:p>
          <w:p w14:paraId="3DC26EFA" w14:textId="77777777" w:rsidR="00EB44D7" w:rsidRDefault="000A216D" w:rsidP="007E512D">
            <w:pPr>
              <w:pStyle w:val="TableText"/>
              <w:numPr>
                <w:ilvl w:val="0"/>
                <w:numId w:val="109"/>
              </w:numPr>
            </w:pPr>
            <w:r>
              <w:t>All generation redispatch options have been utilized</w:t>
            </w:r>
          </w:p>
          <w:p w14:paraId="3DC26EFB" w14:textId="77777777" w:rsidR="00EB44D7" w:rsidRDefault="000A216D" w:rsidP="007E512D">
            <w:pPr>
              <w:pStyle w:val="TableText"/>
              <w:numPr>
                <w:ilvl w:val="0"/>
                <w:numId w:val="109"/>
              </w:numPr>
            </w:pPr>
            <w:r>
              <w:t>No switching action is available</w:t>
            </w:r>
          </w:p>
          <w:p w14:paraId="3DC26EFC" w14:textId="77777777" w:rsidR="00EB44D7" w:rsidRDefault="000A216D" w:rsidP="007E512D">
            <w:pPr>
              <w:pStyle w:val="TableText"/>
              <w:numPr>
                <w:ilvl w:val="0"/>
                <w:numId w:val="109"/>
              </w:numPr>
            </w:pPr>
            <w:r>
              <w:t>All available load resources have been deployed</w:t>
            </w:r>
          </w:p>
          <w:p w14:paraId="3DC26EFD" w14:textId="77777777" w:rsidR="00EB44D7" w:rsidRDefault="000A216D" w:rsidP="007E512D">
            <w:pPr>
              <w:pStyle w:val="TableText"/>
              <w:numPr>
                <w:ilvl w:val="0"/>
                <w:numId w:val="109"/>
              </w:numPr>
            </w:pPr>
            <w:r>
              <w:t>All available reactive devices have been deployed or adjusted without exceeding voltage limits</w:t>
            </w:r>
          </w:p>
          <w:p w14:paraId="3DC26EFE" w14:textId="7136CC5C" w:rsidR="00EB44D7" w:rsidRDefault="00F16F66" w:rsidP="007E512D">
            <w:pPr>
              <w:pStyle w:val="TableText"/>
              <w:numPr>
                <w:ilvl w:val="0"/>
                <w:numId w:val="109"/>
              </w:numPr>
            </w:pPr>
            <w:r>
              <w:t>*</w:t>
            </w:r>
            <w:r w:rsidR="000A216D">
              <w:t>All available load management programs have been deployed by the ERCOT TO (if available)</w:t>
            </w:r>
          </w:p>
          <w:p w14:paraId="3DC26EFF" w14:textId="455F0FD0" w:rsidR="00EB44D7" w:rsidRDefault="000A216D" w:rsidP="007E512D">
            <w:pPr>
              <w:pStyle w:val="TableText"/>
              <w:numPr>
                <w:ilvl w:val="0"/>
                <w:numId w:val="109"/>
              </w:numPr>
            </w:pPr>
            <w:r>
              <w:t>All DC</w:t>
            </w:r>
            <w:r w:rsidR="00D23889">
              <w:t>-</w:t>
            </w:r>
            <w:r>
              <w:t>Tie transactions have been curtailed that negatively impacts</w:t>
            </w:r>
          </w:p>
          <w:p w14:paraId="3DC26F00" w14:textId="77777777" w:rsidR="00EB44D7" w:rsidRDefault="000A216D" w:rsidP="007E512D">
            <w:pPr>
              <w:pStyle w:val="TableText"/>
              <w:numPr>
                <w:ilvl w:val="0"/>
                <w:numId w:val="109"/>
              </w:numPr>
            </w:pPr>
            <w:r>
              <w:t>Emergency Energy has been requested or is being imported</w:t>
            </w:r>
          </w:p>
          <w:p w14:paraId="3DC26F01" w14:textId="2239A8FE" w:rsidR="00EB44D7" w:rsidRDefault="000A216D" w:rsidP="007E512D">
            <w:pPr>
              <w:pStyle w:val="TableText"/>
              <w:numPr>
                <w:ilvl w:val="0"/>
                <w:numId w:val="109"/>
              </w:numPr>
            </w:pPr>
            <w:r>
              <w:t xml:space="preserve">Any </w:t>
            </w:r>
            <w:r w:rsidR="00D23889">
              <w:t>d</w:t>
            </w:r>
            <w:r>
              <w:t xml:space="preserve">istribution </w:t>
            </w:r>
            <w:r w:rsidR="00D23889">
              <w:t>v</w:t>
            </w:r>
            <w:r>
              <w:t xml:space="preserve">oltage </w:t>
            </w:r>
            <w:r w:rsidR="00D23889">
              <w:t>r</w:t>
            </w:r>
            <w:r>
              <w:t>eduction has been implemented</w:t>
            </w:r>
          </w:p>
          <w:p w14:paraId="3DC26F02" w14:textId="4DAE385C" w:rsidR="00EB44D7" w:rsidRDefault="000A216D" w:rsidP="007E512D">
            <w:pPr>
              <w:pStyle w:val="TableText"/>
              <w:numPr>
                <w:ilvl w:val="0"/>
                <w:numId w:val="109"/>
              </w:numPr>
            </w:pPr>
            <w:r>
              <w:t xml:space="preserve">All necessary </w:t>
            </w:r>
            <w:r w:rsidR="00D23889">
              <w:t>p</w:t>
            </w:r>
            <w:r>
              <w:t xml:space="preserve">ublic </w:t>
            </w:r>
            <w:r w:rsidR="00D23889">
              <w:t>a</w:t>
            </w:r>
            <w:r>
              <w:t>ppeals have been made</w:t>
            </w:r>
          </w:p>
          <w:p w14:paraId="3DC26F03" w14:textId="77777777" w:rsidR="00EB44D7" w:rsidRDefault="00EB44D7">
            <w:pPr>
              <w:pStyle w:val="TableText"/>
              <w:ind w:left="50"/>
            </w:pPr>
          </w:p>
          <w:p w14:paraId="564D4477" w14:textId="53DBC7D7" w:rsidR="00F16F66" w:rsidRDefault="00F16F66">
            <w:pPr>
              <w:pStyle w:val="TableText"/>
              <w:ind w:left="50"/>
              <w:rPr>
                <w:color w:val="008000"/>
              </w:rPr>
            </w:pPr>
            <w:r>
              <w:rPr>
                <w:color w:val="008000"/>
              </w:rPr>
              <w:t xml:space="preserve">* Only applies </w:t>
            </w:r>
            <w:r w:rsidR="00501F82">
              <w:rPr>
                <w:color w:val="008000"/>
              </w:rPr>
              <w:t>June through September</w:t>
            </w:r>
            <w:r w:rsidR="0024400E">
              <w:rPr>
                <w:color w:val="008000"/>
              </w:rPr>
              <w:t xml:space="preserve"> or w</w:t>
            </w:r>
            <w:r w:rsidR="00AD23ED">
              <w:rPr>
                <w:color w:val="008000"/>
              </w:rPr>
              <w:t>hen available</w:t>
            </w:r>
            <w:r w:rsidR="00501F82">
              <w:rPr>
                <w:color w:val="008000"/>
              </w:rPr>
              <w:t xml:space="preserve"> in EEA 2</w:t>
            </w:r>
            <w:r w:rsidR="00EE76B4">
              <w:rPr>
                <w:color w:val="008000"/>
              </w:rPr>
              <w:t xml:space="preserve">. </w:t>
            </w:r>
            <w:r>
              <w:rPr>
                <w:color w:val="008000"/>
              </w:rPr>
              <w:t>EEA 2 and EEA3 implements any available Load management plan to reduce Customer Load</w:t>
            </w:r>
            <w:r w:rsidR="00501F82">
              <w:rPr>
                <w:color w:val="008000"/>
              </w:rPr>
              <w:t>.</w:t>
            </w:r>
          </w:p>
          <w:p w14:paraId="6E7208DB" w14:textId="77777777" w:rsidR="005218ED" w:rsidRDefault="005218ED">
            <w:pPr>
              <w:pStyle w:val="TableText"/>
              <w:ind w:left="50"/>
            </w:pPr>
          </w:p>
          <w:p w14:paraId="3DC26F04" w14:textId="77777777" w:rsidR="00EB44D7" w:rsidRDefault="000A216D">
            <w:pPr>
              <w:rPr>
                <w:b/>
                <w:u w:val="single"/>
              </w:rPr>
            </w:pPr>
            <w:r>
              <w:rPr>
                <w:b/>
                <w:u w:val="single"/>
              </w:rPr>
              <w:t>THEN:</w:t>
            </w:r>
          </w:p>
          <w:p w14:paraId="3A391E10" w14:textId="6FD9C497" w:rsidR="00EB44D7" w:rsidRPr="00356BF5" w:rsidRDefault="000A216D" w:rsidP="007E512D">
            <w:pPr>
              <w:numPr>
                <w:ilvl w:val="0"/>
                <w:numId w:val="109"/>
              </w:numPr>
              <w:rPr>
                <w:b/>
                <w:u w:val="single"/>
              </w:rPr>
            </w:pPr>
            <w:r>
              <w:t>Proceed to the next procedure “Pre-contingency Load Shedding to avoid Post-contingency cascading”</w:t>
            </w:r>
            <w:r w:rsidR="0027388F">
              <w:t xml:space="preserve"> AND,</w:t>
            </w:r>
          </w:p>
          <w:p w14:paraId="3DC26F05" w14:textId="4DB96875" w:rsidR="00356BF5" w:rsidRPr="0027388F" w:rsidRDefault="0027388F" w:rsidP="007E512D">
            <w:pPr>
              <w:numPr>
                <w:ilvl w:val="0"/>
                <w:numId w:val="109"/>
              </w:numPr>
              <w:rPr>
                <w:bCs/>
                <w:u w:val="single"/>
              </w:rPr>
            </w:pPr>
            <w:r w:rsidRPr="0027388F">
              <w:rPr>
                <w:bCs/>
                <w:u w:val="single"/>
              </w:rPr>
              <w:t>Make verbal communication to impacted TOs within 15 minutes of determination.</w:t>
            </w:r>
          </w:p>
        </w:tc>
      </w:tr>
      <w:tr w:rsidR="00EB44D7" w14:paraId="3DC26F08" w14:textId="77777777" w:rsidTr="003B1346">
        <w:trPr>
          <w:trHeight w:val="576"/>
        </w:trPr>
        <w:tc>
          <w:tcPr>
            <w:tcW w:w="8891" w:type="dxa"/>
            <w:gridSpan w:val="2"/>
            <w:tcBorders>
              <w:top w:val="double" w:sz="4" w:space="0" w:color="auto"/>
              <w:left w:val="double" w:sz="4" w:space="0" w:color="auto"/>
              <w:bottom w:val="double" w:sz="4" w:space="0" w:color="auto"/>
              <w:right w:val="double" w:sz="4" w:space="0" w:color="auto"/>
            </w:tcBorders>
            <w:vAlign w:val="center"/>
          </w:tcPr>
          <w:p w14:paraId="3DC26F07" w14:textId="77777777" w:rsidR="00EB44D7" w:rsidRDefault="000A216D" w:rsidP="00357506">
            <w:pPr>
              <w:pStyle w:val="Heading3"/>
              <w:rPr>
                <w:u w:val="single"/>
              </w:rPr>
            </w:pPr>
            <w:r>
              <w:lastRenderedPageBreak/>
              <w:t>Pre-contingency Load Shedding to avoid Post-contingency cascading</w:t>
            </w:r>
          </w:p>
        </w:tc>
      </w:tr>
      <w:tr w:rsidR="00EB44D7" w14:paraId="3DC26F12" w14:textId="77777777" w:rsidTr="003B1346">
        <w:trPr>
          <w:trHeight w:val="576"/>
        </w:trPr>
        <w:tc>
          <w:tcPr>
            <w:tcW w:w="1403" w:type="dxa"/>
            <w:tcBorders>
              <w:top w:val="double" w:sz="4" w:space="0" w:color="auto"/>
              <w:left w:val="nil"/>
              <w:bottom w:val="single" w:sz="4" w:space="0" w:color="auto"/>
            </w:tcBorders>
            <w:vAlign w:val="center"/>
          </w:tcPr>
          <w:p w14:paraId="3DC26F09" w14:textId="77777777" w:rsidR="00EB44D7" w:rsidRDefault="000A216D">
            <w:pPr>
              <w:pStyle w:val="TableText"/>
              <w:jc w:val="center"/>
              <w:rPr>
                <w:b/>
              </w:rPr>
            </w:pPr>
            <w:r>
              <w:rPr>
                <w:b/>
              </w:rPr>
              <w:t>1</w:t>
            </w:r>
          </w:p>
        </w:tc>
        <w:tc>
          <w:tcPr>
            <w:tcW w:w="7488" w:type="dxa"/>
            <w:tcBorders>
              <w:top w:val="double" w:sz="4" w:space="0" w:color="auto"/>
              <w:bottom w:val="single" w:sz="4" w:space="0" w:color="auto"/>
              <w:right w:val="nil"/>
            </w:tcBorders>
          </w:tcPr>
          <w:p w14:paraId="3DC26F0A" w14:textId="77777777" w:rsidR="00EB44D7" w:rsidRDefault="000A216D">
            <w:pPr>
              <w:rPr>
                <w:b/>
                <w:u w:val="single"/>
              </w:rPr>
            </w:pPr>
            <w:r>
              <w:rPr>
                <w:b/>
                <w:u w:val="single"/>
              </w:rPr>
              <w:t>IF:</w:t>
            </w:r>
          </w:p>
          <w:p w14:paraId="3DC26F0B" w14:textId="77777777" w:rsidR="00EB44D7" w:rsidRDefault="000A216D" w:rsidP="000000E0">
            <w:pPr>
              <w:numPr>
                <w:ilvl w:val="0"/>
                <w:numId w:val="34"/>
              </w:numPr>
            </w:pPr>
            <w:r>
              <w:t>Load shed is the only option to prevent a cascading condition;</w:t>
            </w:r>
          </w:p>
          <w:p w14:paraId="3DC26F0C" w14:textId="77777777" w:rsidR="00EB44D7" w:rsidRDefault="000A216D">
            <w:pPr>
              <w:rPr>
                <w:b/>
                <w:u w:val="single"/>
              </w:rPr>
            </w:pPr>
            <w:r>
              <w:rPr>
                <w:b/>
                <w:u w:val="single"/>
              </w:rPr>
              <w:t>THEN:</w:t>
            </w:r>
          </w:p>
          <w:p w14:paraId="3DC26F0D" w14:textId="77777777" w:rsidR="00EB44D7" w:rsidRDefault="000A216D" w:rsidP="000000E0">
            <w:pPr>
              <w:pStyle w:val="TableText"/>
              <w:numPr>
                <w:ilvl w:val="0"/>
                <w:numId w:val="34"/>
              </w:numPr>
            </w:pPr>
            <w:r>
              <w:t>Obtain the necessary information from the Operations Support Engineer and review with the affected TO</w:t>
            </w:r>
          </w:p>
          <w:p w14:paraId="3DC26F0E" w14:textId="77777777" w:rsidR="00EB44D7" w:rsidRDefault="000A216D" w:rsidP="000000E0">
            <w:pPr>
              <w:pStyle w:val="TableText"/>
              <w:numPr>
                <w:ilvl w:val="1"/>
                <w:numId w:val="34"/>
              </w:numPr>
            </w:pPr>
            <w:r>
              <w:t>The amount of load shed should be enough to remain below the load shed rating of the first overloaded facility</w:t>
            </w:r>
          </w:p>
          <w:p w14:paraId="3DC26F0F" w14:textId="77777777" w:rsidR="00EB44D7" w:rsidRDefault="000A216D" w:rsidP="000000E0">
            <w:pPr>
              <w:pStyle w:val="TableText"/>
              <w:numPr>
                <w:ilvl w:val="1"/>
                <w:numId w:val="34"/>
              </w:numPr>
            </w:pPr>
            <w:r>
              <w:t>Verify if load shed needed to be location specific</w:t>
            </w:r>
          </w:p>
          <w:p w14:paraId="3DC26F10" w14:textId="77777777" w:rsidR="00EB44D7" w:rsidRDefault="000A216D" w:rsidP="000000E0">
            <w:pPr>
              <w:pStyle w:val="TableText"/>
              <w:numPr>
                <w:ilvl w:val="0"/>
                <w:numId w:val="34"/>
              </w:numPr>
            </w:pPr>
            <w:r>
              <w:t>Inform TO that a Transmission Emergency will be issued</w:t>
            </w:r>
          </w:p>
          <w:p w14:paraId="3DC26F11" w14:textId="77777777" w:rsidR="00EB44D7" w:rsidRDefault="000A216D" w:rsidP="000000E0">
            <w:pPr>
              <w:pStyle w:val="TableText"/>
              <w:numPr>
                <w:ilvl w:val="0"/>
                <w:numId w:val="34"/>
              </w:numPr>
              <w:rPr>
                <w:b/>
                <w:u w:val="single"/>
              </w:rPr>
            </w:pPr>
            <w:r>
              <w:t xml:space="preserve">Issue Operating Instruction for load shed </w:t>
            </w:r>
          </w:p>
        </w:tc>
      </w:tr>
      <w:tr w:rsidR="00EB44D7" w14:paraId="3DC26F18" w14:textId="77777777" w:rsidTr="003B1346">
        <w:trPr>
          <w:trHeight w:val="576"/>
        </w:trPr>
        <w:tc>
          <w:tcPr>
            <w:tcW w:w="1403" w:type="dxa"/>
            <w:tcBorders>
              <w:top w:val="single" w:sz="4" w:space="0" w:color="auto"/>
              <w:left w:val="nil"/>
              <w:bottom w:val="single" w:sz="4" w:space="0" w:color="auto"/>
            </w:tcBorders>
            <w:vAlign w:val="center"/>
          </w:tcPr>
          <w:p w14:paraId="3DC26F13" w14:textId="77777777" w:rsidR="00EB44D7" w:rsidRDefault="000A216D">
            <w:pPr>
              <w:pStyle w:val="TableText"/>
              <w:jc w:val="center"/>
              <w:rPr>
                <w:b/>
              </w:rPr>
            </w:pPr>
            <w:r>
              <w:rPr>
                <w:b/>
              </w:rPr>
              <w:t>2</w:t>
            </w:r>
          </w:p>
        </w:tc>
        <w:tc>
          <w:tcPr>
            <w:tcW w:w="7488" w:type="dxa"/>
            <w:tcBorders>
              <w:top w:val="single" w:sz="4" w:space="0" w:color="auto"/>
              <w:bottom w:val="single" w:sz="4" w:space="0" w:color="auto"/>
              <w:right w:val="nil"/>
            </w:tcBorders>
          </w:tcPr>
          <w:p w14:paraId="3DC26F14" w14:textId="77777777" w:rsidR="00EB44D7" w:rsidRDefault="000A216D">
            <w:pPr>
              <w:rPr>
                <w:b/>
                <w:u w:val="single"/>
              </w:rPr>
            </w:pPr>
            <w:r>
              <w:rPr>
                <w:b/>
                <w:u w:val="single"/>
              </w:rPr>
              <w:t>IF:</w:t>
            </w:r>
          </w:p>
          <w:p w14:paraId="3DC26F15" w14:textId="77777777" w:rsidR="00EB44D7" w:rsidRDefault="000A216D" w:rsidP="000000E0">
            <w:pPr>
              <w:numPr>
                <w:ilvl w:val="0"/>
                <w:numId w:val="34"/>
              </w:numPr>
            </w:pPr>
            <w:r>
              <w:t>Load shed is 100 MW or greater;</w:t>
            </w:r>
          </w:p>
          <w:p w14:paraId="3DC26F16" w14:textId="77777777" w:rsidR="00EB44D7" w:rsidRDefault="000A216D">
            <w:pPr>
              <w:rPr>
                <w:b/>
                <w:u w:val="single"/>
              </w:rPr>
            </w:pPr>
            <w:r>
              <w:rPr>
                <w:b/>
                <w:u w:val="single"/>
              </w:rPr>
              <w:t>THEN:</w:t>
            </w:r>
          </w:p>
          <w:p w14:paraId="3DC26F17" w14:textId="77777777" w:rsidR="00EB44D7" w:rsidRDefault="000A216D" w:rsidP="000000E0">
            <w:pPr>
              <w:numPr>
                <w:ilvl w:val="0"/>
                <w:numId w:val="34"/>
              </w:numPr>
              <w:rPr>
                <w:b/>
                <w:u w:val="single"/>
              </w:rPr>
            </w:pPr>
            <w:r>
              <w:t>Notify the Operations Support Engineer and Shift Supervisor to initiate the NXT for load shed (SO Request for Firm Load)</w:t>
            </w:r>
          </w:p>
        </w:tc>
      </w:tr>
      <w:tr w:rsidR="00EB44D7" w14:paraId="3DC26F23" w14:textId="77777777" w:rsidTr="003B1346">
        <w:trPr>
          <w:trHeight w:val="576"/>
        </w:trPr>
        <w:tc>
          <w:tcPr>
            <w:tcW w:w="1403" w:type="dxa"/>
            <w:tcBorders>
              <w:top w:val="single" w:sz="4" w:space="0" w:color="auto"/>
              <w:left w:val="nil"/>
              <w:bottom w:val="single" w:sz="4" w:space="0" w:color="auto"/>
            </w:tcBorders>
            <w:vAlign w:val="center"/>
          </w:tcPr>
          <w:p w14:paraId="3DC26F19" w14:textId="77777777" w:rsidR="00EB44D7" w:rsidRDefault="000A216D">
            <w:pPr>
              <w:pStyle w:val="TableText"/>
              <w:jc w:val="center"/>
              <w:rPr>
                <w:b/>
              </w:rPr>
            </w:pPr>
            <w:r>
              <w:rPr>
                <w:b/>
              </w:rPr>
              <w:t>3</w:t>
            </w:r>
          </w:p>
        </w:tc>
        <w:tc>
          <w:tcPr>
            <w:tcW w:w="7488" w:type="dxa"/>
            <w:tcBorders>
              <w:top w:val="single" w:sz="4" w:space="0" w:color="auto"/>
              <w:bottom w:val="single" w:sz="4" w:space="0" w:color="auto"/>
              <w:right w:val="nil"/>
            </w:tcBorders>
            <w:vAlign w:val="center"/>
          </w:tcPr>
          <w:p w14:paraId="3DC26F1A" w14:textId="77777777" w:rsidR="00EB44D7" w:rsidRDefault="000A216D">
            <w:r>
              <w:t>Issue a Transmission Emergency:</w:t>
            </w:r>
          </w:p>
          <w:p w14:paraId="3DC26F1B" w14:textId="77777777" w:rsidR="00EB44D7" w:rsidRDefault="000A216D" w:rsidP="000000E0">
            <w:pPr>
              <w:pStyle w:val="TableText"/>
              <w:numPr>
                <w:ilvl w:val="0"/>
                <w:numId w:val="34"/>
              </w:numPr>
            </w:pPr>
            <w:r>
              <w:t xml:space="preserve">Make a Hotline call to TOs </w:t>
            </w:r>
          </w:p>
          <w:p w14:paraId="3DC26F1C" w14:textId="61D0B20D" w:rsidR="00EB44D7" w:rsidRDefault="000A216D" w:rsidP="00ED58B1">
            <w:pPr>
              <w:pStyle w:val="TableText"/>
              <w:numPr>
                <w:ilvl w:val="0"/>
                <w:numId w:val="34"/>
              </w:numPr>
            </w:pPr>
            <w:r>
              <w:t xml:space="preserve">Post message on </w:t>
            </w:r>
            <w:r w:rsidR="00ED58B1">
              <w:t xml:space="preserve">the </w:t>
            </w:r>
            <w:r w:rsidR="00ED58B1" w:rsidRPr="00ED58B1">
              <w:t>ERCOT Website</w:t>
            </w:r>
            <w:r>
              <w:t>.</w:t>
            </w:r>
          </w:p>
          <w:p w14:paraId="3DC26F1D" w14:textId="631F2B4F" w:rsidR="00EB44D7" w:rsidRDefault="000A216D" w:rsidP="007E512D">
            <w:pPr>
              <w:pStyle w:val="ListParagraph"/>
              <w:numPr>
                <w:ilvl w:val="0"/>
                <w:numId w:val="109"/>
              </w:numPr>
            </w:pPr>
            <w:r>
              <w:t xml:space="preserve">Notify Real-Time operator to make </w:t>
            </w:r>
            <w:r w:rsidR="00CD3305">
              <w:t>H</w:t>
            </w:r>
            <w:r>
              <w:t>otline call to QSEs</w:t>
            </w:r>
          </w:p>
          <w:p w14:paraId="3DC26F1E" w14:textId="77777777" w:rsidR="00EB44D7" w:rsidRDefault="00EB44D7"/>
          <w:p w14:paraId="3DC26F1F" w14:textId="6B60FDBB" w:rsidR="00EB44D7" w:rsidRDefault="000A216D">
            <w:pPr>
              <w:rPr>
                <w:b/>
                <w:highlight w:val="yellow"/>
                <w:u w:val="single"/>
              </w:rPr>
            </w:pPr>
            <w:r>
              <w:rPr>
                <w:b/>
                <w:highlight w:val="yellow"/>
                <w:u w:val="single"/>
              </w:rPr>
              <w:lastRenderedPageBreak/>
              <w:t xml:space="preserve">T#30 </w:t>
            </w:r>
            <w:r w:rsidR="00C31559">
              <w:rPr>
                <w:b/>
                <w:highlight w:val="yellow"/>
                <w:u w:val="single"/>
              </w:rPr>
              <w:t>–</w:t>
            </w:r>
            <w:r>
              <w:rPr>
                <w:b/>
                <w:highlight w:val="yellow"/>
                <w:u w:val="single"/>
              </w:rPr>
              <w:t xml:space="preserve"> Typical Hotline Script for Transmission Emergency for Cascading Condition</w:t>
            </w:r>
          </w:p>
          <w:p w14:paraId="3DC26F20" w14:textId="77777777" w:rsidR="00EB44D7" w:rsidRDefault="00EB44D7"/>
          <w:p w14:paraId="3DC26F21" w14:textId="1E4B86F9" w:rsidR="00EB44D7" w:rsidRDefault="000A216D">
            <w:pPr>
              <w:pStyle w:val="TableText"/>
              <w:jc w:val="both"/>
              <w:rPr>
                <w:b/>
                <w:u w:val="single"/>
              </w:rPr>
            </w:pPr>
            <w:r>
              <w:rPr>
                <w:b/>
                <w:highlight w:val="yellow"/>
                <w:u w:val="single"/>
              </w:rPr>
              <w:t xml:space="preserve">Typical </w:t>
            </w:r>
            <w:r w:rsidR="00ED58B1" w:rsidRPr="00ED58B1">
              <w:rPr>
                <w:b/>
                <w:highlight w:val="yellow"/>
                <w:u w:val="single"/>
              </w:rPr>
              <w:t>ERCOT Website</w:t>
            </w:r>
            <w:r>
              <w:rPr>
                <w:b/>
                <w:highlight w:val="yellow"/>
                <w:u w:val="single"/>
              </w:rPr>
              <w:t xml:space="preserve"> Posting Script:</w:t>
            </w:r>
          </w:p>
          <w:p w14:paraId="3DC26F22" w14:textId="0813E526" w:rsidR="00EB44D7" w:rsidRDefault="000A216D">
            <w:pPr>
              <w:pStyle w:val="TableText"/>
              <w:jc w:val="both"/>
            </w:pPr>
            <w:r>
              <w:rPr>
                <w:color w:val="000000"/>
              </w:rPr>
              <w:t>“ERCOT issued a Transmission Emergency for an expected cascading condition in the [</w:t>
            </w:r>
            <w:r w:rsidR="00862A8C">
              <w:rPr>
                <w:color w:val="000000"/>
              </w:rPr>
              <w:t xml:space="preserve">geographical </w:t>
            </w:r>
            <w:r>
              <w:rPr>
                <w:color w:val="000000"/>
              </w:rPr>
              <w:t>area].”</w:t>
            </w:r>
          </w:p>
        </w:tc>
      </w:tr>
      <w:tr w:rsidR="00EB44D7" w14:paraId="3DC26F32" w14:textId="77777777" w:rsidTr="003B1346">
        <w:trPr>
          <w:trHeight w:val="576"/>
        </w:trPr>
        <w:tc>
          <w:tcPr>
            <w:tcW w:w="1403" w:type="dxa"/>
            <w:tcBorders>
              <w:top w:val="single" w:sz="4" w:space="0" w:color="auto"/>
              <w:left w:val="nil"/>
              <w:bottom w:val="single" w:sz="4" w:space="0" w:color="auto"/>
            </w:tcBorders>
            <w:vAlign w:val="center"/>
          </w:tcPr>
          <w:p w14:paraId="3DC26F24" w14:textId="77777777" w:rsidR="00EB44D7" w:rsidRDefault="000A216D">
            <w:pPr>
              <w:pStyle w:val="TableText"/>
              <w:jc w:val="center"/>
              <w:rPr>
                <w:b/>
              </w:rPr>
            </w:pPr>
            <w:r>
              <w:rPr>
                <w:b/>
              </w:rPr>
              <w:lastRenderedPageBreak/>
              <w:t>4</w:t>
            </w:r>
          </w:p>
          <w:p w14:paraId="3DC26F25" w14:textId="77777777" w:rsidR="00EB44D7" w:rsidRDefault="00EB44D7"/>
          <w:p w14:paraId="3DC26F26" w14:textId="77777777" w:rsidR="00EB44D7" w:rsidRDefault="00EB44D7"/>
          <w:p w14:paraId="3DC26F27" w14:textId="77777777" w:rsidR="00EB44D7" w:rsidRDefault="00EB44D7"/>
          <w:p w14:paraId="3DC26F28" w14:textId="77777777" w:rsidR="00EB44D7" w:rsidRDefault="00EB44D7"/>
          <w:p w14:paraId="3DC26F29" w14:textId="77777777" w:rsidR="00EB44D7" w:rsidRDefault="00EB44D7">
            <w:pPr>
              <w:pStyle w:val="TableText"/>
              <w:jc w:val="center"/>
              <w:rPr>
                <w:b/>
              </w:rPr>
            </w:pPr>
          </w:p>
        </w:tc>
        <w:tc>
          <w:tcPr>
            <w:tcW w:w="7488" w:type="dxa"/>
            <w:tcBorders>
              <w:top w:val="single" w:sz="4" w:space="0" w:color="auto"/>
              <w:bottom w:val="single" w:sz="4" w:space="0" w:color="auto"/>
              <w:right w:val="nil"/>
            </w:tcBorders>
          </w:tcPr>
          <w:p w14:paraId="3DC26F2A" w14:textId="77777777" w:rsidR="00EB44D7" w:rsidRDefault="000A216D">
            <w:pPr>
              <w:rPr>
                <w:b/>
                <w:u w:val="single"/>
              </w:rPr>
            </w:pPr>
            <w:r>
              <w:rPr>
                <w:b/>
                <w:u w:val="single"/>
              </w:rPr>
              <w:t>WHEN:</w:t>
            </w:r>
          </w:p>
          <w:p w14:paraId="3DC26F2B" w14:textId="77777777" w:rsidR="00EB44D7" w:rsidRDefault="000A216D" w:rsidP="000000E0">
            <w:pPr>
              <w:numPr>
                <w:ilvl w:val="0"/>
                <w:numId w:val="34"/>
              </w:numPr>
            </w:pPr>
            <w:r>
              <w:t>Load can be restored;</w:t>
            </w:r>
          </w:p>
          <w:p w14:paraId="3DC26F2C" w14:textId="77777777" w:rsidR="00EB44D7" w:rsidRDefault="000A216D">
            <w:pPr>
              <w:rPr>
                <w:b/>
                <w:u w:val="single"/>
              </w:rPr>
            </w:pPr>
            <w:r>
              <w:rPr>
                <w:b/>
                <w:u w:val="single"/>
              </w:rPr>
              <w:t>THEN:</w:t>
            </w:r>
          </w:p>
          <w:p w14:paraId="3DC26F2D" w14:textId="77777777" w:rsidR="00EB44D7" w:rsidRDefault="000A216D" w:rsidP="000000E0">
            <w:pPr>
              <w:numPr>
                <w:ilvl w:val="0"/>
                <w:numId w:val="34"/>
              </w:numPr>
            </w:pPr>
            <w:r>
              <w:t>Issue Operating Instruction to restore the load</w:t>
            </w:r>
          </w:p>
          <w:p w14:paraId="3DC26F2E" w14:textId="77777777" w:rsidR="00EB44D7" w:rsidRDefault="000A216D" w:rsidP="000000E0">
            <w:pPr>
              <w:numPr>
                <w:ilvl w:val="0"/>
                <w:numId w:val="34"/>
              </w:numPr>
            </w:pPr>
            <w:r>
              <w:t>Make Hotline call to end the Transmission Emergency</w:t>
            </w:r>
          </w:p>
          <w:p w14:paraId="3DC26F2F" w14:textId="08BBEF72" w:rsidR="00EB44D7" w:rsidRDefault="000A216D" w:rsidP="000000E0">
            <w:pPr>
              <w:numPr>
                <w:ilvl w:val="0"/>
                <w:numId w:val="34"/>
              </w:numPr>
            </w:pPr>
            <w:r>
              <w:t xml:space="preserve">Notify Real-Time Operator to make </w:t>
            </w:r>
            <w:r w:rsidR="00CD3305">
              <w:t>H</w:t>
            </w:r>
            <w:r>
              <w:t>otline call to QSE</w:t>
            </w:r>
            <w:r w:rsidR="00284DD6">
              <w:t>s</w:t>
            </w:r>
          </w:p>
          <w:p w14:paraId="3DC26F30" w14:textId="5285C7A9" w:rsidR="00EB44D7" w:rsidRDefault="000A216D" w:rsidP="00ED58B1">
            <w:pPr>
              <w:numPr>
                <w:ilvl w:val="0"/>
                <w:numId w:val="34"/>
              </w:numPr>
            </w:pPr>
            <w:r>
              <w:t xml:space="preserve">Cancel message on </w:t>
            </w:r>
            <w:r w:rsidR="00ED58B1" w:rsidRPr="00ED58B1">
              <w:t>ERCOT Website</w:t>
            </w:r>
          </w:p>
          <w:p w14:paraId="406438E3" w14:textId="17CCAC35" w:rsidR="00C83E4D" w:rsidRPr="00473C06" w:rsidRDefault="000A216D" w:rsidP="00C83E4D">
            <w:pPr>
              <w:numPr>
                <w:ilvl w:val="0"/>
                <w:numId w:val="34"/>
              </w:numPr>
              <w:rPr>
                <w:b/>
                <w:u w:val="single"/>
              </w:rPr>
            </w:pPr>
            <w:r>
              <w:t>Notify the Operations Support Engineer and Shift Supervisor to initiate the NXT for restoration of load shed (SO Requested Firm Load restoration)</w:t>
            </w:r>
          </w:p>
          <w:p w14:paraId="3DC26F31" w14:textId="1841F21D" w:rsidR="00C83E4D" w:rsidRPr="00C83E4D" w:rsidRDefault="003040C7" w:rsidP="003040C7">
            <w:pPr>
              <w:numPr>
                <w:ilvl w:val="0"/>
                <w:numId w:val="34"/>
              </w:numPr>
              <w:rPr>
                <w:b/>
                <w:u w:val="single"/>
              </w:rPr>
            </w:pPr>
            <w:r>
              <w:t xml:space="preserve">Make verbal communication to impacted TOs, the SOL exceedance </w:t>
            </w:r>
            <w:r w:rsidR="009727F1">
              <w:t>has been mitigated</w:t>
            </w:r>
            <w:r>
              <w:t>.</w:t>
            </w:r>
          </w:p>
        </w:tc>
      </w:tr>
      <w:tr w:rsidR="00EB44D7" w14:paraId="3DC26F35" w14:textId="77777777" w:rsidTr="003B1346">
        <w:trPr>
          <w:trHeight w:val="576"/>
        </w:trPr>
        <w:tc>
          <w:tcPr>
            <w:tcW w:w="1403" w:type="dxa"/>
            <w:tcBorders>
              <w:top w:val="single" w:sz="4" w:space="0" w:color="auto"/>
              <w:left w:val="nil"/>
              <w:bottom w:val="double" w:sz="4" w:space="0" w:color="auto"/>
            </w:tcBorders>
            <w:vAlign w:val="center"/>
          </w:tcPr>
          <w:p w14:paraId="3DC26F33" w14:textId="77777777" w:rsidR="00EB44D7" w:rsidRDefault="000A216D">
            <w:pPr>
              <w:pStyle w:val="TableText"/>
              <w:jc w:val="center"/>
              <w:rPr>
                <w:b/>
              </w:rPr>
            </w:pPr>
            <w:r>
              <w:rPr>
                <w:b/>
              </w:rPr>
              <w:t>Log</w:t>
            </w:r>
          </w:p>
        </w:tc>
        <w:tc>
          <w:tcPr>
            <w:tcW w:w="7488" w:type="dxa"/>
            <w:tcBorders>
              <w:top w:val="single" w:sz="4" w:space="0" w:color="auto"/>
              <w:bottom w:val="double" w:sz="4" w:space="0" w:color="auto"/>
              <w:right w:val="nil"/>
            </w:tcBorders>
          </w:tcPr>
          <w:p w14:paraId="3DC26F34" w14:textId="77777777" w:rsidR="00EB44D7" w:rsidRDefault="000A216D">
            <w:pPr>
              <w:pStyle w:val="TableText"/>
            </w:pPr>
            <w:r>
              <w:t>Log all actions.</w:t>
            </w:r>
          </w:p>
        </w:tc>
      </w:tr>
    </w:tbl>
    <w:p w14:paraId="3DC26F36" w14:textId="77777777" w:rsidR="00EB44D7" w:rsidRDefault="00EB44D7">
      <w:pPr>
        <w:sectPr w:rsidR="00EB44D7">
          <w:headerReference w:type="even" r:id="rId29"/>
          <w:headerReference w:type="default" r:id="rId30"/>
          <w:headerReference w:type="first" r:id="rId31"/>
          <w:pgSz w:w="12240" w:h="15840" w:code="1"/>
          <w:pgMar w:top="1008" w:right="1800" w:bottom="1008" w:left="1440" w:header="720" w:footer="720" w:gutter="0"/>
          <w:cols w:space="720"/>
          <w:titlePg/>
          <w:docGrid w:linePitch="360"/>
        </w:sectPr>
      </w:pPr>
    </w:p>
    <w:p w14:paraId="3DC26F37" w14:textId="04718903" w:rsidR="00EB44D7" w:rsidRDefault="000A216D" w:rsidP="0098051E">
      <w:pPr>
        <w:pStyle w:val="Heading2"/>
      </w:pPr>
      <w:bookmarkStart w:id="155" w:name="_3.3_West-North_Dynamic"/>
      <w:bookmarkStart w:id="156" w:name="_Managing_W-N_during"/>
      <w:bookmarkStart w:id="157" w:name="_3.4_North-Houston_Voltage"/>
      <w:bookmarkStart w:id="158" w:name="_4._4_Interconnection"/>
      <w:bookmarkEnd w:id="155"/>
      <w:bookmarkEnd w:id="156"/>
      <w:bookmarkEnd w:id="157"/>
      <w:bookmarkEnd w:id="158"/>
      <w:r>
        <w:lastRenderedPageBreak/>
        <w:t>4.4</w:t>
      </w:r>
      <w:r>
        <w:tab/>
      </w:r>
      <w:r w:rsidR="00BC7846">
        <w:t>Interconnection Reliability Operating Limit (IROL)</w:t>
      </w:r>
    </w:p>
    <w:p w14:paraId="3DC26F38" w14:textId="77777777" w:rsidR="00EB44D7" w:rsidRDefault="00EB44D7">
      <w:pPr>
        <w:rPr>
          <w:b/>
        </w:rPr>
      </w:pPr>
    </w:p>
    <w:p w14:paraId="3DC26F39" w14:textId="014C5B06" w:rsidR="00EB44D7" w:rsidRDefault="000A216D" w:rsidP="005D1249">
      <w:pPr>
        <w:ind w:left="720"/>
      </w:pPr>
      <w:r>
        <w:rPr>
          <w:b/>
        </w:rPr>
        <w:t>Procedure Purpose:</w:t>
      </w:r>
      <w:r>
        <w:t xml:space="preserve">  Maintain transmission Stability </w:t>
      </w:r>
      <w:r w:rsidR="00277DC9">
        <w:t>using</w:t>
      </w:r>
      <w:r>
        <w:t xml:space="preserve"> a Generic Transmission Constraint (GTC).</w:t>
      </w:r>
      <w:r w:rsidR="00277DC9">
        <w:t xml:space="preserve"> The actual flow</w:t>
      </w:r>
      <w:r w:rsidR="00674009">
        <w:t>s</w:t>
      </w:r>
      <w:r w:rsidR="00277DC9">
        <w:t xml:space="preserve"> should not exceed limit</w:t>
      </w:r>
      <w:r w:rsidR="00674009">
        <w:t>s</w:t>
      </w:r>
      <w:r w:rsidR="00277DC9">
        <w:t>.  If necessary, the System Operator has the authority to instruct load shedding or removing generation before this IROL has been exceeded</w:t>
      </w:r>
      <w:r w:rsidR="00C44D19">
        <w:t>.</w:t>
      </w:r>
    </w:p>
    <w:p w14:paraId="3DC26F3A"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710"/>
        <w:gridCol w:w="1530"/>
        <w:gridCol w:w="1350"/>
        <w:gridCol w:w="1890"/>
      </w:tblGrid>
      <w:tr w:rsidR="00EB44D7" w14:paraId="3DC26F40" w14:textId="77777777" w:rsidTr="001B4172">
        <w:tc>
          <w:tcPr>
            <w:tcW w:w="2268" w:type="dxa"/>
            <w:vAlign w:val="center"/>
          </w:tcPr>
          <w:p w14:paraId="3DC26F3B" w14:textId="77777777" w:rsidR="00EB44D7" w:rsidRDefault="000A216D">
            <w:pPr>
              <w:rPr>
                <w:b/>
                <w:lang w:val="pt-BR"/>
              </w:rPr>
            </w:pPr>
            <w:r>
              <w:rPr>
                <w:b/>
                <w:lang w:val="pt-BR"/>
              </w:rPr>
              <w:t>Protocol Reference</w:t>
            </w:r>
          </w:p>
        </w:tc>
        <w:tc>
          <w:tcPr>
            <w:tcW w:w="1710" w:type="dxa"/>
          </w:tcPr>
          <w:p w14:paraId="3DC26F3C" w14:textId="77777777" w:rsidR="00EB44D7" w:rsidRDefault="000A216D">
            <w:pPr>
              <w:rPr>
                <w:b/>
                <w:lang w:val="pt-BR"/>
              </w:rPr>
            </w:pPr>
            <w:r>
              <w:rPr>
                <w:b/>
                <w:lang w:val="pt-BR"/>
              </w:rPr>
              <w:t>6.5.9.1(1)(e)</w:t>
            </w:r>
          </w:p>
        </w:tc>
        <w:tc>
          <w:tcPr>
            <w:tcW w:w="1530" w:type="dxa"/>
          </w:tcPr>
          <w:p w14:paraId="3DC26F3D" w14:textId="0DAF7422" w:rsidR="00EB44D7" w:rsidRDefault="000A216D" w:rsidP="00255209">
            <w:pPr>
              <w:rPr>
                <w:b/>
                <w:lang w:val="pt-BR"/>
              </w:rPr>
            </w:pPr>
            <w:r>
              <w:rPr>
                <w:b/>
                <w:lang w:val="pt-BR"/>
              </w:rPr>
              <w:t>6.5.9.3.4</w:t>
            </w:r>
          </w:p>
        </w:tc>
        <w:tc>
          <w:tcPr>
            <w:tcW w:w="1350" w:type="dxa"/>
          </w:tcPr>
          <w:p w14:paraId="3DC26F3E" w14:textId="77777777" w:rsidR="00EB44D7" w:rsidRDefault="00EB44D7">
            <w:pPr>
              <w:rPr>
                <w:b/>
                <w:lang w:val="pt-BR"/>
              </w:rPr>
            </w:pPr>
          </w:p>
        </w:tc>
        <w:tc>
          <w:tcPr>
            <w:tcW w:w="1890" w:type="dxa"/>
          </w:tcPr>
          <w:p w14:paraId="3DC26F3F" w14:textId="77777777" w:rsidR="00EB44D7" w:rsidRDefault="00EB44D7">
            <w:pPr>
              <w:rPr>
                <w:b/>
                <w:lang w:val="pt-BR"/>
              </w:rPr>
            </w:pPr>
          </w:p>
        </w:tc>
      </w:tr>
      <w:tr w:rsidR="00EB44D7" w14:paraId="3DC26F46" w14:textId="77777777" w:rsidTr="001B4172">
        <w:tc>
          <w:tcPr>
            <w:tcW w:w="2268" w:type="dxa"/>
            <w:vAlign w:val="center"/>
          </w:tcPr>
          <w:p w14:paraId="3DC26F41" w14:textId="77777777" w:rsidR="00EB44D7" w:rsidRDefault="000A216D">
            <w:pPr>
              <w:rPr>
                <w:b/>
                <w:lang w:val="pt-BR"/>
              </w:rPr>
            </w:pPr>
            <w:r>
              <w:rPr>
                <w:b/>
                <w:lang w:val="pt-BR"/>
              </w:rPr>
              <w:t>Guide Reference</w:t>
            </w:r>
          </w:p>
        </w:tc>
        <w:tc>
          <w:tcPr>
            <w:tcW w:w="1710" w:type="dxa"/>
          </w:tcPr>
          <w:p w14:paraId="3DC26F42" w14:textId="77777777" w:rsidR="00EB44D7" w:rsidRDefault="000A216D">
            <w:pPr>
              <w:rPr>
                <w:b/>
                <w:lang w:val="pt-BR"/>
              </w:rPr>
            </w:pPr>
            <w:r>
              <w:rPr>
                <w:b/>
                <w:lang w:val="pt-BR"/>
              </w:rPr>
              <w:t>4.2.4(1)</w:t>
            </w:r>
          </w:p>
        </w:tc>
        <w:tc>
          <w:tcPr>
            <w:tcW w:w="1530" w:type="dxa"/>
          </w:tcPr>
          <w:p w14:paraId="3DC26F43" w14:textId="77777777" w:rsidR="00EB44D7" w:rsidRDefault="000A216D">
            <w:pPr>
              <w:rPr>
                <w:b/>
                <w:lang w:val="pt-BR"/>
              </w:rPr>
            </w:pPr>
            <w:r>
              <w:rPr>
                <w:b/>
                <w:lang w:val="pt-BR"/>
              </w:rPr>
              <w:t>4.5.2(2)(b)</w:t>
            </w:r>
          </w:p>
        </w:tc>
        <w:tc>
          <w:tcPr>
            <w:tcW w:w="1350" w:type="dxa"/>
          </w:tcPr>
          <w:p w14:paraId="3DC26F44" w14:textId="77777777" w:rsidR="00EB44D7" w:rsidRDefault="00EB44D7">
            <w:pPr>
              <w:rPr>
                <w:b/>
                <w:lang w:val="pt-BR"/>
              </w:rPr>
            </w:pPr>
          </w:p>
        </w:tc>
        <w:tc>
          <w:tcPr>
            <w:tcW w:w="1890" w:type="dxa"/>
          </w:tcPr>
          <w:p w14:paraId="3DC26F45" w14:textId="77777777" w:rsidR="00EB44D7" w:rsidRDefault="00EB44D7">
            <w:pPr>
              <w:rPr>
                <w:b/>
                <w:lang w:val="pt-BR"/>
              </w:rPr>
            </w:pPr>
          </w:p>
        </w:tc>
      </w:tr>
      <w:tr w:rsidR="00EB44D7" w14:paraId="3DC26F50" w14:textId="77777777" w:rsidTr="001B4172">
        <w:tc>
          <w:tcPr>
            <w:tcW w:w="2268" w:type="dxa"/>
            <w:vMerge w:val="restart"/>
            <w:vAlign w:val="center"/>
          </w:tcPr>
          <w:p w14:paraId="3DC26F47" w14:textId="77777777" w:rsidR="00EB44D7" w:rsidRDefault="000A216D">
            <w:pPr>
              <w:jc w:val="both"/>
              <w:rPr>
                <w:b/>
                <w:lang w:val="pt-BR"/>
              </w:rPr>
            </w:pPr>
            <w:r>
              <w:rPr>
                <w:b/>
                <w:lang w:val="pt-BR"/>
              </w:rPr>
              <w:t>NERC Standard</w:t>
            </w:r>
          </w:p>
          <w:p w14:paraId="3DC26F48" w14:textId="77777777" w:rsidR="00EB44D7" w:rsidRDefault="00EB44D7">
            <w:pPr>
              <w:rPr>
                <w:b/>
                <w:lang w:val="pt-BR"/>
              </w:rPr>
            </w:pPr>
          </w:p>
        </w:tc>
        <w:tc>
          <w:tcPr>
            <w:tcW w:w="1710" w:type="dxa"/>
          </w:tcPr>
          <w:p w14:paraId="3DC26F49" w14:textId="307865A8" w:rsidR="00EB44D7" w:rsidRDefault="000A216D">
            <w:pPr>
              <w:rPr>
                <w:b/>
              </w:rPr>
            </w:pPr>
            <w:r>
              <w:rPr>
                <w:b/>
              </w:rPr>
              <w:t>EOP-011-</w:t>
            </w:r>
            <w:r w:rsidR="004F68C6">
              <w:rPr>
                <w:b/>
              </w:rPr>
              <w:t>4</w:t>
            </w:r>
          </w:p>
          <w:p w14:paraId="3DC26F4A" w14:textId="77777777" w:rsidR="00EB44D7" w:rsidRDefault="000A216D">
            <w:pPr>
              <w:rPr>
                <w:b/>
                <w:lang w:val="pt-BR"/>
              </w:rPr>
            </w:pPr>
            <w:r>
              <w:rPr>
                <w:b/>
              </w:rPr>
              <w:t>R1, R1.1, R1.2, R1.2.4</w:t>
            </w:r>
          </w:p>
        </w:tc>
        <w:tc>
          <w:tcPr>
            <w:tcW w:w="1530" w:type="dxa"/>
          </w:tcPr>
          <w:p w14:paraId="3DC26F4B" w14:textId="77777777" w:rsidR="00EB44D7" w:rsidRDefault="000A216D">
            <w:pPr>
              <w:rPr>
                <w:b/>
                <w:lang w:val="pt-BR"/>
              </w:rPr>
            </w:pPr>
            <w:r>
              <w:rPr>
                <w:b/>
                <w:lang w:val="pt-BR"/>
              </w:rPr>
              <w:t>IRO-001-4 R1</w:t>
            </w:r>
          </w:p>
        </w:tc>
        <w:tc>
          <w:tcPr>
            <w:tcW w:w="1350" w:type="dxa"/>
          </w:tcPr>
          <w:p w14:paraId="3DC26F4C" w14:textId="411A2603" w:rsidR="00EB44D7" w:rsidRDefault="000A216D">
            <w:pPr>
              <w:rPr>
                <w:b/>
              </w:rPr>
            </w:pPr>
            <w:r>
              <w:rPr>
                <w:b/>
              </w:rPr>
              <w:t>IRO-002-</w:t>
            </w:r>
            <w:r w:rsidR="00632333">
              <w:rPr>
                <w:b/>
              </w:rPr>
              <w:t>7</w:t>
            </w:r>
          </w:p>
          <w:p w14:paraId="3DC26F4D" w14:textId="77777777" w:rsidR="00EB44D7" w:rsidRDefault="000A216D">
            <w:pPr>
              <w:rPr>
                <w:b/>
                <w:lang w:val="pt-BR"/>
              </w:rPr>
            </w:pPr>
            <w:r>
              <w:rPr>
                <w:b/>
              </w:rPr>
              <w:t>R5</w:t>
            </w:r>
          </w:p>
        </w:tc>
        <w:tc>
          <w:tcPr>
            <w:tcW w:w="1890" w:type="dxa"/>
          </w:tcPr>
          <w:p w14:paraId="70B99504" w14:textId="30272325" w:rsidR="00DB18DE" w:rsidRDefault="00DB18DE" w:rsidP="00DB18DE">
            <w:pPr>
              <w:rPr>
                <w:b/>
                <w:lang w:val="pt-BR"/>
              </w:rPr>
            </w:pPr>
            <w:r>
              <w:rPr>
                <w:b/>
                <w:lang w:val="pt-BR"/>
              </w:rPr>
              <w:t>IRO-008-</w:t>
            </w:r>
            <w:r w:rsidR="00463B4E">
              <w:rPr>
                <w:b/>
                <w:lang w:val="pt-BR"/>
              </w:rPr>
              <w:t>3</w:t>
            </w:r>
          </w:p>
          <w:p w14:paraId="3DC26F4F" w14:textId="717811EE" w:rsidR="00EB44D7" w:rsidRDefault="00726250" w:rsidP="00DB18DE">
            <w:pPr>
              <w:rPr>
                <w:b/>
              </w:rPr>
            </w:pPr>
            <w:r>
              <w:rPr>
                <w:b/>
                <w:lang w:val="pt-BR"/>
              </w:rPr>
              <w:t xml:space="preserve">R2, </w:t>
            </w:r>
            <w:r w:rsidR="00A57F16">
              <w:rPr>
                <w:b/>
                <w:lang w:val="pt-BR"/>
              </w:rPr>
              <w:t xml:space="preserve">R3, </w:t>
            </w:r>
            <w:r w:rsidR="00DB18DE">
              <w:rPr>
                <w:b/>
                <w:lang w:val="pt-BR"/>
              </w:rPr>
              <w:t>R5, R6</w:t>
            </w:r>
          </w:p>
        </w:tc>
      </w:tr>
      <w:tr w:rsidR="00D07520" w14:paraId="3DC26F5A" w14:textId="77777777" w:rsidTr="001B4172">
        <w:tc>
          <w:tcPr>
            <w:tcW w:w="2268" w:type="dxa"/>
            <w:vMerge/>
          </w:tcPr>
          <w:p w14:paraId="3DC26F51" w14:textId="77777777" w:rsidR="00D07520" w:rsidRDefault="00D07520" w:rsidP="00D07520">
            <w:pPr>
              <w:rPr>
                <w:b/>
                <w:lang w:val="pt-BR"/>
              </w:rPr>
            </w:pPr>
          </w:p>
        </w:tc>
        <w:tc>
          <w:tcPr>
            <w:tcW w:w="1710" w:type="dxa"/>
          </w:tcPr>
          <w:p w14:paraId="7A3D5240" w14:textId="77777777" w:rsidR="00D07520" w:rsidRDefault="00D07520" w:rsidP="00D07520">
            <w:pPr>
              <w:rPr>
                <w:b/>
                <w:lang w:val="pt-BR"/>
              </w:rPr>
            </w:pPr>
            <w:r>
              <w:rPr>
                <w:b/>
                <w:lang w:val="pt-BR"/>
              </w:rPr>
              <w:t>IRO-009-2</w:t>
            </w:r>
          </w:p>
          <w:p w14:paraId="3DC26F53" w14:textId="1D896247" w:rsidR="00D07520" w:rsidRDefault="00D07520" w:rsidP="00D07520">
            <w:pPr>
              <w:rPr>
                <w:b/>
              </w:rPr>
            </w:pPr>
            <w:r>
              <w:rPr>
                <w:b/>
                <w:lang w:val="pt-BR"/>
              </w:rPr>
              <w:t>R1, R1.1, R1.2, R2, R3</w:t>
            </w:r>
          </w:p>
        </w:tc>
        <w:tc>
          <w:tcPr>
            <w:tcW w:w="1530" w:type="dxa"/>
          </w:tcPr>
          <w:p w14:paraId="3DC26F55" w14:textId="39632CC3" w:rsidR="00D07520" w:rsidRDefault="00E34397" w:rsidP="00D07520">
            <w:pPr>
              <w:rPr>
                <w:b/>
                <w:lang w:val="pt-BR"/>
              </w:rPr>
            </w:pPr>
            <w:r w:rsidRPr="00E34397">
              <w:rPr>
                <w:b/>
                <w:lang w:val="pt-BR"/>
              </w:rPr>
              <w:t>PER-005-2 R4</w:t>
            </w:r>
          </w:p>
        </w:tc>
        <w:tc>
          <w:tcPr>
            <w:tcW w:w="1350" w:type="dxa"/>
          </w:tcPr>
          <w:p w14:paraId="7222C46B" w14:textId="061CF955" w:rsidR="00E34397" w:rsidRDefault="00E34397" w:rsidP="00E34397">
            <w:pPr>
              <w:rPr>
                <w:b/>
                <w:lang w:val="pt-BR"/>
              </w:rPr>
            </w:pPr>
            <w:r>
              <w:rPr>
                <w:b/>
                <w:lang w:val="pt-BR"/>
              </w:rPr>
              <w:t>TOP-001-</w:t>
            </w:r>
            <w:r w:rsidR="00577629">
              <w:rPr>
                <w:b/>
                <w:lang w:val="pt-BR"/>
              </w:rPr>
              <w:t>6</w:t>
            </w:r>
          </w:p>
          <w:p w14:paraId="3DC26F57" w14:textId="7C7AA64C" w:rsidR="00D07520" w:rsidRDefault="00E34397" w:rsidP="00E34397">
            <w:pPr>
              <w:rPr>
                <w:b/>
                <w:lang w:val="pt-BR"/>
              </w:rPr>
            </w:pPr>
            <w:r>
              <w:rPr>
                <w:b/>
                <w:lang w:val="pt-BR"/>
              </w:rPr>
              <w:t>R1, R7, R8, R10, R10.1,  R12, R14</w:t>
            </w:r>
            <w:r w:rsidR="00BF46E6">
              <w:rPr>
                <w:b/>
                <w:lang w:val="pt-BR"/>
              </w:rPr>
              <w:t>, R25</w:t>
            </w:r>
          </w:p>
        </w:tc>
        <w:tc>
          <w:tcPr>
            <w:tcW w:w="1890" w:type="dxa"/>
          </w:tcPr>
          <w:p w14:paraId="71469B76" w14:textId="77777777" w:rsidR="00E34397" w:rsidRDefault="00E34397" w:rsidP="00E34397">
            <w:pPr>
              <w:rPr>
                <w:b/>
              </w:rPr>
            </w:pPr>
            <w:r>
              <w:rPr>
                <w:b/>
              </w:rPr>
              <w:t>TOP-002-4</w:t>
            </w:r>
          </w:p>
          <w:p w14:paraId="3DC26F59" w14:textId="3CC704AA" w:rsidR="00D07520" w:rsidRDefault="00E34397" w:rsidP="00E34397">
            <w:pPr>
              <w:rPr>
                <w:b/>
              </w:rPr>
            </w:pPr>
            <w:r>
              <w:rPr>
                <w:b/>
              </w:rPr>
              <w:t>R2, R3</w:t>
            </w:r>
          </w:p>
        </w:tc>
      </w:tr>
    </w:tbl>
    <w:p w14:paraId="3DC26F5B" w14:textId="62186656"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F5F" w14:textId="77777777">
        <w:tc>
          <w:tcPr>
            <w:tcW w:w="1908" w:type="dxa"/>
          </w:tcPr>
          <w:p w14:paraId="3DC26F5C" w14:textId="0A5DF4F1" w:rsidR="0082183D" w:rsidRDefault="0082183D" w:rsidP="0082183D">
            <w:pPr>
              <w:rPr>
                <w:b/>
              </w:rPr>
            </w:pPr>
            <w:r>
              <w:rPr>
                <w:b/>
              </w:rPr>
              <w:t xml:space="preserve">Version: 2 </w:t>
            </w:r>
          </w:p>
        </w:tc>
        <w:tc>
          <w:tcPr>
            <w:tcW w:w="2250" w:type="dxa"/>
          </w:tcPr>
          <w:p w14:paraId="3DC26F5D" w14:textId="4975EB2B" w:rsidR="0082183D" w:rsidRDefault="0082183D" w:rsidP="0082183D">
            <w:pPr>
              <w:rPr>
                <w:b/>
              </w:rPr>
            </w:pPr>
            <w:r>
              <w:rPr>
                <w:b/>
              </w:rPr>
              <w:t>Revision: 0</w:t>
            </w:r>
          </w:p>
        </w:tc>
        <w:tc>
          <w:tcPr>
            <w:tcW w:w="4680" w:type="dxa"/>
          </w:tcPr>
          <w:p w14:paraId="3DC26F5E" w14:textId="61488C2A" w:rsidR="0082183D" w:rsidRDefault="0082183D" w:rsidP="0082183D">
            <w:pPr>
              <w:rPr>
                <w:b/>
              </w:rPr>
            </w:pPr>
            <w:r>
              <w:rPr>
                <w:b/>
              </w:rPr>
              <w:t>Effective Date:  December 5, 2025</w:t>
            </w:r>
          </w:p>
        </w:tc>
      </w:tr>
    </w:tbl>
    <w:p w14:paraId="3DC26F60"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EB44D7" w14:paraId="3DC26F63" w14:textId="77777777">
        <w:trPr>
          <w:trHeight w:val="576"/>
          <w:tblHeader/>
        </w:trPr>
        <w:tc>
          <w:tcPr>
            <w:tcW w:w="1368" w:type="dxa"/>
            <w:tcBorders>
              <w:top w:val="double" w:sz="4" w:space="0" w:color="auto"/>
              <w:left w:val="nil"/>
              <w:bottom w:val="double" w:sz="4" w:space="0" w:color="auto"/>
            </w:tcBorders>
            <w:vAlign w:val="center"/>
          </w:tcPr>
          <w:p w14:paraId="3DC26F61"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6F62" w14:textId="77777777" w:rsidR="00EB44D7" w:rsidRDefault="000A216D">
            <w:pPr>
              <w:rPr>
                <w:b/>
              </w:rPr>
            </w:pPr>
            <w:r>
              <w:rPr>
                <w:b/>
              </w:rPr>
              <w:t>Action</w:t>
            </w:r>
          </w:p>
        </w:tc>
      </w:tr>
      <w:tr w:rsidR="00682DAF" w14:paraId="470308FC" w14:textId="77777777" w:rsidTr="00D757BB">
        <w:trPr>
          <w:trHeight w:val="576"/>
        </w:trPr>
        <w:tc>
          <w:tcPr>
            <w:tcW w:w="1368" w:type="dxa"/>
            <w:tcBorders>
              <w:top w:val="double" w:sz="4" w:space="0" w:color="auto"/>
              <w:left w:val="nil"/>
              <w:bottom w:val="single" w:sz="4" w:space="0" w:color="auto"/>
            </w:tcBorders>
            <w:vAlign w:val="center"/>
          </w:tcPr>
          <w:p w14:paraId="77F393BD" w14:textId="2D4C00A9" w:rsidR="00682DAF" w:rsidRDefault="00263356">
            <w:pPr>
              <w:jc w:val="center"/>
              <w:rPr>
                <w:b/>
              </w:rPr>
            </w:pPr>
            <w:r>
              <w:rPr>
                <w:b/>
              </w:rPr>
              <w:t>Note</w:t>
            </w:r>
          </w:p>
        </w:tc>
        <w:tc>
          <w:tcPr>
            <w:tcW w:w="7488" w:type="dxa"/>
            <w:tcBorders>
              <w:top w:val="double" w:sz="4" w:space="0" w:color="auto"/>
              <w:bottom w:val="single" w:sz="4" w:space="0" w:color="auto"/>
              <w:right w:val="nil"/>
            </w:tcBorders>
            <w:vAlign w:val="center"/>
          </w:tcPr>
          <w:p w14:paraId="5677A508" w14:textId="794A13D2" w:rsidR="00682DAF" w:rsidRDefault="00333DD5">
            <w:pPr>
              <w:rPr>
                <w:b/>
              </w:rPr>
            </w:pPr>
            <w:r>
              <w:t>Although the steps within the procedure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w:t>
            </w:r>
          </w:p>
        </w:tc>
      </w:tr>
      <w:tr w:rsidR="00902782" w14:paraId="64BD5BE5" w14:textId="77777777" w:rsidTr="00D757BB">
        <w:trPr>
          <w:trHeight w:val="576"/>
        </w:trPr>
        <w:tc>
          <w:tcPr>
            <w:tcW w:w="1368" w:type="dxa"/>
            <w:tcBorders>
              <w:top w:val="single" w:sz="4" w:space="0" w:color="auto"/>
              <w:left w:val="nil"/>
              <w:bottom w:val="single" w:sz="4" w:space="0" w:color="auto"/>
            </w:tcBorders>
            <w:vAlign w:val="center"/>
          </w:tcPr>
          <w:p w14:paraId="03EA6731" w14:textId="77777777" w:rsidR="00902782" w:rsidRDefault="00902782" w:rsidP="00902782">
            <w:pPr>
              <w:jc w:val="center"/>
              <w:rPr>
                <w:b/>
              </w:rPr>
            </w:pPr>
            <w:r>
              <w:rPr>
                <w:b/>
              </w:rPr>
              <w:t>IROL</w:t>
            </w:r>
          </w:p>
          <w:p w14:paraId="3046B382" w14:textId="3B870183" w:rsidR="00902782" w:rsidRDefault="00902782" w:rsidP="00902782">
            <w:pPr>
              <w:jc w:val="center"/>
              <w:rPr>
                <w:b/>
              </w:rPr>
            </w:pPr>
            <w:r>
              <w:rPr>
                <w:b/>
              </w:rPr>
              <w:t>Comms</w:t>
            </w:r>
          </w:p>
        </w:tc>
        <w:tc>
          <w:tcPr>
            <w:tcW w:w="7488" w:type="dxa"/>
            <w:tcBorders>
              <w:top w:val="single" w:sz="4" w:space="0" w:color="auto"/>
              <w:bottom w:val="single" w:sz="4" w:space="0" w:color="auto"/>
              <w:right w:val="nil"/>
            </w:tcBorders>
            <w:vAlign w:val="center"/>
          </w:tcPr>
          <w:p w14:paraId="23613F12" w14:textId="33BBA7CE" w:rsidR="00902782" w:rsidRDefault="00902782" w:rsidP="00902782">
            <w:pPr>
              <w:rPr>
                <w:b/>
              </w:rPr>
            </w:pPr>
            <w:r w:rsidRPr="00473C06">
              <w:t>If ICCP links are down for a TO, or a TO reports bad data</w:t>
            </w:r>
            <w:r w:rsidR="00EF469C" w:rsidRPr="00473C06">
              <w:t xml:space="preserve">, </w:t>
            </w:r>
            <w:r w:rsidR="009E26B6" w:rsidRPr="00473C06">
              <w:t xml:space="preserve">refer to section 3.8, “SOL Exceedance Communications Thresholds”, above for criteria of </w:t>
            </w:r>
            <w:r w:rsidR="001A2965" w:rsidRPr="00473C06">
              <w:t xml:space="preserve">manually </w:t>
            </w:r>
            <w:r w:rsidR="009E26B6" w:rsidRPr="00473C06">
              <w:t xml:space="preserve">communicating </w:t>
            </w:r>
            <w:r w:rsidR="004F5276" w:rsidRPr="00473C06">
              <w:t>IROL</w:t>
            </w:r>
            <w:r w:rsidR="009E26B6" w:rsidRPr="00473C06">
              <w:t xml:space="preserve"> exceedances identified below.  </w:t>
            </w:r>
          </w:p>
        </w:tc>
      </w:tr>
      <w:tr w:rsidR="003D2B6D" w14:paraId="45BAC66B" w14:textId="77777777" w:rsidTr="00D757BB">
        <w:trPr>
          <w:trHeight w:val="576"/>
        </w:trPr>
        <w:tc>
          <w:tcPr>
            <w:tcW w:w="1368" w:type="dxa"/>
            <w:tcBorders>
              <w:top w:val="single" w:sz="4" w:space="0" w:color="auto"/>
              <w:left w:val="nil"/>
              <w:bottom w:val="double" w:sz="4" w:space="0" w:color="auto"/>
            </w:tcBorders>
            <w:vAlign w:val="center"/>
          </w:tcPr>
          <w:p w14:paraId="376CDC6B" w14:textId="4623F9F8" w:rsidR="003D2B6D" w:rsidRDefault="003D2B6D" w:rsidP="00902782">
            <w:pPr>
              <w:jc w:val="center"/>
              <w:rPr>
                <w:b/>
              </w:rPr>
            </w:pPr>
            <w:r w:rsidRPr="003D2B6D">
              <w:rPr>
                <w:b/>
              </w:rPr>
              <w:t>Note</w:t>
            </w:r>
          </w:p>
        </w:tc>
        <w:tc>
          <w:tcPr>
            <w:tcW w:w="7488" w:type="dxa"/>
            <w:tcBorders>
              <w:top w:val="single" w:sz="4" w:space="0" w:color="auto"/>
              <w:bottom w:val="double" w:sz="4" w:space="0" w:color="auto"/>
              <w:right w:val="nil"/>
            </w:tcBorders>
            <w:vAlign w:val="center"/>
          </w:tcPr>
          <w:p w14:paraId="6650D2FB" w14:textId="66491DA2" w:rsidR="003D2B6D" w:rsidRPr="00473C06" w:rsidRDefault="003D2B6D" w:rsidP="00902782">
            <w:r w:rsidRPr="003D2B6D">
              <w:t>Utilize the Not to Exceed (%NTE) feature in the Transmission Constraint Manager (TCM) to maintain a more consistent control of the IROL. (see Trans/Sec desktop guide 2.21 for operational  guidance)</w:t>
            </w:r>
          </w:p>
        </w:tc>
      </w:tr>
      <w:tr w:rsidR="00902782" w14:paraId="3EE47442" w14:textId="77777777" w:rsidTr="00BD28FC">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4E5F73A6" w14:textId="0784CC42" w:rsidR="00902782" w:rsidRDefault="00902782" w:rsidP="00357506">
            <w:pPr>
              <w:pStyle w:val="Heading3"/>
              <w:rPr>
                <w:u w:val="single"/>
              </w:rPr>
            </w:pPr>
            <w:bookmarkStart w:id="159" w:name="_North-Houston_Import_IROL"/>
            <w:bookmarkEnd w:id="159"/>
            <w:r w:rsidRPr="00BC7846">
              <w:t xml:space="preserve">North-Houston </w:t>
            </w:r>
            <w:r>
              <w:t>I</w:t>
            </w:r>
            <w:r w:rsidRPr="00BC7846">
              <w:t>mport IROL</w:t>
            </w:r>
          </w:p>
        </w:tc>
      </w:tr>
      <w:tr w:rsidR="00902782" w14:paraId="3DC26F66" w14:textId="77777777" w:rsidTr="00BD28FC">
        <w:trPr>
          <w:trHeight w:val="576"/>
        </w:trPr>
        <w:tc>
          <w:tcPr>
            <w:tcW w:w="1368" w:type="dxa"/>
            <w:tcBorders>
              <w:top w:val="double" w:sz="4" w:space="0" w:color="auto"/>
              <w:left w:val="nil"/>
              <w:bottom w:val="single" w:sz="4" w:space="0" w:color="auto"/>
            </w:tcBorders>
            <w:vAlign w:val="center"/>
          </w:tcPr>
          <w:p w14:paraId="3DC26F64" w14:textId="40CC9B83" w:rsidR="00902782" w:rsidRDefault="00902782" w:rsidP="00902782">
            <w:pPr>
              <w:jc w:val="center"/>
              <w:rPr>
                <w:b/>
              </w:rPr>
            </w:pPr>
            <w:r>
              <w:rPr>
                <w:b/>
              </w:rPr>
              <w:t>IROL</w:t>
            </w:r>
          </w:p>
        </w:tc>
        <w:tc>
          <w:tcPr>
            <w:tcW w:w="7488" w:type="dxa"/>
            <w:tcBorders>
              <w:top w:val="double" w:sz="4" w:space="0" w:color="auto"/>
              <w:bottom w:val="single" w:sz="4" w:space="0" w:color="auto"/>
              <w:right w:val="nil"/>
            </w:tcBorders>
            <w:vAlign w:val="center"/>
          </w:tcPr>
          <w:p w14:paraId="3DC26F65" w14:textId="781DB964" w:rsidR="00902782" w:rsidRDefault="00902782" w:rsidP="00902782">
            <w:r>
              <w:t>The North – Houston VSAT voltage stability limit is an IROL; the actual flow should not exceed its limit.  If necessary, the System Operator has the authority to instruct load shedding before this IROL has been exceeded.</w:t>
            </w:r>
          </w:p>
        </w:tc>
      </w:tr>
      <w:tr w:rsidR="00902782" w14:paraId="3DC26F73" w14:textId="77777777" w:rsidTr="00BD28FC">
        <w:trPr>
          <w:trHeight w:val="576"/>
        </w:trPr>
        <w:tc>
          <w:tcPr>
            <w:tcW w:w="1368" w:type="dxa"/>
            <w:tcBorders>
              <w:left w:val="nil"/>
            </w:tcBorders>
            <w:vAlign w:val="center"/>
          </w:tcPr>
          <w:p w14:paraId="3DC26F6A" w14:textId="77777777" w:rsidR="00902782" w:rsidRDefault="00902782" w:rsidP="00902782">
            <w:pPr>
              <w:jc w:val="center"/>
              <w:rPr>
                <w:b/>
              </w:rPr>
            </w:pPr>
            <w:r>
              <w:rPr>
                <w:b/>
              </w:rPr>
              <w:t>VSAT</w:t>
            </w:r>
          </w:p>
        </w:tc>
        <w:tc>
          <w:tcPr>
            <w:tcW w:w="7488" w:type="dxa"/>
            <w:tcBorders>
              <w:right w:val="nil"/>
            </w:tcBorders>
            <w:vAlign w:val="center"/>
          </w:tcPr>
          <w:p w14:paraId="3DC26F6B" w14:textId="77777777" w:rsidR="00902782" w:rsidRDefault="00902782" w:rsidP="00902782">
            <w:pPr>
              <w:rPr>
                <w:b/>
                <w:u w:val="single"/>
              </w:rPr>
            </w:pPr>
            <w:r>
              <w:rPr>
                <w:b/>
                <w:u w:val="single"/>
              </w:rPr>
              <w:t>WHEN:</w:t>
            </w:r>
          </w:p>
          <w:p w14:paraId="3DC26F6C" w14:textId="77777777" w:rsidR="00902782" w:rsidRDefault="00902782" w:rsidP="007E512D">
            <w:pPr>
              <w:numPr>
                <w:ilvl w:val="0"/>
                <w:numId w:val="133"/>
              </w:numPr>
              <w:rPr>
                <w:sz w:val="22"/>
                <w:szCs w:val="22"/>
              </w:rPr>
            </w:pPr>
            <w:r>
              <w:t>VSAT runs and provides an updated limit for the North to Houston;</w:t>
            </w:r>
          </w:p>
          <w:p w14:paraId="3DC26F6D" w14:textId="77777777" w:rsidR="00902782" w:rsidRDefault="00902782" w:rsidP="00902782">
            <w:pPr>
              <w:rPr>
                <w:b/>
                <w:u w:val="single"/>
              </w:rPr>
            </w:pPr>
            <w:r>
              <w:rPr>
                <w:b/>
                <w:u w:val="single"/>
              </w:rPr>
              <w:t>THEN:</w:t>
            </w:r>
          </w:p>
          <w:p w14:paraId="3DC26F6E" w14:textId="77777777" w:rsidR="00902782" w:rsidRDefault="00902782" w:rsidP="007E512D">
            <w:pPr>
              <w:numPr>
                <w:ilvl w:val="0"/>
                <w:numId w:val="133"/>
              </w:numPr>
            </w:pPr>
            <w:r>
              <w:t>Update RTMONI.</w:t>
            </w:r>
          </w:p>
          <w:p w14:paraId="3DC26F6F" w14:textId="77777777" w:rsidR="00902782" w:rsidRDefault="00902782" w:rsidP="00902782">
            <w:pPr>
              <w:rPr>
                <w:b/>
                <w:u w:val="single"/>
              </w:rPr>
            </w:pPr>
            <w:r>
              <w:rPr>
                <w:b/>
                <w:u w:val="single"/>
              </w:rPr>
              <w:t>WHEN:</w:t>
            </w:r>
          </w:p>
          <w:p w14:paraId="3DC26F70" w14:textId="4ACF7AD2" w:rsidR="00902782" w:rsidRDefault="00902782" w:rsidP="007E512D">
            <w:pPr>
              <w:numPr>
                <w:ilvl w:val="0"/>
                <w:numId w:val="133"/>
              </w:numPr>
            </w:pPr>
            <w:r>
              <w:lastRenderedPageBreak/>
              <w:t>The North to Houston flow is approaching 85% of the limit;</w:t>
            </w:r>
          </w:p>
          <w:p w14:paraId="3DC26F71" w14:textId="77777777" w:rsidR="00902782" w:rsidRDefault="00902782" w:rsidP="00902782">
            <w:pPr>
              <w:rPr>
                <w:b/>
                <w:u w:val="single"/>
              </w:rPr>
            </w:pPr>
            <w:r>
              <w:rPr>
                <w:b/>
                <w:u w:val="single"/>
              </w:rPr>
              <w:t>THEN:</w:t>
            </w:r>
          </w:p>
          <w:p w14:paraId="49AB841E" w14:textId="0F4A54B9" w:rsidR="00902782" w:rsidRDefault="00902782" w:rsidP="007E512D">
            <w:pPr>
              <w:pStyle w:val="ListParagraph"/>
              <w:numPr>
                <w:ilvl w:val="0"/>
                <w:numId w:val="133"/>
              </w:numPr>
            </w:pPr>
            <w:r>
              <w:t xml:space="preserve">Activate the North to Houston constraint </w:t>
            </w:r>
            <w:r w:rsidR="003D2B6D">
              <w:t>at</w:t>
            </w:r>
            <w:r>
              <w:t xml:space="preserve"> </w:t>
            </w:r>
            <w:r w:rsidR="003D2B6D">
              <w:t>85</w:t>
            </w:r>
            <w:r>
              <w:t>% of the limit.</w:t>
            </w:r>
          </w:p>
          <w:p w14:paraId="6DD4BD6D" w14:textId="413E3FE9" w:rsidR="003D2B6D" w:rsidRDefault="003D2B6D" w:rsidP="007E512D">
            <w:pPr>
              <w:pStyle w:val="ListParagraph"/>
              <w:numPr>
                <w:ilvl w:val="0"/>
                <w:numId w:val="133"/>
              </w:numPr>
            </w:pPr>
            <w:r>
              <w:t>Match the Not to Exceed (NTE) percentage to the activated percent rating.</w:t>
            </w:r>
          </w:p>
          <w:p w14:paraId="3DC26F72" w14:textId="75D2C34E" w:rsidR="007835AA" w:rsidRPr="007835AA" w:rsidRDefault="003D2B6D" w:rsidP="007E512D">
            <w:pPr>
              <w:pStyle w:val="ListParagraph"/>
              <w:numPr>
                <w:ilvl w:val="0"/>
                <w:numId w:val="133"/>
              </w:numPr>
            </w:pPr>
            <w:r>
              <w:t>Adjust the NTE percentage before the activated percent rating to maintain and control up to 9</w:t>
            </w:r>
            <w:r w:rsidR="007835AA">
              <w:t>3</w:t>
            </w:r>
            <w:r>
              <w:t>%.</w:t>
            </w:r>
          </w:p>
        </w:tc>
      </w:tr>
      <w:tr w:rsidR="00902782" w14:paraId="3DC26F7A" w14:textId="77777777" w:rsidTr="00BD28FC">
        <w:trPr>
          <w:trHeight w:val="576"/>
        </w:trPr>
        <w:tc>
          <w:tcPr>
            <w:tcW w:w="1368" w:type="dxa"/>
            <w:tcBorders>
              <w:left w:val="nil"/>
            </w:tcBorders>
            <w:vAlign w:val="center"/>
          </w:tcPr>
          <w:p w14:paraId="3DC26F74" w14:textId="77777777" w:rsidR="00902782" w:rsidRDefault="00902782" w:rsidP="00902782">
            <w:pPr>
              <w:jc w:val="center"/>
              <w:rPr>
                <w:b/>
              </w:rPr>
            </w:pPr>
            <w:r>
              <w:rPr>
                <w:b/>
              </w:rPr>
              <w:lastRenderedPageBreak/>
              <w:t>North-Houston</w:t>
            </w:r>
          </w:p>
          <w:p w14:paraId="3DC26F75" w14:textId="77777777" w:rsidR="00902782" w:rsidRDefault="00902782" w:rsidP="00902782">
            <w:pPr>
              <w:jc w:val="center"/>
            </w:pPr>
            <w:r>
              <w:rPr>
                <w:b/>
              </w:rPr>
              <w:t>345kV Circuit Outage</w:t>
            </w:r>
          </w:p>
        </w:tc>
        <w:tc>
          <w:tcPr>
            <w:tcW w:w="7488" w:type="dxa"/>
            <w:tcBorders>
              <w:right w:val="nil"/>
            </w:tcBorders>
            <w:vAlign w:val="center"/>
          </w:tcPr>
          <w:p w14:paraId="3DC26F76" w14:textId="77777777" w:rsidR="00902782" w:rsidRDefault="00902782" w:rsidP="00902782">
            <w:pPr>
              <w:rPr>
                <w:b/>
                <w:u w:val="single"/>
              </w:rPr>
            </w:pPr>
            <w:r>
              <w:rPr>
                <w:b/>
                <w:u w:val="single"/>
              </w:rPr>
              <w:t>IF:</w:t>
            </w:r>
          </w:p>
          <w:p w14:paraId="3DC26F77" w14:textId="77777777" w:rsidR="00902782" w:rsidRDefault="00902782" w:rsidP="00902782">
            <w:pPr>
              <w:numPr>
                <w:ilvl w:val="0"/>
                <w:numId w:val="36"/>
              </w:numPr>
            </w:pPr>
            <w:r>
              <w:t>Any of the 345kV lines going into the Houston area has a forced outage;</w:t>
            </w:r>
          </w:p>
          <w:p w14:paraId="3DC26F78" w14:textId="77777777" w:rsidR="00902782" w:rsidRDefault="00902782" w:rsidP="00902782">
            <w:pPr>
              <w:rPr>
                <w:b/>
                <w:u w:val="single"/>
              </w:rPr>
            </w:pPr>
            <w:r>
              <w:rPr>
                <w:b/>
                <w:u w:val="single"/>
              </w:rPr>
              <w:t>THEN:</w:t>
            </w:r>
          </w:p>
          <w:p w14:paraId="3DC26F79" w14:textId="14A7AA93" w:rsidR="00902782" w:rsidRDefault="00902782" w:rsidP="00902782">
            <w:pPr>
              <w:numPr>
                <w:ilvl w:val="0"/>
                <w:numId w:val="36"/>
              </w:numPr>
            </w:pPr>
            <w:r>
              <w:t>Manually run the entire sequence of RTNET, RTCA, and RTDCP (VSA) immediately and proceed to the Monitor step in this procedure.</w:t>
            </w:r>
          </w:p>
        </w:tc>
      </w:tr>
      <w:tr w:rsidR="00902782" w14:paraId="3DC26F82" w14:textId="77777777" w:rsidTr="00BD28FC">
        <w:trPr>
          <w:trHeight w:val="576"/>
        </w:trPr>
        <w:tc>
          <w:tcPr>
            <w:tcW w:w="1368" w:type="dxa"/>
            <w:tcBorders>
              <w:left w:val="nil"/>
            </w:tcBorders>
            <w:vAlign w:val="center"/>
          </w:tcPr>
          <w:p w14:paraId="3DC26F7B" w14:textId="77777777" w:rsidR="00902782" w:rsidRDefault="00902782" w:rsidP="00902782">
            <w:pPr>
              <w:jc w:val="center"/>
              <w:rPr>
                <w:b/>
              </w:rPr>
            </w:pPr>
            <w:r>
              <w:rPr>
                <w:b/>
              </w:rPr>
              <w:t>Monitor</w:t>
            </w:r>
          </w:p>
        </w:tc>
        <w:tc>
          <w:tcPr>
            <w:tcW w:w="7488" w:type="dxa"/>
            <w:tcBorders>
              <w:right w:val="nil"/>
            </w:tcBorders>
            <w:vAlign w:val="center"/>
          </w:tcPr>
          <w:p w14:paraId="3DC26F7C" w14:textId="77777777" w:rsidR="00902782" w:rsidRDefault="00902782" w:rsidP="00902782">
            <w:pPr>
              <w:pStyle w:val="TableText"/>
              <w:jc w:val="both"/>
            </w:pPr>
            <w:r>
              <w:t xml:space="preserve">Monitor each of the following Reliability Margins: </w:t>
            </w:r>
          </w:p>
          <w:p w14:paraId="3DC26F7D" w14:textId="77777777" w:rsidR="00902782" w:rsidRDefault="00902782" w:rsidP="00902782">
            <w:pPr>
              <w:pStyle w:val="TableText"/>
              <w:jc w:val="both"/>
              <w:rPr>
                <w:sz w:val="16"/>
                <w:szCs w:val="16"/>
              </w:rPr>
            </w:pPr>
            <w:r>
              <w:t xml:space="preserve"> </w:t>
            </w:r>
          </w:p>
          <w:p w14:paraId="3DC26F7E" w14:textId="77777777" w:rsidR="00902782" w:rsidRDefault="00902782" w:rsidP="00902782">
            <w:pPr>
              <w:pStyle w:val="TableText"/>
              <w:numPr>
                <w:ilvl w:val="0"/>
                <w:numId w:val="37"/>
              </w:numPr>
              <w:jc w:val="both"/>
            </w:pPr>
            <w:r>
              <w:t>N-H G</w:t>
            </w:r>
          </w:p>
          <w:p w14:paraId="3DC26F7F" w14:textId="77777777" w:rsidR="00902782" w:rsidRDefault="00902782" w:rsidP="00902782">
            <w:pPr>
              <w:pStyle w:val="TableText"/>
              <w:numPr>
                <w:ilvl w:val="0"/>
                <w:numId w:val="37"/>
              </w:numPr>
              <w:jc w:val="both"/>
            </w:pPr>
            <w:r>
              <w:t>N-H L</w:t>
            </w:r>
          </w:p>
          <w:p w14:paraId="3DC26F80" w14:textId="77777777" w:rsidR="00902782" w:rsidRDefault="00902782" w:rsidP="00902782">
            <w:pPr>
              <w:pStyle w:val="TableText"/>
              <w:ind w:left="360"/>
              <w:jc w:val="both"/>
            </w:pPr>
          </w:p>
          <w:p w14:paraId="3DC26F81" w14:textId="2D472536" w:rsidR="00902782" w:rsidRDefault="00902782" w:rsidP="00902782">
            <w:r>
              <w:t>If any of these Reliability Margins fall below the following pre-defined limits, take the appropriate corrective action for each limit, and notify the Shift Supervisor.</w:t>
            </w:r>
          </w:p>
        </w:tc>
      </w:tr>
      <w:tr w:rsidR="00902782" w14:paraId="3DC26F8B" w14:textId="77777777" w:rsidTr="00BD28FC">
        <w:trPr>
          <w:trHeight w:val="576"/>
        </w:trPr>
        <w:tc>
          <w:tcPr>
            <w:tcW w:w="1368" w:type="dxa"/>
            <w:tcBorders>
              <w:left w:val="nil"/>
            </w:tcBorders>
            <w:vAlign w:val="center"/>
          </w:tcPr>
          <w:p w14:paraId="3DC26F83" w14:textId="77777777" w:rsidR="00902782" w:rsidRDefault="00902782" w:rsidP="00902782">
            <w:pPr>
              <w:jc w:val="center"/>
            </w:pPr>
            <w:r>
              <w:rPr>
                <w:b/>
              </w:rPr>
              <w:t>Reliability Margin</w:t>
            </w:r>
          </w:p>
        </w:tc>
        <w:tc>
          <w:tcPr>
            <w:tcW w:w="7488" w:type="dxa"/>
            <w:tcBorders>
              <w:right w:val="nil"/>
            </w:tcBorders>
            <w:vAlign w:val="center"/>
          </w:tcPr>
          <w:p w14:paraId="3DC26F84" w14:textId="77777777" w:rsidR="00902782" w:rsidRDefault="00902782" w:rsidP="00902782">
            <w:pPr>
              <w:rPr>
                <w:b/>
                <w:u w:val="single"/>
              </w:rPr>
            </w:pPr>
            <w:r>
              <w:rPr>
                <w:b/>
                <w:u w:val="single"/>
              </w:rPr>
              <w:t>IF:</w:t>
            </w:r>
          </w:p>
          <w:p w14:paraId="3DC26F85" w14:textId="77777777" w:rsidR="00902782" w:rsidRDefault="00902782" w:rsidP="00902782">
            <w:pPr>
              <w:pStyle w:val="ListParagraph"/>
              <w:numPr>
                <w:ilvl w:val="0"/>
                <w:numId w:val="37"/>
              </w:numPr>
            </w:pPr>
            <w:r>
              <w:t>Reliability Margin ≤500 MW</w:t>
            </w:r>
          </w:p>
          <w:p w14:paraId="3DC26F86" w14:textId="77777777" w:rsidR="00902782" w:rsidRDefault="00902782" w:rsidP="00902782">
            <w:pPr>
              <w:rPr>
                <w:b/>
              </w:rPr>
            </w:pPr>
            <w:r>
              <w:rPr>
                <w:b/>
                <w:u w:val="single"/>
              </w:rPr>
              <w:t>THEN:</w:t>
            </w:r>
          </w:p>
          <w:p w14:paraId="3DC26F87" w14:textId="1BA7F548" w:rsidR="00902782" w:rsidRDefault="00902782" w:rsidP="00902782">
            <w:pPr>
              <w:pStyle w:val="TableText"/>
              <w:numPr>
                <w:ilvl w:val="0"/>
                <w:numId w:val="37"/>
              </w:numPr>
              <w:jc w:val="both"/>
            </w:pPr>
            <w:r>
              <w:t xml:space="preserve">Instruct TOs in the affected </w:t>
            </w:r>
            <w:r w:rsidR="002E349E">
              <w:t xml:space="preserve">Houston </w:t>
            </w:r>
            <w:r>
              <w:t>area to increase voltages by placing capacitor banks in-service and turning off reactors near the weak busses that are available without exceeding high voltage SOLs.</w:t>
            </w:r>
          </w:p>
          <w:p w14:paraId="3DC26F88" w14:textId="77777777" w:rsidR="00902782" w:rsidRDefault="00902782" w:rsidP="00902782">
            <w:pPr>
              <w:pStyle w:val="TableText"/>
              <w:jc w:val="both"/>
            </w:pPr>
          </w:p>
          <w:p w14:paraId="3DC26F8A" w14:textId="1F79A40B" w:rsidR="00902782" w:rsidRDefault="00902782" w:rsidP="00902782">
            <w:r>
              <w:rPr>
                <w:b/>
                <w:highlight w:val="yellow"/>
                <w:u w:val="single"/>
              </w:rPr>
              <w:t>T#95 North – Houston Reliability Margin ≤500 MW</w:t>
            </w:r>
          </w:p>
        </w:tc>
      </w:tr>
      <w:tr w:rsidR="00902782" w14:paraId="3DC26F92" w14:textId="77777777" w:rsidTr="00BD28FC">
        <w:trPr>
          <w:trHeight w:val="576"/>
        </w:trPr>
        <w:tc>
          <w:tcPr>
            <w:tcW w:w="1368" w:type="dxa"/>
            <w:tcBorders>
              <w:left w:val="nil"/>
            </w:tcBorders>
            <w:vAlign w:val="center"/>
          </w:tcPr>
          <w:p w14:paraId="3DC26F8C" w14:textId="77777777" w:rsidR="00902782" w:rsidRDefault="00902782" w:rsidP="00902782">
            <w:pPr>
              <w:jc w:val="center"/>
            </w:pPr>
            <w:r>
              <w:rPr>
                <w:b/>
              </w:rPr>
              <w:t>≤400MW</w:t>
            </w:r>
          </w:p>
        </w:tc>
        <w:tc>
          <w:tcPr>
            <w:tcW w:w="7488" w:type="dxa"/>
            <w:tcBorders>
              <w:right w:val="nil"/>
            </w:tcBorders>
            <w:vAlign w:val="center"/>
          </w:tcPr>
          <w:p w14:paraId="3DC26F8D" w14:textId="77777777" w:rsidR="00902782" w:rsidRDefault="00902782" w:rsidP="00902782">
            <w:pPr>
              <w:pStyle w:val="TableText"/>
              <w:jc w:val="both"/>
            </w:pPr>
            <w:r>
              <w:t>Activate the appropriate constraint(s) such as:</w:t>
            </w:r>
          </w:p>
          <w:p w14:paraId="3DC26F8E" w14:textId="77777777" w:rsidR="00902782" w:rsidRDefault="00902782" w:rsidP="00902782">
            <w:pPr>
              <w:pStyle w:val="TableText"/>
              <w:numPr>
                <w:ilvl w:val="0"/>
                <w:numId w:val="37"/>
              </w:numPr>
              <w:jc w:val="both"/>
            </w:pPr>
            <w:r>
              <w:t>Thermal constraint(s)</w:t>
            </w:r>
          </w:p>
          <w:p w14:paraId="3DC26F8F" w14:textId="77777777" w:rsidR="00902782" w:rsidRDefault="00902782" w:rsidP="00902782">
            <w:pPr>
              <w:pStyle w:val="TableText"/>
              <w:numPr>
                <w:ilvl w:val="0"/>
                <w:numId w:val="37"/>
              </w:numPr>
              <w:jc w:val="both"/>
            </w:pPr>
            <w:r>
              <w:t xml:space="preserve">North to Houston constraint  </w:t>
            </w:r>
          </w:p>
          <w:p w14:paraId="3DC26F90" w14:textId="77777777" w:rsidR="00902782" w:rsidRDefault="00902782" w:rsidP="00902782">
            <w:pPr>
              <w:pStyle w:val="TableText"/>
              <w:numPr>
                <w:ilvl w:val="1"/>
                <w:numId w:val="37"/>
              </w:numPr>
              <w:jc w:val="both"/>
            </w:pPr>
            <w:r>
              <w:t>For an unsolved contingency scenario or the Reliability margin is approaching 400, activate the North to Houston (N_TO_H) constraint to get the contingency to solve.</w:t>
            </w:r>
          </w:p>
          <w:p w14:paraId="3DC26F91" w14:textId="6F5D8641" w:rsidR="00902782" w:rsidRDefault="00902782" w:rsidP="00902782">
            <w:pPr>
              <w:pStyle w:val="TableText"/>
              <w:numPr>
                <w:ilvl w:val="1"/>
                <w:numId w:val="37"/>
              </w:numPr>
              <w:jc w:val="both"/>
            </w:pPr>
            <w:r>
              <w:t>This may require setting the % Rating lower than 90% to get the constraint to bind.</w:t>
            </w:r>
          </w:p>
        </w:tc>
      </w:tr>
      <w:tr w:rsidR="00902782" w14:paraId="3DC26F9A" w14:textId="77777777" w:rsidTr="00BD28FC">
        <w:trPr>
          <w:trHeight w:val="576"/>
        </w:trPr>
        <w:tc>
          <w:tcPr>
            <w:tcW w:w="1368" w:type="dxa"/>
            <w:tcBorders>
              <w:left w:val="nil"/>
            </w:tcBorders>
            <w:vAlign w:val="center"/>
          </w:tcPr>
          <w:p w14:paraId="3DC26F93" w14:textId="77777777" w:rsidR="00902782" w:rsidRDefault="00902782" w:rsidP="00902782">
            <w:pPr>
              <w:jc w:val="center"/>
            </w:pPr>
            <w:r>
              <w:rPr>
                <w:b/>
              </w:rPr>
              <w:t>≤300MW</w:t>
            </w:r>
          </w:p>
        </w:tc>
        <w:tc>
          <w:tcPr>
            <w:tcW w:w="7488" w:type="dxa"/>
            <w:tcBorders>
              <w:right w:val="nil"/>
            </w:tcBorders>
            <w:vAlign w:val="center"/>
          </w:tcPr>
          <w:p w14:paraId="3DC26F94" w14:textId="2AF8EFF5" w:rsidR="00902782" w:rsidRDefault="00902782" w:rsidP="00902782">
            <w:pPr>
              <w:pStyle w:val="TableText"/>
              <w:jc w:val="both"/>
            </w:pPr>
            <w:r>
              <w:t xml:space="preserve">Coordinate with the Resource Operator to deploy Non-Spin </w:t>
            </w:r>
            <w:ins w:id="160" w:author="Smith, Ira" w:date="2025-03-12T11:43:00Z">
              <w:r w:rsidR="00105FA6">
                <w:t>using the N</w:t>
              </w:r>
            </w:ins>
            <w:ins w:id="161" w:author="Smith, Ira" w:date="2025-03-12T11:44:00Z">
              <w:r w:rsidR="00105FA6">
                <w:t xml:space="preserve">_TO_H constraint </w:t>
              </w:r>
            </w:ins>
            <w:ins w:id="162" w:author="Smith, Ira" w:date="2025-06-06T12:42:00Z" w16du:dateUtc="2025-06-06T17:42:00Z">
              <w:r w:rsidR="008B71D7">
                <w:t xml:space="preserve">or </w:t>
              </w:r>
            </w:ins>
            <w:del w:id="163" w:author="Smith, Ira" w:date="2025-06-06T12:42:00Z" w16du:dateUtc="2025-06-06T17:42:00Z">
              <w:r w:rsidDel="008B71D7">
                <w:delText xml:space="preserve">in </w:delText>
              </w:r>
            </w:del>
            <w:r>
              <w:t>the Coast Weather Zone (WZ_COAST)</w:t>
            </w:r>
            <w:ins w:id="164" w:author="Smith, Ira" w:date="2025-06-06T12:42:00Z" w16du:dateUtc="2025-06-06T17:42:00Z">
              <w:r w:rsidR="008B71D7">
                <w:t xml:space="preserve"> in the A/S Manager</w:t>
              </w:r>
            </w:ins>
            <w:ins w:id="165" w:author="Smith, Ira" w:date="2025-06-06T12:43:00Z" w16du:dateUtc="2025-06-06T17:43:00Z">
              <w:r w:rsidR="008B71D7">
                <w:t xml:space="preserve"> </w:t>
              </w:r>
            </w:ins>
            <w:del w:id="166" w:author="Smith, Ira" w:date="2025-06-06T12:43:00Z" w16du:dateUtc="2025-06-06T17:43:00Z">
              <w:r w:rsidDel="008B71D7">
                <w:delText xml:space="preserve"> </w:delText>
              </w:r>
            </w:del>
            <w:r>
              <w:t xml:space="preserve">and remove any A/S </w:t>
            </w:r>
            <w:ins w:id="167" w:author="Smith, Ira" w:date="2025-03-12T11:44:00Z">
              <w:r w:rsidR="00105FA6">
                <w:t xml:space="preserve">from resources as needed </w:t>
              </w:r>
            </w:ins>
            <w:r>
              <w:t xml:space="preserve">to Increase Capacity available to SCED </w:t>
            </w:r>
          </w:p>
          <w:p w14:paraId="3DC26F95" w14:textId="7E3C4824" w:rsidR="00902782" w:rsidRDefault="00902782" w:rsidP="00902782">
            <w:pPr>
              <w:pStyle w:val="TableText"/>
              <w:numPr>
                <w:ilvl w:val="0"/>
                <w:numId w:val="37"/>
              </w:numPr>
              <w:jc w:val="both"/>
            </w:pPr>
            <w:r>
              <w:t xml:space="preserve">Issue a Transmission Watch by making a Hotline call and posting on the </w:t>
            </w:r>
            <w:r w:rsidRPr="00ED58B1">
              <w:t>ERCOT Website</w:t>
            </w:r>
          </w:p>
          <w:p w14:paraId="3DC26F96" w14:textId="7BF798CD" w:rsidR="00902782" w:rsidRDefault="00902782" w:rsidP="00902782">
            <w:pPr>
              <w:pStyle w:val="TableText"/>
              <w:numPr>
                <w:ilvl w:val="0"/>
                <w:numId w:val="37"/>
              </w:numPr>
              <w:jc w:val="both"/>
            </w:pPr>
            <w:r>
              <w:t xml:space="preserve">Coordinate with the Real-Time Operator to make Hotline notification to QSEs </w:t>
            </w:r>
          </w:p>
          <w:p w14:paraId="3DC26F97" w14:textId="77777777" w:rsidR="00902782" w:rsidRDefault="00902782" w:rsidP="00902782">
            <w:pPr>
              <w:pStyle w:val="TableText"/>
              <w:jc w:val="both"/>
            </w:pPr>
          </w:p>
          <w:p w14:paraId="3DC26F99" w14:textId="2A7AE714" w:rsidR="00902782" w:rsidRDefault="00902782" w:rsidP="00902782">
            <w:pPr>
              <w:pStyle w:val="TableText"/>
              <w:jc w:val="both"/>
            </w:pPr>
            <w:r>
              <w:rPr>
                <w:b/>
                <w:highlight w:val="yellow"/>
                <w:u w:val="single"/>
              </w:rPr>
              <w:lastRenderedPageBreak/>
              <w:t>T#31 – Typical Hotline Script for Watch for North to Houston Interface</w:t>
            </w:r>
          </w:p>
        </w:tc>
      </w:tr>
      <w:tr w:rsidR="00902782" w14:paraId="3DC26F9D" w14:textId="77777777" w:rsidTr="00BD28FC">
        <w:trPr>
          <w:trHeight w:val="576"/>
        </w:trPr>
        <w:tc>
          <w:tcPr>
            <w:tcW w:w="1368" w:type="dxa"/>
            <w:tcBorders>
              <w:left w:val="nil"/>
            </w:tcBorders>
            <w:vAlign w:val="center"/>
          </w:tcPr>
          <w:p w14:paraId="3DC26F9B" w14:textId="638AE2CC" w:rsidR="00902782" w:rsidRDefault="00902782" w:rsidP="00902782">
            <w:pPr>
              <w:jc w:val="center"/>
              <w:rPr>
                <w:b/>
              </w:rPr>
            </w:pPr>
            <w:del w:id="168" w:author="Smith, Ira" w:date="2025-06-06T12:44:00Z" w16du:dateUtc="2025-06-06T17:44:00Z">
              <w:r w:rsidDel="008B71D7">
                <w:rPr>
                  <w:b/>
                </w:rPr>
                <w:lastRenderedPageBreak/>
                <w:delText>Note</w:delText>
              </w:r>
            </w:del>
          </w:p>
        </w:tc>
        <w:tc>
          <w:tcPr>
            <w:tcW w:w="7488" w:type="dxa"/>
            <w:tcBorders>
              <w:right w:val="nil"/>
            </w:tcBorders>
            <w:vAlign w:val="center"/>
          </w:tcPr>
          <w:p w14:paraId="3DC26F9C" w14:textId="5BC65A81" w:rsidR="00902782" w:rsidRDefault="00902782" w:rsidP="00902782">
            <w:pPr>
              <w:pStyle w:val="TableText"/>
              <w:jc w:val="both"/>
            </w:pPr>
            <w:del w:id="169" w:author="Smith, Ira" w:date="2025-06-06T12:44:00Z" w16du:dateUtc="2025-06-06T17:44:00Z">
              <w:r w:rsidDel="008B71D7">
                <w:delText>When the Non-Spin Resource is on-line, they must change their Non-Spin schedule to 0 for SCED to dispatch them.</w:delText>
              </w:r>
            </w:del>
          </w:p>
        </w:tc>
      </w:tr>
      <w:tr w:rsidR="00902782" w14:paraId="3DC26FA1" w14:textId="77777777" w:rsidTr="00BD28FC">
        <w:trPr>
          <w:trHeight w:val="576"/>
        </w:trPr>
        <w:tc>
          <w:tcPr>
            <w:tcW w:w="1368" w:type="dxa"/>
            <w:tcBorders>
              <w:left w:val="nil"/>
            </w:tcBorders>
            <w:vAlign w:val="center"/>
          </w:tcPr>
          <w:p w14:paraId="3DC26F9E" w14:textId="77777777" w:rsidR="00902782" w:rsidRDefault="00902782" w:rsidP="00902782">
            <w:pPr>
              <w:jc w:val="center"/>
              <w:rPr>
                <w:lang w:val="fr-FR"/>
              </w:rPr>
            </w:pPr>
            <w:r>
              <w:rPr>
                <w:b/>
              </w:rPr>
              <w:t>≤200MW</w:t>
            </w:r>
          </w:p>
        </w:tc>
        <w:tc>
          <w:tcPr>
            <w:tcW w:w="7488" w:type="dxa"/>
            <w:tcBorders>
              <w:right w:val="nil"/>
            </w:tcBorders>
            <w:vAlign w:val="center"/>
          </w:tcPr>
          <w:p w14:paraId="3DC26F9F" w14:textId="77777777" w:rsidR="00902782" w:rsidRDefault="00902782" w:rsidP="00902782">
            <w:pPr>
              <w:pStyle w:val="TableText"/>
              <w:jc w:val="both"/>
            </w:pPr>
            <w:r>
              <w:t>VDI QSGR in the Houston area that were not bid in as Non-Spin.  Determine QSGR in the Coast Weather Zone (WZ_COAST)</w:t>
            </w:r>
          </w:p>
          <w:p w14:paraId="3DC26FA0" w14:textId="41B6B329" w:rsidR="00902782" w:rsidRDefault="00902782" w:rsidP="007E512D">
            <w:pPr>
              <w:pStyle w:val="ListParagraph"/>
              <w:numPr>
                <w:ilvl w:val="0"/>
                <w:numId w:val="136"/>
              </w:numPr>
            </w:pPr>
            <w:r>
              <w:t>Request RUC Operator to issue electronic Dispatch Instruction to RUC commit</w:t>
            </w:r>
          </w:p>
        </w:tc>
      </w:tr>
      <w:tr w:rsidR="00902782" w14:paraId="3DC26FA9" w14:textId="77777777" w:rsidTr="00BD28FC">
        <w:trPr>
          <w:trHeight w:val="576"/>
        </w:trPr>
        <w:tc>
          <w:tcPr>
            <w:tcW w:w="1368" w:type="dxa"/>
            <w:tcBorders>
              <w:left w:val="nil"/>
            </w:tcBorders>
            <w:vAlign w:val="center"/>
          </w:tcPr>
          <w:p w14:paraId="3DC26FA2" w14:textId="77777777" w:rsidR="00902782" w:rsidRDefault="00902782" w:rsidP="00902782">
            <w:pPr>
              <w:jc w:val="center"/>
              <w:rPr>
                <w:b/>
              </w:rPr>
            </w:pPr>
            <w:r>
              <w:rPr>
                <w:b/>
              </w:rPr>
              <w:t>≤100MW</w:t>
            </w:r>
          </w:p>
        </w:tc>
        <w:tc>
          <w:tcPr>
            <w:tcW w:w="7488" w:type="dxa"/>
            <w:tcBorders>
              <w:right w:val="nil"/>
            </w:tcBorders>
            <w:vAlign w:val="center"/>
          </w:tcPr>
          <w:p w14:paraId="3DC26FA3" w14:textId="1AA77766" w:rsidR="00902782" w:rsidRDefault="00902782" w:rsidP="00902782">
            <w:pPr>
              <w:pStyle w:val="TableText"/>
              <w:numPr>
                <w:ilvl w:val="0"/>
                <w:numId w:val="37"/>
              </w:numPr>
              <w:jc w:val="both"/>
            </w:pPr>
            <w:r>
              <w:t>Notify the Resource Desk Operator to deploy Load Resources providing ECRS or RRS in Houston. Prioritize NCLR’s providing ECRS only without UFR.</w:t>
            </w:r>
          </w:p>
          <w:p w14:paraId="3DC26FA4" w14:textId="69A894B2" w:rsidR="00902782" w:rsidRDefault="00902782" w:rsidP="00902782">
            <w:pPr>
              <w:pStyle w:val="TableText"/>
              <w:numPr>
                <w:ilvl w:val="0"/>
                <w:numId w:val="37"/>
              </w:numPr>
              <w:jc w:val="both"/>
            </w:pPr>
            <w:r>
              <w:t xml:space="preserve">Issue a Transmission Emergency Notice by making a Hotline call and posting on the </w:t>
            </w:r>
            <w:r w:rsidRPr="00ED58B1">
              <w:t>ERCOT Website</w:t>
            </w:r>
          </w:p>
          <w:p w14:paraId="3DC26FA5" w14:textId="77777777" w:rsidR="00902782" w:rsidRDefault="00902782" w:rsidP="00902782">
            <w:pPr>
              <w:pStyle w:val="TableText"/>
              <w:numPr>
                <w:ilvl w:val="0"/>
                <w:numId w:val="37"/>
              </w:numPr>
              <w:jc w:val="both"/>
            </w:pPr>
            <w:r>
              <w:t>Notify Real-Time Operator to make Hotline notification to QSEs</w:t>
            </w:r>
          </w:p>
          <w:p w14:paraId="3DC26FA6" w14:textId="77777777" w:rsidR="00902782" w:rsidRDefault="00902782" w:rsidP="00902782">
            <w:pPr>
              <w:pStyle w:val="TableText"/>
              <w:jc w:val="both"/>
            </w:pPr>
          </w:p>
          <w:p w14:paraId="3DC26FA8" w14:textId="797A71AA" w:rsidR="00902782" w:rsidRDefault="00902782" w:rsidP="00902782">
            <w:r>
              <w:rPr>
                <w:b/>
                <w:highlight w:val="yellow"/>
                <w:u w:val="single"/>
              </w:rPr>
              <w:t>T#32 – Typical Hotline Script for Emergency Notice for North to Houston Interface</w:t>
            </w:r>
            <w:r>
              <w:t xml:space="preserve"> </w:t>
            </w:r>
          </w:p>
        </w:tc>
      </w:tr>
      <w:tr w:rsidR="00902782" w14:paraId="3DC26FB4" w14:textId="77777777" w:rsidTr="00BD28FC">
        <w:trPr>
          <w:trHeight w:val="576"/>
        </w:trPr>
        <w:tc>
          <w:tcPr>
            <w:tcW w:w="1368" w:type="dxa"/>
            <w:tcBorders>
              <w:left w:val="nil"/>
            </w:tcBorders>
            <w:vAlign w:val="center"/>
          </w:tcPr>
          <w:p w14:paraId="3DC26FAA" w14:textId="248329C2" w:rsidR="00902782" w:rsidRDefault="00902782" w:rsidP="00902782">
            <w:pPr>
              <w:jc w:val="center"/>
              <w:rPr>
                <w:b/>
              </w:rPr>
            </w:pPr>
            <w:r>
              <w:rPr>
                <w:b/>
              </w:rPr>
              <w:t>&lt;25MW</w:t>
            </w:r>
          </w:p>
          <w:p w14:paraId="3DC26FAB" w14:textId="77777777" w:rsidR="00902782" w:rsidRDefault="00902782" w:rsidP="00902782">
            <w:pPr>
              <w:jc w:val="center"/>
              <w:rPr>
                <w:b/>
              </w:rPr>
            </w:pPr>
          </w:p>
        </w:tc>
        <w:tc>
          <w:tcPr>
            <w:tcW w:w="7488" w:type="dxa"/>
            <w:tcBorders>
              <w:right w:val="nil"/>
            </w:tcBorders>
            <w:vAlign w:val="center"/>
          </w:tcPr>
          <w:p w14:paraId="3DC26FAC" w14:textId="77777777" w:rsidR="00902782" w:rsidRDefault="00902782" w:rsidP="00902782">
            <w:pPr>
              <w:pStyle w:val="TableText"/>
              <w:numPr>
                <w:ilvl w:val="0"/>
                <w:numId w:val="38"/>
              </w:numPr>
              <w:jc w:val="both"/>
            </w:pPr>
            <w:r>
              <w:t>Instruct CenterPoint to drop firm load in 100 MW blocks.</w:t>
            </w:r>
          </w:p>
          <w:p w14:paraId="3DC26FAD" w14:textId="035D682E" w:rsidR="00902782" w:rsidRDefault="00902782" w:rsidP="00902782">
            <w:pPr>
              <w:pStyle w:val="TableText"/>
              <w:numPr>
                <w:ilvl w:val="0"/>
                <w:numId w:val="38"/>
              </w:numPr>
              <w:jc w:val="both"/>
            </w:pPr>
            <w:r>
              <w:t xml:space="preserve">Continue Transmission Emergency Notice by making a Hotline call and posting on the </w:t>
            </w:r>
            <w:r w:rsidRPr="00ED58B1">
              <w:t>ERCOT Website</w:t>
            </w:r>
          </w:p>
          <w:p w14:paraId="3DC26FAE" w14:textId="77777777" w:rsidR="00902782" w:rsidRDefault="00902782" w:rsidP="00902782">
            <w:pPr>
              <w:pStyle w:val="TableText"/>
              <w:numPr>
                <w:ilvl w:val="0"/>
                <w:numId w:val="38"/>
              </w:numPr>
              <w:jc w:val="both"/>
            </w:pPr>
            <w:r>
              <w:t>Notify Shift Supervisor to make NXT notification</w:t>
            </w:r>
          </w:p>
          <w:p w14:paraId="3DC26FAF" w14:textId="77777777" w:rsidR="00902782" w:rsidRDefault="00902782" w:rsidP="00902782">
            <w:pPr>
              <w:pStyle w:val="TableText"/>
              <w:jc w:val="both"/>
              <w:rPr>
                <w:sz w:val="20"/>
                <w:szCs w:val="20"/>
              </w:rPr>
            </w:pPr>
          </w:p>
          <w:p w14:paraId="3DC26FB0" w14:textId="77777777" w:rsidR="00902782" w:rsidRDefault="00902782" w:rsidP="00902782">
            <w:pPr>
              <w:pStyle w:val="TableText"/>
              <w:jc w:val="both"/>
              <w:rPr>
                <w:b/>
                <w:u w:val="single"/>
              </w:rPr>
            </w:pPr>
            <w:r>
              <w:rPr>
                <w:b/>
                <w:highlight w:val="yellow"/>
                <w:u w:val="single"/>
              </w:rPr>
              <w:t>Typical Script for CenterPoint:</w:t>
            </w:r>
            <w:r>
              <w:rPr>
                <w:b/>
                <w:u w:val="single"/>
              </w:rPr>
              <w:t xml:space="preserve">  </w:t>
            </w:r>
          </w:p>
          <w:p w14:paraId="3DC26FB1" w14:textId="77777777" w:rsidR="00902782" w:rsidRDefault="00902782" w:rsidP="00902782">
            <w:pPr>
              <w:pStyle w:val="TableText"/>
              <w:jc w:val="both"/>
            </w:pPr>
            <w:r>
              <w:t>This is ERCOT operator [first and last name].  At [xx:xx], ERCOT is issuing CenterPoint an Operating Instruction to drop [*** MW] of firm load for the North – Houston interface.  Notify ERCOT when this task is complete.  Please repeat this back to me.  That is correct, thank you.”</w:t>
            </w:r>
          </w:p>
          <w:p w14:paraId="3DC26FB2" w14:textId="77777777" w:rsidR="00902782" w:rsidRDefault="00902782" w:rsidP="00902782">
            <w:pPr>
              <w:pStyle w:val="TableText"/>
              <w:jc w:val="both"/>
              <w:rPr>
                <w:b/>
                <w:highlight w:val="yellow"/>
                <w:u w:val="single"/>
              </w:rPr>
            </w:pPr>
          </w:p>
          <w:p w14:paraId="3DC26FB3" w14:textId="6967908C" w:rsidR="00902782" w:rsidRDefault="00902782" w:rsidP="00902782">
            <w:pPr>
              <w:pStyle w:val="TableText"/>
              <w:jc w:val="both"/>
            </w:pPr>
            <w:r>
              <w:rPr>
                <w:b/>
                <w:highlight w:val="yellow"/>
                <w:u w:val="single"/>
              </w:rPr>
              <w:t>T#33 – Typical Hotline Script for Emergency Notice for North to Houston Interface, Firm Load Shed</w:t>
            </w:r>
            <w:r>
              <w:t xml:space="preserve"> </w:t>
            </w:r>
          </w:p>
        </w:tc>
      </w:tr>
      <w:tr w:rsidR="00902782" w14:paraId="3DC26FB7" w14:textId="77777777" w:rsidTr="00BD28FC">
        <w:trPr>
          <w:trHeight w:val="576"/>
        </w:trPr>
        <w:tc>
          <w:tcPr>
            <w:tcW w:w="1368" w:type="dxa"/>
            <w:tcBorders>
              <w:left w:val="nil"/>
              <w:bottom w:val="single" w:sz="4" w:space="0" w:color="auto"/>
            </w:tcBorders>
            <w:vAlign w:val="center"/>
          </w:tcPr>
          <w:p w14:paraId="3DC26FB5" w14:textId="77777777" w:rsidR="00902782" w:rsidRDefault="00902782" w:rsidP="00902782">
            <w:pPr>
              <w:jc w:val="center"/>
              <w:rPr>
                <w:b/>
              </w:rPr>
            </w:pPr>
            <w:r>
              <w:rPr>
                <w:b/>
              </w:rPr>
              <w:t>Cancel</w:t>
            </w:r>
          </w:p>
        </w:tc>
        <w:tc>
          <w:tcPr>
            <w:tcW w:w="7488" w:type="dxa"/>
            <w:tcBorders>
              <w:bottom w:val="single" w:sz="4" w:space="0" w:color="auto"/>
              <w:right w:val="nil"/>
            </w:tcBorders>
            <w:vAlign w:val="center"/>
          </w:tcPr>
          <w:p w14:paraId="3DC26FB6" w14:textId="77777777" w:rsidR="00902782" w:rsidRDefault="00902782" w:rsidP="00902782">
            <w:pPr>
              <w:pStyle w:val="TableText"/>
              <w:jc w:val="both"/>
            </w:pPr>
            <w:r>
              <w:t>Make appropriate cancellations when back to normal operations.</w:t>
            </w:r>
          </w:p>
        </w:tc>
      </w:tr>
      <w:tr w:rsidR="00902782" w14:paraId="3DC26FBA" w14:textId="77777777" w:rsidTr="00BD28FC">
        <w:trPr>
          <w:trHeight w:val="576"/>
        </w:trPr>
        <w:tc>
          <w:tcPr>
            <w:tcW w:w="1368" w:type="dxa"/>
            <w:tcBorders>
              <w:left w:val="nil"/>
              <w:bottom w:val="double" w:sz="4" w:space="0" w:color="auto"/>
            </w:tcBorders>
            <w:vAlign w:val="center"/>
          </w:tcPr>
          <w:p w14:paraId="3DC26FB8" w14:textId="77777777" w:rsidR="00902782" w:rsidRDefault="00902782" w:rsidP="00902782">
            <w:pPr>
              <w:jc w:val="center"/>
              <w:rPr>
                <w:b/>
              </w:rPr>
            </w:pPr>
            <w:r>
              <w:rPr>
                <w:b/>
              </w:rPr>
              <w:t>Log</w:t>
            </w:r>
          </w:p>
        </w:tc>
        <w:tc>
          <w:tcPr>
            <w:tcW w:w="7488" w:type="dxa"/>
            <w:tcBorders>
              <w:bottom w:val="double" w:sz="4" w:space="0" w:color="auto"/>
              <w:right w:val="nil"/>
            </w:tcBorders>
            <w:vAlign w:val="center"/>
          </w:tcPr>
          <w:p w14:paraId="3DC26FB9" w14:textId="77777777" w:rsidR="00902782" w:rsidRDefault="00902782" w:rsidP="00902782">
            <w:pPr>
              <w:pStyle w:val="TableText"/>
              <w:jc w:val="both"/>
            </w:pPr>
            <w:r>
              <w:t>Log all actions.</w:t>
            </w:r>
          </w:p>
        </w:tc>
      </w:tr>
    </w:tbl>
    <w:p w14:paraId="48716E5F" w14:textId="77777777" w:rsidR="00EE29AB" w:rsidRDefault="00EE29AB">
      <w:r>
        <w:rPr>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4"/>
        <w:gridCol w:w="7376"/>
      </w:tblGrid>
      <w:tr w:rsidR="00BC7846" w14:paraId="76E427CE" w14:textId="77777777" w:rsidTr="00BC7846">
        <w:trPr>
          <w:trHeight w:val="576"/>
        </w:trPr>
        <w:tc>
          <w:tcPr>
            <w:tcW w:w="9091" w:type="dxa"/>
            <w:gridSpan w:val="2"/>
            <w:tcBorders>
              <w:top w:val="double" w:sz="4" w:space="0" w:color="auto"/>
              <w:left w:val="double" w:sz="4" w:space="0" w:color="auto"/>
              <w:bottom w:val="double" w:sz="4" w:space="0" w:color="auto"/>
              <w:right w:val="double" w:sz="4" w:space="0" w:color="auto"/>
            </w:tcBorders>
            <w:vAlign w:val="center"/>
          </w:tcPr>
          <w:p w14:paraId="25C44DAA" w14:textId="22AFAC4B" w:rsidR="00BC7846" w:rsidRDefault="00BC7846" w:rsidP="00357506">
            <w:pPr>
              <w:pStyle w:val="Heading3"/>
              <w:rPr>
                <w:u w:val="single"/>
              </w:rPr>
            </w:pPr>
            <w:bookmarkStart w:id="170" w:name="_Valley_Import_IROL"/>
            <w:bookmarkEnd w:id="170"/>
            <w:r w:rsidRPr="00DE3A44">
              <w:lastRenderedPageBreak/>
              <w:t>Valley Import IROL</w:t>
            </w:r>
          </w:p>
        </w:tc>
      </w:tr>
      <w:tr w:rsidR="00A93764" w14:paraId="3B654115" w14:textId="77777777" w:rsidTr="00BC7846">
        <w:trPr>
          <w:trHeight w:val="576"/>
        </w:trPr>
        <w:tc>
          <w:tcPr>
            <w:tcW w:w="1603" w:type="dxa"/>
            <w:tcBorders>
              <w:top w:val="single" w:sz="4" w:space="0" w:color="auto"/>
              <w:left w:val="nil"/>
              <w:bottom w:val="single" w:sz="4" w:space="0" w:color="auto"/>
            </w:tcBorders>
            <w:vAlign w:val="center"/>
          </w:tcPr>
          <w:p w14:paraId="31E7B6EF" w14:textId="4CC9506A" w:rsidR="00A93764" w:rsidRDefault="00A93764" w:rsidP="00BC7846">
            <w:pPr>
              <w:jc w:val="center"/>
              <w:rPr>
                <w:b/>
              </w:rPr>
            </w:pPr>
            <w:r>
              <w:rPr>
                <w:b/>
              </w:rPr>
              <w:t>IROL</w:t>
            </w:r>
          </w:p>
        </w:tc>
        <w:tc>
          <w:tcPr>
            <w:tcW w:w="7488" w:type="dxa"/>
            <w:tcBorders>
              <w:top w:val="single" w:sz="4" w:space="0" w:color="auto"/>
              <w:bottom w:val="single" w:sz="4" w:space="0" w:color="auto"/>
              <w:right w:val="nil"/>
            </w:tcBorders>
            <w:vAlign w:val="center"/>
          </w:tcPr>
          <w:p w14:paraId="2161AE37" w14:textId="58D304DB" w:rsidR="00A93764" w:rsidRDefault="00A93764" w:rsidP="009D3FEF">
            <w:r>
              <w:t xml:space="preserve">The Valley Import stability limit is an IROL; the actual flow should not exceed </w:t>
            </w:r>
            <w:r w:rsidR="00F308C6">
              <w:t xml:space="preserve">its </w:t>
            </w:r>
            <w:r>
              <w:t>limit.  If necessary, the System Operator has the authority to instruct load shedding before this IROL has been exceeded.</w:t>
            </w:r>
          </w:p>
        </w:tc>
      </w:tr>
      <w:tr w:rsidR="00A93764" w14:paraId="68599B86" w14:textId="77777777" w:rsidTr="009F6607">
        <w:trPr>
          <w:trHeight w:val="576"/>
        </w:trPr>
        <w:tc>
          <w:tcPr>
            <w:tcW w:w="1603" w:type="dxa"/>
            <w:tcBorders>
              <w:top w:val="single" w:sz="4" w:space="0" w:color="auto"/>
              <w:left w:val="nil"/>
              <w:bottom w:val="single" w:sz="4" w:space="0" w:color="auto"/>
            </w:tcBorders>
            <w:vAlign w:val="center"/>
          </w:tcPr>
          <w:p w14:paraId="13316F4C" w14:textId="079ACA64" w:rsidR="00A93764" w:rsidRDefault="00A93764" w:rsidP="009F6607">
            <w:pPr>
              <w:jc w:val="center"/>
              <w:rPr>
                <w:b/>
              </w:rPr>
            </w:pPr>
            <w:r>
              <w:rPr>
                <w:b/>
              </w:rPr>
              <w:t>N</w:t>
            </w:r>
            <w:r w:rsidR="009769B1">
              <w:rPr>
                <w:b/>
              </w:rPr>
              <w:t>ote</w:t>
            </w:r>
          </w:p>
        </w:tc>
        <w:tc>
          <w:tcPr>
            <w:tcW w:w="7488" w:type="dxa"/>
            <w:tcBorders>
              <w:top w:val="single" w:sz="4" w:space="0" w:color="auto"/>
              <w:bottom w:val="single" w:sz="4" w:space="0" w:color="auto"/>
              <w:right w:val="nil"/>
            </w:tcBorders>
            <w:vAlign w:val="center"/>
          </w:tcPr>
          <w:p w14:paraId="6A876C7B" w14:textId="77777777" w:rsidR="00A93764" w:rsidRDefault="00A93764" w:rsidP="009F6607">
            <w:pPr>
              <w:rPr>
                <w:b/>
                <w:u w:val="single"/>
              </w:rPr>
            </w:pPr>
            <w:r>
              <w:t>DC Tie exports shall not be curtailed during the Adjustment Period, or for more than one hour at a time, except for the purpose of maintaining reliability.</w:t>
            </w:r>
          </w:p>
        </w:tc>
      </w:tr>
      <w:tr w:rsidR="00EE29AB" w14:paraId="7061A570" w14:textId="77777777" w:rsidTr="00BC7846">
        <w:trPr>
          <w:trHeight w:val="576"/>
        </w:trPr>
        <w:tc>
          <w:tcPr>
            <w:tcW w:w="1603" w:type="dxa"/>
            <w:tcBorders>
              <w:top w:val="single" w:sz="4" w:space="0" w:color="auto"/>
              <w:left w:val="nil"/>
              <w:bottom w:val="single" w:sz="4" w:space="0" w:color="auto"/>
            </w:tcBorders>
            <w:vAlign w:val="center"/>
          </w:tcPr>
          <w:p w14:paraId="77979A8E" w14:textId="2C8D0ECC" w:rsidR="00EE29AB" w:rsidRDefault="00EE29AB" w:rsidP="00EE29AB">
            <w:pPr>
              <w:jc w:val="center"/>
              <w:rPr>
                <w:b/>
              </w:rPr>
            </w:pPr>
            <w:r>
              <w:rPr>
                <w:b/>
              </w:rPr>
              <w:t>RUC/</w:t>
            </w:r>
          </w:p>
          <w:p w14:paraId="0E11434F" w14:textId="77777777" w:rsidR="00EE29AB" w:rsidRDefault="00EE29AB" w:rsidP="00EE29AB">
            <w:pPr>
              <w:jc w:val="center"/>
              <w:rPr>
                <w:b/>
              </w:rPr>
            </w:pPr>
            <w:r>
              <w:rPr>
                <w:b/>
              </w:rPr>
              <w:t>Future</w:t>
            </w:r>
          </w:p>
          <w:p w14:paraId="48F3CF27" w14:textId="474FDBC8" w:rsidR="00EE29AB" w:rsidRDefault="00EE29AB" w:rsidP="00EE29AB">
            <w:pPr>
              <w:jc w:val="center"/>
              <w:rPr>
                <w:b/>
              </w:rPr>
            </w:pPr>
            <w:r>
              <w:rPr>
                <w:b/>
              </w:rPr>
              <w:t>Studies</w:t>
            </w:r>
          </w:p>
        </w:tc>
        <w:tc>
          <w:tcPr>
            <w:tcW w:w="7488" w:type="dxa"/>
            <w:tcBorders>
              <w:top w:val="single" w:sz="4" w:space="0" w:color="auto"/>
              <w:bottom w:val="single" w:sz="4" w:space="0" w:color="auto"/>
              <w:right w:val="nil"/>
            </w:tcBorders>
            <w:vAlign w:val="center"/>
          </w:tcPr>
          <w:p w14:paraId="2215E4B5" w14:textId="77777777" w:rsidR="00EE29AB" w:rsidRDefault="00EE29AB" w:rsidP="00EE29AB">
            <w:pPr>
              <w:rPr>
                <w:b/>
                <w:u w:val="single"/>
              </w:rPr>
            </w:pPr>
            <w:r>
              <w:rPr>
                <w:b/>
                <w:u w:val="single"/>
              </w:rPr>
              <w:t>IF:</w:t>
            </w:r>
          </w:p>
          <w:p w14:paraId="3CF3C700" w14:textId="7897F15D" w:rsidR="00EE29AB" w:rsidRDefault="00EE29AB" w:rsidP="007E512D">
            <w:pPr>
              <w:pStyle w:val="ListParagraph"/>
              <w:numPr>
                <w:ilvl w:val="0"/>
                <w:numId w:val="138"/>
              </w:numPr>
            </w:pPr>
            <w:r>
              <w:t>HRUC or off-line studies indicate the need to RUC commit Valley Resources</w:t>
            </w:r>
            <w:r w:rsidR="00DC08C8">
              <w:t>;</w:t>
            </w:r>
            <w:r>
              <w:t xml:space="preserve"> </w:t>
            </w:r>
          </w:p>
          <w:p w14:paraId="6F261D45" w14:textId="77777777" w:rsidR="00EE29AB" w:rsidRDefault="00EE29AB" w:rsidP="00EE29AB">
            <w:pPr>
              <w:rPr>
                <w:b/>
                <w:u w:val="single"/>
              </w:rPr>
            </w:pPr>
            <w:r>
              <w:rPr>
                <w:b/>
                <w:u w:val="single"/>
              </w:rPr>
              <w:t>THEN:</w:t>
            </w:r>
          </w:p>
          <w:p w14:paraId="243DCAD7" w14:textId="34AE233C" w:rsidR="00EE29AB" w:rsidRDefault="00EE29AB" w:rsidP="007E512D">
            <w:pPr>
              <w:pStyle w:val="ListParagraph"/>
              <w:numPr>
                <w:ilvl w:val="0"/>
                <w:numId w:val="138"/>
              </w:numPr>
            </w:pPr>
            <w:r>
              <w:t>RUC Commit for timeframe needed</w:t>
            </w:r>
          </w:p>
          <w:p w14:paraId="719B6DCC" w14:textId="77777777" w:rsidR="00EE29AB" w:rsidRDefault="00EE29AB" w:rsidP="00EE29AB">
            <w:pPr>
              <w:rPr>
                <w:b/>
                <w:u w:val="single"/>
              </w:rPr>
            </w:pPr>
            <w:r>
              <w:rPr>
                <w:b/>
                <w:u w:val="single"/>
              </w:rPr>
              <w:t>IF:</w:t>
            </w:r>
          </w:p>
          <w:p w14:paraId="72D02730" w14:textId="359542AB" w:rsidR="00EE29AB" w:rsidRDefault="00EE29AB" w:rsidP="007E512D">
            <w:pPr>
              <w:pStyle w:val="ListParagraph"/>
              <w:numPr>
                <w:ilvl w:val="0"/>
                <w:numId w:val="138"/>
              </w:numPr>
            </w:pPr>
            <w:r>
              <w:t>If studies show high probability of load shed with all available Valley Resources committed, exports on DC-R curtailed, available emergency energy from DC-R, and any outages that can be returned to service within timeframe needed;</w:t>
            </w:r>
          </w:p>
          <w:p w14:paraId="367C54D9" w14:textId="77777777" w:rsidR="00EE29AB" w:rsidRDefault="00EE29AB" w:rsidP="00EE29AB">
            <w:pPr>
              <w:rPr>
                <w:b/>
                <w:u w:val="single"/>
              </w:rPr>
            </w:pPr>
            <w:r>
              <w:rPr>
                <w:b/>
                <w:u w:val="single"/>
              </w:rPr>
              <w:t>THEN:</w:t>
            </w:r>
          </w:p>
          <w:p w14:paraId="4C5EEAC7" w14:textId="19858E07" w:rsidR="00EE29AB" w:rsidRDefault="00EE29AB" w:rsidP="007E512D">
            <w:pPr>
              <w:pStyle w:val="ListParagraph"/>
              <w:numPr>
                <w:ilvl w:val="0"/>
                <w:numId w:val="138"/>
              </w:numPr>
            </w:pPr>
            <w:r>
              <w:t>Issue a transmission emergency for the hours projected to be in this condition</w:t>
            </w:r>
          </w:p>
        </w:tc>
      </w:tr>
      <w:tr w:rsidR="00EE29AB" w14:paraId="0EC9B849" w14:textId="77777777" w:rsidTr="00BC7846">
        <w:trPr>
          <w:trHeight w:val="576"/>
        </w:trPr>
        <w:tc>
          <w:tcPr>
            <w:tcW w:w="1603" w:type="dxa"/>
            <w:tcBorders>
              <w:top w:val="single" w:sz="4" w:space="0" w:color="auto"/>
              <w:left w:val="nil"/>
              <w:bottom w:val="single" w:sz="4" w:space="0" w:color="auto"/>
            </w:tcBorders>
            <w:vAlign w:val="center"/>
          </w:tcPr>
          <w:p w14:paraId="57164B94" w14:textId="4CC1F6A8" w:rsidR="00EE29AB" w:rsidRDefault="00EE29AB" w:rsidP="00EE29AB">
            <w:pPr>
              <w:jc w:val="center"/>
              <w:rPr>
                <w:b/>
              </w:rPr>
            </w:pPr>
            <w:r>
              <w:rPr>
                <w:b/>
              </w:rPr>
              <w:t xml:space="preserve">Topology </w:t>
            </w:r>
          </w:p>
          <w:p w14:paraId="441F8A85" w14:textId="0D5E4E67" w:rsidR="00EE29AB" w:rsidRDefault="00EE29AB" w:rsidP="00EE29AB">
            <w:pPr>
              <w:jc w:val="center"/>
              <w:rPr>
                <w:b/>
              </w:rPr>
            </w:pPr>
            <w:r>
              <w:rPr>
                <w:b/>
              </w:rPr>
              <w:t>Change</w:t>
            </w:r>
          </w:p>
        </w:tc>
        <w:tc>
          <w:tcPr>
            <w:tcW w:w="7488" w:type="dxa"/>
            <w:tcBorders>
              <w:top w:val="single" w:sz="4" w:space="0" w:color="auto"/>
              <w:bottom w:val="single" w:sz="4" w:space="0" w:color="auto"/>
              <w:right w:val="nil"/>
            </w:tcBorders>
            <w:vAlign w:val="center"/>
          </w:tcPr>
          <w:p w14:paraId="27FEF275" w14:textId="77777777" w:rsidR="00EE29AB" w:rsidRDefault="00EE29AB" w:rsidP="00EE29AB">
            <w:pPr>
              <w:rPr>
                <w:b/>
                <w:u w:val="single"/>
              </w:rPr>
            </w:pPr>
            <w:r>
              <w:rPr>
                <w:b/>
                <w:u w:val="single"/>
              </w:rPr>
              <w:t>IF:</w:t>
            </w:r>
          </w:p>
          <w:p w14:paraId="7AA82839" w14:textId="77777777" w:rsidR="00EE29AB" w:rsidRDefault="00EE29AB" w:rsidP="007E512D">
            <w:pPr>
              <w:pStyle w:val="ListParagraph"/>
              <w:numPr>
                <w:ilvl w:val="0"/>
                <w:numId w:val="142"/>
              </w:numPr>
            </w:pPr>
            <w:r>
              <w:t>A topology change occurs;</w:t>
            </w:r>
          </w:p>
          <w:p w14:paraId="201C1BFA" w14:textId="77777777" w:rsidR="00EE29AB" w:rsidRDefault="00EE29AB" w:rsidP="00EE29AB">
            <w:pPr>
              <w:rPr>
                <w:b/>
                <w:u w:val="single"/>
              </w:rPr>
            </w:pPr>
            <w:r>
              <w:rPr>
                <w:b/>
                <w:u w:val="single"/>
              </w:rPr>
              <w:t>THEN:</w:t>
            </w:r>
          </w:p>
          <w:p w14:paraId="716A16AA" w14:textId="77777777" w:rsidR="00EE29AB" w:rsidRDefault="00EE29AB" w:rsidP="007E512D">
            <w:pPr>
              <w:pStyle w:val="ListParagraph"/>
              <w:numPr>
                <w:ilvl w:val="0"/>
                <w:numId w:val="142"/>
              </w:numPr>
              <w:rPr>
                <w:b/>
                <w:u w:val="single"/>
              </w:rPr>
            </w:pPr>
            <w:r>
              <w:t>Re-run RTCA and VSAT.</w:t>
            </w:r>
          </w:p>
          <w:p w14:paraId="0DF47797" w14:textId="77777777" w:rsidR="00EE29AB" w:rsidRDefault="00EE29AB" w:rsidP="00EE29AB">
            <w:pPr>
              <w:rPr>
                <w:b/>
                <w:u w:val="single"/>
              </w:rPr>
            </w:pPr>
            <w:r>
              <w:rPr>
                <w:b/>
                <w:u w:val="single"/>
              </w:rPr>
              <w:t>IF:</w:t>
            </w:r>
          </w:p>
          <w:p w14:paraId="769C8AD5" w14:textId="77777777" w:rsidR="00EE29AB" w:rsidRDefault="00EE29AB" w:rsidP="00EE29AB">
            <w:pPr>
              <w:numPr>
                <w:ilvl w:val="0"/>
                <w:numId w:val="27"/>
              </w:numPr>
            </w:pPr>
            <w:r>
              <w:t>A constraint needs to be controlled before the next SCED run</w:t>
            </w:r>
          </w:p>
          <w:p w14:paraId="6E87094F" w14:textId="77777777" w:rsidR="00EE29AB" w:rsidRDefault="00EE29AB" w:rsidP="00EE29AB">
            <w:pPr>
              <w:rPr>
                <w:b/>
                <w:u w:val="single"/>
              </w:rPr>
            </w:pPr>
            <w:r>
              <w:rPr>
                <w:b/>
                <w:u w:val="single"/>
              </w:rPr>
              <w:t>THEN:</w:t>
            </w:r>
          </w:p>
          <w:p w14:paraId="4D7D0652" w14:textId="77777777" w:rsidR="00EE29AB" w:rsidRDefault="00EE29AB" w:rsidP="00EE29AB">
            <w:pPr>
              <w:numPr>
                <w:ilvl w:val="0"/>
                <w:numId w:val="27"/>
              </w:numPr>
            </w:pPr>
            <w:r>
              <w:t>Manually run RTCA after activating the constraint, AND</w:t>
            </w:r>
          </w:p>
          <w:p w14:paraId="0911E6A3" w14:textId="47C7883A" w:rsidR="00EE29AB" w:rsidRDefault="00EE29AB" w:rsidP="002D2579">
            <w:pPr>
              <w:pStyle w:val="ListParagraph"/>
              <w:numPr>
                <w:ilvl w:val="0"/>
                <w:numId w:val="27"/>
              </w:numPr>
            </w:pPr>
            <w:r>
              <w:t>Manually execute the SCED process</w:t>
            </w:r>
          </w:p>
        </w:tc>
      </w:tr>
      <w:tr w:rsidR="00EE29AB" w14:paraId="752DBEF4" w14:textId="77777777" w:rsidTr="00EE29AB">
        <w:trPr>
          <w:trHeight w:val="576"/>
        </w:trPr>
        <w:tc>
          <w:tcPr>
            <w:tcW w:w="1603" w:type="dxa"/>
            <w:tcBorders>
              <w:top w:val="single" w:sz="4" w:space="0" w:color="auto"/>
              <w:left w:val="nil"/>
              <w:bottom w:val="single" w:sz="4" w:space="0" w:color="auto"/>
            </w:tcBorders>
            <w:vAlign w:val="center"/>
          </w:tcPr>
          <w:p w14:paraId="310466D5" w14:textId="3B384084" w:rsidR="00EE29AB" w:rsidRDefault="00EE29AB" w:rsidP="00EE29AB">
            <w:pPr>
              <w:jc w:val="center"/>
              <w:rPr>
                <w:b/>
              </w:rPr>
            </w:pPr>
            <w:r>
              <w:rPr>
                <w:b/>
              </w:rPr>
              <w:t>Reliability Margin</w:t>
            </w:r>
          </w:p>
        </w:tc>
        <w:tc>
          <w:tcPr>
            <w:tcW w:w="7488" w:type="dxa"/>
            <w:tcBorders>
              <w:top w:val="single" w:sz="4" w:space="0" w:color="auto"/>
              <w:bottom w:val="single" w:sz="4" w:space="0" w:color="auto"/>
              <w:right w:val="nil"/>
            </w:tcBorders>
          </w:tcPr>
          <w:p w14:paraId="67E15885" w14:textId="77777777" w:rsidR="00EE29AB" w:rsidRDefault="00EE29AB" w:rsidP="00EE29AB">
            <w:pPr>
              <w:rPr>
                <w:b/>
                <w:u w:val="single"/>
              </w:rPr>
            </w:pPr>
            <w:r>
              <w:rPr>
                <w:b/>
                <w:u w:val="single"/>
              </w:rPr>
              <w:t>IF:</w:t>
            </w:r>
          </w:p>
          <w:p w14:paraId="4B0DCD44" w14:textId="77777777" w:rsidR="00EE29AB" w:rsidRDefault="00EE29AB" w:rsidP="007E512D">
            <w:pPr>
              <w:pStyle w:val="ListParagraph"/>
              <w:numPr>
                <w:ilvl w:val="0"/>
                <w:numId w:val="165"/>
              </w:numPr>
            </w:pPr>
            <w:r>
              <w:t>Reliability Margin ≤350 MW</w:t>
            </w:r>
          </w:p>
          <w:p w14:paraId="6B889992" w14:textId="77777777" w:rsidR="00EE29AB" w:rsidRDefault="00EE29AB" w:rsidP="00EE29AB">
            <w:pPr>
              <w:rPr>
                <w:b/>
              </w:rPr>
            </w:pPr>
            <w:r>
              <w:rPr>
                <w:b/>
                <w:u w:val="single"/>
              </w:rPr>
              <w:t>THEN:</w:t>
            </w:r>
          </w:p>
          <w:p w14:paraId="72785725" w14:textId="3637A548" w:rsidR="00EE29AB" w:rsidRDefault="00EE29AB" w:rsidP="007E512D">
            <w:pPr>
              <w:pStyle w:val="ListParagraph"/>
              <w:numPr>
                <w:ilvl w:val="0"/>
                <w:numId w:val="165"/>
              </w:numPr>
              <w:rPr>
                <w:b/>
                <w:u w:val="single"/>
              </w:rPr>
            </w:pPr>
            <w:r>
              <w:t xml:space="preserve">Instruct TOs in the affected </w:t>
            </w:r>
            <w:r w:rsidR="002E349E">
              <w:t xml:space="preserve">Rio Grande Valley </w:t>
            </w:r>
            <w:r>
              <w:t xml:space="preserve">area to coordinate with generators and TOs to increase voltages by placing capacitor banks in-service and turning off reactors near the weak busses that are available without exceeding high </w:t>
            </w:r>
            <w:r w:rsidR="00DC08C8">
              <w:t>v</w:t>
            </w:r>
            <w:r>
              <w:t>oltage SOLs.</w:t>
            </w:r>
          </w:p>
          <w:p w14:paraId="0DB40FDE" w14:textId="77777777" w:rsidR="00EE29AB" w:rsidRDefault="00EE29AB" w:rsidP="00EE29AB">
            <w:pPr>
              <w:rPr>
                <w:b/>
                <w:highlight w:val="yellow"/>
                <w:u w:val="single"/>
              </w:rPr>
            </w:pPr>
          </w:p>
          <w:p w14:paraId="4FD18101" w14:textId="1FF17072" w:rsidR="00EE29AB" w:rsidRDefault="00EE29AB" w:rsidP="00EE29AB">
            <w:pPr>
              <w:rPr>
                <w:b/>
                <w:u w:val="single"/>
              </w:rPr>
            </w:pPr>
            <w:r>
              <w:rPr>
                <w:b/>
                <w:highlight w:val="yellow"/>
                <w:u w:val="single"/>
              </w:rPr>
              <w:t>T#93 Rio Grande Valley Reliability Margin ≤350 MW</w:t>
            </w:r>
          </w:p>
          <w:p w14:paraId="334ED689" w14:textId="77777777" w:rsidR="00EE29AB" w:rsidRDefault="00EE29AB" w:rsidP="00EE29AB">
            <w:pPr>
              <w:rPr>
                <w:b/>
                <w:u w:val="single"/>
              </w:rPr>
            </w:pPr>
            <w:r>
              <w:rPr>
                <w:b/>
                <w:u w:val="single"/>
              </w:rPr>
              <w:t>Example of stations:</w:t>
            </w:r>
          </w:p>
          <w:p w14:paraId="10E9D219" w14:textId="540E1493" w:rsidR="00EE29AB" w:rsidRDefault="00EE29AB" w:rsidP="00EE29AB">
            <w:pPr>
              <w:rPr>
                <w:b/>
                <w:u w:val="single"/>
              </w:rPr>
            </w:pPr>
            <w:r>
              <w:rPr>
                <w:u w:val="single"/>
              </w:rPr>
              <w:t>COFFPORT     GARZA     LA_PALMA     NEDIN     RANGERVL     RIOHONDO     RIO_GRAN     RIO_RICO     STEWART     WESLACO</w:t>
            </w:r>
          </w:p>
        </w:tc>
      </w:tr>
      <w:tr w:rsidR="00EE29AB" w14:paraId="738E5477" w14:textId="77777777" w:rsidTr="00EE29AB">
        <w:trPr>
          <w:trHeight w:val="576"/>
        </w:trPr>
        <w:tc>
          <w:tcPr>
            <w:tcW w:w="1603" w:type="dxa"/>
            <w:tcBorders>
              <w:top w:val="single" w:sz="4" w:space="0" w:color="auto"/>
              <w:left w:val="nil"/>
              <w:bottom w:val="single" w:sz="4" w:space="0" w:color="auto"/>
            </w:tcBorders>
            <w:vAlign w:val="center"/>
          </w:tcPr>
          <w:p w14:paraId="3C6AD127" w14:textId="0C18CD91" w:rsidR="00EE29AB" w:rsidRDefault="00EE29AB" w:rsidP="00EE29AB">
            <w:pPr>
              <w:jc w:val="center"/>
              <w:rPr>
                <w:b/>
              </w:rPr>
            </w:pPr>
            <w:r>
              <w:rPr>
                <w:b/>
              </w:rPr>
              <w:t>1</w:t>
            </w:r>
          </w:p>
        </w:tc>
        <w:tc>
          <w:tcPr>
            <w:tcW w:w="7488" w:type="dxa"/>
            <w:tcBorders>
              <w:top w:val="single" w:sz="4" w:space="0" w:color="auto"/>
              <w:bottom w:val="single" w:sz="4" w:space="0" w:color="auto"/>
              <w:right w:val="nil"/>
            </w:tcBorders>
            <w:vAlign w:val="center"/>
          </w:tcPr>
          <w:p w14:paraId="0584DEA5" w14:textId="77777777" w:rsidR="00EE29AB" w:rsidRDefault="00EE29AB" w:rsidP="00EE29AB">
            <w:pPr>
              <w:rPr>
                <w:b/>
                <w:u w:val="single"/>
              </w:rPr>
            </w:pPr>
            <w:r>
              <w:rPr>
                <w:b/>
                <w:u w:val="single"/>
              </w:rPr>
              <w:t>IF:</w:t>
            </w:r>
          </w:p>
          <w:p w14:paraId="555E113E" w14:textId="77777777" w:rsidR="00EE29AB" w:rsidRDefault="00EE29AB" w:rsidP="00EE29AB">
            <w:pPr>
              <w:numPr>
                <w:ilvl w:val="0"/>
                <w:numId w:val="27"/>
              </w:numPr>
            </w:pPr>
            <w:r>
              <w:t>A post-contingency overload is approaching 98% of the Emergency Rating with shift factors for a DC-Tie export;</w:t>
            </w:r>
          </w:p>
          <w:p w14:paraId="14C8654C" w14:textId="77777777" w:rsidR="00EE29AB" w:rsidRDefault="00EE29AB" w:rsidP="00EE29AB">
            <w:pPr>
              <w:rPr>
                <w:b/>
                <w:u w:val="single"/>
              </w:rPr>
            </w:pPr>
            <w:r>
              <w:rPr>
                <w:b/>
                <w:u w:val="single"/>
              </w:rPr>
              <w:t>THEN:</w:t>
            </w:r>
          </w:p>
          <w:p w14:paraId="66E2CC0E" w14:textId="77777777" w:rsidR="00EE29AB" w:rsidRDefault="00EE29AB" w:rsidP="00EE29AB">
            <w:pPr>
              <w:numPr>
                <w:ilvl w:val="0"/>
                <w:numId w:val="27"/>
              </w:numPr>
            </w:pPr>
            <w:r>
              <w:t>Activate the constraint if a 2% or more shift factor exists.</w:t>
            </w:r>
          </w:p>
          <w:p w14:paraId="25BB1ED0" w14:textId="77777777" w:rsidR="00EE29AB" w:rsidRDefault="00EE29AB" w:rsidP="00EE29AB">
            <w:pPr>
              <w:rPr>
                <w:b/>
                <w:u w:val="single"/>
              </w:rPr>
            </w:pPr>
            <w:r>
              <w:rPr>
                <w:b/>
                <w:u w:val="single"/>
              </w:rPr>
              <w:t>IF:</w:t>
            </w:r>
          </w:p>
          <w:p w14:paraId="1699D05B" w14:textId="77777777" w:rsidR="00EE29AB" w:rsidRDefault="00EE29AB" w:rsidP="00EE29AB">
            <w:pPr>
              <w:pStyle w:val="ListParagraph"/>
              <w:numPr>
                <w:ilvl w:val="0"/>
                <w:numId w:val="27"/>
              </w:numPr>
            </w:pPr>
            <w:r>
              <w:lastRenderedPageBreak/>
              <w:t>Shift factors exists for a DC-Tie export only or if activating the constraint does not fully resolve the congestion;</w:t>
            </w:r>
          </w:p>
          <w:p w14:paraId="25DAEEC7" w14:textId="77777777" w:rsidR="00EE29AB" w:rsidRDefault="00EE29AB" w:rsidP="00EE29AB">
            <w:pPr>
              <w:rPr>
                <w:b/>
                <w:u w:val="single"/>
              </w:rPr>
            </w:pPr>
            <w:r>
              <w:rPr>
                <w:b/>
                <w:u w:val="single"/>
              </w:rPr>
              <w:t>THEN:</w:t>
            </w:r>
          </w:p>
          <w:p w14:paraId="5B071937" w14:textId="77777777" w:rsidR="00EE29AB" w:rsidRDefault="00EE29AB" w:rsidP="00EE29AB">
            <w:pPr>
              <w:pStyle w:val="ListParagraph"/>
              <w:numPr>
                <w:ilvl w:val="0"/>
                <w:numId w:val="27"/>
              </w:numPr>
            </w:pPr>
            <w:r>
              <w:t>Ensure appropriate Resources have been RUC committed,</w:t>
            </w:r>
          </w:p>
          <w:p w14:paraId="3A5F336A" w14:textId="77777777" w:rsidR="00EE29AB" w:rsidRDefault="00EE29AB" w:rsidP="00EE29AB">
            <w:pPr>
              <w:pStyle w:val="ListParagraph"/>
              <w:numPr>
                <w:ilvl w:val="0"/>
                <w:numId w:val="27"/>
              </w:numPr>
            </w:pPr>
            <w:r>
              <w:t>Issue a Transmission Watch</w:t>
            </w:r>
          </w:p>
          <w:p w14:paraId="71443A94" w14:textId="77777777" w:rsidR="00EE29AB" w:rsidRDefault="00EE29AB" w:rsidP="00EE29AB">
            <w:pPr>
              <w:pStyle w:val="TableText"/>
              <w:numPr>
                <w:ilvl w:val="1"/>
                <w:numId w:val="27"/>
              </w:numPr>
              <w:tabs>
                <w:tab w:val="left" w:pos="965"/>
                <w:tab w:val="left" w:pos="1685"/>
              </w:tabs>
              <w:ind w:right="688"/>
            </w:pPr>
            <w:r>
              <w:t>Make Hotline call to TOs</w:t>
            </w:r>
          </w:p>
          <w:p w14:paraId="61882E22" w14:textId="31725553" w:rsidR="00EE29AB" w:rsidRDefault="00EE29AB" w:rsidP="00ED58B1">
            <w:pPr>
              <w:pStyle w:val="TableText"/>
              <w:numPr>
                <w:ilvl w:val="1"/>
                <w:numId w:val="27"/>
              </w:numPr>
              <w:tabs>
                <w:tab w:val="left" w:pos="965"/>
                <w:tab w:val="left" w:pos="1685"/>
              </w:tabs>
              <w:ind w:right="688"/>
            </w:pPr>
            <w:r>
              <w:t xml:space="preserve">Post message on </w:t>
            </w:r>
            <w:r w:rsidR="00ED58B1">
              <w:t xml:space="preserve">the </w:t>
            </w:r>
            <w:r w:rsidR="00ED58B1" w:rsidRPr="00ED58B1">
              <w:t>ERCOT Website</w:t>
            </w:r>
          </w:p>
          <w:p w14:paraId="405EBD9F" w14:textId="77777777" w:rsidR="00EE29AB" w:rsidRDefault="00EE29AB" w:rsidP="00EE29AB">
            <w:pPr>
              <w:pStyle w:val="TableText"/>
              <w:numPr>
                <w:ilvl w:val="1"/>
                <w:numId w:val="27"/>
              </w:numPr>
              <w:tabs>
                <w:tab w:val="left" w:pos="965"/>
                <w:tab w:val="left" w:pos="1685"/>
              </w:tabs>
              <w:ind w:right="688"/>
            </w:pPr>
            <w:r>
              <w:t>Notify Real-Time Desk to make Hotline call to QSEs</w:t>
            </w:r>
          </w:p>
          <w:p w14:paraId="0D9D4C7D" w14:textId="1BBC76F2" w:rsidR="00EE29AB" w:rsidRDefault="008B71D7" w:rsidP="00EE29AB">
            <w:pPr>
              <w:pStyle w:val="ListParagraph"/>
              <w:numPr>
                <w:ilvl w:val="0"/>
                <w:numId w:val="27"/>
              </w:numPr>
            </w:pPr>
            <w:ins w:id="171" w:author="Smith, Ira" w:date="2025-06-06T12:44:00Z" w16du:dateUtc="2025-06-06T17:44:00Z">
              <w:r>
                <w:t xml:space="preserve">Coordinate with the Shift Supervisor and Resource Desk to </w:t>
              </w:r>
            </w:ins>
            <w:del w:id="172" w:author="Smith, Ira" w:date="2025-06-06T12:44:00Z" w16du:dateUtc="2025-06-06T17:44:00Z">
              <w:r w:rsidR="00EE29AB" w:rsidDel="008B71D7">
                <w:delText>R</w:delText>
              </w:r>
            </w:del>
            <w:ins w:id="173" w:author="Smith, Ira" w:date="2025-06-06T12:44:00Z" w16du:dateUtc="2025-06-06T17:44:00Z">
              <w:r>
                <w:t>r</w:t>
              </w:r>
            </w:ins>
            <w:r w:rsidR="00EE29AB">
              <w:t xml:space="preserve">emove any A/S to </w:t>
            </w:r>
            <w:r w:rsidR="00DC08C8">
              <w:t>i</w:t>
            </w:r>
            <w:r w:rsidR="00EE29AB">
              <w:t xml:space="preserve">ncrease </w:t>
            </w:r>
            <w:r w:rsidR="00DC08C8">
              <w:t>c</w:t>
            </w:r>
            <w:r w:rsidR="00EE29AB">
              <w:t>apacity available to SCED</w:t>
            </w:r>
            <w:ins w:id="174" w:author="Smith, Ira" w:date="2025-03-12T11:47:00Z">
              <w:r w:rsidR="00105FA6">
                <w:t xml:space="preserve"> using </w:t>
              </w:r>
            </w:ins>
            <w:ins w:id="175" w:author="Smith, Ira" w:date="2025-06-06T12:45:00Z" w16du:dateUtc="2025-06-06T17:45:00Z">
              <w:r>
                <w:t>the AS Capability Manual Override.</w:t>
              </w:r>
            </w:ins>
          </w:p>
          <w:p w14:paraId="668C1513" w14:textId="484EB215" w:rsidR="00EE29AB" w:rsidRDefault="00EE29AB" w:rsidP="00EE29AB">
            <w:pPr>
              <w:pStyle w:val="ListParagraph"/>
              <w:numPr>
                <w:ilvl w:val="0"/>
                <w:numId w:val="27"/>
              </w:numPr>
            </w:pPr>
            <w:r>
              <w:t>Deploy any available non-spin</w:t>
            </w:r>
            <w:ins w:id="176" w:author="Smith, Ira" w:date="2025-03-12T11:47:00Z">
              <w:r w:rsidR="00105FA6">
                <w:t xml:space="preserve"> </w:t>
              </w:r>
            </w:ins>
            <w:ins w:id="177" w:author="Smith, Ira" w:date="2025-03-12T11:48:00Z">
              <w:r w:rsidR="00105FA6">
                <w:t>using VALIMP constraint in A/S Manager</w:t>
              </w:r>
            </w:ins>
          </w:p>
          <w:p w14:paraId="2711668D" w14:textId="0A4015DD" w:rsidR="00EE29AB" w:rsidRDefault="00EE29AB" w:rsidP="00EE29AB">
            <w:pPr>
              <w:pStyle w:val="ListParagraph"/>
              <w:numPr>
                <w:ilvl w:val="0"/>
                <w:numId w:val="27"/>
              </w:numPr>
            </w:pPr>
            <w:r>
              <w:t xml:space="preserve">Request DC-Tie Operator to curtail the Railroad DC-Tie to a specific MW amount to resolve the overload and post a DC Tie Curtailment Notice (DCTCN) on the </w:t>
            </w:r>
            <w:r w:rsidR="0051754D">
              <w:t>ERCOT Website</w:t>
            </w:r>
          </w:p>
          <w:p w14:paraId="6197F13C" w14:textId="3A2B748F" w:rsidR="00EE29AB" w:rsidRDefault="00EE29AB" w:rsidP="00EE29AB">
            <w:pPr>
              <w:pStyle w:val="ListParagraph"/>
              <w:numPr>
                <w:ilvl w:val="0"/>
                <w:numId w:val="27"/>
              </w:numPr>
            </w:pPr>
            <w:r>
              <w:t>Ensure a Mitigation Plan exists for the contingency and review with TO,</w:t>
            </w:r>
          </w:p>
          <w:p w14:paraId="1D0E659D" w14:textId="77777777" w:rsidR="00EE29AB" w:rsidRDefault="00EE29AB" w:rsidP="00EE29AB">
            <w:pPr>
              <w:pStyle w:val="ListParagraph"/>
              <w:numPr>
                <w:ilvl w:val="0"/>
                <w:numId w:val="27"/>
              </w:numPr>
            </w:pPr>
            <w:r>
              <w:t xml:space="preserve">If no Mitigation Plan exists, notify Operations Engineer to create one.  </w:t>
            </w:r>
          </w:p>
          <w:p w14:paraId="4C5CF134" w14:textId="77777777" w:rsidR="00EE29AB" w:rsidRDefault="00EE29AB" w:rsidP="00EE29AB">
            <w:pPr>
              <w:ind w:left="471"/>
            </w:pPr>
          </w:p>
          <w:p w14:paraId="249E486F" w14:textId="595DE08B" w:rsidR="00EE29AB" w:rsidRDefault="00EE29AB" w:rsidP="00EE29AB">
            <w:pPr>
              <w:rPr>
                <w:b/>
                <w:highlight w:val="yellow"/>
                <w:u w:val="single"/>
              </w:rPr>
            </w:pPr>
            <w:r>
              <w:rPr>
                <w:b/>
                <w:highlight w:val="yellow"/>
                <w:u w:val="single"/>
              </w:rPr>
              <w:t xml:space="preserve">T#89 </w:t>
            </w:r>
            <w:r w:rsidR="00C31559">
              <w:rPr>
                <w:b/>
                <w:highlight w:val="yellow"/>
                <w:u w:val="single"/>
              </w:rPr>
              <w:t>–</w:t>
            </w:r>
            <w:r>
              <w:rPr>
                <w:b/>
                <w:highlight w:val="yellow"/>
                <w:u w:val="single"/>
              </w:rPr>
              <w:t xml:space="preserve"> Typical Hotline Script for Transmission Watch for the Rio Grande Valley Import</w:t>
            </w:r>
          </w:p>
          <w:p w14:paraId="674D9D6B" w14:textId="77777777" w:rsidR="00EE29AB" w:rsidRDefault="00EE29AB" w:rsidP="00EE29AB">
            <w:pPr>
              <w:rPr>
                <w:b/>
                <w:highlight w:val="yellow"/>
                <w:u w:val="single"/>
              </w:rPr>
            </w:pPr>
          </w:p>
          <w:p w14:paraId="279CFC92" w14:textId="5793886A" w:rsidR="00EE29AB" w:rsidRDefault="00EE29AB" w:rsidP="00EE29AB">
            <w:pPr>
              <w:rPr>
                <w:b/>
                <w:u w:val="single"/>
              </w:rPr>
            </w:pPr>
            <w:r>
              <w:rPr>
                <w:b/>
                <w:highlight w:val="yellow"/>
                <w:u w:val="single"/>
              </w:rPr>
              <w:t xml:space="preserve">Typical </w:t>
            </w:r>
            <w:r w:rsidR="00ED58B1" w:rsidRPr="00ED58B1">
              <w:rPr>
                <w:b/>
                <w:highlight w:val="yellow"/>
                <w:u w:val="single"/>
              </w:rPr>
              <w:t>ERCOT Website</w:t>
            </w:r>
            <w:r>
              <w:rPr>
                <w:b/>
                <w:highlight w:val="yellow"/>
                <w:u w:val="single"/>
              </w:rPr>
              <w:t xml:space="preserve"> Posting Script:</w:t>
            </w:r>
          </w:p>
          <w:p w14:paraId="68E6A67F" w14:textId="3474CFC6" w:rsidR="00EE29AB" w:rsidRDefault="00EE29AB" w:rsidP="00BA33F8">
            <w:pPr>
              <w:rPr>
                <w:b/>
                <w:u w:val="single"/>
              </w:rPr>
            </w:pPr>
            <w:r>
              <w:t>A Transmission Watch has been issued for the Rio Grande Valley due to the Rio Grande Valley Import.</w:t>
            </w:r>
          </w:p>
        </w:tc>
      </w:tr>
      <w:tr w:rsidR="00EE29AB" w14:paraId="646B9124" w14:textId="77777777" w:rsidTr="00EE29AB">
        <w:trPr>
          <w:trHeight w:val="576"/>
        </w:trPr>
        <w:tc>
          <w:tcPr>
            <w:tcW w:w="1603" w:type="dxa"/>
            <w:tcBorders>
              <w:top w:val="single" w:sz="4" w:space="0" w:color="auto"/>
              <w:left w:val="nil"/>
              <w:bottom w:val="single" w:sz="4" w:space="0" w:color="auto"/>
            </w:tcBorders>
            <w:vAlign w:val="center"/>
          </w:tcPr>
          <w:p w14:paraId="4152BBFC" w14:textId="731506AE" w:rsidR="00EE29AB" w:rsidRDefault="00EE29AB" w:rsidP="00EE29AB">
            <w:pPr>
              <w:jc w:val="center"/>
              <w:rPr>
                <w:b/>
              </w:rPr>
            </w:pPr>
            <w:r>
              <w:rPr>
                <w:b/>
              </w:rPr>
              <w:lastRenderedPageBreak/>
              <w:t>2</w:t>
            </w:r>
          </w:p>
        </w:tc>
        <w:tc>
          <w:tcPr>
            <w:tcW w:w="7488" w:type="dxa"/>
            <w:tcBorders>
              <w:top w:val="single" w:sz="4" w:space="0" w:color="auto"/>
              <w:bottom w:val="single" w:sz="4" w:space="0" w:color="auto"/>
              <w:right w:val="nil"/>
            </w:tcBorders>
          </w:tcPr>
          <w:p w14:paraId="637A8DC8" w14:textId="77777777" w:rsidR="00EE29AB" w:rsidRDefault="00EE29AB" w:rsidP="00EE29AB">
            <w:pPr>
              <w:rPr>
                <w:b/>
                <w:u w:val="single"/>
              </w:rPr>
            </w:pPr>
            <w:r>
              <w:rPr>
                <w:b/>
                <w:u w:val="single"/>
              </w:rPr>
              <w:t>WHEN:</w:t>
            </w:r>
          </w:p>
          <w:p w14:paraId="6F9E1E7D" w14:textId="37AC5750" w:rsidR="00EE29AB" w:rsidRDefault="00EE29AB" w:rsidP="00EE29AB">
            <w:pPr>
              <w:numPr>
                <w:ilvl w:val="0"/>
                <w:numId w:val="27"/>
              </w:numPr>
            </w:pPr>
            <w:r>
              <w:t>VSAT runs and provides a</w:t>
            </w:r>
            <w:r w:rsidR="00A93764">
              <w:t>n updated limit for the Valley I</w:t>
            </w:r>
            <w:r>
              <w:t>mport;</w:t>
            </w:r>
          </w:p>
          <w:p w14:paraId="20048810" w14:textId="77777777" w:rsidR="00EE29AB" w:rsidRDefault="00EE29AB" w:rsidP="00EE29AB">
            <w:pPr>
              <w:rPr>
                <w:b/>
                <w:u w:val="single"/>
              </w:rPr>
            </w:pPr>
            <w:r>
              <w:rPr>
                <w:b/>
                <w:u w:val="single"/>
              </w:rPr>
              <w:t>THEN:</w:t>
            </w:r>
          </w:p>
          <w:p w14:paraId="68E4A1F4" w14:textId="77777777" w:rsidR="00EE29AB" w:rsidRDefault="00EE29AB" w:rsidP="00EE29AB">
            <w:pPr>
              <w:numPr>
                <w:ilvl w:val="0"/>
                <w:numId w:val="27"/>
              </w:numPr>
            </w:pPr>
            <w:r>
              <w:t>Update RTMONI.</w:t>
            </w:r>
          </w:p>
          <w:p w14:paraId="26260D2C" w14:textId="77777777" w:rsidR="00EE29AB" w:rsidRDefault="00EE29AB" w:rsidP="00EE29AB">
            <w:pPr>
              <w:rPr>
                <w:b/>
                <w:u w:val="single"/>
              </w:rPr>
            </w:pPr>
            <w:r>
              <w:rPr>
                <w:b/>
                <w:u w:val="single"/>
              </w:rPr>
              <w:t>WHEN:</w:t>
            </w:r>
          </w:p>
          <w:p w14:paraId="1CD40A4F" w14:textId="77777777" w:rsidR="00EE29AB" w:rsidRDefault="00EE29AB" w:rsidP="00EE29AB">
            <w:pPr>
              <w:numPr>
                <w:ilvl w:val="0"/>
                <w:numId w:val="27"/>
              </w:numPr>
            </w:pPr>
            <w:r>
              <w:t>The Valley Import is approaching 85% of the limit, OR</w:t>
            </w:r>
          </w:p>
          <w:p w14:paraId="0D9C2A74" w14:textId="77777777" w:rsidR="00EE29AB" w:rsidRDefault="00EE29AB" w:rsidP="00EE29AB">
            <w:pPr>
              <w:numPr>
                <w:ilvl w:val="0"/>
                <w:numId w:val="27"/>
              </w:numPr>
            </w:pPr>
            <w:r>
              <w:t>The Reliability margin is approaching 150;</w:t>
            </w:r>
          </w:p>
          <w:p w14:paraId="3B156EFF" w14:textId="77777777" w:rsidR="00EE29AB" w:rsidRDefault="00EE29AB" w:rsidP="00EE29AB">
            <w:pPr>
              <w:rPr>
                <w:b/>
                <w:u w:val="single"/>
              </w:rPr>
            </w:pPr>
            <w:r>
              <w:rPr>
                <w:b/>
                <w:u w:val="single"/>
              </w:rPr>
              <w:t>THEN:</w:t>
            </w:r>
          </w:p>
          <w:p w14:paraId="404FF1B9" w14:textId="77777777" w:rsidR="00EE29AB" w:rsidRDefault="00EE29AB" w:rsidP="00EE29AB">
            <w:pPr>
              <w:numPr>
                <w:ilvl w:val="0"/>
                <w:numId w:val="27"/>
              </w:numPr>
              <w:rPr>
                <w:b/>
                <w:u w:val="single"/>
              </w:rPr>
            </w:pPr>
            <w:r>
              <w:t>Activate the Valley Import constraint.</w:t>
            </w:r>
          </w:p>
          <w:p w14:paraId="55F90BD0" w14:textId="77777777" w:rsidR="00EE29AB" w:rsidRDefault="00EE29AB" w:rsidP="00EE29AB">
            <w:pPr>
              <w:rPr>
                <w:b/>
                <w:u w:val="single"/>
              </w:rPr>
            </w:pPr>
          </w:p>
          <w:p w14:paraId="4E4720F3" w14:textId="77777777" w:rsidR="00EE29AB" w:rsidRPr="00FB2031" w:rsidRDefault="00EE29AB" w:rsidP="00EE29AB">
            <w:r w:rsidRPr="00FB2031">
              <w:t>OR</w:t>
            </w:r>
          </w:p>
          <w:p w14:paraId="19C7E3D2" w14:textId="77777777" w:rsidR="00EE29AB" w:rsidRDefault="00EE29AB" w:rsidP="00EE29AB">
            <w:pPr>
              <w:rPr>
                <w:b/>
                <w:u w:val="single"/>
              </w:rPr>
            </w:pPr>
          </w:p>
          <w:p w14:paraId="247BA517" w14:textId="77777777" w:rsidR="00EE29AB" w:rsidRDefault="00EE29AB" w:rsidP="00EE29AB">
            <w:pPr>
              <w:rPr>
                <w:b/>
                <w:u w:val="single"/>
              </w:rPr>
            </w:pPr>
            <w:r>
              <w:rPr>
                <w:b/>
                <w:u w:val="single"/>
              </w:rPr>
              <w:t>WHEN:</w:t>
            </w:r>
          </w:p>
          <w:p w14:paraId="367926DE" w14:textId="77777777" w:rsidR="00EE29AB" w:rsidRDefault="00EE29AB" w:rsidP="00EE29AB">
            <w:pPr>
              <w:numPr>
                <w:ilvl w:val="0"/>
                <w:numId w:val="27"/>
              </w:numPr>
            </w:pPr>
            <w:r>
              <w:t>There is a transmission outage on a 345kV into the Valley (refer to Operations Support Engineer for limit);</w:t>
            </w:r>
          </w:p>
          <w:p w14:paraId="60D4DF60" w14:textId="77777777" w:rsidR="00EE29AB" w:rsidRDefault="00EE29AB" w:rsidP="00EE29AB">
            <w:pPr>
              <w:rPr>
                <w:b/>
                <w:u w:val="single"/>
              </w:rPr>
            </w:pPr>
            <w:r>
              <w:rPr>
                <w:b/>
                <w:u w:val="single"/>
              </w:rPr>
              <w:t>THEN:</w:t>
            </w:r>
          </w:p>
          <w:p w14:paraId="618A3FB6" w14:textId="77777777" w:rsidR="00EE29AB" w:rsidRDefault="00EE29AB" w:rsidP="00EE29AB">
            <w:pPr>
              <w:numPr>
                <w:ilvl w:val="0"/>
                <w:numId w:val="27"/>
              </w:numPr>
            </w:pPr>
            <w:r>
              <w:t>Ensure RTMONI is updated with the limit.</w:t>
            </w:r>
          </w:p>
          <w:p w14:paraId="0FBB2128" w14:textId="77777777" w:rsidR="00EE29AB" w:rsidRDefault="00EE29AB" w:rsidP="00EE29AB">
            <w:pPr>
              <w:rPr>
                <w:b/>
                <w:u w:val="single"/>
              </w:rPr>
            </w:pPr>
          </w:p>
          <w:p w14:paraId="18F3AE8F" w14:textId="77777777" w:rsidR="00EE29AB" w:rsidRDefault="00EE29AB" w:rsidP="00EE29AB">
            <w:pPr>
              <w:rPr>
                <w:b/>
                <w:u w:val="single"/>
              </w:rPr>
            </w:pPr>
            <w:r>
              <w:rPr>
                <w:b/>
                <w:u w:val="single"/>
              </w:rPr>
              <w:t>WHEN:</w:t>
            </w:r>
          </w:p>
          <w:p w14:paraId="577C722C" w14:textId="77777777" w:rsidR="00EE29AB" w:rsidRDefault="00EE29AB" w:rsidP="00EE29AB">
            <w:pPr>
              <w:numPr>
                <w:ilvl w:val="0"/>
                <w:numId w:val="27"/>
              </w:numPr>
              <w:rPr>
                <w:b/>
                <w:u w:val="single"/>
              </w:rPr>
            </w:pPr>
            <w:r>
              <w:t xml:space="preserve">The Valley Import is approaching 85% of the limit, </w:t>
            </w:r>
          </w:p>
          <w:p w14:paraId="5C34F419" w14:textId="77777777" w:rsidR="00EE29AB" w:rsidRDefault="00EE29AB" w:rsidP="00EE29AB">
            <w:pPr>
              <w:rPr>
                <w:b/>
                <w:u w:val="single"/>
              </w:rPr>
            </w:pPr>
            <w:r>
              <w:rPr>
                <w:b/>
                <w:u w:val="single"/>
              </w:rPr>
              <w:lastRenderedPageBreak/>
              <w:t>THEN:</w:t>
            </w:r>
          </w:p>
          <w:p w14:paraId="446732A6" w14:textId="31A0FF38" w:rsidR="007835AA" w:rsidRDefault="00EE29AB" w:rsidP="007E512D">
            <w:pPr>
              <w:pStyle w:val="ListParagraph"/>
              <w:numPr>
                <w:ilvl w:val="0"/>
                <w:numId w:val="133"/>
              </w:numPr>
            </w:pPr>
            <w:r>
              <w:t>Activate the Valley Import constraint</w:t>
            </w:r>
            <w:r w:rsidR="007835AA">
              <w:t xml:space="preserve"> at 85% of the limit.</w:t>
            </w:r>
          </w:p>
          <w:p w14:paraId="460EF680" w14:textId="77777777" w:rsidR="007835AA" w:rsidRDefault="007835AA" w:rsidP="007E512D">
            <w:pPr>
              <w:pStyle w:val="ListParagraph"/>
              <w:numPr>
                <w:ilvl w:val="0"/>
                <w:numId w:val="133"/>
              </w:numPr>
            </w:pPr>
            <w:r>
              <w:t>Match the Not to Exceed (NTE) percentage to the activated percent rating.</w:t>
            </w:r>
          </w:p>
          <w:p w14:paraId="7685556B" w14:textId="273310B4" w:rsidR="00EE29AB" w:rsidRDefault="007835AA" w:rsidP="007835AA">
            <w:pPr>
              <w:numPr>
                <w:ilvl w:val="0"/>
                <w:numId w:val="27"/>
              </w:numPr>
              <w:rPr>
                <w:b/>
                <w:u w:val="single"/>
              </w:rPr>
            </w:pPr>
            <w:r>
              <w:t>Adjust the NTE percentage before the activated percent rating to maintain and control up to 9</w:t>
            </w:r>
            <w:r w:rsidR="00D757BB">
              <w:t>0</w:t>
            </w:r>
            <w:r>
              <w:t>%.</w:t>
            </w:r>
          </w:p>
          <w:p w14:paraId="742AF11D" w14:textId="77777777" w:rsidR="00EE29AB" w:rsidRDefault="00EE29AB" w:rsidP="00EE29AB"/>
          <w:p w14:paraId="1E02971A" w14:textId="22B7FCE6" w:rsidR="00EE29AB" w:rsidRDefault="00EE29AB" w:rsidP="00EE29AB">
            <w:pPr>
              <w:rPr>
                <w:b/>
                <w:u w:val="single"/>
              </w:rPr>
            </w:pPr>
            <w:r>
              <w:rPr>
                <w:b/>
                <w:u w:val="single"/>
              </w:rPr>
              <w:t>Note:</w:t>
            </w:r>
            <w:r>
              <w:t xml:space="preserve"> For an unsolved contingency scenario or the Reliability margin is approaching 150, activate the Valley Import (VALIMP) constraint to get the contingency to solve.  This may require setting the %Rating lower than 85% to get the constraint to bind.</w:t>
            </w:r>
          </w:p>
        </w:tc>
      </w:tr>
      <w:tr w:rsidR="002D2579" w14:paraId="14B975A3" w14:textId="77777777" w:rsidTr="00EE29AB">
        <w:trPr>
          <w:trHeight w:val="576"/>
        </w:trPr>
        <w:tc>
          <w:tcPr>
            <w:tcW w:w="1603" w:type="dxa"/>
            <w:tcBorders>
              <w:top w:val="single" w:sz="4" w:space="0" w:color="auto"/>
              <w:left w:val="nil"/>
              <w:bottom w:val="single" w:sz="4" w:space="0" w:color="auto"/>
            </w:tcBorders>
            <w:vAlign w:val="center"/>
          </w:tcPr>
          <w:p w14:paraId="4C313EC0" w14:textId="62A0B7DF" w:rsidR="002D2579" w:rsidRDefault="002D2579" w:rsidP="002D2579">
            <w:pPr>
              <w:jc w:val="center"/>
              <w:rPr>
                <w:b/>
              </w:rPr>
            </w:pPr>
            <w:r>
              <w:rPr>
                <w:b/>
              </w:rPr>
              <w:lastRenderedPageBreak/>
              <w:t>3</w:t>
            </w:r>
          </w:p>
        </w:tc>
        <w:tc>
          <w:tcPr>
            <w:tcW w:w="7488" w:type="dxa"/>
            <w:tcBorders>
              <w:top w:val="single" w:sz="4" w:space="0" w:color="auto"/>
              <w:bottom w:val="single" w:sz="4" w:space="0" w:color="auto"/>
              <w:right w:val="nil"/>
            </w:tcBorders>
          </w:tcPr>
          <w:p w14:paraId="0FCA0285" w14:textId="77777777" w:rsidR="002D2579" w:rsidRDefault="002D2579" w:rsidP="002D2579">
            <w:pPr>
              <w:pStyle w:val="TableText"/>
              <w:tabs>
                <w:tab w:val="left" w:pos="965"/>
                <w:tab w:val="left" w:pos="1685"/>
              </w:tabs>
              <w:ind w:right="688"/>
              <w:rPr>
                <w:b/>
                <w:u w:val="single"/>
              </w:rPr>
            </w:pPr>
            <w:r>
              <w:rPr>
                <w:b/>
                <w:u w:val="single"/>
              </w:rPr>
              <w:t>IF:</w:t>
            </w:r>
          </w:p>
          <w:p w14:paraId="53CF5546" w14:textId="77777777" w:rsidR="002D2579" w:rsidRDefault="002D2579" w:rsidP="007E512D">
            <w:pPr>
              <w:pStyle w:val="TableText"/>
              <w:numPr>
                <w:ilvl w:val="0"/>
                <w:numId w:val="123"/>
              </w:numPr>
              <w:tabs>
                <w:tab w:val="left" w:pos="965"/>
                <w:tab w:val="left" w:pos="1685"/>
              </w:tabs>
              <w:ind w:right="688"/>
            </w:pPr>
            <w:r>
              <w:t xml:space="preserve">One of the following conditions exist </w:t>
            </w:r>
            <w:r w:rsidRPr="008E0F52">
              <w:t>without a generation solution</w:t>
            </w:r>
            <w:r>
              <w:t>:</w:t>
            </w:r>
          </w:p>
          <w:p w14:paraId="540737AB" w14:textId="77777777" w:rsidR="002D2579" w:rsidRDefault="002D2579" w:rsidP="007E512D">
            <w:pPr>
              <w:pStyle w:val="TableText"/>
              <w:numPr>
                <w:ilvl w:val="1"/>
                <w:numId w:val="123"/>
              </w:numPr>
              <w:tabs>
                <w:tab w:val="left" w:pos="965"/>
                <w:tab w:val="left" w:pos="1685"/>
              </w:tabs>
              <w:ind w:right="688"/>
            </w:pPr>
            <w:r>
              <w:t>Unsolved contingency</w:t>
            </w:r>
          </w:p>
          <w:p w14:paraId="33EF81C6" w14:textId="77777777" w:rsidR="002D2579" w:rsidRDefault="002D2579" w:rsidP="007E512D">
            <w:pPr>
              <w:pStyle w:val="TableText"/>
              <w:numPr>
                <w:ilvl w:val="1"/>
                <w:numId w:val="123"/>
              </w:numPr>
              <w:tabs>
                <w:tab w:val="left" w:pos="965"/>
                <w:tab w:val="left" w:pos="1685"/>
              </w:tabs>
              <w:ind w:right="688"/>
            </w:pPr>
            <w:r>
              <w:t>Post-contingency loss of a 345kV to the Valley overloads a 345kV</w:t>
            </w:r>
          </w:p>
          <w:p w14:paraId="06525CEE" w14:textId="77777777" w:rsidR="002D2579" w:rsidRDefault="002D2579" w:rsidP="007E512D">
            <w:pPr>
              <w:pStyle w:val="TableText"/>
              <w:numPr>
                <w:ilvl w:val="1"/>
                <w:numId w:val="123"/>
              </w:numPr>
              <w:tabs>
                <w:tab w:val="left" w:pos="965"/>
                <w:tab w:val="left" w:pos="1685"/>
              </w:tabs>
              <w:ind w:right="688"/>
            </w:pPr>
            <w:r>
              <w:t>Post-contingency overload above 125%</w:t>
            </w:r>
          </w:p>
          <w:p w14:paraId="20C3BB54" w14:textId="414409BC" w:rsidR="002D2579" w:rsidRPr="008E0F52" w:rsidRDefault="00A93764" w:rsidP="007E512D">
            <w:pPr>
              <w:pStyle w:val="TableText"/>
              <w:numPr>
                <w:ilvl w:val="1"/>
                <w:numId w:val="123"/>
              </w:numPr>
              <w:tabs>
                <w:tab w:val="left" w:pos="965"/>
                <w:tab w:val="left" w:pos="1685"/>
              </w:tabs>
              <w:ind w:right="688"/>
            </w:pPr>
            <w:r>
              <w:t>Valley I</w:t>
            </w:r>
            <w:r w:rsidR="002D2579" w:rsidRPr="008E0F52">
              <w:t xml:space="preserve">mport is above 90% </w:t>
            </w:r>
          </w:p>
          <w:p w14:paraId="0FF64715" w14:textId="77777777" w:rsidR="002D2579" w:rsidRPr="008E0F52" w:rsidRDefault="002D2579" w:rsidP="007E512D">
            <w:pPr>
              <w:pStyle w:val="TableText"/>
              <w:numPr>
                <w:ilvl w:val="1"/>
                <w:numId w:val="123"/>
              </w:numPr>
              <w:tabs>
                <w:tab w:val="left" w:pos="965"/>
                <w:tab w:val="left" w:pos="1685"/>
              </w:tabs>
              <w:ind w:right="688"/>
            </w:pPr>
            <w:r w:rsidRPr="008E0F52">
              <w:t>Reliability margin is below 95;</w:t>
            </w:r>
          </w:p>
          <w:p w14:paraId="7611A1A1" w14:textId="77777777" w:rsidR="002D2579" w:rsidRDefault="002D2579" w:rsidP="002D2579">
            <w:pPr>
              <w:pStyle w:val="TableText"/>
              <w:tabs>
                <w:tab w:val="left" w:pos="965"/>
                <w:tab w:val="left" w:pos="1685"/>
              </w:tabs>
              <w:ind w:right="688"/>
              <w:rPr>
                <w:b/>
                <w:u w:val="single"/>
              </w:rPr>
            </w:pPr>
            <w:r>
              <w:rPr>
                <w:b/>
                <w:u w:val="single"/>
              </w:rPr>
              <w:t>THEN:</w:t>
            </w:r>
          </w:p>
          <w:p w14:paraId="1D7295C0" w14:textId="77777777" w:rsidR="002D2579" w:rsidRDefault="002D2579" w:rsidP="007E512D">
            <w:pPr>
              <w:pStyle w:val="TableText"/>
              <w:numPr>
                <w:ilvl w:val="0"/>
                <w:numId w:val="123"/>
              </w:numPr>
              <w:tabs>
                <w:tab w:val="left" w:pos="965"/>
                <w:tab w:val="left" w:pos="1685"/>
              </w:tabs>
              <w:ind w:right="688"/>
              <w:rPr>
                <w:b/>
                <w:u w:val="single"/>
              </w:rPr>
            </w:pPr>
            <w:r>
              <w:t>Issue a Transmission Emergency Notice</w:t>
            </w:r>
          </w:p>
          <w:p w14:paraId="4FE7AEC1" w14:textId="77777777" w:rsidR="002D2579" w:rsidRDefault="002D2579" w:rsidP="007E512D">
            <w:pPr>
              <w:pStyle w:val="TableText"/>
              <w:numPr>
                <w:ilvl w:val="1"/>
                <w:numId w:val="123"/>
              </w:numPr>
              <w:tabs>
                <w:tab w:val="left" w:pos="965"/>
                <w:tab w:val="left" w:pos="1685"/>
              </w:tabs>
              <w:ind w:right="688"/>
            </w:pPr>
            <w:r>
              <w:t>Make Hotline call to TOs</w:t>
            </w:r>
          </w:p>
          <w:p w14:paraId="06281150" w14:textId="51E52F23" w:rsidR="002D2579" w:rsidRDefault="002D2579" w:rsidP="007E512D">
            <w:pPr>
              <w:pStyle w:val="TableText"/>
              <w:numPr>
                <w:ilvl w:val="1"/>
                <w:numId w:val="123"/>
              </w:numPr>
              <w:tabs>
                <w:tab w:val="left" w:pos="965"/>
                <w:tab w:val="left" w:pos="1685"/>
              </w:tabs>
              <w:ind w:right="688"/>
            </w:pPr>
            <w:r>
              <w:t xml:space="preserve">Posting message on </w:t>
            </w:r>
            <w:r w:rsidR="00ED58B1">
              <w:t xml:space="preserve">the </w:t>
            </w:r>
            <w:r w:rsidR="00ED58B1" w:rsidRPr="00ED58B1">
              <w:t>ERCOT Website</w:t>
            </w:r>
          </w:p>
          <w:p w14:paraId="4A2CCC74" w14:textId="77777777" w:rsidR="002D2579" w:rsidRDefault="002D2579" w:rsidP="007E512D">
            <w:pPr>
              <w:pStyle w:val="TableText"/>
              <w:numPr>
                <w:ilvl w:val="1"/>
                <w:numId w:val="123"/>
              </w:numPr>
              <w:tabs>
                <w:tab w:val="left" w:pos="965"/>
                <w:tab w:val="left" w:pos="1685"/>
              </w:tabs>
              <w:ind w:right="688"/>
            </w:pPr>
            <w:r>
              <w:t>Notify Real-Time Desk to make Hotline call to QSEs</w:t>
            </w:r>
          </w:p>
          <w:p w14:paraId="33AC664B" w14:textId="77777777" w:rsidR="002D2579" w:rsidRDefault="002D2579" w:rsidP="002D2579"/>
          <w:p w14:paraId="77DD1127" w14:textId="017C2A36" w:rsidR="002D2579" w:rsidRDefault="002D2579" w:rsidP="002D2579">
            <w:pPr>
              <w:rPr>
                <w:b/>
                <w:highlight w:val="yellow"/>
                <w:u w:val="single"/>
              </w:rPr>
            </w:pPr>
            <w:r>
              <w:rPr>
                <w:b/>
                <w:highlight w:val="yellow"/>
                <w:u w:val="single"/>
              </w:rPr>
              <w:t xml:space="preserve">T#29 </w:t>
            </w:r>
            <w:r w:rsidR="00C31559">
              <w:rPr>
                <w:b/>
                <w:highlight w:val="yellow"/>
                <w:u w:val="single"/>
              </w:rPr>
              <w:t>–</w:t>
            </w:r>
            <w:r>
              <w:rPr>
                <w:b/>
                <w:highlight w:val="yellow"/>
                <w:u w:val="single"/>
              </w:rPr>
              <w:t xml:space="preserve"> Typical Hotline Script for Transmission Emergency for the Rio Grande Valley or Laredo Area</w:t>
            </w:r>
          </w:p>
          <w:p w14:paraId="76E7F110" w14:textId="77777777" w:rsidR="002D2579" w:rsidRDefault="002D2579" w:rsidP="002D2579">
            <w:pPr>
              <w:pStyle w:val="TableText"/>
            </w:pPr>
          </w:p>
          <w:p w14:paraId="3B17E23B" w14:textId="77777777" w:rsidR="002D2579" w:rsidRDefault="002D2579" w:rsidP="002D2579">
            <w:pPr>
              <w:pStyle w:val="TableText"/>
            </w:pPr>
          </w:p>
          <w:p w14:paraId="1E4ECF2C" w14:textId="604E2961" w:rsidR="002D2579" w:rsidRDefault="002D2579" w:rsidP="002D2579">
            <w:pPr>
              <w:rPr>
                <w:b/>
                <w:u w:val="single"/>
              </w:rPr>
            </w:pPr>
            <w:r>
              <w:rPr>
                <w:b/>
                <w:highlight w:val="yellow"/>
                <w:u w:val="single"/>
              </w:rPr>
              <w:t xml:space="preserve">Typical </w:t>
            </w:r>
            <w:r w:rsidR="00ED58B1" w:rsidRPr="00ED58B1">
              <w:rPr>
                <w:b/>
                <w:highlight w:val="yellow"/>
                <w:u w:val="single"/>
              </w:rPr>
              <w:t>ERCOT Website</w:t>
            </w:r>
            <w:r>
              <w:rPr>
                <w:b/>
                <w:highlight w:val="yellow"/>
                <w:u w:val="single"/>
              </w:rPr>
              <w:t xml:space="preserve"> Posting Script:</w:t>
            </w:r>
          </w:p>
          <w:p w14:paraId="506E8760" w14:textId="4DD1BE91" w:rsidR="002D2579" w:rsidRDefault="002D2579" w:rsidP="002D2579">
            <w:pPr>
              <w:rPr>
                <w:highlight w:val="yellow"/>
                <w:u w:val="single"/>
              </w:rPr>
            </w:pPr>
            <w:r>
              <w:t xml:space="preserve">Transmission Emergency Notice has been issued for the Rio Grande Valley due to [state issue used in </w:t>
            </w:r>
            <w:r w:rsidR="00CD3305">
              <w:t>H</w:t>
            </w:r>
            <w:r>
              <w:t>otline call]</w:t>
            </w:r>
            <w:r>
              <w:rPr>
                <w:u w:val="single"/>
              </w:rPr>
              <w:t>.</w:t>
            </w:r>
          </w:p>
          <w:p w14:paraId="3B4C5726" w14:textId="77777777" w:rsidR="002D2579" w:rsidRDefault="002D2579" w:rsidP="002D2579"/>
          <w:p w14:paraId="18411B1A" w14:textId="7AB82E82" w:rsidR="002D2579" w:rsidRDefault="002D2579" w:rsidP="002D2579">
            <w:pPr>
              <w:rPr>
                <w:b/>
                <w:u w:val="single"/>
              </w:rPr>
            </w:pPr>
            <w:r>
              <w:t>Edit script as needed to fit situation.</w:t>
            </w:r>
          </w:p>
        </w:tc>
      </w:tr>
      <w:tr w:rsidR="00EE29AB" w14:paraId="25E4E8BD" w14:textId="77777777" w:rsidTr="00EE29AB">
        <w:trPr>
          <w:trHeight w:val="576"/>
        </w:trPr>
        <w:tc>
          <w:tcPr>
            <w:tcW w:w="1603" w:type="dxa"/>
            <w:tcBorders>
              <w:top w:val="single" w:sz="4" w:space="0" w:color="auto"/>
              <w:left w:val="nil"/>
              <w:bottom w:val="single" w:sz="4" w:space="0" w:color="auto"/>
            </w:tcBorders>
            <w:vAlign w:val="center"/>
          </w:tcPr>
          <w:p w14:paraId="48EB5676" w14:textId="0477A62C" w:rsidR="00EE29AB" w:rsidRDefault="00EE29AB" w:rsidP="00EE29AB">
            <w:pPr>
              <w:jc w:val="center"/>
              <w:rPr>
                <w:b/>
              </w:rPr>
            </w:pPr>
            <w:r>
              <w:rPr>
                <w:b/>
              </w:rPr>
              <w:t>4</w:t>
            </w:r>
          </w:p>
        </w:tc>
        <w:tc>
          <w:tcPr>
            <w:tcW w:w="7488" w:type="dxa"/>
            <w:tcBorders>
              <w:top w:val="single" w:sz="4" w:space="0" w:color="auto"/>
              <w:bottom w:val="single" w:sz="4" w:space="0" w:color="auto"/>
              <w:right w:val="nil"/>
            </w:tcBorders>
          </w:tcPr>
          <w:p w14:paraId="7625D381" w14:textId="77777777" w:rsidR="00EE29AB" w:rsidRDefault="00EE29AB" w:rsidP="00EE29AB">
            <w:pPr>
              <w:pStyle w:val="TableText"/>
              <w:tabs>
                <w:tab w:val="left" w:pos="965"/>
                <w:tab w:val="left" w:pos="1685"/>
              </w:tabs>
              <w:ind w:right="688"/>
              <w:rPr>
                <w:b/>
                <w:u w:val="single"/>
              </w:rPr>
            </w:pPr>
            <w:r>
              <w:rPr>
                <w:b/>
                <w:u w:val="single"/>
              </w:rPr>
              <w:t>IF:</w:t>
            </w:r>
          </w:p>
          <w:p w14:paraId="243000DD" w14:textId="77777777" w:rsidR="00EE29AB" w:rsidRDefault="00EE29AB" w:rsidP="007E512D">
            <w:pPr>
              <w:pStyle w:val="TableText"/>
              <w:numPr>
                <w:ilvl w:val="0"/>
                <w:numId w:val="137"/>
              </w:numPr>
              <w:tabs>
                <w:tab w:val="left" w:pos="965"/>
                <w:tab w:val="left" w:pos="1685"/>
              </w:tabs>
              <w:ind w:right="688"/>
            </w:pPr>
            <w:r>
              <w:t>The Transmission Emergency is issued, AND</w:t>
            </w:r>
          </w:p>
          <w:p w14:paraId="609DE1A5" w14:textId="77777777" w:rsidR="00EE29AB" w:rsidRDefault="00EE29AB" w:rsidP="007E512D">
            <w:pPr>
              <w:pStyle w:val="TableText"/>
              <w:numPr>
                <w:ilvl w:val="0"/>
                <w:numId w:val="123"/>
              </w:numPr>
              <w:tabs>
                <w:tab w:val="left" w:pos="965"/>
                <w:tab w:val="left" w:pos="1685"/>
              </w:tabs>
              <w:ind w:right="688"/>
            </w:pPr>
            <w:r>
              <w:t xml:space="preserve">One of the following conditions exist </w:t>
            </w:r>
            <w:r w:rsidRPr="008E0F52">
              <w:t>without a generation solution</w:t>
            </w:r>
            <w:r>
              <w:t>:</w:t>
            </w:r>
          </w:p>
          <w:p w14:paraId="23E65C19" w14:textId="77777777" w:rsidR="00EE29AB" w:rsidRDefault="00EE29AB" w:rsidP="007E512D">
            <w:pPr>
              <w:pStyle w:val="TableText"/>
              <w:numPr>
                <w:ilvl w:val="1"/>
                <w:numId w:val="123"/>
              </w:numPr>
              <w:tabs>
                <w:tab w:val="left" w:pos="965"/>
                <w:tab w:val="left" w:pos="1685"/>
              </w:tabs>
              <w:ind w:right="688"/>
            </w:pPr>
            <w:r>
              <w:t>Unsolved contingency</w:t>
            </w:r>
          </w:p>
          <w:p w14:paraId="5767E6CC" w14:textId="77777777" w:rsidR="00EE29AB" w:rsidRDefault="00EE29AB" w:rsidP="007E512D">
            <w:pPr>
              <w:pStyle w:val="TableText"/>
              <w:numPr>
                <w:ilvl w:val="1"/>
                <w:numId w:val="123"/>
              </w:numPr>
              <w:tabs>
                <w:tab w:val="left" w:pos="965"/>
                <w:tab w:val="left" w:pos="1685"/>
              </w:tabs>
              <w:ind w:right="688"/>
            </w:pPr>
            <w:r>
              <w:t>Post-contingency loss of a 345kV to the Valley overloads a 345kV</w:t>
            </w:r>
          </w:p>
          <w:p w14:paraId="480E1765" w14:textId="77777777" w:rsidR="00EE29AB" w:rsidRDefault="00EE29AB" w:rsidP="007E512D">
            <w:pPr>
              <w:pStyle w:val="TableText"/>
              <w:numPr>
                <w:ilvl w:val="1"/>
                <w:numId w:val="123"/>
              </w:numPr>
              <w:tabs>
                <w:tab w:val="left" w:pos="965"/>
                <w:tab w:val="left" w:pos="1685"/>
              </w:tabs>
              <w:ind w:right="688"/>
            </w:pPr>
            <w:r>
              <w:t>Post-contingency overload above 125%</w:t>
            </w:r>
          </w:p>
          <w:p w14:paraId="5FA45E1F" w14:textId="5A0EA259" w:rsidR="00EE29AB" w:rsidRPr="008E0F52" w:rsidRDefault="00A93764" w:rsidP="007E512D">
            <w:pPr>
              <w:pStyle w:val="TableText"/>
              <w:numPr>
                <w:ilvl w:val="1"/>
                <w:numId w:val="123"/>
              </w:numPr>
              <w:tabs>
                <w:tab w:val="left" w:pos="965"/>
                <w:tab w:val="left" w:pos="1685"/>
              </w:tabs>
              <w:ind w:right="688"/>
            </w:pPr>
            <w:r>
              <w:t>Valley I</w:t>
            </w:r>
            <w:r w:rsidR="00EE29AB" w:rsidRPr="008E0F52">
              <w:t xml:space="preserve">mport is above 90% </w:t>
            </w:r>
          </w:p>
          <w:p w14:paraId="3FBBC2B3" w14:textId="77777777" w:rsidR="00EE29AB" w:rsidRPr="008E0F52" w:rsidRDefault="00EE29AB" w:rsidP="007E512D">
            <w:pPr>
              <w:pStyle w:val="TableText"/>
              <w:numPr>
                <w:ilvl w:val="1"/>
                <w:numId w:val="123"/>
              </w:numPr>
              <w:tabs>
                <w:tab w:val="left" w:pos="965"/>
                <w:tab w:val="left" w:pos="1685"/>
              </w:tabs>
              <w:ind w:right="688"/>
            </w:pPr>
            <w:r w:rsidRPr="008E0F52">
              <w:t>Reliability margin is below 95;</w:t>
            </w:r>
          </w:p>
          <w:p w14:paraId="21291509" w14:textId="77777777" w:rsidR="00EE29AB" w:rsidRDefault="00EE29AB" w:rsidP="00EE29AB">
            <w:pPr>
              <w:pStyle w:val="TableText"/>
              <w:tabs>
                <w:tab w:val="left" w:pos="965"/>
                <w:tab w:val="left" w:pos="1685"/>
              </w:tabs>
              <w:ind w:right="688"/>
            </w:pPr>
          </w:p>
          <w:p w14:paraId="4018C31A" w14:textId="77777777" w:rsidR="00EE29AB" w:rsidRDefault="00EE29AB" w:rsidP="00EE29AB">
            <w:pPr>
              <w:pStyle w:val="TableText"/>
              <w:tabs>
                <w:tab w:val="left" w:pos="965"/>
                <w:tab w:val="left" w:pos="1685"/>
              </w:tabs>
              <w:ind w:right="688"/>
              <w:rPr>
                <w:b/>
                <w:u w:val="single"/>
              </w:rPr>
            </w:pPr>
            <w:r>
              <w:rPr>
                <w:b/>
                <w:u w:val="single"/>
              </w:rPr>
              <w:t>THEN:</w:t>
            </w:r>
          </w:p>
          <w:p w14:paraId="0760C151" w14:textId="7CC89A5A" w:rsidR="00EE29AB" w:rsidRDefault="00EE29AB" w:rsidP="007E512D">
            <w:pPr>
              <w:pStyle w:val="TableText"/>
              <w:numPr>
                <w:ilvl w:val="0"/>
                <w:numId w:val="123"/>
              </w:numPr>
              <w:tabs>
                <w:tab w:val="left" w:pos="965"/>
                <w:tab w:val="left" w:pos="1685"/>
              </w:tabs>
              <w:ind w:right="688"/>
              <w:rPr>
                <w:b/>
                <w:u w:val="single"/>
              </w:rPr>
            </w:pPr>
            <w:r>
              <w:lastRenderedPageBreak/>
              <w:t>Request Resource Operator to deploy Load Resources in the Valley that have an obligation.</w:t>
            </w:r>
          </w:p>
        </w:tc>
      </w:tr>
      <w:tr w:rsidR="00EE29AB" w14:paraId="3443E2CC" w14:textId="77777777" w:rsidTr="00EE29AB">
        <w:trPr>
          <w:trHeight w:val="576"/>
        </w:trPr>
        <w:tc>
          <w:tcPr>
            <w:tcW w:w="1603" w:type="dxa"/>
            <w:tcBorders>
              <w:top w:val="single" w:sz="4" w:space="0" w:color="auto"/>
              <w:left w:val="nil"/>
              <w:bottom w:val="single" w:sz="4" w:space="0" w:color="auto"/>
            </w:tcBorders>
            <w:vAlign w:val="center"/>
          </w:tcPr>
          <w:p w14:paraId="5585FD17" w14:textId="4C211CB6" w:rsidR="00EE29AB" w:rsidRDefault="00EE29AB" w:rsidP="00EE29AB">
            <w:pPr>
              <w:jc w:val="center"/>
              <w:rPr>
                <w:b/>
              </w:rPr>
            </w:pPr>
            <w:r>
              <w:rPr>
                <w:b/>
              </w:rPr>
              <w:lastRenderedPageBreak/>
              <w:t>5</w:t>
            </w:r>
          </w:p>
        </w:tc>
        <w:tc>
          <w:tcPr>
            <w:tcW w:w="7488" w:type="dxa"/>
            <w:tcBorders>
              <w:top w:val="single" w:sz="4" w:space="0" w:color="auto"/>
              <w:bottom w:val="single" w:sz="4" w:space="0" w:color="auto"/>
              <w:right w:val="nil"/>
            </w:tcBorders>
            <w:vAlign w:val="center"/>
          </w:tcPr>
          <w:p w14:paraId="074C2AF6" w14:textId="77777777" w:rsidR="00EE29AB" w:rsidRDefault="00EE29AB" w:rsidP="00EE29AB">
            <w:pPr>
              <w:pStyle w:val="TableText"/>
              <w:tabs>
                <w:tab w:val="left" w:pos="965"/>
                <w:tab w:val="left" w:pos="1685"/>
              </w:tabs>
              <w:ind w:right="688"/>
              <w:rPr>
                <w:b/>
                <w:u w:val="single"/>
              </w:rPr>
            </w:pPr>
            <w:r>
              <w:rPr>
                <w:b/>
                <w:u w:val="single"/>
              </w:rPr>
              <w:t>IF:</w:t>
            </w:r>
          </w:p>
          <w:p w14:paraId="1018DFF5" w14:textId="77777777" w:rsidR="00EE29AB" w:rsidRDefault="00EE29AB" w:rsidP="007E512D">
            <w:pPr>
              <w:pStyle w:val="TableText"/>
              <w:numPr>
                <w:ilvl w:val="0"/>
                <w:numId w:val="137"/>
              </w:numPr>
              <w:tabs>
                <w:tab w:val="left" w:pos="965"/>
                <w:tab w:val="left" w:pos="1685"/>
              </w:tabs>
              <w:ind w:right="688"/>
            </w:pPr>
            <w:r>
              <w:t>The Transmission Emergency is issued, AND</w:t>
            </w:r>
          </w:p>
          <w:p w14:paraId="25548383" w14:textId="77777777" w:rsidR="00EE29AB" w:rsidRDefault="00EE29AB" w:rsidP="007E512D">
            <w:pPr>
              <w:pStyle w:val="TableText"/>
              <w:numPr>
                <w:ilvl w:val="0"/>
                <w:numId w:val="123"/>
              </w:numPr>
              <w:tabs>
                <w:tab w:val="left" w:pos="965"/>
                <w:tab w:val="left" w:pos="1685"/>
              </w:tabs>
              <w:ind w:right="688"/>
            </w:pPr>
            <w:r>
              <w:t xml:space="preserve">One of the following conditions exist </w:t>
            </w:r>
            <w:r w:rsidRPr="008E0F52">
              <w:t>without a generation solution</w:t>
            </w:r>
            <w:r>
              <w:t>:</w:t>
            </w:r>
          </w:p>
          <w:p w14:paraId="3645F356" w14:textId="77777777" w:rsidR="00EE29AB" w:rsidRDefault="00EE29AB" w:rsidP="007E512D">
            <w:pPr>
              <w:pStyle w:val="TableText"/>
              <w:numPr>
                <w:ilvl w:val="1"/>
                <w:numId w:val="123"/>
              </w:numPr>
              <w:tabs>
                <w:tab w:val="left" w:pos="965"/>
                <w:tab w:val="left" w:pos="1685"/>
              </w:tabs>
              <w:ind w:right="688"/>
            </w:pPr>
            <w:r>
              <w:t>Unsolved contingency</w:t>
            </w:r>
          </w:p>
          <w:p w14:paraId="3494ED4E" w14:textId="77777777" w:rsidR="00EE29AB" w:rsidRDefault="00EE29AB" w:rsidP="007E512D">
            <w:pPr>
              <w:pStyle w:val="TableText"/>
              <w:numPr>
                <w:ilvl w:val="1"/>
                <w:numId w:val="123"/>
              </w:numPr>
              <w:tabs>
                <w:tab w:val="left" w:pos="965"/>
                <w:tab w:val="left" w:pos="1685"/>
              </w:tabs>
              <w:ind w:right="688"/>
            </w:pPr>
            <w:r>
              <w:t>Post-contingency loss of a 345kV to the Valley overloads a 345kV</w:t>
            </w:r>
          </w:p>
          <w:p w14:paraId="5060929D" w14:textId="77777777" w:rsidR="00EE29AB" w:rsidRDefault="00EE29AB" w:rsidP="007E512D">
            <w:pPr>
              <w:pStyle w:val="TableText"/>
              <w:numPr>
                <w:ilvl w:val="1"/>
                <w:numId w:val="123"/>
              </w:numPr>
              <w:tabs>
                <w:tab w:val="left" w:pos="965"/>
                <w:tab w:val="left" w:pos="1685"/>
              </w:tabs>
              <w:ind w:right="688"/>
            </w:pPr>
            <w:r>
              <w:t>Post-contingency overload above 125%</w:t>
            </w:r>
          </w:p>
          <w:p w14:paraId="23E5839A" w14:textId="40C8FD0D" w:rsidR="00EE29AB" w:rsidRPr="008E0F52" w:rsidRDefault="00A93764" w:rsidP="007E512D">
            <w:pPr>
              <w:pStyle w:val="TableText"/>
              <w:numPr>
                <w:ilvl w:val="1"/>
                <w:numId w:val="123"/>
              </w:numPr>
              <w:tabs>
                <w:tab w:val="left" w:pos="965"/>
                <w:tab w:val="left" w:pos="1685"/>
              </w:tabs>
              <w:ind w:right="688"/>
            </w:pPr>
            <w:r>
              <w:t>Valley I</w:t>
            </w:r>
            <w:r w:rsidR="00EE29AB" w:rsidRPr="008E0F52">
              <w:t xml:space="preserve">mport is above 95% </w:t>
            </w:r>
          </w:p>
          <w:p w14:paraId="36F67A5F" w14:textId="77777777" w:rsidR="00EE29AB" w:rsidRDefault="00EE29AB" w:rsidP="007E512D">
            <w:pPr>
              <w:pStyle w:val="TableText"/>
              <w:numPr>
                <w:ilvl w:val="1"/>
                <w:numId w:val="123"/>
              </w:numPr>
              <w:tabs>
                <w:tab w:val="left" w:pos="965"/>
                <w:tab w:val="left" w:pos="1685"/>
              </w:tabs>
              <w:ind w:right="688"/>
            </w:pPr>
            <w:r w:rsidRPr="008E0F52">
              <w:t>Reliability margin is below 85</w:t>
            </w:r>
            <w:r>
              <w:t>;</w:t>
            </w:r>
          </w:p>
          <w:p w14:paraId="28C156AB" w14:textId="77777777" w:rsidR="00EE29AB" w:rsidRDefault="00EE29AB" w:rsidP="00EE29AB">
            <w:pPr>
              <w:pStyle w:val="TableText"/>
              <w:tabs>
                <w:tab w:val="left" w:pos="965"/>
                <w:tab w:val="left" w:pos="1685"/>
              </w:tabs>
              <w:ind w:right="688"/>
            </w:pPr>
          </w:p>
          <w:p w14:paraId="1C26B4E4" w14:textId="77777777" w:rsidR="00EE29AB" w:rsidRDefault="00EE29AB" w:rsidP="00EE29AB">
            <w:pPr>
              <w:pStyle w:val="TableText"/>
              <w:tabs>
                <w:tab w:val="left" w:pos="965"/>
                <w:tab w:val="left" w:pos="1685"/>
              </w:tabs>
              <w:ind w:right="688"/>
              <w:rPr>
                <w:b/>
                <w:u w:val="single"/>
              </w:rPr>
            </w:pPr>
            <w:r>
              <w:rPr>
                <w:b/>
                <w:u w:val="single"/>
              </w:rPr>
              <w:t>THEN:</w:t>
            </w:r>
          </w:p>
          <w:p w14:paraId="13F64F58" w14:textId="77777777" w:rsidR="00EE29AB" w:rsidRDefault="00EE29AB" w:rsidP="007E512D">
            <w:pPr>
              <w:pStyle w:val="TableText"/>
              <w:numPr>
                <w:ilvl w:val="0"/>
                <w:numId w:val="123"/>
              </w:numPr>
              <w:tabs>
                <w:tab w:val="left" w:pos="965"/>
                <w:tab w:val="left" w:pos="1685"/>
              </w:tabs>
              <w:ind w:right="688"/>
              <w:rPr>
                <w:b/>
                <w:u w:val="single"/>
              </w:rPr>
            </w:pPr>
            <w:r>
              <w:t>Request DC-Tie Operator to curtail any exports on the Railroad DC-Tie</w:t>
            </w:r>
          </w:p>
          <w:p w14:paraId="6B4EA581" w14:textId="77777777" w:rsidR="00EE29AB" w:rsidRDefault="00EE29AB" w:rsidP="007E512D">
            <w:pPr>
              <w:pStyle w:val="TableText"/>
              <w:numPr>
                <w:ilvl w:val="0"/>
                <w:numId w:val="123"/>
              </w:numPr>
              <w:tabs>
                <w:tab w:val="left" w:pos="965"/>
                <w:tab w:val="left" w:pos="1685"/>
              </w:tabs>
              <w:ind w:right="688"/>
              <w:rPr>
                <w:b/>
                <w:u w:val="single"/>
              </w:rPr>
            </w:pPr>
            <w:r>
              <w:t>Request emergency energy from the appropriate DC-Tie Operator across the Railroad DC-Tie.</w:t>
            </w:r>
          </w:p>
          <w:p w14:paraId="43302B17" w14:textId="77777777" w:rsidR="00EE29AB" w:rsidRDefault="00EE29AB" w:rsidP="00EE29AB">
            <w:pPr>
              <w:pStyle w:val="TableText"/>
              <w:tabs>
                <w:tab w:val="left" w:pos="965"/>
                <w:tab w:val="left" w:pos="1685"/>
              </w:tabs>
              <w:ind w:right="688"/>
              <w:rPr>
                <w:b/>
                <w:u w:val="single"/>
              </w:rPr>
            </w:pPr>
            <w:r>
              <w:rPr>
                <w:b/>
                <w:u w:val="single"/>
              </w:rPr>
              <w:t>IF:</w:t>
            </w:r>
          </w:p>
          <w:p w14:paraId="29F1FA7B" w14:textId="77777777" w:rsidR="00EE29AB" w:rsidRDefault="00EE29AB" w:rsidP="007E512D">
            <w:pPr>
              <w:pStyle w:val="TableText"/>
              <w:numPr>
                <w:ilvl w:val="0"/>
                <w:numId w:val="123"/>
              </w:numPr>
              <w:tabs>
                <w:tab w:val="left" w:pos="965"/>
                <w:tab w:val="left" w:pos="1685"/>
              </w:tabs>
              <w:ind w:right="688"/>
            </w:pPr>
            <w:r>
              <w:t>CENACE is able to send emergency</w:t>
            </w:r>
          </w:p>
          <w:p w14:paraId="104B4FDF" w14:textId="606310B7" w:rsidR="00EE29AB" w:rsidRDefault="00EE29AB" w:rsidP="007E512D">
            <w:pPr>
              <w:pStyle w:val="TableText"/>
              <w:numPr>
                <w:ilvl w:val="1"/>
                <w:numId w:val="123"/>
              </w:numPr>
              <w:tabs>
                <w:tab w:val="left" w:pos="965"/>
                <w:tab w:val="left" w:pos="1685"/>
              </w:tabs>
              <w:ind w:right="688"/>
              <w:rPr>
                <w:b/>
                <w:u w:val="single"/>
              </w:rPr>
            </w:pPr>
            <w:r>
              <w:t xml:space="preserve">Notify </w:t>
            </w:r>
            <w:r w:rsidR="00567ABE">
              <w:t xml:space="preserve">the </w:t>
            </w:r>
            <w:r>
              <w:t>ERCOT DC-Tie Operator</w:t>
            </w:r>
            <w:r w:rsidR="00567ABE">
              <w:t xml:space="preserve"> with information for an electronic Dispatch Instruction to be issued</w:t>
            </w:r>
          </w:p>
        </w:tc>
      </w:tr>
      <w:tr w:rsidR="00EE29AB" w14:paraId="13979F8B" w14:textId="77777777" w:rsidTr="00EE29AB">
        <w:trPr>
          <w:trHeight w:val="576"/>
        </w:trPr>
        <w:tc>
          <w:tcPr>
            <w:tcW w:w="1603" w:type="dxa"/>
            <w:tcBorders>
              <w:top w:val="single" w:sz="4" w:space="0" w:color="auto"/>
              <w:left w:val="nil"/>
              <w:bottom w:val="single" w:sz="4" w:space="0" w:color="auto"/>
            </w:tcBorders>
            <w:vAlign w:val="center"/>
          </w:tcPr>
          <w:p w14:paraId="6FD76F02" w14:textId="4C92C5AD" w:rsidR="00EE29AB" w:rsidRDefault="00EE29AB" w:rsidP="00EE29AB">
            <w:pPr>
              <w:jc w:val="center"/>
              <w:rPr>
                <w:b/>
              </w:rPr>
            </w:pPr>
            <w:r>
              <w:rPr>
                <w:b/>
              </w:rPr>
              <w:t>6</w:t>
            </w:r>
          </w:p>
        </w:tc>
        <w:tc>
          <w:tcPr>
            <w:tcW w:w="7488" w:type="dxa"/>
            <w:tcBorders>
              <w:top w:val="single" w:sz="4" w:space="0" w:color="auto"/>
              <w:bottom w:val="single" w:sz="4" w:space="0" w:color="auto"/>
              <w:right w:val="nil"/>
            </w:tcBorders>
            <w:vAlign w:val="center"/>
          </w:tcPr>
          <w:p w14:paraId="1BD0C97E" w14:textId="77777777" w:rsidR="00EE29AB" w:rsidRDefault="00EE29AB" w:rsidP="00EE29AB">
            <w:pPr>
              <w:pStyle w:val="TableText"/>
              <w:tabs>
                <w:tab w:val="left" w:pos="965"/>
                <w:tab w:val="left" w:pos="1685"/>
              </w:tabs>
              <w:ind w:right="688"/>
              <w:rPr>
                <w:b/>
                <w:u w:val="single"/>
              </w:rPr>
            </w:pPr>
            <w:r>
              <w:rPr>
                <w:b/>
                <w:u w:val="single"/>
              </w:rPr>
              <w:t>IF:</w:t>
            </w:r>
          </w:p>
          <w:p w14:paraId="33CE99BA" w14:textId="3ACCBE44" w:rsidR="00EE29AB" w:rsidRDefault="00EE29AB" w:rsidP="007E512D">
            <w:pPr>
              <w:pStyle w:val="TableText"/>
              <w:numPr>
                <w:ilvl w:val="0"/>
                <w:numId w:val="123"/>
              </w:numPr>
              <w:tabs>
                <w:tab w:val="left" w:pos="965"/>
                <w:tab w:val="left" w:pos="1685"/>
              </w:tabs>
              <w:ind w:right="688"/>
            </w:pPr>
            <w:r>
              <w:t>There are no exports schedules to curtail</w:t>
            </w:r>
            <w:r w:rsidR="00D60616">
              <w:t>,</w:t>
            </w:r>
            <w:r>
              <w:t xml:space="preserve"> or exports have been curtailed and the transmission area is in an unreliable condition </w:t>
            </w:r>
            <w:r w:rsidRPr="008E0F52">
              <w:t>without a generation solution</w:t>
            </w:r>
            <w:r>
              <w:t xml:space="preserve"> and includes one of the following:</w:t>
            </w:r>
          </w:p>
          <w:p w14:paraId="17EC3BD4" w14:textId="77777777" w:rsidR="00EE29AB" w:rsidRDefault="00EE29AB" w:rsidP="007E512D">
            <w:pPr>
              <w:pStyle w:val="TableText"/>
              <w:numPr>
                <w:ilvl w:val="1"/>
                <w:numId w:val="123"/>
              </w:numPr>
              <w:tabs>
                <w:tab w:val="left" w:pos="965"/>
                <w:tab w:val="left" w:pos="1685"/>
              </w:tabs>
              <w:ind w:right="688"/>
            </w:pPr>
            <w:r>
              <w:t>Unsolved contingency</w:t>
            </w:r>
          </w:p>
          <w:p w14:paraId="5CC003E3" w14:textId="77777777" w:rsidR="00EE29AB" w:rsidRDefault="00EE29AB" w:rsidP="007E512D">
            <w:pPr>
              <w:pStyle w:val="TableText"/>
              <w:numPr>
                <w:ilvl w:val="1"/>
                <w:numId w:val="123"/>
              </w:numPr>
              <w:tabs>
                <w:tab w:val="left" w:pos="965"/>
                <w:tab w:val="left" w:pos="1685"/>
              </w:tabs>
              <w:ind w:right="688"/>
            </w:pPr>
            <w:r>
              <w:t>Post-contingency loss of a 345kV to the Valley overloads a 345kV</w:t>
            </w:r>
          </w:p>
          <w:p w14:paraId="4D620D6E" w14:textId="77777777" w:rsidR="00EE29AB" w:rsidRDefault="00EE29AB" w:rsidP="007E512D">
            <w:pPr>
              <w:pStyle w:val="TableText"/>
              <w:numPr>
                <w:ilvl w:val="1"/>
                <w:numId w:val="123"/>
              </w:numPr>
              <w:tabs>
                <w:tab w:val="left" w:pos="965"/>
                <w:tab w:val="left" w:pos="1685"/>
              </w:tabs>
              <w:ind w:right="688"/>
            </w:pPr>
            <w:r>
              <w:t>Post-contingency overload above 125%</w:t>
            </w:r>
          </w:p>
          <w:p w14:paraId="45AA195D" w14:textId="2F80380F" w:rsidR="00EE29AB" w:rsidRDefault="00A93764" w:rsidP="007E512D">
            <w:pPr>
              <w:pStyle w:val="TableText"/>
              <w:numPr>
                <w:ilvl w:val="1"/>
                <w:numId w:val="123"/>
              </w:numPr>
              <w:tabs>
                <w:tab w:val="left" w:pos="965"/>
                <w:tab w:val="left" w:pos="1685"/>
              </w:tabs>
              <w:ind w:right="688"/>
            </w:pPr>
            <w:r>
              <w:t>Valley I</w:t>
            </w:r>
            <w:r w:rsidR="00EE29AB">
              <w:t xml:space="preserve">mport is above 100% </w:t>
            </w:r>
          </w:p>
          <w:p w14:paraId="299BEDE9" w14:textId="77777777" w:rsidR="00EE29AB" w:rsidRDefault="00EE29AB" w:rsidP="007E512D">
            <w:pPr>
              <w:pStyle w:val="TableText"/>
              <w:numPr>
                <w:ilvl w:val="1"/>
                <w:numId w:val="123"/>
              </w:numPr>
              <w:tabs>
                <w:tab w:val="left" w:pos="965"/>
                <w:tab w:val="left" w:pos="1685"/>
              </w:tabs>
              <w:ind w:right="688"/>
            </w:pPr>
            <w:r>
              <w:t>Reliability margin is below 25;</w:t>
            </w:r>
          </w:p>
          <w:p w14:paraId="5E02D76A" w14:textId="77777777" w:rsidR="00EE29AB" w:rsidRDefault="00EE29AB" w:rsidP="00EE29AB">
            <w:pPr>
              <w:rPr>
                <w:b/>
              </w:rPr>
            </w:pPr>
            <w:r>
              <w:rPr>
                <w:b/>
              </w:rPr>
              <w:t xml:space="preserve"> THEN:</w:t>
            </w:r>
          </w:p>
          <w:p w14:paraId="36CA8D33" w14:textId="6E2A3D72" w:rsidR="00EE29AB" w:rsidRDefault="00EE29AB" w:rsidP="007E512D">
            <w:pPr>
              <w:pStyle w:val="TableText"/>
              <w:numPr>
                <w:ilvl w:val="0"/>
                <w:numId w:val="123"/>
              </w:numPr>
              <w:tabs>
                <w:tab w:val="left" w:pos="965"/>
                <w:tab w:val="left" w:pos="1685"/>
              </w:tabs>
              <w:ind w:right="688"/>
              <w:rPr>
                <w:b/>
                <w:u w:val="single"/>
              </w:rPr>
            </w:pPr>
            <w:r>
              <w:t xml:space="preserve">Follow </w:t>
            </w:r>
            <w:r w:rsidR="00567ABE">
              <w:t>the Valley Import M</w:t>
            </w:r>
            <w:r>
              <w:t xml:space="preserve">itigation </w:t>
            </w:r>
            <w:r w:rsidR="00567ABE">
              <w:t>P</w:t>
            </w:r>
            <w:r>
              <w:t>lan</w:t>
            </w:r>
            <w:r w:rsidR="005314FA">
              <w:t xml:space="preserve"> for load shed.</w:t>
            </w:r>
          </w:p>
        </w:tc>
      </w:tr>
      <w:tr w:rsidR="00EE29AB" w14:paraId="4D4B9104" w14:textId="77777777" w:rsidTr="00EE29AB">
        <w:trPr>
          <w:trHeight w:val="576"/>
        </w:trPr>
        <w:tc>
          <w:tcPr>
            <w:tcW w:w="1603" w:type="dxa"/>
            <w:tcBorders>
              <w:top w:val="single" w:sz="4" w:space="0" w:color="auto"/>
              <w:left w:val="nil"/>
              <w:bottom w:val="single" w:sz="4" w:space="0" w:color="auto"/>
            </w:tcBorders>
            <w:vAlign w:val="center"/>
          </w:tcPr>
          <w:p w14:paraId="4A00506D" w14:textId="3C1190A0" w:rsidR="00EE29AB" w:rsidRDefault="00EE29AB" w:rsidP="00EE29AB">
            <w:pPr>
              <w:jc w:val="center"/>
              <w:rPr>
                <w:b/>
              </w:rPr>
            </w:pPr>
            <w:r>
              <w:rPr>
                <w:b/>
              </w:rPr>
              <w:t>Cancel</w:t>
            </w:r>
          </w:p>
        </w:tc>
        <w:tc>
          <w:tcPr>
            <w:tcW w:w="7488" w:type="dxa"/>
            <w:tcBorders>
              <w:top w:val="single" w:sz="4" w:space="0" w:color="auto"/>
              <w:bottom w:val="single" w:sz="4" w:space="0" w:color="auto"/>
              <w:right w:val="nil"/>
            </w:tcBorders>
            <w:vAlign w:val="center"/>
          </w:tcPr>
          <w:p w14:paraId="091A340D" w14:textId="22A735EA" w:rsidR="00EE29AB" w:rsidRDefault="00EE29AB" w:rsidP="00EE29AB">
            <w:pPr>
              <w:pStyle w:val="TableText"/>
              <w:tabs>
                <w:tab w:val="left" w:pos="965"/>
                <w:tab w:val="left" w:pos="1685"/>
              </w:tabs>
              <w:ind w:right="688"/>
              <w:rPr>
                <w:b/>
                <w:u w:val="single"/>
              </w:rPr>
            </w:pPr>
            <w:r>
              <w:t>Make appropriate cancellations when back to normal operations.</w:t>
            </w:r>
          </w:p>
        </w:tc>
      </w:tr>
      <w:tr w:rsidR="00EE29AB" w14:paraId="76A1C6FD" w14:textId="77777777" w:rsidTr="00EE29AB">
        <w:trPr>
          <w:trHeight w:val="576"/>
        </w:trPr>
        <w:tc>
          <w:tcPr>
            <w:tcW w:w="1603" w:type="dxa"/>
            <w:tcBorders>
              <w:top w:val="single" w:sz="4" w:space="0" w:color="auto"/>
              <w:left w:val="nil"/>
              <w:bottom w:val="single" w:sz="4" w:space="0" w:color="auto"/>
            </w:tcBorders>
            <w:vAlign w:val="center"/>
          </w:tcPr>
          <w:p w14:paraId="73DAB897" w14:textId="5FB14E7D" w:rsidR="00EE29AB" w:rsidRDefault="00EE29AB" w:rsidP="00EE29AB">
            <w:pPr>
              <w:jc w:val="center"/>
              <w:rPr>
                <w:b/>
              </w:rPr>
            </w:pPr>
            <w:r>
              <w:rPr>
                <w:b/>
              </w:rPr>
              <w:t>L</w:t>
            </w:r>
            <w:r w:rsidR="009769B1">
              <w:rPr>
                <w:b/>
              </w:rPr>
              <w:t>og</w:t>
            </w:r>
          </w:p>
        </w:tc>
        <w:tc>
          <w:tcPr>
            <w:tcW w:w="7488" w:type="dxa"/>
            <w:tcBorders>
              <w:top w:val="single" w:sz="4" w:space="0" w:color="auto"/>
              <w:bottom w:val="single" w:sz="4" w:space="0" w:color="auto"/>
              <w:right w:val="nil"/>
            </w:tcBorders>
            <w:vAlign w:val="center"/>
          </w:tcPr>
          <w:p w14:paraId="28E8661A" w14:textId="599149DA" w:rsidR="00EE29AB" w:rsidRDefault="00EE29AB" w:rsidP="00EE29AB">
            <w:pPr>
              <w:pStyle w:val="TableText"/>
              <w:tabs>
                <w:tab w:val="left" w:pos="965"/>
                <w:tab w:val="left" w:pos="1685"/>
              </w:tabs>
              <w:ind w:right="688"/>
            </w:pPr>
            <w:r>
              <w:t>Log all actions.</w:t>
            </w:r>
          </w:p>
        </w:tc>
      </w:tr>
    </w:tbl>
    <w:p w14:paraId="3B743440" w14:textId="77777777" w:rsidR="002F6073" w:rsidRDefault="002F6073">
      <w:r>
        <w:rPr>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2"/>
        <w:gridCol w:w="7248"/>
        <w:gridCol w:w="120"/>
      </w:tblGrid>
      <w:tr w:rsidR="002F6073" w14:paraId="7B92BFF6" w14:textId="77777777" w:rsidTr="00484C45">
        <w:trPr>
          <w:gridAfter w:val="1"/>
          <w:wAfter w:w="120" w:type="dxa"/>
          <w:trHeight w:val="576"/>
        </w:trPr>
        <w:tc>
          <w:tcPr>
            <w:tcW w:w="8850" w:type="dxa"/>
            <w:gridSpan w:val="2"/>
            <w:tcBorders>
              <w:top w:val="double" w:sz="4" w:space="0" w:color="auto"/>
              <w:left w:val="double" w:sz="4" w:space="0" w:color="auto"/>
              <w:bottom w:val="double" w:sz="4" w:space="0" w:color="auto"/>
              <w:right w:val="double" w:sz="4" w:space="0" w:color="auto"/>
            </w:tcBorders>
            <w:vAlign w:val="center"/>
          </w:tcPr>
          <w:p w14:paraId="1FA0EC37" w14:textId="34D3F610" w:rsidR="002F6073" w:rsidRDefault="002F535A" w:rsidP="00357506">
            <w:pPr>
              <w:pStyle w:val="Heading3"/>
              <w:rPr>
                <w:u w:val="single"/>
              </w:rPr>
            </w:pPr>
            <w:bookmarkStart w:id="178" w:name="_West_to_Central"/>
            <w:bookmarkStart w:id="179" w:name="_Hlk170120361"/>
            <w:bookmarkEnd w:id="178"/>
            <w:r>
              <w:lastRenderedPageBreak/>
              <w:t>West Texas</w:t>
            </w:r>
            <w:r w:rsidR="002F6073" w:rsidRPr="00DE3A44">
              <w:t xml:space="preserve"> Export IROL</w:t>
            </w:r>
          </w:p>
        </w:tc>
      </w:tr>
      <w:tr w:rsidR="00BB2652" w:rsidRPr="007B65BA" w14:paraId="442CB923" w14:textId="77777777" w:rsidTr="00484C45">
        <w:trPr>
          <w:trHeight w:val="576"/>
        </w:trPr>
        <w:tc>
          <w:tcPr>
            <w:tcW w:w="1602" w:type="dxa"/>
            <w:tcBorders>
              <w:top w:val="single" w:sz="4" w:space="0" w:color="auto"/>
              <w:left w:val="nil"/>
              <w:bottom w:val="single" w:sz="4" w:space="0" w:color="auto"/>
            </w:tcBorders>
            <w:vAlign w:val="center"/>
          </w:tcPr>
          <w:p w14:paraId="0CAB6226" w14:textId="77777777" w:rsidR="00BB2652" w:rsidRPr="008811C9" w:rsidRDefault="00BB2652" w:rsidP="00E562D1">
            <w:pPr>
              <w:jc w:val="center"/>
              <w:rPr>
                <w:b/>
              </w:rPr>
            </w:pPr>
            <w:r w:rsidRPr="008811C9">
              <w:rPr>
                <w:b/>
              </w:rPr>
              <w:t>IROL</w:t>
            </w:r>
          </w:p>
        </w:tc>
        <w:tc>
          <w:tcPr>
            <w:tcW w:w="7368" w:type="dxa"/>
            <w:gridSpan w:val="2"/>
            <w:tcBorders>
              <w:top w:val="single" w:sz="4" w:space="0" w:color="auto"/>
              <w:bottom w:val="single" w:sz="4" w:space="0" w:color="auto"/>
              <w:right w:val="nil"/>
            </w:tcBorders>
            <w:vAlign w:val="center"/>
          </w:tcPr>
          <w:p w14:paraId="25E10294" w14:textId="326E2C23" w:rsidR="00BB2652" w:rsidRPr="007B65BA" w:rsidRDefault="002F535A" w:rsidP="00386BF0">
            <w:r>
              <w:t>The West Texas</w:t>
            </w:r>
            <w:r w:rsidR="00A93764">
              <w:t xml:space="preserve"> E</w:t>
            </w:r>
            <w:r w:rsidR="009B7BB7">
              <w:t xml:space="preserve">xport </w:t>
            </w:r>
            <w:r w:rsidR="00BB2652">
              <w:t xml:space="preserve">stability limit is an IROL; </w:t>
            </w:r>
            <w:r w:rsidR="00A93764">
              <w:t xml:space="preserve">the actual flow should not exceed </w:t>
            </w:r>
            <w:r w:rsidR="00386BF0">
              <w:t>its</w:t>
            </w:r>
            <w:r w:rsidR="00A93764">
              <w:t xml:space="preserve"> limit.  If necessary, the System Operator has the authority to instruct </w:t>
            </w:r>
            <w:r w:rsidR="00277DC9">
              <w:t xml:space="preserve">removing generation </w:t>
            </w:r>
            <w:r w:rsidR="00A93764">
              <w:t>before this IROL has been exceeded</w:t>
            </w:r>
            <w:r w:rsidR="00C44D19">
              <w:t>.</w:t>
            </w:r>
          </w:p>
        </w:tc>
      </w:tr>
      <w:tr w:rsidR="00A309D2" w14:paraId="282D1314" w14:textId="77777777" w:rsidTr="00484C45">
        <w:trPr>
          <w:trHeight w:val="576"/>
        </w:trPr>
        <w:tc>
          <w:tcPr>
            <w:tcW w:w="1602" w:type="dxa"/>
            <w:tcBorders>
              <w:top w:val="single" w:sz="4" w:space="0" w:color="auto"/>
              <w:left w:val="nil"/>
              <w:bottom w:val="single" w:sz="4" w:space="0" w:color="auto"/>
              <w:right w:val="single" w:sz="4" w:space="0" w:color="auto"/>
            </w:tcBorders>
            <w:vAlign w:val="center"/>
          </w:tcPr>
          <w:p w14:paraId="15D6FEC6" w14:textId="4A265CDC" w:rsidR="00A309D2" w:rsidRPr="008811C9" w:rsidRDefault="00A309D2" w:rsidP="00A309D2">
            <w:pPr>
              <w:jc w:val="center"/>
              <w:rPr>
                <w:b/>
              </w:rPr>
            </w:pPr>
            <w:bookmarkStart w:id="180" w:name="_Hlk89098776"/>
            <w:r>
              <w:rPr>
                <w:b/>
              </w:rPr>
              <w:t>N</w:t>
            </w:r>
            <w:r w:rsidR="009769B1">
              <w:rPr>
                <w:b/>
              </w:rPr>
              <w:t>ote</w:t>
            </w:r>
          </w:p>
        </w:tc>
        <w:tc>
          <w:tcPr>
            <w:tcW w:w="7368" w:type="dxa"/>
            <w:gridSpan w:val="2"/>
            <w:tcBorders>
              <w:top w:val="single" w:sz="4" w:space="0" w:color="auto"/>
              <w:left w:val="single" w:sz="4" w:space="0" w:color="auto"/>
              <w:bottom w:val="single" w:sz="4" w:space="0" w:color="auto"/>
              <w:right w:val="nil"/>
            </w:tcBorders>
            <w:vAlign w:val="center"/>
          </w:tcPr>
          <w:p w14:paraId="73F8BB0F" w14:textId="4B248EF3" w:rsidR="00A309D2" w:rsidRDefault="00A309D2" w:rsidP="00A309D2">
            <w:r w:rsidRPr="00A309D2">
              <w:t>Due to topology changes greater than the element table</w:t>
            </w:r>
            <w:r w:rsidR="00B35B80">
              <w:t xml:space="preserve"> (identified in Desktop Guide Transmission Desk 2.12)</w:t>
            </w:r>
            <w:r w:rsidRPr="00A309D2">
              <w:t xml:space="preserve"> manual studies are preformed to protect against a</w:t>
            </w:r>
            <w:r w:rsidR="00B35B80">
              <w:t>n</w:t>
            </w:r>
            <w:r w:rsidRPr="00A309D2">
              <w:t xml:space="preserve"> uncontrolled outage.  A more conservative limit may</w:t>
            </w:r>
            <w:r w:rsidR="00EB5351">
              <w:t xml:space="preserve"> </w:t>
            </w:r>
            <w:r w:rsidRPr="00A309D2">
              <w:t xml:space="preserve">be required by engineering based on their studies. The new limit will be posted on the GTC Outage Coordination Wiki page. If </w:t>
            </w:r>
            <w:r w:rsidR="00B35B80" w:rsidRPr="00A309D2">
              <w:t>necessary,</w:t>
            </w:r>
            <w:r w:rsidRPr="00A309D2">
              <w:t xml:space="preserve"> an OCN will be issued.</w:t>
            </w:r>
          </w:p>
        </w:tc>
      </w:tr>
      <w:bookmarkEnd w:id="180"/>
      <w:tr w:rsidR="00BB2652" w:rsidRPr="00137E7B" w14:paraId="4A07B480" w14:textId="77777777" w:rsidTr="00484C45">
        <w:trPr>
          <w:trHeight w:val="576"/>
        </w:trPr>
        <w:tc>
          <w:tcPr>
            <w:tcW w:w="1602" w:type="dxa"/>
            <w:tcBorders>
              <w:top w:val="single" w:sz="4" w:space="0" w:color="auto"/>
              <w:left w:val="nil"/>
              <w:bottom w:val="single" w:sz="4" w:space="0" w:color="auto"/>
              <w:right w:val="single" w:sz="4" w:space="0" w:color="auto"/>
            </w:tcBorders>
            <w:vAlign w:val="center"/>
          </w:tcPr>
          <w:p w14:paraId="19D25751" w14:textId="77777777" w:rsidR="00BB2652" w:rsidRPr="00CE066A" w:rsidRDefault="00BB2652" w:rsidP="00E562D1">
            <w:pPr>
              <w:jc w:val="center"/>
              <w:rPr>
                <w:b/>
              </w:rPr>
            </w:pPr>
            <w:r w:rsidRPr="00CE066A">
              <w:rPr>
                <w:b/>
              </w:rPr>
              <w:t>1</w:t>
            </w:r>
          </w:p>
        </w:tc>
        <w:tc>
          <w:tcPr>
            <w:tcW w:w="7368" w:type="dxa"/>
            <w:gridSpan w:val="2"/>
            <w:tcBorders>
              <w:top w:val="single" w:sz="4" w:space="0" w:color="auto"/>
              <w:left w:val="single" w:sz="4" w:space="0" w:color="auto"/>
              <w:bottom w:val="single" w:sz="4" w:space="0" w:color="auto"/>
              <w:right w:val="nil"/>
            </w:tcBorders>
            <w:vAlign w:val="center"/>
          </w:tcPr>
          <w:p w14:paraId="41C0F2B3" w14:textId="77777777" w:rsidR="006408F9" w:rsidRDefault="006408F9" w:rsidP="006408F9">
            <w:pPr>
              <w:pStyle w:val="TableText"/>
              <w:jc w:val="both"/>
              <w:rPr>
                <w:b/>
                <w:u w:val="single"/>
              </w:rPr>
            </w:pPr>
            <w:r>
              <w:rPr>
                <w:b/>
                <w:u w:val="single"/>
              </w:rPr>
              <w:t>IF:</w:t>
            </w:r>
          </w:p>
          <w:p w14:paraId="222B8410" w14:textId="77777777" w:rsidR="006408F9" w:rsidRDefault="006408F9" w:rsidP="007E512D">
            <w:pPr>
              <w:pStyle w:val="ListParagraph"/>
              <w:numPr>
                <w:ilvl w:val="0"/>
                <w:numId w:val="185"/>
              </w:numPr>
              <w:jc w:val="both"/>
            </w:pPr>
            <w:r>
              <w:t>An outage has occurred on the identified element in the table (identified in Desktop Guide Transmission Desk 2.12);</w:t>
            </w:r>
          </w:p>
          <w:p w14:paraId="7A7614C7" w14:textId="77777777" w:rsidR="006408F9" w:rsidRDefault="006408F9" w:rsidP="006408F9">
            <w:pPr>
              <w:jc w:val="both"/>
              <w:rPr>
                <w:b/>
                <w:u w:val="single"/>
              </w:rPr>
            </w:pPr>
            <w:r>
              <w:rPr>
                <w:b/>
                <w:u w:val="single"/>
              </w:rPr>
              <w:t>THEN:</w:t>
            </w:r>
          </w:p>
          <w:p w14:paraId="1F0814A0" w14:textId="77777777" w:rsidR="006408F9" w:rsidRDefault="006408F9" w:rsidP="007E512D">
            <w:pPr>
              <w:numPr>
                <w:ilvl w:val="0"/>
                <w:numId w:val="185"/>
              </w:numPr>
            </w:pPr>
            <w:r>
              <w:t>Refer to the constraint limit from table to set the value (identified in Desktop Guide Transmission Desk 2.12);</w:t>
            </w:r>
          </w:p>
          <w:p w14:paraId="1358A03B" w14:textId="140BFB32" w:rsidR="00BB2652" w:rsidRPr="00137E7B" w:rsidRDefault="006408F9" w:rsidP="007E512D">
            <w:pPr>
              <w:numPr>
                <w:ilvl w:val="0"/>
                <w:numId w:val="185"/>
              </w:numPr>
              <w:tabs>
                <w:tab w:val="num" w:pos="792"/>
              </w:tabs>
            </w:pPr>
            <w:r>
              <w:t>Update RTMONI from table;</w:t>
            </w:r>
          </w:p>
        </w:tc>
      </w:tr>
      <w:tr w:rsidR="00BB2652" w:rsidRPr="005468FA" w14:paraId="7EC279B8" w14:textId="77777777" w:rsidTr="00484C45">
        <w:trPr>
          <w:trHeight w:val="576"/>
        </w:trPr>
        <w:tc>
          <w:tcPr>
            <w:tcW w:w="1602" w:type="dxa"/>
            <w:tcBorders>
              <w:top w:val="single" w:sz="4" w:space="0" w:color="auto"/>
              <w:left w:val="nil"/>
              <w:bottom w:val="single" w:sz="4" w:space="0" w:color="auto"/>
              <w:right w:val="single" w:sz="4" w:space="0" w:color="auto"/>
            </w:tcBorders>
            <w:vAlign w:val="center"/>
          </w:tcPr>
          <w:p w14:paraId="06331C57" w14:textId="77777777" w:rsidR="00BB2652" w:rsidRPr="00CE066A" w:rsidRDefault="00BB2652" w:rsidP="00E562D1">
            <w:pPr>
              <w:jc w:val="center"/>
              <w:rPr>
                <w:b/>
              </w:rPr>
            </w:pPr>
            <w:r w:rsidRPr="00CE066A">
              <w:rPr>
                <w:b/>
              </w:rPr>
              <w:t>2</w:t>
            </w:r>
          </w:p>
        </w:tc>
        <w:tc>
          <w:tcPr>
            <w:tcW w:w="7368" w:type="dxa"/>
            <w:gridSpan w:val="2"/>
            <w:tcBorders>
              <w:top w:val="single" w:sz="4" w:space="0" w:color="auto"/>
              <w:left w:val="single" w:sz="4" w:space="0" w:color="auto"/>
              <w:bottom w:val="single" w:sz="4" w:space="0" w:color="auto"/>
              <w:right w:val="nil"/>
            </w:tcBorders>
            <w:vAlign w:val="center"/>
          </w:tcPr>
          <w:p w14:paraId="71D2E7A8" w14:textId="165613A4" w:rsidR="00BB2652" w:rsidRPr="00DE3A44" w:rsidRDefault="008E0F52" w:rsidP="00DE3A44">
            <w:pPr>
              <w:pStyle w:val="TableText"/>
              <w:jc w:val="both"/>
              <w:rPr>
                <w:b/>
                <w:u w:val="single"/>
              </w:rPr>
            </w:pPr>
            <w:r>
              <w:rPr>
                <w:b/>
                <w:u w:val="single"/>
              </w:rPr>
              <w:t>WHEN</w:t>
            </w:r>
            <w:r w:rsidR="00BB2652" w:rsidRPr="00DE3A44">
              <w:rPr>
                <w:b/>
                <w:u w:val="single"/>
              </w:rPr>
              <w:t>:</w:t>
            </w:r>
          </w:p>
          <w:p w14:paraId="430DFEC2" w14:textId="4C81E122" w:rsidR="00BB2652" w:rsidRPr="00F5132E" w:rsidRDefault="002F535A" w:rsidP="007E512D">
            <w:pPr>
              <w:numPr>
                <w:ilvl w:val="0"/>
                <w:numId w:val="185"/>
              </w:numPr>
              <w:tabs>
                <w:tab w:val="num" w:pos="792"/>
              </w:tabs>
              <w:ind w:left="792"/>
            </w:pPr>
            <w:r>
              <w:t>The BASECASE WESTEX</w:t>
            </w:r>
            <w:r w:rsidR="008E0F52">
              <w:t xml:space="preserve"> flow is approaching 85% of the limit;</w:t>
            </w:r>
          </w:p>
          <w:p w14:paraId="0AF33385" w14:textId="77777777" w:rsidR="00BB2652" w:rsidRPr="00DE3A44" w:rsidRDefault="00BB2652" w:rsidP="00DE3A44">
            <w:pPr>
              <w:pStyle w:val="TableText"/>
              <w:jc w:val="both"/>
              <w:rPr>
                <w:b/>
                <w:u w:val="single"/>
              </w:rPr>
            </w:pPr>
            <w:r w:rsidRPr="00DE3A44">
              <w:rPr>
                <w:b/>
                <w:u w:val="single"/>
              </w:rPr>
              <w:t>THEN:</w:t>
            </w:r>
          </w:p>
          <w:p w14:paraId="235C34DF" w14:textId="086BE229" w:rsidR="00BF4804" w:rsidRDefault="002F535A" w:rsidP="007E512D">
            <w:pPr>
              <w:pStyle w:val="ListParagraph"/>
              <w:numPr>
                <w:ilvl w:val="0"/>
                <w:numId w:val="133"/>
              </w:numPr>
            </w:pPr>
            <w:r>
              <w:t>Activate the BASECASE WESTEX</w:t>
            </w:r>
            <w:r w:rsidR="008E0F52">
              <w:t xml:space="preserve"> constraint </w:t>
            </w:r>
            <w:r w:rsidR="00BF4804">
              <w:t xml:space="preserve"> at 85% of the limit.</w:t>
            </w:r>
          </w:p>
          <w:p w14:paraId="23650D0E" w14:textId="77777777" w:rsidR="00BF4804" w:rsidRDefault="00BF4804" w:rsidP="007E512D">
            <w:pPr>
              <w:pStyle w:val="ListParagraph"/>
              <w:numPr>
                <w:ilvl w:val="0"/>
                <w:numId w:val="133"/>
              </w:numPr>
            </w:pPr>
            <w:r>
              <w:t>Match the Not to Exceed (NTE) percentage to the activated percent rating.</w:t>
            </w:r>
          </w:p>
          <w:p w14:paraId="2F0C1D08" w14:textId="76B294D8" w:rsidR="00DE3A44" w:rsidRPr="005468FA" w:rsidRDefault="00BF4804" w:rsidP="007E512D">
            <w:pPr>
              <w:numPr>
                <w:ilvl w:val="0"/>
                <w:numId w:val="185"/>
              </w:numPr>
              <w:tabs>
                <w:tab w:val="num" w:pos="792"/>
              </w:tabs>
              <w:ind w:left="792"/>
            </w:pPr>
            <w:r>
              <w:t>Adjust the NTE percentage before the activated percent rating to maintain and control up to 93%.</w:t>
            </w:r>
          </w:p>
        </w:tc>
      </w:tr>
      <w:tr w:rsidR="00BB2652" w:rsidRPr="00E12B86" w14:paraId="35690AE1" w14:textId="77777777" w:rsidTr="00484C45">
        <w:trPr>
          <w:trHeight w:val="576"/>
        </w:trPr>
        <w:tc>
          <w:tcPr>
            <w:tcW w:w="1602" w:type="dxa"/>
            <w:tcBorders>
              <w:top w:val="single" w:sz="4" w:space="0" w:color="auto"/>
              <w:left w:val="nil"/>
              <w:bottom w:val="single" w:sz="4" w:space="0" w:color="auto"/>
              <w:right w:val="single" w:sz="4" w:space="0" w:color="auto"/>
            </w:tcBorders>
            <w:vAlign w:val="center"/>
          </w:tcPr>
          <w:p w14:paraId="6B90FF98" w14:textId="77777777" w:rsidR="00BB2652" w:rsidRDefault="00BB2652" w:rsidP="00E562D1">
            <w:pPr>
              <w:jc w:val="center"/>
              <w:rPr>
                <w:b/>
              </w:rPr>
            </w:pPr>
            <w:r>
              <w:rPr>
                <w:b/>
              </w:rPr>
              <w:t>3</w:t>
            </w:r>
          </w:p>
        </w:tc>
        <w:tc>
          <w:tcPr>
            <w:tcW w:w="7368" w:type="dxa"/>
            <w:gridSpan w:val="2"/>
            <w:tcBorders>
              <w:top w:val="single" w:sz="4" w:space="0" w:color="auto"/>
              <w:left w:val="single" w:sz="4" w:space="0" w:color="auto"/>
              <w:bottom w:val="single" w:sz="4" w:space="0" w:color="auto"/>
              <w:right w:val="nil"/>
            </w:tcBorders>
            <w:vAlign w:val="center"/>
          </w:tcPr>
          <w:p w14:paraId="5986A1E5" w14:textId="77777777" w:rsidR="00BB2652" w:rsidRPr="00DE3A44" w:rsidRDefault="00BB2652" w:rsidP="00DE3A44">
            <w:pPr>
              <w:pStyle w:val="TableText"/>
              <w:jc w:val="both"/>
              <w:rPr>
                <w:b/>
                <w:u w:val="single"/>
              </w:rPr>
            </w:pPr>
            <w:r w:rsidRPr="00DE3A44">
              <w:rPr>
                <w:b/>
                <w:u w:val="single"/>
              </w:rPr>
              <w:t>IF:</w:t>
            </w:r>
          </w:p>
          <w:p w14:paraId="1CFDAB2E" w14:textId="2DCFF811" w:rsidR="00BB2652" w:rsidRDefault="006408F9" w:rsidP="007E512D">
            <w:pPr>
              <w:numPr>
                <w:ilvl w:val="0"/>
                <w:numId w:val="185"/>
              </w:numPr>
              <w:tabs>
                <w:tab w:val="num" w:pos="792"/>
              </w:tabs>
              <w:ind w:left="792"/>
            </w:pPr>
            <w:r>
              <w:t xml:space="preserve">BASECASE </w:t>
            </w:r>
            <w:r w:rsidR="00A55D68">
              <w:t>W</w:t>
            </w:r>
            <w:r w:rsidR="002F535A">
              <w:t>ESTEX</w:t>
            </w:r>
            <w:r w:rsidR="00BB2652">
              <w:t xml:space="preserve"> </w:t>
            </w:r>
            <w:r w:rsidR="003C2C61">
              <w:t>is approaching</w:t>
            </w:r>
            <w:r w:rsidR="00BB2652">
              <w:t xml:space="preserve"> </w:t>
            </w:r>
            <w:r w:rsidR="005410C4">
              <w:t>9</w:t>
            </w:r>
            <w:r w:rsidR="00BF4804">
              <w:t>5</w:t>
            </w:r>
            <w:r w:rsidR="00BB2652">
              <w:t>%;</w:t>
            </w:r>
          </w:p>
          <w:p w14:paraId="4A9CC725" w14:textId="77777777" w:rsidR="00BB2652" w:rsidRPr="00DE3A44" w:rsidRDefault="00BB2652" w:rsidP="00DE3A44">
            <w:pPr>
              <w:pStyle w:val="TableText"/>
              <w:jc w:val="both"/>
              <w:rPr>
                <w:b/>
                <w:u w:val="single"/>
              </w:rPr>
            </w:pPr>
            <w:r w:rsidRPr="00DE3A44">
              <w:rPr>
                <w:b/>
                <w:u w:val="single"/>
              </w:rPr>
              <w:t>THEN:</w:t>
            </w:r>
          </w:p>
          <w:p w14:paraId="7B90C28F" w14:textId="5463435A" w:rsidR="00BB2652" w:rsidRDefault="00F254AC" w:rsidP="007E512D">
            <w:pPr>
              <w:numPr>
                <w:ilvl w:val="0"/>
                <w:numId w:val="185"/>
              </w:numPr>
              <w:tabs>
                <w:tab w:val="num" w:pos="792"/>
              </w:tabs>
              <w:ind w:left="792"/>
            </w:pPr>
            <w:r>
              <w:t>T</w:t>
            </w:r>
            <w:r w:rsidR="00BB2652">
              <w:t>ighten constraint</w:t>
            </w:r>
            <w:r>
              <w:t xml:space="preserve"> to at least 85%</w:t>
            </w:r>
            <w:r w:rsidR="00BB2652">
              <w:t>,</w:t>
            </w:r>
          </w:p>
          <w:p w14:paraId="0988D4B9" w14:textId="58905E14" w:rsidR="000659CE" w:rsidRDefault="000659CE" w:rsidP="007E512D">
            <w:pPr>
              <w:numPr>
                <w:ilvl w:val="0"/>
                <w:numId w:val="185"/>
              </w:numPr>
              <w:tabs>
                <w:tab w:val="num" w:pos="792"/>
              </w:tabs>
              <w:ind w:left="792"/>
            </w:pPr>
            <w:r>
              <w:t>Rerun SCED,</w:t>
            </w:r>
          </w:p>
          <w:p w14:paraId="5758E4DF" w14:textId="0C63090D" w:rsidR="00BB2652" w:rsidRDefault="00BB2652" w:rsidP="007E512D">
            <w:pPr>
              <w:numPr>
                <w:ilvl w:val="0"/>
                <w:numId w:val="185"/>
              </w:numPr>
              <w:tabs>
                <w:tab w:val="num" w:pos="792"/>
              </w:tabs>
              <w:ind w:left="792"/>
            </w:pPr>
            <w:r>
              <w:t xml:space="preserve">Call QSEs beginning with those which have </w:t>
            </w:r>
            <w:r w:rsidR="009B7BB7">
              <w:t>the largest IRR</w:t>
            </w:r>
            <w:r>
              <w:t xml:space="preserve"> base point deviations and </w:t>
            </w:r>
            <w:r w:rsidR="000314E4">
              <w:t>issue Operating Instruction</w:t>
            </w:r>
            <w:r>
              <w:t xml:space="preserve"> as appropriate</w:t>
            </w:r>
          </w:p>
          <w:p w14:paraId="28914E01" w14:textId="77777777" w:rsidR="000659CE" w:rsidRDefault="000659CE" w:rsidP="000659CE"/>
          <w:p w14:paraId="2CAB3AE5" w14:textId="77777777" w:rsidR="000659CE" w:rsidRPr="00E562D1" w:rsidRDefault="000659CE" w:rsidP="000659CE">
            <w:pPr>
              <w:rPr>
                <w:b/>
              </w:rPr>
            </w:pPr>
            <w:r w:rsidRPr="00E562D1">
              <w:rPr>
                <w:b/>
                <w:highlight w:val="yellow"/>
              </w:rPr>
              <w:t>Typical Script to appropriate QSE:</w:t>
            </w:r>
          </w:p>
          <w:p w14:paraId="3FFF3709" w14:textId="4522E4B2" w:rsidR="000659CE" w:rsidRDefault="000659CE" w:rsidP="000659CE">
            <w:r w:rsidRPr="007D1EC7">
              <w:t>“This is ERCOT</w:t>
            </w:r>
            <w:r w:rsidRPr="00E74F9D">
              <w:t xml:space="preserve"> operator [first and last name].</w:t>
            </w:r>
            <w:r>
              <w:t xml:space="preserve"> The West </w:t>
            </w:r>
            <w:r w:rsidR="002F535A">
              <w:t>Texas</w:t>
            </w:r>
            <w:r>
              <w:t xml:space="preserve"> export </w:t>
            </w:r>
            <w:r w:rsidR="005410C4">
              <w:t xml:space="preserve">IROL </w:t>
            </w:r>
            <w:r>
              <w:t xml:space="preserve">flow is </w:t>
            </w:r>
            <w:r w:rsidR="005410C4">
              <w:t>approaching</w:t>
            </w:r>
            <w:r>
              <w:t xml:space="preserve"> </w:t>
            </w:r>
            <w:r w:rsidR="003C2C61">
              <w:t>its</w:t>
            </w:r>
            <w:r>
              <w:t xml:space="preserve"> stability limit; At [xx:xx] ERCOT is issuing</w:t>
            </w:r>
            <w:r w:rsidRPr="00F56D9F">
              <w:t xml:space="preserve"> </w:t>
            </w:r>
            <w:r>
              <w:t>an Operating Instruction for [unit name] to immediately follow their basepoint.  [QSE] please repeat this back to me.”</w:t>
            </w:r>
          </w:p>
          <w:p w14:paraId="3CEF37ED" w14:textId="77777777" w:rsidR="000659CE" w:rsidRPr="00B027A8" w:rsidRDefault="000659CE" w:rsidP="000659CE">
            <w:r w:rsidRPr="00B027A8">
              <w:t xml:space="preserve">If repeat back is </w:t>
            </w:r>
            <w:r w:rsidRPr="00A55D68">
              <w:t>CORRECT</w:t>
            </w:r>
            <w:r w:rsidRPr="00B027A8">
              <w:t>, “That is correct, thank you.”</w:t>
            </w:r>
          </w:p>
          <w:p w14:paraId="7B84EC45" w14:textId="404148E7" w:rsidR="000659CE" w:rsidRPr="00E12B86" w:rsidRDefault="000659CE" w:rsidP="000659CE">
            <w:r w:rsidRPr="00B027A8">
              <w:t xml:space="preserve">If </w:t>
            </w:r>
            <w:r w:rsidRPr="00A55D68">
              <w:t>INCORRECT</w:t>
            </w:r>
            <w:r w:rsidRPr="00B027A8">
              <w:t>, repeat the process until the repeat back is correct.</w:t>
            </w:r>
          </w:p>
        </w:tc>
      </w:tr>
      <w:tr w:rsidR="00A55D68" w:rsidRPr="00640CF1" w14:paraId="4CFFA3BD" w14:textId="77777777" w:rsidTr="00484C45">
        <w:trPr>
          <w:trHeight w:val="576"/>
        </w:trPr>
        <w:tc>
          <w:tcPr>
            <w:tcW w:w="1602" w:type="dxa"/>
            <w:tcBorders>
              <w:top w:val="single" w:sz="4" w:space="0" w:color="auto"/>
              <w:left w:val="nil"/>
              <w:bottom w:val="single" w:sz="4" w:space="0" w:color="auto"/>
              <w:right w:val="single" w:sz="4" w:space="0" w:color="auto"/>
            </w:tcBorders>
            <w:vAlign w:val="center"/>
          </w:tcPr>
          <w:p w14:paraId="2E0E62DB" w14:textId="77777777" w:rsidR="00A55D68" w:rsidRPr="00CE066A" w:rsidRDefault="00A55D68" w:rsidP="00E562D1">
            <w:pPr>
              <w:jc w:val="center"/>
              <w:rPr>
                <w:b/>
              </w:rPr>
            </w:pPr>
            <w:r>
              <w:rPr>
                <w:b/>
              </w:rPr>
              <w:t>4</w:t>
            </w:r>
          </w:p>
        </w:tc>
        <w:tc>
          <w:tcPr>
            <w:tcW w:w="7368" w:type="dxa"/>
            <w:gridSpan w:val="2"/>
            <w:tcBorders>
              <w:top w:val="single" w:sz="4" w:space="0" w:color="auto"/>
              <w:left w:val="single" w:sz="4" w:space="0" w:color="auto"/>
              <w:bottom w:val="single" w:sz="4" w:space="0" w:color="auto"/>
              <w:right w:val="nil"/>
            </w:tcBorders>
            <w:vAlign w:val="center"/>
          </w:tcPr>
          <w:p w14:paraId="78F32780" w14:textId="77777777" w:rsidR="00A55D68" w:rsidRPr="00DE3A44" w:rsidRDefault="00A55D68" w:rsidP="00E562D1">
            <w:pPr>
              <w:rPr>
                <w:b/>
                <w:u w:val="single"/>
              </w:rPr>
            </w:pPr>
            <w:r w:rsidRPr="00DE3A44">
              <w:rPr>
                <w:b/>
                <w:u w:val="single"/>
              </w:rPr>
              <w:t>IF:</w:t>
            </w:r>
          </w:p>
          <w:p w14:paraId="233F3F54" w14:textId="1E6C6E5B" w:rsidR="00A55D68" w:rsidRDefault="006408F9" w:rsidP="007E512D">
            <w:pPr>
              <w:numPr>
                <w:ilvl w:val="0"/>
                <w:numId w:val="185"/>
              </w:numPr>
              <w:tabs>
                <w:tab w:val="num" w:pos="792"/>
              </w:tabs>
              <w:ind w:left="792"/>
            </w:pPr>
            <w:r>
              <w:t xml:space="preserve">BASECASE </w:t>
            </w:r>
            <w:r w:rsidR="00A55D68">
              <w:t>W</w:t>
            </w:r>
            <w:r w:rsidR="002F535A">
              <w:t>ESTEX</w:t>
            </w:r>
            <w:r w:rsidR="00A55D68">
              <w:t xml:space="preserve"> </w:t>
            </w:r>
            <w:r w:rsidR="00BF4804">
              <w:t>has met or surpassed</w:t>
            </w:r>
            <w:r w:rsidR="00A55D68">
              <w:t xml:space="preserve"> </w:t>
            </w:r>
            <w:r w:rsidR="005410C4">
              <w:t>9</w:t>
            </w:r>
            <w:r w:rsidR="00F254AC">
              <w:t>5</w:t>
            </w:r>
            <w:r w:rsidR="00A55D68">
              <w:t>%;</w:t>
            </w:r>
          </w:p>
          <w:p w14:paraId="4C6D4DA9" w14:textId="77777777" w:rsidR="00A55D68" w:rsidRPr="00DE3A44" w:rsidRDefault="00A55D68" w:rsidP="00E562D1">
            <w:pPr>
              <w:rPr>
                <w:b/>
                <w:u w:val="single"/>
              </w:rPr>
            </w:pPr>
            <w:r w:rsidRPr="00DE3A44">
              <w:rPr>
                <w:b/>
                <w:u w:val="single"/>
              </w:rPr>
              <w:t>THEN:</w:t>
            </w:r>
          </w:p>
          <w:p w14:paraId="18492590" w14:textId="6420084A" w:rsidR="00A55D68" w:rsidRDefault="00A55D68" w:rsidP="007E512D">
            <w:pPr>
              <w:numPr>
                <w:ilvl w:val="0"/>
                <w:numId w:val="185"/>
              </w:numPr>
              <w:tabs>
                <w:tab w:val="num" w:pos="792"/>
              </w:tabs>
              <w:ind w:left="792"/>
            </w:pPr>
            <w:r>
              <w:t>Instruct QSEs, beginning with those which continue to have</w:t>
            </w:r>
            <w:r w:rsidR="006408F9">
              <w:t xml:space="preserve"> the largest IR</w:t>
            </w:r>
            <w:r>
              <w:t>R base point deviation, to zero immediately (violate ramp rate)</w:t>
            </w:r>
            <w:r w:rsidR="003C2C61">
              <w:t>,</w:t>
            </w:r>
          </w:p>
          <w:p w14:paraId="4932BEA2" w14:textId="77777777" w:rsidR="00A55D68" w:rsidRDefault="00A55D68" w:rsidP="007E512D">
            <w:pPr>
              <w:numPr>
                <w:ilvl w:val="0"/>
                <w:numId w:val="185"/>
              </w:numPr>
              <w:tabs>
                <w:tab w:val="num" w:pos="792"/>
              </w:tabs>
              <w:ind w:left="792"/>
            </w:pPr>
            <w:r>
              <w:lastRenderedPageBreak/>
              <w:t>Issue electronic VDI as time permits,</w:t>
            </w:r>
          </w:p>
          <w:p w14:paraId="3AC824F8" w14:textId="77777777" w:rsidR="00A55D68" w:rsidRPr="008200DD" w:rsidRDefault="00A55D68" w:rsidP="007E512D">
            <w:pPr>
              <w:numPr>
                <w:ilvl w:val="0"/>
                <w:numId w:val="185"/>
              </w:numPr>
              <w:tabs>
                <w:tab w:val="num" w:pos="792"/>
              </w:tabs>
              <w:ind w:left="792"/>
            </w:pPr>
            <w:r>
              <w:t xml:space="preserve">Confirm with Market Participant electronic VDI received. </w:t>
            </w:r>
          </w:p>
          <w:p w14:paraId="2B3F08F3" w14:textId="77777777" w:rsidR="00A55D68" w:rsidRPr="00A55D68" w:rsidRDefault="00A55D68" w:rsidP="00E562D1"/>
          <w:p w14:paraId="2C47175D" w14:textId="77777777" w:rsidR="00A55D68" w:rsidRDefault="00A55D68" w:rsidP="00E562D1">
            <w:r>
              <w:t>When issuing a VDI or when confirming the receipt of an Electronic VDI ensure the use of three-part communication:</w:t>
            </w:r>
          </w:p>
          <w:p w14:paraId="3E581065" w14:textId="77777777" w:rsidR="00A55D68" w:rsidRDefault="00A55D68" w:rsidP="007E512D">
            <w:pPr>
              <w:pStyle w:val="ListParagraph"/>
              <w:numPr>
                <w:ilvl w:val="1"/>
                <w:numId w:val="134"/>
              </w:numPr>
            </w:pPr>
            <w:r>
              <w:t>Issue the directive</w:t>
            </w:r>
          </w:p>
          <w:p w14:paraId="5379C2B7" w14:textId="77777777" w:rsidR="00A55D68" w:rsidRDefault="00A55D68" w:rsidP="007E512D">
            <w:pPr>
              <w:pStyle w:val="ListParagraph"/>
              <w:numPr>
                <w:ilvl w:val="1"/>
                <w:numId w:val="134"/>
              </w:numPr>
            </w:pPr>
            <w:r>
              <w:t>Receive a correct repeat back</w:t>
            </w:r>
          </w:p>
          <w:p w14:paraId="012FC006" w14:textId="77777777" w:rsidR="00A55D68" w:rsidRDefault="00A55D68" w:rsidP="007E512D">
            <w:pPr>
              <w:pStyle w:val="ListParagraph"/>
              <w:numPr>
                <w:ilvl w:val="1"/>
                <w:numId w:val="134"/>
              </w:numPr>
            </w:pPr>
            <w:r>
              <w:t>Give an acknowledgement</w:t>
            </w:r>
          </w:p>
          <w:p w14:paraId="1FE65BFB" w14:textId="77777777" w:rsidR="00A55D68" w:rsidRDefault="00A55D68" w:rsidP="00A55D68"/>
          <w:p w14:paraId="63636FB1" w14:textId="77777777" w:rsidR="00A55D68" w:rsidRDefault="00A55D68" w:rsidP="007E512D">
            <w:pPr>
              <w:numPr>
                <w:ilvl w:val="0"/>
                <w:numId w:val="185"/>
              </w:numPr>
              <w:tabs>
                <w:tab w:val="num" w:pos="792"/>
              </w:tabs>
              <w:ind w:left="792"/>
            </w:pPr>
            <w:r>
              <w:t>Notify the control room staff.</w:t>
            </w:r>
          </w:p>
          <w:p w14:paraId="78C0D7E4" w14:textId="77777777" w:rsidR="00A55D68" w:rsidRDefault="00A55D68" w:rsidP="00E562D1"/>
          <w:p w14:paraId="19272E48" w14:textId="77777777" w:rsidR="00A55D68" w:rsidRPr="00A55D68" w:rsidRDefault="00A55D68" w:rsidP="00A55D68">
            <w:pPr>
              <w:rPr>
                <w:b/>
              </w:rPr>
            </w:pPr>
            <w:r w:rsidRPr="00A55D68">
              <w:rPr>
                <w:b/>
                <w:highlight w:val="yellow"/>
              </w:rPr>
              <w:t>Typical Script to appropriate QSE:</w:t>
            </w:r>
          </w:p>
          <w:p w14:paraId="0F273BBA" w14:textId="001551E9" w:rsidR="00A55D68" w:rsidRDefault="00A55D68" w:rsidP="00E562D1">
            <w:r w:rsidRPr="007D1EC7">
              <w:t>“This is ERCOT</w:t>
            </w:r>
            <w:r w:rsidRPr="00E74F9D">
              <w:t xml:space="preserve"> operator [first and last name].</w:t>
            </w:r>
            <w:r>
              <w:t xml:space="preserve"> T</w:t>
            </w:r>
            <w:r w:rsidR="009B7BB7">
              <w:t>he W</w:t>
            </w:r>
            <w:r w:rsidR="002F535A">
              <w:t>est Texas</w:t>
            </w:r>
            <w:r>
              <w:t xml:space="preserve"> </w:t>
            </w:r>
            <w:r w:rsidR="000D1235">
              <w:t xml:space="preserve">export </w:t>
            </w:r>
            <w:r w:rsidR="005410C4">
              <w:t xml:space="preserve">IROL </w:t>
            </w:r>
            <w:r>
              <w:t xml:space="preserve">flow is </w:t>
            </w:r>
            <w:r w:rsidR="003C2C61">
              <w:t>approaching its</w:t>
            </w:r>
            <w:r>
              <w:t xml:space="preserve"> stability limit; At [xx:xx] ERCOT is </w:t>
            </w:r>
            <w:r w:rsidR="000659CE">
              <w:t>issuing</w:t>
            </w:r>
            <w:r w:rsidR="000659CE" w:rsidRPr="00F56D9F">
              <w:t xml:space="preserve"> </w:t>
            </w:r>
            <w:r w:rsidR="000659CE">
              <w:t>an Operating Instruction</w:t>
            </w:r>
            <w:r w:rsidR="000659CE" w:rsidDel="000659CE">
              <w:t xml:space="preserve"> </w:t>
            </w:r>
            <w:r>
              <w:t>to take [unit name] to zero effective immediately, which means you may violate your ramp rate.  I will be sending you an electronic VDI shortly.  [QSE] please repeat this back to me.”</w:t>
            </w:r>
          </w:p>
          <w:p w14:paraId="6F2B118E" w14:textId="77777777" w:rsidR="00A55D68" w:rsidRPr="00B027A8" w:rsidRDefault="00A55D68" w:rsidP="00E562D1">
            <w:r w:rsidRPr="00B027A8">
              <w:t xml:space="preserve">If repeat back is </w:t>
            </w:r>
            <w:r w:rsidRPr="00A55D68">
              <w:t>CORRECT</w:t>
            </w:r>
            <w:r w:rsidRPr="00B027A8">
              <w:t>, “That is correct, thank you.”</w:t>
            </w:r>
          </w:p>
          <w:p w14:paraId="624D5D42" w14:textId="77777777" w:rsidR="00A55D68" w:rsidRPr="00640CF1" w:rsidRDefault="00A55D68" w:rsidP="00E562D1">
            <w:r w:rsidRPr="00B027A8">
              <w:t xml:space="preserve">If </w:t>
            </w:r>
            <w:r w:rsidRPr="00A55D68">
              <w:t>INCORRECT</w:t>
            </w:r>
            <w:r w:rsidRPr="00B027A8">
              <w:t>, repeat the process until the repeat back is correct.</w:t>
            </w:r>
          </w:p>
        </w:tc>
      </w:tr>
      <w:bookmarkEnd w:id="179"/>
      <w:tr w:rsidR="00A55D68" w:rsidRPr="009443F3" w14:paraId="1DD65476" w14:textId="77777777" w:rsidTr="00484C45">
        <w:trPr>
          <w:trHeight w:val="576"/>
        </w:trPr>
        <w:tc>
          <w:tcPr>
            <w:tcW w:w="1602" w:type="dxa"/>
            <w:tcBorders>
              <w:top w:val="single" w:sz="4" w:space="0" w:color="auto"/>
              <w:left w:val="nil"/>
              <w:bottom w:val="single" w:sz="4" w:space="0" w:color="auto"/>
              <w:right w:val="single" w:sz="4" w:space="0" w:color="auto"/>
            </w:tcBorders>
            <w:vAlign w:val="center"/>
          </w:tcPr>
          <w:p w14:paraId="796CEAF0" w14:textId="77777777" w:rsidR="00A55D68" w:rsidRPr="00CE066A" w:rsidRDefault="00A55D68" w:rsidP="00E562D1">
            <w:pPr>
              <w:jc w:val="center"/>
              <w:rPr>
                <w:b/>
              </w:rPr>
            </w:pPr>
            <w:r>
              <w:rPr>
                <w:b/>
              </w:rPr>
              <w:lastRenderedPageBreak/>
              <w:t>5</w:t>
            </w:r>
          </w:p>
        </w:tc>
        <w:tc>
          <w:tcPr>
            <w:tcW w:w="7368" w:type="dxa"/>
            <w:gridSpan w:val="2"/>
            <w:tcBorders>
              <w:top w:val="single" w:sz="4" w:space="0" w:color="auto"/>
              <w:left w:val="single" w:sz="4" w:space="0" w:color="auto"/>
              <w:bottom w:val="single" w:sz="4" w:space="0" w:color="auto"/>
              <w:right w:val="nil"/>
            </w:tcBorders>
            <w:vAlign w:val="center"/>
          </w:tcPr>
          <w:p w14:paraId="627E03F4" w14:textId="77777777" w:rsidR="00A55D68" w:rsidRPr="00DE3A44" w:rsidRDefault="00A55D68" w:rsidP="00E562D1">
            <w:pPr>
              <w:rPr>
                <w:b/>
                <w:u w:val="single"/>
              </w:rPr>
            </w:pPr>
            <w:r w:rsidRPr="00DE3A44">
              <w:rPr>
                <w:b/>
                <w:u w:val="single"/>
              </w:rPr>
              <w:t>IF:</w:t>
            </w:r>
          </w:p>
          <w:p w14:paraId="176A90C5" w14:textId="05276A2D" w:rsidR="00A55D68" w:rsidRDefault="006408F9" w:rsidP="007E512D">
            <w:pPr>
              <w:numPr>
                <w:ilvl w:val="0"/>
                <w:numId w:val="185"/>
              </w:numPr>
              <w:tabs>
                <w:tab w:val="num" w:pos="792"/>
              </w:tabs>
              <w:ind w:left="792"/>
            </w:pPr>
            <w:r>
              <w:t xml:space="preserve">BASECASE </w:t>
            </w:r>
            <w:r w:rsidR="00A55D68">
              <w:t>W</w:t>
            </w:r>
            <w:r w:rsidR="002F535A">
              <w:t>ESTEX</w:t>
            </w:r>
            <w:r w:rsidR="00A55D68">
              <w:t xml:space="preserve"> </w:t>
            </w:r>
            <w:r w:rsidR="00E8372E">
              <w:t>is approaching</w:t>
            </w:r>
            <w:r w:rsidR="005410C4">
              <w:t xml:space="preserve"> 9</w:t>
            </w:r>
            <w:r w:rsidR="00F254AC">
              <w:t>7</w:t>
            </w:r>
            <w:r w:rsidR="005410C4">
              <w:t>%</w:t>
            </w:r>
            <w:r w:rsidR="00A55D68">
              <w:t>;</w:t>
            </w:r>
          </w:p>
          <w:p w14:paraId="6E4082F8" w14:textId="77777777" w:rsidR="00A55D68" w:rsidRPr="00DE3A44" w:rsidRDefault="00A55D68" w:rsidP="00E562D1">
            <w:pPr>
              <w:rPr>
                <w:b/>
                <w:u w:val="single"/>
              </w:rPr>
            </w:pPr>
            <w:r w:rsidRPr="00DE3A44">
              <w:rPr>
                <w:b/>
                <w:u w:val="single"/>
              </w:rPr>
              <w:t>THEN:</w:t>
            </w:r>
          </w:p>
          <w:p w14:paraId="43D6ADCC" w14:textId="413D26D8" w:rsidR="00A55D68" w:rsidRPr="009443F3" w:rsidRDefault="00A55D68" w:rsidP="007E512D">
            <w:pPr>
              <w:numPr>
                <w:ilvl w:val="0"/>
                <w:numId w:val="185"/>
              </w:numPr>
              <w:tabs>
                <w:tab w:val="num" w:pos="792"/>
              </w:tabs>
              <w:ind w:left="792"/>
            </w:pPr>
            <w:r>
              <w:t xml:space="preserve">Verify SCADA control </w:t>
            </w:r>
            <w:r w:rsidR="00AA5617">
              <w:t xml:space="preserve">with </w:t>
            </w:r>
            <w:r>
              <w:t>TO(s) to open IRR breaker</w:t>
            </w:r>
            <w:r w:rsidR="00AA5617">
              <w:t>(s)</w:t>
            </w:r>
          </w:p>
        </w:tc>
      </w:tr>
      <w:tr w:rsidR="00AA5617" w:rsidRPr="009443F3" w14:paraId="00BE0E6F" w14:textId="77777777" w:rsidTr="00484C45">
        <w:trPr>
          <w:trHeight w:val="576"/>
        </w:trPr>
        <w:tc>
          <w:tcPr>
            <w:tcW w:w="1602" w:type="dxa"/>
            <w:tcBorders>
              <w:top w:val="single" w:sz="4" w:space="0" w:color="auto"/>
              <w:left w:val="nil"/>
              <w:bottom w:val="single" w:sz="4" w:space="0" w:color="auto"/>
              <w:right w:val="single" w:sz="4" w:space="0" w:color="auto"/>
            </w:tcBorders>
            <w:vAlign w:val="center"/>
          </w:tcPr>
          <w:p w14:paraId="2E9CB194" w14:textId="7F72E22B" w:rsidR="00AA5617" w:rsidRDefault="00AA5617" w:rsidP="00E562D1">
            <w:pPr>
              <w:jc w:val="center"/>
              <w:rPr>
                <w:b/>
              </w:rPr>
            </w:pPr>
            <w:r>
              <w:rPr>
                <w:b/>
              </w:rPr>
              <w:t>6</w:t>
            </w:r>
          </w:p>
        </w:tc>
        <w:tc>
          <w:tcPr>
            <w:tcW w:w="7368" w:type="dxa"/>
            <w:gridSpan w:val="2"/>
            <w:tcBorders>
              <w:top w:val="single" w:sz="4" w:space="0" w:color="auto"/>
              <w:left w:val="single" w:sz="4" w:space="0" w:color="auto"/>
              <w:bottom w:val="single" w:sz="4" w:space="0" w:color="auto"/>
              <w:right w:val="nil"/>
            </w:tcBorders>
            <w:vAlign w:val="center"/>
          </w:tcPr>
          <w:p w14:paraId="0926B2E6" w14:textId="77777777" w:rsidR="00AA5617" w:rsidRPr="00DE3A44" w:rsidRDefault="00AA5617" w:rsidP="00AA5617">
            <w:pPr>
              <w:rPr>
                <w:b/>
                <w:u w:val="single"/>
              </w:rPr>
            </w:pPr>
            <w:r w:rsidRPr="00DE3A44">
              <w:rPr>
                <w:b/>
                <w:u w:val="single"/>
              </w:rPr>
              <w:t>IF:</w:t>
            </w:r>
          </w:p>
          <w:p w14:paraId="2CA9E691" w14:textId="1962FD98" w:rsidR="00AA5617" w:rsidRDefault="00AA5617" w:rsidP="007E512D">
            <w:pPr>
              <w:numPr>
                <w:ilvl w:val="0"/>
                <w:numId w:val="185"/>
              </w:numPr>
              <w:tabs>
                <w:tab w:val="num" w:pos="792"/>
              </w:tabs>
              <w:ind w:left="792"/>
            </w:pPr>
            <w:r>
              <w:t>BASECASE W</w:t>
            </w:r>
            <w:r w:rsidR="002F535A">
              <w:t>ESTEX</w:t>
            </w:r>
            <w:r>
              <w:t xml:space="preserve"> </w:t>
            </w:r>
            <w:r w:rsidR="007F0A69">
              <w:t>is approaching</w:t>
            </w:r>
            <w:r>
              <w:t xml:space="preserve"> </w:t>
            </w:r>
            <w:r w:rsidR="0087286A">
              <w:t>99</w:t>
            </w:r>
            <w:r w:rsidR="005410C4">
              <w:t>%</w:t>
            </w:r>
            <w:r>
              <w:t>;</w:t>
            </w:r>
          </w:p>
          <w:p w14:paraId="0CFF0752" w14:textId="77777777" w:rsidR="00AA5617" w:rsidRPr="00DE3A44" w:rsidRDefault="00AA5617" w:rsidP="00AA5617">
            <w:pPr>
              <w:rPr>
                <w:b/>
                <w:u w:val="single"/>
              </w:rPr>
            </w:pPr>
            <w:r w:rsidRPr="00DE3A44">
              <w:rPr>
                <w:b/>
                <w:u w:val="single"/>
              </w:rPr>
              <w:t>THEN:</w:t>
            </w:r>
          </w:p>
          <w:p w14:paraId="2EC88292" w14:textId="34F54E35" w:rsidR="00AA5617" w:rsidRPr="007B598E" w:rsidRDefault="00AA5617" w:rsidP="007E512D">
            <w:pPr>
              <w:numPr>
                <w:ilvl w:val="0"/>
                <w:numId w:val="185"/>
              </w:numPr>
              <w:tabs>
                <w:tab w:val="num" w:pos="792"/>
              </w:tabs>
              <w:ind w:left="792"/>
            </w:pPr>
            <w:r>
              <w:t>Issue Operating Instruction to TO(s) to open IRR breaker</w:t>
            </w:r>
            <w:r w:rsidR="000659CE">
              <w:t>(s)</w:t>
            </w:r>
            <w:r>
              <w:t>, beginning with those which have the largest IRR base point deviation</w:t>
            </w:r>
            <w:r w:rsidRPr="007B598E">
              <w:t>,</w:t>
            </w:r>
          </w:p>
          <w:p w14:paraId="4C555581" w14:textId="2A3D611E" w:rsidR="00AA5617" w:rsidRPr="00DE3A44" w:rsidRDefault="00AA5617" w:rsidP="007E512D">
            <w:pPr>
              <w:numPr>
                <w:ilvl w:val="0"/>
                <w:numId w:val="185"/>
              </w:numPr>
              <w:tabs>
                <w:tab w:val="num" w:pos="792"/>
              </w:tabs>
              <w:ind w:left="792"/>
              <w:rPr>
                <w:b/>
                <w:u w:val="single"/>
              </w:rPr>
            </w:pPr>
            <w:r>
              <w:t>Notify the control room staff.</w:t>
            </w:r>
          </w:p>
        </w:tc>
      </w:tr>
      <w:tr w:rsidR="00A55D68" w:rsidRPr="00F5132E" w14:paraId="30AC57D6" w14:textId="77777777" w:rsidTr="00484C45">
        <w:trPr>
          <w:trHeight w:val="576"/>
        </w:trPr>
        <w:tc>
          <w:tcPr>
            <w:tcW w:w="1602" w:type="dxa"/>
            <w:tcBorders>
              <w:top w:val="single" w:sz="4" w:space="0" w:color="auto"/>
              <w:left w:val="nil"/>
              <w:bottom w:val="single" w:sz="4" w:space="0" w:color="auto"/>
              <w:right w:val="single" w:sz="4" w:space="0" w:color="auto"/>
            </w:tcBorders>
            <w:vAlign w:val="center"/>
          </w:tcPr>
          <w:p w14:paraId="01FA855F" w14:textId="77777777" w:rsidR="00A55D68" w:rsidRPr="00F5132E" w:rsidRDefault="00A55D68" w:rsidP="00E562D1">
            <w:pPr>
              <w:jc w:val="center"/>
              <w:rPr>
                <w:b/>
              </w:rPr>
            </w:pPr>
            <w:r>
              <w:rPr>
                <w:b/>
              </w:rPr>
              <w:t>Log</w:t>
            </w:r>
          </w:p>
        </w:tc>
        <w:tc>
          <w:tcPr>
            <w:tcW w:w="7368" w:type="dxa"/>
            <w:gridSpan w:val="2"/>
            <w:tcBorders>
              <w:top w:val="single" w:sz="4" w:space="0" w:color="auto"/>
              <w:left w:val="single" w:sz="4" w:space="0" w:color="auto"/>
              <w:bottom w:val="single" w:sz="4" w:space="0" w:color="auto"/>
              <w:right w:val="nil"/>
            </w:tcBorders>
            <w:vAlign w:val="center"/>
          </w:tcPr>
          <w:p w14:paraId="02DB432A" w14:textId="77777777" w:rsidR="00A55D68" w:rsidRPr="00F5132E" w:rsidRDefault="00A55D68" w:rsidP="00E562D1">
            <w:r w:rsidRPr="00F5132E">
              <w:t>Log all actions.</w:t>
            </w:r>
          </w:p>
        </w:tc>
      </w:tr>
    </w:tbl>
    <w:p w14:paraId="35FB6A30" w14:textId="77777777" w:rsidR="00055A7C" w:rsidRDefault="00055A7C">
      <w:r>
        <w:rPr>
          <w:b/>
          <w:bCs/>
          <w:i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4"/>
        <w:gridCol w:w="7356"/>
      </w:tblGrid>
      <w:tr w:rsidR="00DA0F92" w14:paraId="45A52E3B" w14:textId="77777777" w:rsidTr="00FE7EF5">
        <w:trPr>
          <w:trHeight w:val="576"/>
        </w:trPr>
        <w:tc>
          <w:tcPr>
            <w:tcW w:w="8970" w:type="dxa"/>
            <w:gridSpan w:val="2"/>
            <w:tcBorders>
              <w:top w:val="double" w:sz="4" w:space="0" w:color="auto"/>
              <w:left w:val="double" w:sz="4" w:space="0" w:color="auto"/>
              <w:bottom w:val="double" w:sz="4" w:space="0" w:color="auto"/>
              <w:right w:val="double" w:sz="4" w:space="0" w:color="auto"/>
            </w:tcBorders>
            <w:vAlign w:val="center"/>
          </w:tcPr>
          <w:p w14:paraId="29E808C5" w14:textId="735243AE" w:rsidR="00DA0F92" w:rsidRDefault="00DA0F92" w:rsidP="00357506">
            <w:pPr>
              <w:pStyle w:val="Heading3"/>
            </w:pPr>
            <w:bookmarkStart w:id="181" w:name="_Panhandle_Export_IROL"/>
            <w:bookmarkEnd w:id="181"/>
            <w:r>
              <w:lastRenderedPageBreak/>
              <w:t>Panhandle Export IROL</w:t>
            </w:r>
          </w:p>
        </w:tc>
      </w:tr>
      <w:tr w:rsidR="00DA0F92" w:rsidRPr="007B65BA" w14:paraId="781AF50B" w14:textId="77777777" w:rsidTr="00FE7EF5">
        <w:trPr>
          <w:trHeight w:val="576"/>
        </w:trPr>
        <w:tc>
          <w:tcPr>
            <w:tcW w:w="1614" w:type="dxa"/>
            <w:tcBorders>
              <w:top w:val="single" w:sz="4" w:space="0" w:color="auto"/>
              <w:left w:val="nil"/>
              <w:bottom w:val="single" w:sz="4" w:space="0" w:color="auto"/>
            </w:tcBorders>
            <w:vAlign w:val="center"/>
          </w:tcPr>
          <w:p w14:paraId="260F32FF" w14:textId="77777777" w:rsidR="00DA0F92" w:rsidRPr="008811C9" w:rsidRDefault="00DA0F92" w:rsidP="00E562D1">
            <w:pPr>
              <w:jc w:val="center"/>
              <w:rPr>
                <w:b/>
              </w:rPr>
            </w:pPr>
            <w:r w:rsidRPr="008811C9">
              <w:rPr>
                <w:b/>
              </w:rPr>
              <w:t>IROL</w:t>
            </w:r>
          </w:p>
        </w:tc>
        <w:tc>
          <w:tcPr>
            <w:tcW w:w="7356" w:type="dxa"/>
            <w:tcBorders>
              <w:top w:val="single" w:sz="4" w:space="0" w:color="auto"/>
              <w:bottom w:val="single" w:sz="4" w:space="0" w:color="auto"/>
              <w:right w:val="nil"/>
            </w:tcBorders>
            <w:vAlign w:val="center"/>
          </w:tcPr>
          <w:p w14:paraId="3024353B" w14:textId="349ACB10" w:rsidR="00DA0F92" w:rsidRPr="007B65BA" w:rsidRDefault="004571F4" w:rsidP="00386BF0">
            <w:r>
              <w:t>The Panhandle</w:t>
            </w:r>
            <w:r w:rsidR="00A93764">
              <w:t xml:space="preserve"> E</w:t>
            </w:r>
            <w:r w:rsidR="00DA0F92">
              <w:t xml:space="preserve">xport stability limit is an IROL; </w:t>
            </w:r>
            <w:r w:rsidR="00A93764">
              <w:t xml:space="preserve">the actual flow should not exceed </w:t>
            </w:r>
            <w:r w:rsidR="00386BF0">
              <w:t>its</w:t>
            </w:r>
            <w:r w:rsidR="00A93764">
              <w:t xml:space="preserve"> limit</w:t>
            </w:r>
            <w:r w:rsidR="004B6E1F">
              <w:t>.</w:t>
            </w:r>
            <w:r w:rsidR="00A93764">
              <w:t xml:space="preserve">  If necessary, the System Operator has the authority to instruct </w:t>
            </w:r>
            <w:r w:rsidR="00AA5617">
              <w:t xml:space="preserve">removing generation </w:t>
            </w:r>
            <w:r w:rsidR="00A93764">
              <w:t>before this IROL has been exceeded</w:t>
            </w:r>
            <w:r w:rsidR="00C44D19">
              <w:t>.</w:t>
            </w:r>
            <w:r w:rsidR="00DA0F92">
              <w:t xml:space="preserve">  </w:t>
            </w:r>
          </w:p>
        </w:tc>
      </w:tr>
      <w:tr w:rsidR="00DA0F92" w:rsidRPr="005A3471" w14:paraId="08AE73C5" w14:textId="77777777" w:rsidTr="00FE7EF5">
        <w:trPr>
          <w:trHeight w:val="576"/>
        </w:trPr>
        <w:tc>
          <w:tcPr>
            <w:tcW w:w="1614" w:type="dxa"/>
            <w:tcBorders>
              <w:top w:val="single" w:sz="4" w:space="0" w:color="auto"/>
              <w:left w:val="nil"/>
              <w:bottom w:val="single" w:sz="4" w:space="0" w:color="auto"/>
              <w:right w:val="single" w:sz="4" w:space="0" w:color="auto"/>
            </w:tcBorders>
            <w:vAlign w:val="center"/>
          </w:tcPr>
          <w:p w14:paraId="141C4FF8" w14:textId="087B06AB" w:rsidR="00DA0F92" w:rsidRDefault="00DA0F92" w:rsidP="00E562D1">
            <w:pPr>
              <w:jc w:val="center"/>
              <w:rPr>
                <w:b/>
              </w:rPr>
            </w:pPr>
            <w:r>
              <w:rPr>
                <w:b/>
              </w:rPr>
              <w:t>N</w:t>
            </w:r>
            <w:r w:rsidR="009769B1">
              <w:rPr>
                <w:b/>
              </w:rPr>
              <w:t>ote</w:t>
            </w:r>
          </w:p>
        </w:tc>
        <w:tc>
          <w:tcPr>
            <w:tcW w:w="7356" w:type="dxa"/>
            <w:tcBorders>
              <w:top w:val="single" w:sz="4" w:space="0" w:color="auto"/>
              <w:left w:val="single" w:sz="4" w:space="0" w:color="auto"/>
              <w:bottom w:val="single" w:sz="4" w:space="0" w:color="auto"/>
              <w:right w:val="nil"/>
            </w:tcBorders>
            <w:vAlign w:val="center"/>
          </w:tcPr>
          <w:p w14:paraId="1D34ABC5" w14:textId="30237501" w:rsidR="00DA0F92" w:rsidRPr="005A3471" w:rsidRDefault="00DA0F92" w:rsidP="00E562D1">
            <w:r w:rsidRPr="00882C8A">
              <w:t>The most limiting of the real-time VSAT steady-state voltage stability limit and the dynamic voltage stability limit, is used when determining limits in real-time.</w:t>
            </w:r>
          </w:p>
        </w:tc>
      </w:tr>
      <w:tr w:rsidR="00B35B80" w14:paraId="51DD9D64" w14:textId="77777777" w:rsidTr="00FE7EF5">
        <w:trPr>
          <w:trHeight w:val="576"/>
        </w:trPr>
        <w:tc>
          <w:tcPr>
            <w:tcW w:w="1614" w:type="dxa"/>
            <w:tcBorders>
              <w:top w:val="single" w:sz="4" w:space="0" w:color="auto"/>
              <w:left w:val="nil"/>
              <w:bottom w:val="single" w:sz="4" w:space="0" w:color="auto"/>
              <w:right w:val="single" w:sz="4" w:space="0" w:color="auto"/>
            </w:tcBorders>
            <w:vAlign w:val="center"/>
          </w:tcPr>
          <w:p w14:paraId="53860842" w14:textId="582BD887" w:rsidR="00B35B80" w:rsidRPr="008811C9" w:rsidRDefault="00B35B80" w:rsidP="00E52C6B">
            <w:pPr>
              <w:jc w:val="center"/>
              <w:rPr>
                <w:b/>
              </w:rPr>
            </w:pPr>
            <w:r>
              <w:rPr>
                <w:b/>
              </w:rPr>
              <w:t>N</w:t>
            </w:r>
            <w:r w:rsidR="009769B1">
              <w:rPr>
                <w:b/>
              </w:rPr>
              <w:t>ote</w:t>
            </w:r>
          </w:p>
        </w:tc>
        <w:tc>
          <w:tcPr>
            <w:tcW w:w="7356" w:type="dxa"/>
            <w:tcBorders>
              <w:top w:val="single" w:sz="4" w:space="0" w:color="auto"/>
              <w:left w:val="single" w:sz="4" w:space="0" w:color="auto"/>
              <w:bottom w:val="single" w:sz="4" w:space="0" w:color="auto"/>
              <w:right w:val="nil"/>
            </w:tcBorders>
            <w:vAlign w:val="center"/>
          </w:tcPr>
          <w:p w14:paraId="57F7A0B8" w14:textId="548CE3DB" w:rsidR="00B35B80" w:rsidRDefault="00B35B80" w:rsidP="00E52C6B">
            <w:r w:rsidRPr="00A309D2">
              <w:t>Due to topology changes greater than the element table</w:t>
            </w:r>
            <w:r>
              <w:t xml:space="preserve"> (identified in Desktop Guide Transmission Desk 2.12)</w:t>
            </w:r>
            <w:r w:rsidRPr="00A309D2">
              <w:t xml:space="preserve"> manual studies are preformed to protect against a</w:t>
            </w:r>
            <w:r>
              <w:t>n</w:t>
            </w:r>
            <w:r w:rsidRPr="00A309D2">
              <w:t xml:space="preserve"> uncontrolled outage.  A more conservative limit may</w:t>
            </w:r>
            <w:r w:rsidR="00EB5351">
              <w:t xml:space="preserve"> </w:t>
            </w:r>
            <w:r w:rsidRPr="00A309D2">
              <w:t>be required by engineering based on their studies. The new limit will be posted on the GTC Outage Coordination Wiki page. If necessary, an OCN will be issued.</w:t>
            </w:r>
          </w:p>
        </w:tc>
      </w:tr>
      <w:tr w:rsidR="00DA0F92" w14:paraId="3B358CED" w14:textId="77777777" w:rsidTr="00FE7EF5">
        <w:trPr>
          <w:trHeight w:val="576"/>
        </w:trPr>
        <w:tc>
          <w:tcPr>
            <w:tcW w:w="1614" w:type="dxa"/>
            <w:tcBorders>
              <w:top w:val="single" w:sz="4" w:space="0" w:color="auto"/>
              <w:left w:val="nil"/>
              <w:bottom w:val="single" w:sz="4" w:space="0" w:color="auto"/>
              <w:right w:val="single" w:sz="4" w:space="0" w:color="auto"/>
            </w:tcBorders>
            <w:vAlign w:val="center"/>
          </w:tcPr>
          <w:p w14:paraId="3294DDC6" w14:textId="77777777" w:rsidR="00DA0F92" w:rsidRDefault="00DA0F92" w:rsidP="00E562D1">
            <w:pPr>
              <w:jc w:val="center"/>
              <w:rPr>
                <w:b/>
              </w:rPr>
            </w:pPr>
            <w:r>
              <w:rPr>
                <w:b/>
              </w:rPr>
              <w:t>1</w:t>
            </w:r>
          </w:p>
        </w:tc>
        <w:tc>
          <w:tcPr>
            <w:tcW w:w="7356" w:type="dxa"/>
            <w:tcBorders>
              <w:top w:val="single" w:sz="4" w:space="0" w:color="auto"/>
              <w:left w:val="single" w:sz="4" w:space="0" w:color="auto"/>
              <w:bottom w:val="single" w:sz="4" w:space="0" w:color="auto"/>
              <w:right w:val="nil"/>
            </w:tcBorders>
            <w:vAlign w:val="center"/>
          </w:tcPr>
          <w:p w14:paraId="140CC7A7" w14:textId="77777777" w:rsidR="00DA0F92" w:rsidRPr="00DA0F92" w:rsidRDefault="00DA0F92" w:rsidP="00E562D1">
            <w:pPr>
              <w:rPr>
                <w:b/>
              </w:rPr>
            </w:pPr>
            <w:r w:rsidRPr="00DA0F92">
              <w:rPr>
                <w:b/>
              </w:rPr>
              <w:t>WHEN:</w:t>
            </w:r>
          </w:p>
          <w:p w14:paraId="49541986" w14:textId="77777777" w:rsidR="00DA0F92" w:rsidRDefault="00DA0F92" w:rsidP="00E562D1">
            <w:pPr>
              <w:numPr>
                <w:ilvl w:val="0"/>
                <w:numId w:val="27"/>
              </w:numPr>
            </w:pPr>
            <w:r>
              <w:t>VSAT runs and provides an updated limit for the Panhandle Stability;</w:t>
            </w:r>
          </w:p>
          <w:p w14:paraId="3A640AF0" w14:textId="77777777" w:rsidR="00DA0F92" w:rsidRPr="00DA0F92" w:rsidRDefault="00DA0F92" w:rsidP="00E562D1">
            <w:pPr>
              <w:rPr>
                <w:b/>
              </w:rPr>
            </w:pPr>
            <w:r w:rsidRPr="00DA0F92">
              <w:rPr>
                <w:b/>
              </w:rPr>
              <w:t>THEN:</w:t>
            </w:r>
          </w:p>
          <w:p w14:paraId="2B046A30" w14:textId="77777777" w:rsidR="00DA0F92" w:rsidRDefault="00DA0F92" w:rsidP="00E562D1">
            <w:pPr>
              <w:numPr>
                <w:ilvl w:val="0"/>
                <w:numId w:val="27"/>
              </w:numPr>
            </w:pPr>
            <w:r>
              <w:t>Update RTMONI.</w:t>
            </w:r>
          </w:p>
          <w:p w14:paraId="636A7479" w14:textId="34C485A4" w:rsidR="00DA0F92" w:rsidRPr="00DA0F92" w:rsidRDefault="00DA0F92" w:rsidP="00E562D1">
            <w:pPr>
              <w:rPr>
                <w:b/>
              </w:rPr>
            </w:pPr>
            <w:r w:rsidRPr="00DA0F92">
              <w:rPr>
                <w:b/>
              </w:rPr>
              <w:t>I</w:t>
            </w:r>
            <w:r w:rsidR="000314E4">
              <w:rPr>
                <w:b/>
              </w:rPr>
              <w:t>F</w:t>
            </w:r>
            <w:r w:rsidRPr="00DA0F92">
              <w:rPr>
                <w:b/>
              </w:rPr>
              <w:t>:</w:t>
            </w:r>
          </w:p>
          <w:p w14:paraId="06033947" w14:textId="77777777" w:rsidR="00DA0F92" w:rsidRDefault="00DA0F92" w:rsidP="00E562D1">
            <w:pPr>
              <w:numPr>
                <w:ilvl w:val="0"/>
                <w:numId w:val="27"/>
              </w:numPr>
            </w:pPr>
            <w:r>
              <w:t>VSAT results indicates a lower matrix limit;</w:t>
            </w:r>
          </w:p>
          <w:p w14:paraId="44B8FACF" w14:textId="77777777" w:rsidR="00DA0F92" w:rsidRPr="00DA0F92" w:rsidRDefault="00DA0F92" w:rsidP="00E562D1">
            <w:pPr>
              <w:rPr>
                <w:b/>
              </w:rPr>
            </w:pPr>
            <w:r w:rsidRPr="00DA0F92">
              <w:rPr>
                <w:b/>
              </w:rPr>
              <w:t>THEN:</w:t>
            </w:r>
          </w:p>
          <w:p w14:paraId="077AC2E0" w14:textId="77777777" w:rsidR="00DA0F92" w:rsidRPr="00DA0F92" w:rsidRDefault="00DA0F92" w:rsidP="00E562D1">
            <w:pPr>
              <w:pStyle w:val="ListParagraph"/>
              <w:numPr>
                <w:ilvl w:val="0"/>
                <w:numId w:val="27"/>
              </w:numPr>
            </w:pPr>
            <w:r>
              <w:t>Verify dynamic voltage stability limit from table identified in Desktop Guide Transmission Desk 2.12</w:t>
            </w:r>
          </w:p>
          <w:p w14:paraId="762316FB" w14:textId="43A75E99" w:rsidR="00DA0F92" w:rsidRPr="00055A7C" w:rsidRDefault="00DA0F92" w:rsidP="00055A7C">
            <w:pPr>
              <w:pStyle w:val="ListParagraph"/>
              <w:numPr>
                <w:ilvl w:val="0"/>
                <w:numId w:val="27"/>
              </w:numPr>
            </w:pPr>
            <w:r>
              <w:t>Update</w:t>
            </w:r>
            <w:r w:rsidR="00055A7C">
              <w:t xml:space="preserve"> limit on</w:t>
            </w:r>
            <w:r>
              <w:t xml:space="preserve"> RTMONI</w:t>
            </w:r>
          </w:p>
        </w:tc>
      </w:tr>
      <w:tr w:rsidR="00055A7C" w14:paraId="3D490172" w14:textId="77777777" w:rsidTr="00FE7EF5">
        <w:trPr>
          <w:trHeight w:val="576"/>
        </w:trPr>
        <w:tc>
          <w:tcPr>
            <w:tcW w:w="1614" w:type="dxa"/>
            <w:tcBorders>
              <w:left w:val="nil"/>
            </w:tcBorders>
            <w:vAlign w:val="center"/>
          </w:tcPr>
          <w:p w14:paraId="7C476CF9" w14:textId="77777777" w:rsidR="00055A7C" w:rsidRDefault="00055A7C" w:rsidP="00E562D1">
            <w:pPr>
              <w:jc w:val="center"/>
              <w:rPr>
                <w:b/>
              </w:rPr>
            </w:pPr>
            <w:r>
              <w:rPr>
                <w:b/>
              </w:rPr>
              <w:t xml:space="preserve">Topology </w:t>
            </w:r>
          </w:p>
          <w:p w14:paraId="5B2C7462" w14:textId="77777777" w:rsidR="00055A7C" w:rsidRDefault="00055A7C" w:rsidP="00E562D1">
            <w:pPr>
              <w:jc w:val="center"/>
              <w:rPr>
                <w:b/>
              </w:rPr>
            </w:pPr>
            <w:r>
              <w:rPr>
                <w:b/>
              </w:rPr>
              <w:t>Change</w:t>
            </w:r>
          </w:p>
        </w:tc>
        <w:tc>
          <w:tcPr>
            <w:tcW w:w="7356" w:type="dxa"/>
            <w:tcBorders>
              <w:right w:val="nil"/>
            </w:tcBorders>
            <w:vAlign w:val="center"/>
          </w:tcPr>
          <w:p w14:paraId="5379AB0B" w14:textId="77777777" w:rsidR="00055A7C" w:rsidRDefault="00055A7C" w:rsidP="00E562D1">
            <w:pPr>
              <w:rPr>
                <w:b/>
                <w:u w:val="single"/>
              </w:rPr>
            </w:pPr>
            <w:r>
              <w:rPr>
                <w:b/>
                <w:u w:val="single"/>
              </w:rPr>
              <w:t>IF:</w:t>
            </w:r>
          </w:p>
          <w:p w14:paraId="7DA39DDC" w14:textId="77777777" w:rsidR="00055A7C" w:rsidRDefault="00055A7C" w:rsidP="007E512D">
            <w:pPr>
              <w:pStyle w:val="ListParagraph"/>
              <w:numPr>
                <w:ilvl w:val="0"/>
                <w:numId w:val="142"/>
              </w:numPr>
            </w:pPr>
            <w:r>
              <w:t>A topology change occurs;</w:t>
            </w:r>
          </w:p>
          <w:p w14:paraId="08EBEB19" w14:textId="77777777" w:rsidR="00055A7C" w:rsidRDefault="00055A7C" w:rsidP="00E562D1">
            <w:pPr>
              <w:rPr>
                <w:b/>
                <w:u w:val="single"/>
              </w:rPr>
            </w:pPr>
            <w:r>
              <w:rPr>
                <w:b/>
                <w:u w:val="single"/>
              </w:rPr>
              <w:t>THEN:</w:t>
            </w:r>
          </w:p>
          <w:p w14:paraId="5DA6E064" w14:textId="77777777" w:rsidR="00055A7C" w:rsidRDefault="00055A7C" w:rsidP="007E512D">
            <w:pPr>
              <w:pStyle w:val="ListParagraph"/>
              <w:numPr>
                <w:ilvl w:val="0"/>
                <w:numId w:val="142"/>
              </w:numPr>
              <w:rPr>
                <w:b/>
                <w:u w:val="single"/>
              </w:rPr>
            </w:pPr>
            <w:r>
              <w:t>Re-run RTCA and VSAT.</w:t>
            </w:r>
          </w:p>
          <w:p w14:paraId="65FB5303" w14:textId="77777777" w:rsidR="00055A7C" w:rsidRDefault="00055A7C" w:rsidP="00E562D1">
            <w:pPr>
              <w:rPr>
                <w:b/>
                <w:u w:val="single"/>
              </w:rPr>
            </w:pPr>
            <w:r>
              <w:rPr>
                <w:b/>
                <w:u w:val="single"/>
              </w:rPr>
              <w:t>IF:</w:t>
            </w:r>
          </w:p>
          <w:p w14:paraId="75AC8F80" w14:textId="77777777" w:rsidR="00055A7C" w:rsidRDefault="00055A7C" w:rsidP="00E562D1">
            <w:pPr>
              <w:numPr>
                <w:ilvl w:val="0"/>
                <w:numId w:val="27"/>
              </w:numPr>
            </w:pPr>
            <w:r>
              <w:t>A constraint needs to be controlled before the next SCED run</w:t>
            </w:r>
          </w:p>
          <w:p w14:paraId="780A138A" w14:textId="77777777" w:rsidR="00055A7C" w:rsidRDefault="00055A7C" w:rsidP="00E562D1">
            <w:pPr>
              <w:rPr>
                <w:b/>
                <w:u w:val="single"/>
              </w:rPr>
            </w:pPr>
            <w:r>
              <w:rPr>
                <w:b/>
                <w:u w:val="single"/>
              </w:rPr>
              <w:t>THEN:</w:t>
            </w:r>
          </w:p>
          <w:p w14:paraId="359C80A8" w14:textId="77777777" w:rsidR="00055A7C" w:rsidRDefault="00055A7C" w:rsidP="00E562D1">
            <w:pPr>
              <w:numPr>
                <w:ilvl w:val="0"/>
                <w:numId w:val="27"/>
              </w:numPr>
            </w:pPr>
            <w:r>
              <w:t>Manually run RTCA after activating the constraint, AND</w:t>
            </w:r>
          </w:p>
          <w:p w14:paraId="500079AF" w14:textId="77777777" w:rsidR="00055A7C" w:rsidRDefault="00055A7C" w:rsidP="00055A7C">
            <w:pPr>
              <w:pStyle w:val="ListParagraph"/>
              <w:numPr>
                <w:ilvl w:val="0"/>
                <w:numId w:val="27"/>
              </w:numPr>
            </w:pPr>
            <w:r>
              <w:t>Manually execute the SCED process</w:t>
            </w:r>
          </w:p>
        </w:tc>
      </w:tr>
      <w:tr w:rsidR="00DA0F92" w14:paraId="3A16032B" w14:textId="77777777" w:rsidTr="00FE7EF5">
        <w:trPr>
          <w:trHeight w:val="576"/>
        </w:trPr>
        <w:tc>
          <w:tcPr>
            <w:tcW w:w="1614" w:type="dxa"/>
            <w:tcBorders>
              <w:top w:val="single" w:sz="4" w:space="0" w:color="auto"/>
              <w:left w:val="nil"/>
              <w:bottom w:val="single" w:sz="4" w:space="0" w:color="auto"/>
              <w:right w:val="single" w:sz="4" w:space="0" w:color="auto"/>
            </w:tcBorders>
            <w:vAlign w:val="center"/>
          </w:tcPr>
          <w:p w14:paraId="26FEDB4D" w14:textId="0D10DC4D" w:rsidR="00DA0F92" w:rsidRDefault="00055A7C" w:rsidP="00E562D1">
            <w:pPr>
              <w:jc w:val="center"/>
              <w:rPr>
                <w:b/>
              </w:rPr>
            </w:pPr>
            <w:r>
              <w:rPr>
                <w:b/>
              </w:rPr>
              <w:t>2</w:t>
            </w:r>
          </w:p>
        </w:tc>
        <w:tc>
          <w:tcPr>
            <w:tcW w:w="7356" w:type="dxa"/>
            <w:tcBorders>
              <w:top w:val="single" w:sz="4" w:space="0" w:color="auto"/>
              <w:left w:val="single" w:sz="4" w:space="0" w:color="auto"/>
              <w:bottom w:val="single" w:sz="4" w:space="0" w:color="auto"/>
              <w:right w:val="nil"/>
            </w:tcBorders>
            <w:vAlign w:val="center"/>
          </w:tcPr>
          <w:p w14:paraId="38310F87" w14:textId="77777777" w:rsidR="008E0F52" w:rsidRPr="00DE3A44" w:rsidRDefault="008E0F52" w:rsidP="008E0F52">
            <w:pPr>
              <w:pStyle w:val="TableText"/>
              <w:jc w:val="both"/>
              <w:rPr>
                <w:b/>
                <w:u w:val="single"/>
              </w:rPr>
            </w:pPr>
            <w:r>
              <w:rPr>
                <w:b/>
                <w:u w:val="single"/>
              </w:rPr>
              <w:t>WHEN</w:t>
            </w:r>
            <w:r w:rsidRPr="00DE3A44">
              <w:rPr>
                <w:b/>
                <w:u w:val="single"/>
              </w:rPr>
              <w:t>:</w:t>
            </w:r>
          </w:p>
          <w:p w14:paraId="4D2D7FB7" w14:textId="35E510C1" w:rsidR="008E0F52" w:rsidRPr="00F5132E" w:rsidRDefault="008E0F52" w:rsidP="007E512D">
            <w:pPr>
              <w:numPr>
                <w:ilvl w:val="0"/>
                <w:numId w:val="185"/>
              </w:numPr>
              <w:tabs>
                <w:tab w:val="num" w:pos="792"/>
              </w:tabs>
              <w:ind w:left="792"/>
            </w:pPr>
            <w:r>
              <w:t>The BASECASE PNHNDL flow is approaching 85% of the limit;</w:t>
            </w:r>
          </w:p>
          <w:p w14:paraId="658968DE" w14:textId="77777777" w:rsidR="008E0F52" w:rsidRPr="00DE3A44" w:rsidRDefault="008E0F52" w:rsidP="008E0F52">
            <w:pPr>
              <w:pStyle w:val="TableText"/>
              <w:jc w:val="both"/>
              <w:rPr>
                <w:b/>
                <w:u w:val="single"/>
              </w:rPr>
            </w:pPr>
            <w:r w:rsidRPr="00DE3A44">
              <w:rPr>
                <w:b/>
                <w:u w:val="single"/>
              </w:rPr>
              <w:t>THEN:</w:t>
            </w:r>
          </w:p>
          <w:p w14:paraId="3136A6FC" w14:textId="0CBD574E" w:rsidR="00DB284B" w:rsidRDefault="008E0F52" w:rsidP="007E512D">
            <w:pPr>
              <w:pStyle w:val="ListParagraph"/>
              <w:numPr>
                <w:ilvl w:val="0"/>
                <w:numId w:val="133"/>
              </w:numPr>
            </w:pPr>
            <w:r>
              <w:t xml:space="preserve">Activate the BASECASE PNHNDL constraint </w:t>
            </w:r>
            <w:r w:rsidR="00DB284B">
              <w:t>at 85% of the limit.</w:t>
            </w:r>
          </w:p>
          <w:p w14:paraId="18B0E0C0" w14:textId="77777777" w:rsidR="00DB284B" w:rsidRDefault="00DB284B" w:rsidP="007E512D">
            <w:pPr>
              <w:pStyle w:val="ListParagraph"/>
              <w:numPr>
                <w:ilvl w:val="0"/>
                <w:numId w:val="133"/>
              </w:numPr>
            </w:pPr>
            <w:r>
              <w:t>Match the Not to Exceed (NTE) percentage to the activated percent rating.</w:t>
            </w:r>
          </w:p>
          <w:p w14:paraId="1A2FE2A1" w14:textId="54AAD900" w:rsidR="00DA0F92" w:rsidRPr="00DA0F92" w:rsidRDefault="00DB284B" w:rsidP="007E512D">
            <w:pPr>
              <w:numPr>
                <w:ilvl w:val="0"/>
                <w:numId w:val="185"/>
              </w:numPr>
              <w:tabs>
                <w:tab w:val="num" w:pos="792"/>
              </w:tabs>
              <w:ind w:left="792"/>
            </w:pPr>
            <w:r>
              <w:t>Adjust the NTE percentage before the activated percent rating to maintain and control up to 93%.</w:t>
            </w:r>
          </w:p>
        </w:tc>
      </w:tr>
      <w:tr w:rsidR="00055A7C" w:rsidRPr="00E12B86" w14:paraId="1EF6906C" w14:textId="77777777" w:rsidTr="00FE7EF5">
        <w:trPr>
          <w:trHeight w:val="576"/>
        </w:trPr>
        <w:tc>
          <w:tcPr>
            <w:tcW w:w="1614" w:type="dxa"/>
            <w:tcBorders>
              <w:top w:val="single" w:sz="4" w:space="0" w:color="auto"/>
              <w:left w:val="nil"/>
              <w:bottom w:val="single" w:sz="4" w:space="0" w:color="auto"/>
              <w:right w:val="single" w:sz="4" w:space="0" w:color="auto"/>
            </w:tcBorders>
            <w:vAlign w:val="center"/>
          </w:tcPr>
          <w:p w14:paraId="77C41DAD" w14:textId="77777777" w:rsidR="00055A7C" w:rsidRDefault="00055A7C" w:rsidP="00E562D1">
            <w:pPr>
              <w:jc w:val="center"/>
              <w:rPr>
                <w:b/>
              </w:rPr>
            </w:pPr>
            <w:r>
              <w:rPr>
                <w:b/>
              </w:rPr>
              <w:t>3</w:t>
            </w:r>
          </w:p>
        </w:tc>
        <w:tc>
          <w:tcPr>
            <w:tcW w:w="7356" w:type="dxa"/>
            <w:tcBorders>
              <w:top w:val="single" w:sz="4" w:space="0" w:color="auto"/>
              <w:left w:val="single" w:sz="4" w:space="0" w:color="auto"/>
              <w:bottom w:val="single" w:sz="4" w:space="0" w:color="auto"/>
              <w:right w:val="nil"/>
            </w:tcBorders>
            <w:vAlign w:val="center"/>
          </w:tcPr>
          <w:p w14:paraId="39B380EA" w14:textId="77777777" w:rsidR="00055A7C" w:rsidRPr="00055A7C" w:rsidRDefault="00055A7C" w:rsidP="00055A7C">
            <w:pPr>
              <w:rPr>
                <w:b/>
              </w:rPr>
            </w:pPr>
            <w:r w:rsidRPr="00055A7C">
              <w:rPr>
                <w:b/>
              </w:rPr>
              <w:t>IF:</w:t>
            </w:r>
          </w:p>
          <w:p w14:paraId="36656FA5" w14:textId="56CAF7D8" w:rsidR="00055A7C" w:rsidRPr="00055A7C" w:rsidRDefault="00055A7C" w:rsidP="000659CE">
            <w:pPr>
              <w:numPr>
                <w:ilvl w:val="0"/>
                <w:numId w:val="27"/>
              </w:numPr>
            </w:pPr>
            <w:r w:rsidRPr="00055A7C">
              <w:t xml:space="preserve">BASECASE PNHNDL </w:t>
            </w:r>
            <w:r w:rsidR="004B6E1F">
              <w:t xml:space="preserve">is </w:t>
            </w:r>
            <w:r w:rsidRPr="00055A7C">
              <w:t>approach</w:t>
            </w:r>
            <w:r w:rsidR="004B6E1F">
              <w:t>ing</w:t>
            </w:r>
            <w:r w:rsidRPr="00055A7C">
              <w:t xml:space="preserve"> </w:t>
            </w:r>
            <w:r w:rsidR="001B1446">
              <w:t>9</w:t>
            </w:r>
            <w:r w:rsidR="00DB284B">
              <w:t>5</w:t>
            </w:r>
            <w:r w:rsidRPr="00055A7C">
              <w:t>%;</w:t>
            </w:r>
          </w:p>
          <w:p w14:paraId="6C78D03A" w14:textId="77777777" w:rsidR="00055A7C" w:rsidRPr="00055A7C" w:rsidRDefault="00055A7C" w:rsidP="00055A7C">
            <w:pPr>
              <w:rPr>
                <w:b/>
              </w:rPr>
            </w:pPr>
            <w:r w:rsidRPr="00055A7C">
              <w:rPr>
                <w:b/>
              </w:rPr>
              <w:t>THEN:</w:t>
            </w:r>
          </w:p>
          <w:p w14:paraId="71D91F41" w14:textId="7772B2EA" w:rsidR="00055A7C" w:rsidRDefault="00B07FD2" w:rsidP="000659CE">
            <w:pPr>
              <w:numPr>
                <w:ilvl w:val="0"/>
                <w:numId w:val="27"/>
              </w:numPr>
            </w:pPr>
            <w:r>
              <w:t>T</w:t>
            </w:r>
            <w:r w:rsidR="00055A7C" w:rsidRPr="00055A7C">
              <w:t>ighten constraint</w:t>
            </w:r>
            <w:r>
              <w:t xml:space="preserve"> to at least 85%</w:t>
            </w:r>
            <w:r w:rsidR="00055A7C" w:rsidRPr="00055A7C">
              <w:t>,</w:t>
            </w:r>
          </w:p>
          <w:p w14:paraId="65FB5ABF" w14:textId="1DBA32A0" w:rsidR="000659CE" w:rsidRPr="00055A7C" w:rsidRDefault="000659CE" w:rsidP="00255993">
            <w:pPr>
              <w:numPr>
                <w:ilvl w:val="0"/>
                <w:numId w:val="27"/>
              </w:numPr>
            </w:pPr>
            <w:r>
              <w:lastRenderedPageBreak/>
              <w:t>Rerun SCED,</w:t>
            </w:r>
          </w:p>
          <w:p w14:paraId="26552FE4" w14:textId="59273920" w:rsidR="00055A7C" w:rsidRPr="000659CE" w:rsidRDefault="00055A7C" w:rsidP="000659CE">
            <w:pPr>
              <w:numPr>
                <w:ilvl w:val="0"/>
                <w:numId w:val="27"/>
              </w:numPr>
              <w:rPr>
                <w:b/>
              </w:rPr>
            </w:pPr>
            <w:r w:rsidRPr="00055A7C">
              <w:t xml:space="preserve">Call QSEs beginning with those which have the largest IRR base point deviations and </w:t>
            </w:r>
            <w:r w:rsidR="003D1536">
              <w:t>issue Operating Instruction</w:t>
            </w:r>
            <w:r w:rsidRPr="00055A7C">
              <w:t xml:space="preserve"> as appropriate</w:t>
            </w:r>
            <w:r w:rsidR="004B6E1F">
              <w:t>.</w:t>
            </w:r>
          </w:p>
          <w:p w14:paraId="58515214" w14:textId="77777777" w:rsidR="000659CE" w:rsidRDefault="000659CE" w:rsidP="000659CE">
            <w:pPr>
              <w:rPr>
                <w:b/>
              </w:rPr>
            </w:pPr>
          </w:p>
          <w:p w14:paraId="27436273" w14:textId="77777777" w:rsidR="000659CE" w:rsidRPr="00E562D1" w:rsidRDefault="000659CE" w:rsidP="000659CE">
            <w:pPr>
              <w:rPr>
                <w:b/>
              </w:rPr>
            </w:pPr>
            <w:r w:rsidRPr="00E562D1">
              <w:rPr>
                <w:b/>
                <w:highlight w:val="yellow"/>
              </w:rPr>
              <w:t>Typical Script to appropriate QSE:</w:t>
            </w:r>
          </w:p>
          <w:p w14:paraId="5F24AA4B" w14:textId="7351C69C" w:rsidR="000659CE" w:rsidRDefault="000659CE" w:rsidP="000659CE">
            <w:r w:rsidRPr="007D1EC7">
              <w:t>“This is ERCOT</w:t>
            </w:r>
            <w:r w:rsidRPr="00E74F9D">
              <w:t xml:space="preserve"> operator [first and last name].</w:t>
            </w:r>
            <w:r>
              <w:t xml:space="preserve"> The Panhandle export </w:t>
            </w:r>
            <w:r w:rsidR="001B1446">
              <w:t xml:space="preserve">IROL </w:t>
            </w:r>
            <w:r>
              <w:t xml:space="preserve">flow is </w:t>
            </w:r>
            <w:r w:rsidR="001B1446">
              <w:t>approaching</w:t>
            </w:r>
            <w:r>
              <w:t xml:space="preserve"> </w:t>
            </w:r>
            <w:r w:rsidR="001B1446">
              <w:t>its</w:t>
            </w:r>
            <w:r>
              <w:t xml:space="preserve"> stability limit; At [xx:xx] ERCOT is issuing</w:t>
            </w:r>
            <w:r w:rsidRPr="00F56D9F">
              <w:t xml:space="preserve"> </w:t>
            </w:r>
            <w:r>
              <w:t>an Operating Instruction for [unit name] to immediately follow their basepoint.  [QSE] please repeat this back to me.”</w:t>
            </w:r>
          </w:p>
          <w:p w14:paraId="1CA5FB41" w14:textId="77777777" w:rsidR="000659CE" w:rsidRPr="00B027A8" w:rsidRDefault="000659CE" w:rsidP="000659CE">
            <w:r w:rsidRPr="00B027A8">
              <w:t xml:space="preserve">If repeat back is </w:t>
            </w:r>
            <w:r w:rsidRPr="00A55D68">
              <w:t>CORRECT</w:t>
            </w:r>
            <w:r w:rsidRPr="00B027A8">
              <w:t>, “That is correct, thank you.”</w:t>
            </w:r>
          </w:p>
          <w:p w14:paraId="3190E6E4" w14:textId="26A4B7B1" w:rsidR="000659CE" w:rsidRPr="00055A7C" w:rsidRDefault="000659CE" w:rsidP="000659CE">
            <w:pPr>
              <w:rPr>
                <w:b/>
              </w:rPr>
            </w:pPr>
            <w:r w:rsidRPr="00B027A8">
              <w:t xml:space="preserve">If </w:t>
            </w:r>
            <w:r w:rsidRPr="00A55D68">
              <w:t>INCORRECT</w:t>
            </w:r>
            <w:r w:rsidRPr="00B027A8">
              <w:t>, repeat the process until the repeat back is correct.</w:t>
            </w:r>
          </w:p>
        </w:tc>
      </w:tr>
      <w:tr w:rsidR="00055A7C" w:rsidRPr="00640CF1" w14:paraId="5FF92C0E" w14:textId="77777777" w:rsidTr="00FE7EF5">
        <w:trPr>
          <w:trHeight w:val="576"/>
        </w:trPr>
        <w:tc>
          <w:tcPr>
            <w:tcW w:w="1614" w:type="dxa"/>
            <w:tcBorders>
              <w:top w:val="single" w:sz="4" w:space="0" w:color="auto"/>
              <w:left w:val="nil"/>
              <w:bottom w:val="single" w:sz="4" w:space="0" w:color="auto"/>
              <w:right w:val="single" w:sz="4" w:space="0" w:color="auto"/>
            </w:tcBorders>
            <w:vAlign w:val="center"/>
          </w:tcPr>
          <w:p w14:paraId="689C4459" w14:textId="77777777" w:rsidR="00055A7C" w:rsidRPr="00CE066A" w:rsidRDefault="00055A7C" w:rsidP="00E562D1">
            <w:pPr>
              <w:jc w:val="center"/>
              <w:rPr>
                <w:b/>
              </w:rPr>
            </w:pPr>
            <w:r>
              <w:rPr>
                <w:b/>
              </w:rPr>
              <w:lastRenderedPageBreak/>
              <w:t>4</w:t>
            </w:r>
          </w:p>
        </w:tc>
        <w:tc>
          <w:tcPr>
            <w:tcW w:w="7356" w:type="dxa"/>
            <w:tcBorders>
              <w:top w:val="single" w:sz="4" w:space="0" w:color="auto"/>
              <w:left w:val="single" w:sz="4" w:space="0" w:color="auto"/>
              <w:bottom w:val="single" w:sz="4" w:space="0" w:color="auto"/>
              <w:right w:val="nil"/>
            </w:tcBorders>
            <w:vAlign w:val="center"/>
          </w:tcPr>
          <w:p w14:paraId="4DF6FBD9" w14:textId="77777777" w:rsidR="00055A7C" w:rsidRPr="00055A7C" w:rsidRDefault="00055A7C" w:rsidP="00E562D1">
            <w:pPr>
              <w:rPr>
                <w:b/>
              </w:rPr>
            </w:pPr>
            <w:r w:rsidRPr="00055A7C">
              <w:rPr>
                <w:b/>
              </w:rPr>
              <w:t>IF:</w:t>
            </w:r>
          </w:p>
          <w:p w14:paraId="172894CB" w14:textId="0225C946" w:rsidR="00055A7C" w:rsidRPr="00055A7C" w:rsidRDefault="00055A7C" w:rsidP="007E512D">
            <w:pPr>
              <w:numPr>
                <w:ilvl w:val="0"/>
                <w:numId w:val="185"/>
              </w:numPr>
              <w:tabs>
                <w:tab w:val="num" w:pos="792"/>
              </w:tabs>
              <w:ind w:left="792"/>
            </w:pPr>
            <w:r w:rsidRPr="00055A7C">
              <w:t xml:space="preserve">BASECASE </w:t>
            </w:r>
            <w:r w:rsidR="00F56D9F">
              <w:t>PNHNDL</w:t>
            </w:r>
            <w:r w:rsidRPr="00055A7C">
              <w:t xml:space="preserve"> </w:t>
            </w:r>
            <w:r w:rsidR="00DB284B">
              <w:t>has met or surpassed</w:t>
            </w:r>
            <w:r w:rsidR="001B1446">
              <w:t xml:space="preserve"> 9</w:t>
            </w:r>
            <w:r w:rsidR="003C15E5">
              <w:t>5</w:t>
            </w:r>
            <w:r w:rsidRPr="00055A7C">
              <w:t>%;</w:t>
            </w:r>
          </w:p>
          <w:p w14:paraId="0AE0E4E0" w14:textId="77777777" w:rsidR="00055A7C" w:rsidRPr="00055A7C" w:rsidRDefault="00055A7C" w:rsidP="00E562D1">
            <w:pPr>
              <w:rPr>
                <w:b/>
              </w:rPr>
            </w:pPr>
            <w:r w:rsidRPr="00055A7C">
              <w:rPr>
                <w:b/>
              </w:rPr>
              <w:t>THEN:</w:t>
            </w:r>
          </w:p>
          <w:p w14:paraId="70B91088" w14:textId="7543BDA5" w:rsidR="00055A7C" w:rsidRPr="00055A7C" w:rsidRDefault="00055A7C" w:rsidP="007E512D">
            <w:pPr>
              <w:numPr>
                <w:ilvl w:val="0"/>
                <w:numId w:val="185"/>
              </w:numPr>
              <w:tabs>
                <w:tab w:val="num" w:pos="792"/>
              </w:tabs>
              <w:ind w:left="792"/>
            </w:pPr>
            <w:r w:rsidRPr="00055A7C">
              <w:t>Instruct QSEs, beginning with those which continue to have the largest IRR base point deviation, to zero immediately (violate ramp rate), as long as exceedance exists</w:t>
            </w:r>
          </w:p>
          <w:p w14:paraId="06BC233A" w14:textId="77777777" w:rsidR="00055A7C" w:rsidRPr="00055A7C" w:rsidRDefault="00055A7C" w:rsidP="007E512D">
            <w:pPr>
              <w:numPr>
                <w:ilvl w:val="0"/>
                <w:numId w:val="185"/>
              </w:numPr>
              <w:tabs>
                <w:tab w:val="num" w:pos="792"/>
              </w:tabs>
              <w:ind w:left="792"/>
            </w:pPr>
            <w:r w:rsidRPr="00055A7C">
              <w:t>Issue electronic VDI as time permits,</w:t>
            </w:r>
          </w:p>
          <w:p w14:paraId="7AA0183F" w14:textId="77777777" w:rsidR="00055A7C" w:rsidRPr="00055A7C" w:rsidRDefault="00055A7C" w:rsidP="007E512D">
            <w:pPr>
              <w:numPr>
                <w:ilvl w:val="0"/>
                <w:numId w:val="185"/>
              </w:numPr>
              <w:tabs>
                <w:tab w:val="num" w:pos="792"/>
              </w:tabs>
              <w:ind w:left="792"/>
              <w:rPr>
                <w:b/>
              </w:rPr>
            </w:pPr>
            <w:r w:rsidRPr="00055A7C">
              <w:t>Confirm with Market Participant electronic VDI received.</w:t>
            </w:r>
            <w:r w:rsidRPr="00055A7C">
              <w:rPr>
                <w:b/>
              </w:rPr>
              <w:t xml:space="preserve"> </w:t>
            </w:r>
          </w:p>
          <w:p w14:paraId="6ACF2138" w14:textId="77777777" w:rsidR="00055A7C" w:rsidRPr="00055A7C" w:rsidRDefault="00055A7C" w:rsidP="00E562D1">
            <w:pPr>
              <w:rPr>
                <w:b/>
              </w:rPr>
            </w:pPr>
          </w:p>
          <w:p w14:paraId="273A56C2" w14:textId="77777777" w:rsidR="00055A7C" w:rsidRPr="00055A7C" w:rsidRDefault="00055A7C" w:rsidP="00E562D1">
            <w:r w:rsidRPr="00055A7C">
              <w:t>When issuing a VDI or when confirming the receipt of an Electronic VDI ensure the use of three-part communication:</w:t>
            </w:r>
          </w:p>
          <w:p w14:paraId="041F1C3C" w14:textId="77777777" w:rsidR="00055A7C" w:rsidRPr="00055A7C" w:rsidRDefault="00055A7C" w:rsidP="007E512D">
            <w:pPr>
              <w:pStyle w:val="ListParagraph"/>
              <w:numPr>
                <w:ilvl w:val="1"/>
                <w:numId w:val="134"/>
              </w:numPr>
            </w:pPr>
            <w:r w:rsidRPr="00055A7C">
              <w:t>Issue the directive</w:t>
            </w:r>
          </w:p>
          <w:p w14:paraId="388ACF69" w14:textId="77777777" w:rsidR="00055A7C" w:rsidRPr="00055A7C" w:rsidRDefault="00055A7C" w:rsidP="007E512D">
            <w:pPr>
              <w:pStyle w:val="ListParagraph"/>
              <w:numPr>
                <w:ilvl w:val="1"/>
                <w:numId w:val="134"/>
              </w:numPr>
            </w:pPr>
            <w:r w:rsidRPr="00055A7C">
              <w:t>Receive a correct repeat back</w:t>
            </w:r>
          </w:p>
          <w:p w14:paraId="4043D007" w14:textId="77777777" w:rsidR="00055A7C" w:rsidRPr="00055A7C" w:rsidRDefault="00055A7C" w:rsidP="007E512D">
            <w:pPr>
              <w:pStyle w:val="ListParagraph"/>
              <w:numPr>
                <w:ilvl w:val="1"/>
                <w:numId w:val="134"/>
              </w:numPr>
            </w:pPr>
            <w:r w:rsidRPr="00055A7C">
              <w:t>Give an acknowledgement</w:t>
            </w:r>
          </w:p>
          <w:p w14:paraId="04907111" w14:textId="77777777" w:rsidR="00055A7C" w:rsidRPr="00055A7C" w:rsidRDefault="00055A7C" w:rsidP="00E562D1"/>
          <w:p w14:paraId="344E4875" w14:textId="77777777" w:rsidR="00055A7C" w:rsidRPr="00055A7C" w:rsidRDefault="00055A7C" w:rsidP="007E512D">
            <w:pPr>
              <w:numPr>
                <w:ilvl w:val="0"/>
                <w:numId w:val="185"/>
              </w:numPr>
              <w:tabs>
                <w:tab w:val="num" w:pos="792"/>
              </w:tabs>
              <w:ind w:left="792"/>
            </w:pPr>
            <w:r w:rsidRPr="00055A7C">
              <w:t>Notify the control room staff.</w:t>
            </w:r>
          </w:p>
          <w:p w14:paraId="3A3E7B95" w14:textId="77777777" w:rsidR="00055A7C" w:rsidRPr="00055A7C" w:rsidRDefault="00055A7C" w:rsidP="00E562D1"/>
          <w:p w14:paraId="0A17DD1F" w14:textId="77777777" w:rsidR="00055A7C" w:rsidRPr="00055A7C" w:rsidRDefault="00055A7C" w:rsidP="00E562D1">
            <w:pPr>
              <w:rPr>
                <w:b/>
                <w:highlight w:val="yellow"/>
              </w:rPr>
            </w:pPr>
            <w:r w:rsidRPr="00055A7C">
              <w:rPr>
                <w:b/>
                <w:highlight w:val="yellow"/>
              </w:rPr>
              <w:t>Typical Script to appropriate QSE:</w:t>
            </w:r>
          </w:p>
          <w:p w14:paraId="508AA782" w14:textId="487D556B" w:rsidR="00055A7C" w:rsidRPr="00055A7C" w:rsidRDefault="00055A7C" w:rsidP="00E562D1">
            <w:r w:rsidRPr="00055A7C">
              <w:t>“This is ERCOT operator [first and last name]. T</w:t>
            </w:r>
            <w:r w:rsidR="00F56D9F">
              <w:t>he Panhandle</w:t>
            </w:r>
            <w:r w:rsidRPr="00055A7C">
              <w:t xml:space="preserve"> </w:t>
            </w:r>
            <w:r w:rsidR="000D1235">
              <w:t xml:space="preserve">export </w:t>
            </w:r>
            <w:r w:rsidR="004B6E1F">
              <w:t xml:space="preserve">IROL </w:t>
            </w:r>
            <w:r w:rsidRPr="00055A7C">
              <w:t xml:space="preserve">flow is </w:t>
            </w:r>
            <w:r w:rsidR="004B6E1F">
              <w:t xml:space="preserve">approaching its </w:t>
            </w:r>
            <w:r w:rsidRPr="00055A7C">
              <w:t xml:space="preserve">stability limit; At [xx:xx] ERCOT is </w:t>
            </w:r>
            <w:r w:rsidR="000659CE">
              <w:t>issuing</w:t>
            </w:r>
            <w:r w:rsidR="000659CE" w:rsidRPr="00F56D9F">
              <w:t xml:space="preserve"> </w:t>
            </w:r>
            <w:r w:rsidR="000659CE">
              <w:t>an Operating Instruction</w:t>
            </w:r>
            <w:r w:rsidRPr="00055A7C">
              <w:t xml:space="preserve"> to take [unit name] to zero effective immediately, which means you may violate your ramp rate.  I will be sending you an electronic VDI shortly.  [QSE] please repeat this back to me.”</w:t>
            </w:r>
          </w:p>
          <w:p w14:paraId="7248F75F" w14:textId="77777777" w:rsidR="00055A7C" w:rsidRPr="00055A7C" w:rsidRDefault="00055A7C" w:rsidP="00E562D1">
            <w:r w:rsidRPr="00055A7C">
              <w:t>If repeat back is CORRECT, “That is correct, thank you.”</w:t>
            </w:r>
          </w:p>
          <w:p w14:paraId="7446ECD9" w14:textId="77777777" w:rsidR="00055A7C" w:rsidRPr="00055A7C" w:rsidRDefault="00055A7C" w:rsidP="00E562D1">
            <w:pPr>
              <w:rPr>
                <w:b/>
              </w:rPr>
            </w:pPr>
            <w:r w:rsidRPr="00055A7C">
              <w:t>If INCORRECT, repeat the process until the repeat back is correct.</w:t>
            </w:r>
          </w:p>
        </w:tc>
      </w:tr>
      <w:tr w:rsidR="00F56D9F" w:rsidRPr="009443F3" w14:paraId="4470159D" w14:textId="77777777" w:rsidTr="00FE7EF5">
        <w:trPr>
          <w:trHeight w:val="576"/>
        </w:trPr>
        <w:tc>
          <w:tcPr>
            <w:tcW w:w="1614" w:type="dxa"/>
            <w:tcBorders>
              <w:top w:val="single" w:sz="4" w:space="0" w:color="auto"/>
              <w:left w:val="nil"/>
              <w:bottom w:val="single" w:sz="4" w:space="0" w:color="auto"/>
              <w:right w:val="single" w:sz="4" w:space="0" w:color="auto"/>
            </w:tcBorders>
            <w:vAlign w:val="center"/>
          </w:tcPr>
          <w:p w14:paraId="6554F1C5" w14:textId="77777777" w:rsidR="00F56D9F" w:rsidRPr="00CE066A" w:rsidRDefault="00F56D9F" w:rsidP="00E562D1">
            <w:pPr>
              <w:jc w:val="center"/>
              <w:rPr>
                <w:b/>
              </w:rPr>
            </w:pPr>
            <w:r>
              <w:rPr>
                <w:b/>
              </w:rPr>
              <w:t>5</w:t>
            </w:r>
          </w:p>
        </w:tc>
        <w:tc>
          <w:tcPr>
            <w:tcW w:w="7356" w:type="dxa"/>
            <w:tcBorders>
              <w:top w:val="single" w:sz="4" w:space="0" w:color="auto"/>
              <w:left w:val="single" w:sz="4" w:space="0" w:color="auto"/>
              <w:bottom w:val="single" w:sz="4" w:space="0" w:color="auto"/>
              <w:right w:val="nil"/>
            </w:tcBorders>
            <w:vAlign w:val="center"/>
          </w:tcPr>
          <w:p w14:paraId="06CC0D01" w14:textId="77777777" w:rsidR="00F56D9F" w:rsidRPr="00F56D9F" w:rsidRDefault="00F56D9F" w:rsidP="00E562D1">
            <w:pPr>
              <w:rPr>
                <w:b/>
              </w:rPr>
            </w:pPr>
            <w:r w:rsidRPr="00F56D9F">
              <w:rPr>
                <w:b/>
              </w:rPr>
              <w:t>IF:</w:t>
            </w:r>
          </w:p>
          <w:p w14:paraId="5D1B8B32" w14:textId="3C702073" w:rsidR="00F56D9F" w:rsidRPr="00F56D9F" w:rsidRDefault="00F56D9F" w:rsidP="007E512D">
            <w:pPr>
              <w:numPr>
                <w:ilvl w:val="0"/>
                <w:numId w:val="185"/>
              </w:numPr>
              <w:tabs>
                <w:tab w:val="num" w:pos="792"/>
              </w:tabs>
              <w:ind w:left="792"/>
            </w:pPr>
            <w:r w:rsidRPr="00F56D9F">
              <w:t xml:space="preserve">BASECASE </w:t>
            </w:r>
            <w:r>
              <w:t>PNHNDL</w:t>
            </w:r>
            <w:r w:rsidRPr="00F56D9F">
              <w:t xml:space="preserve"> </w:t>
            </w:r>
            <w:r w:rsidR="004B6E1F">
              <w:t>is approaching 9</w:t>
            </w:r>
            <w:r w:rsidR="00F254AC">
              <w:t>7</w:t>
            </w:r>
            <w:r w:rsidR="004B6E1F">
              <w:t>%</w:t>
            </w:r>
            <w:r w:rsidRPr="00F56D9F">
              <w:t>;</w:t>
            </w:r>
          </w:p>
          <w:p w14:paraId="04B7E0F9" w14:textId="77777777" w:rsidR="00F56D9F" w:rsidRPr="00F56D9F" w:rsidRDefault="00F56D9F" w:rsidP="00E562D1">
            <w:pPr>
              <w:rPr>
                <w:b/>
              </w:rPr>
            </w:pPr>
            <w:r w:rsidRPr="00F56D9F">
              <w:rPr>
                <w:b/>
              </w:rPr>
              <w:t>THEN:</w:t>
            </w:r>
          </w:p>
          <w:p w14:paraId="057A6B39" w14:textId="7AE1B2F7" w:rsidR="00F56D9F" w:rsidRPr="00F56D9F" w:rsidRDefault="00F56D9F" w:rsidP="007E512D">
            <w:pPr>
              <w:numPr>
                <w:ilvl w:val="0"/>
                <w:numId w:val="185"/>
              </w:numPr>
              <w:tabs>
                <w:tab w:val="num" w:pos="792"/>
              </w:tabs>
              <w:ind w:left="792"/>
              <w:rPr>
                <w:b/>
              </w:rPr>
            </w:pPr>
            <w:r w:rsidRPr="00F56D9F">
              <w:t xml:space="preserve">Verify SCADA control </w:t>
            </w:r>
            <w:r w:rsidR="00AA5617">
              <w:t>with</w:t>
            </w:r>
            <w:r w:rsidRPr="00F56D9F">
              <w:t xml:space="preserve"> TO(s) to open IRR breaker</w:t>
            </w:r>
            <w:r w:rsidR="00AA5617">
              <w:t>(s)</w:t>
            </w:r>
          </w:p>
        </w:tc>
      </w:tr>
      <w:tr w:rsidR="00AA5617" w:rsidRPr="009443F3" w14:paraId="06710741" w14:textId="77777777" w:rsidTr="00FE7EF5">
        <w:trPr>
          <w:trHeight w:val="576"/>
        </w:trPr>
        <w:tc>
          <w:tcPr>
            <w:tcW w:w="1614" w:type="dxa"/>
            <w:tcBorders>
              <w:top w:val="single" w:sz="4" w:space="0" w:color="auto"/>
              <w:left w:val="nil"/>
              <w:bottom w:val="single" w:sz="4" w:space="0" w:color="auto"/>
              <w:right w:val="single" w:sz="4" w:space="0" w:color="auto"/>
            </w:tcBorders>
            <w:vAlign w:val="center"/>
          </w:tcPr>
          <w:p w14:paraId="78BFA74F" w14:textId="14E3AC00" w:rsidR="00AA5617" w:rsidRDefault="00AA5617" w:rsidP="00E562D1">
            <w:pPr>
              <w:jc w:val="center"/>
              <w:rPr>
                <w:b/>
              </w:rPr>
            </w:pPr>
            <w:r>
              <w:rPr>
                <w:b/>
              </w:rPr>
              <w:t>6</w:t>
            </w:r>
          </w:p>
        </w:tc>
        <w:tc>
          <w:tcPr>
            <w:tcW w:w="7356" w:type="dxa"/>
            <w:tcBorders>
              <w:top w:val="single" w:sz="4" w:space="0" w:color="auto"/>
              <w:left w:val="single" w:sz="4" w:space="0" w:color="auto"/>
              <w:bottom w:val="single" w:sz="4" w:space="0" w:color="auto"/>
              <w:right w:val="nil"/>
            </w:tcBorders>
            <w:vAlign w:val="center"/>
          </w:tcPr>
          <w:p w14:paraId="25D67DB0" w14:textId="77777777" w:rsidR="00AA5617" w:rsidRPr="00F56D9F" w:rsidRDefault="00AA5617" w:rsidP="00AA5617">
            <w:pPr>
              <w:rPr>
                <w:b/>
              </w:rPr>
            </w:pPr>
            <w:r w:rsidRPr="00F56D9F">
              <w:rPr>
                <w:b/>
              </w:rPr>
              <w:t>IF:</w:t>
            </w:r>
          </w:p>
          <w:p w14:paraId="30A08EFF" w14:textId="05A77741" w:rsidR="00AA5617" w:rsidRPr="00F56D9F" w:rsidRDefault="00AA5617" w:rsidP="007E512D">
            <w:pPr>
              <w:numPr>
                <w:ilvl w:val="0"/>
                <w:numId w:val="185"/>
              </w:numPr>
              <w:tabs>
                <w:tab w:val="num" w:pos="792"/>
              </w:tabs>
              <w:ind w:left="792"/>
            </w:pPr>
            <w:r w:rsidRPr="00F56D9F">
              <w:t xml:space="preserve">BASECASE </w:t>
            </w:r>
            <w:r>
              <w:t>PNHNDL</w:t>
            </w:r>
            <w:r w:rsidRPr="00F56D9F">
              <w:t xml:space="preserve"> </w:t>
            </w:r>
            <w:r w:rsidR="007F0A69">
              <w:t>is approaching</w:t>
            </w:r>
            <w:r w:rsidR="004B6E1F">
              <w:t xml:space="preserve"> 99%</w:t>
            </w:r>
            <w:r w:rsidRPr="00F56D9F">
              <w:t>;</w:t>
            </w:r>
          </w:p>
          <w:p w14:paraId="1A9AA01C" w14:textId="77777777" w:rsidR="00AA5617" w:rsidRPr="00F56D9F" w:rsidRDefault="00AA5617" w:rsidP="00AA5617">
            <w:pPr>
              <w:rPr>
                <w:b/>
              </w:rPr>
            </w:pPr>
            <w:r w:rsidRPr="00F56D9F">
              <w:rPr>
                <w:b/>
              </w:rPr>
              <w:t>THEN:</w:t>
            </w:r>
          </w:p>
          <w:p w14:paraId="38FD12FC" w14:textId="115F6438" w:rsidR="00AA5617" w:rsidRPr="00F56D9F" w:rsidRDefault="00AA5617" w:rsidP="007E512D">
            <w:pPr>
              <w:numPr>
                <w:ilvl w:val="0"/>
                <w:numId w:val="185"/>
              </w:numPr>
              <w:tabs>
                <w:tab w:val="num" w:pos="792"/>
              </w:tabs>
              <w:ind w:left="792"/>
            </w:pPr>
            <w:r>
              <w:t>I</w:t>
            </w:r>
            <w:r w:rsidRPr="00F56D9F">
              <w:t xml:space="preserve">ssue </w:t>
            </w:r>
            <w:r>
              <w:t>Operating Instruction</w:t>
            </w:r>
            <w:r w:rsidRPr="00F56D9F">
              <w:t xml:space="preserve"> to TO(s) to open IRR breaker</w:t>
            </w:r>
            <w:r w:rsidR="000659CE">
              <w:t>(s)</w:t>
            </w:r>
            <w:r w:rsidRPr="00F56D9F">
              <w:t>, beginning with those which have the largest IRR base point deviation,</w:t>
            </w:r>
          </w:p>
          <w:p w14:paraId="6B82728A" w14:textId="1C7AD35B" w:rsidR="00AA5617" w:rsidRPr="00F56D9F" w:rsidRDefault="00AA5617" w:rsidP="007E512D">
            <w:pPr>
              <w:numPr>
                <w:ilvl w:val="0"/>
                <w:numId w:val="185"/>
              </w:numPr>
              <w:tabs>
                <w:tab w:val="num" w:pos="792"/>
              </w:tabs>
              <w:ind w:left="792"/>
              <w:rPr>
                <w:b/>
              </w:rPr>
            </w:pPr>
            <w:r w:rsidRPr="00F56D9F">
              <w:t>Notify the control room staff.</w:t>
            </w:r>
          </w:p>
        </w:tc>
      </w:tr>
      <w:tr w:rsidR="00F56D9F" w:rsidRPr="00F5132E" w14:paraId="37CBE10A" w14:textId="77777777" w:rsidTr="00FE7EF5">
        <w:trPr>
          <w:trHeight w:val="576"/>
        </w:trPr>
        <w:tc>
          <w:tcPr>
            <w:tcW w:w="1614" w:type="dxa"/>
            <w:tcBorders>
              <w:top w:val="single" w:sz="4" w:space="0" w:color="auto"/>
              <w:left w:val="nil"/>
              <w:bottom w:val="single" w:sz="4" w:space="0" w:color="auto"/>
              <w:right w:val="single" w:sz="4" w:space="0" w:color="auto"/>
            </w:tcBorders>
            <w:vAlign w:val="center"/>
          </w:tcPr>
          <w:p w14:paraId="1AFA12D0" w14:textId="77777777" w:rsidR="00F56D9F" w:rsidRPr="00F5132E" w:rsidRDefault="00F56D9F" w:rsidP="00E562D1">
            <w:pPr>
              <w:jc w:val="center"/>
              <w:rPr>
                <w:b/>
              </w:rPr>
            </w:pPr>
            <w:r>
              <w:rPr>
                <w:b/>
              </w:rPr>
              <w:lastRenderedPageBreak/>
              <w:t>Log</w:t>
            </w:r>
          </w:p>
        </w:tc>
        <w:tc>
          <w:tcPr>
            <w:tcW w:w="7356" w:type="dxa"/>
            <w:tcBorders>
              <w:top w:val="single" w:sz="4" w:space="0" w:color="auto"/>
              <w:left w:val="single" w:sz="4" w:space="0" w:color="auto"/>
              <w:bottom w:val="single" w:sz="4" w:space="0" w:color="auto"/>
              <w:right w:val="nil"/>
            </w:tcBorders>
            <w:vAlign w:val="center"/>
          </w:tcPr>
          <w:p w14:paraId="06B062D3" w14:textId="77777777" w:rsidR="00F56D9F" w:rsidRPr="00F56D9F" w:rsidRDefault="00F56D9F" w:rsidP="00E562D1">
            <w:r w:rsidRPr="00F56D9F">
              <w:t>Log all actions.</w:t>
            </w:r>
          </w:p>
        </w:tc>
      </w:tr>
    </w:tbl>
    <w:p w14:paraId="0265B2B9" w14:textId="5EB201F0" w:rsidR="00C31559" w:rsidRDefault="00C31559"/>
    <w:tbl>
      <w:tblPr>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8"/>
        <w:gridCol w:w="7347"/>
      </w:tblGrid>
      <w:tr w:rsidR="00C31559" w14:paraId="5639FE24" w14:textId="77777777" w:rsidTr="006744C1">
        <w:trPr>
          <w:trHeight w:val="576"/>
        </w:trPr>
        <w:tc>
          <w:tcPr>
            <w:tcW w:w="8985" w:type="dxa"/>
            <w:gridSpan w:val="2"/>
            <w:tcBorders>
              <w:top w:val="double" w:sz="4" w:space="0" w:color="auto"/>
              <w:left w:val="double" w:sz="4" w:space="0" w:color="auto"/>
              <w:bottom w:val="double" w:sz="4" w:space="0" w:color="auto"/>
              <w:right w:val="double" w:sz="4" w:space="0" w:color="auto"/>
            </w:tcBorders>
            <w:vAlign w:val="center"/>
          </w:tcPr>
          <w:p w14:paraId="6AEE6232" w14:textId="77777777" w:rsidR="00C31559" w:rsidRDefault="00C31559" w:rsidP="00357506">
            <w:pPr>
              <w:pStyle w:val="Heading3"/>
            </w:pPr>
            <w:bookmarkStart w:id="182" w:name="_McCamey_Export_IROL"/>
            <w:bookmarkEnd w:id="182"/>
            <w:r>
              <w:t>McCamey Export IROL</w:t>
            </w:r>
          </w:p>
        </w:tc>
      </w:tr>
      <w:tr w:rsidR="00C31559" w:rsidRPr="007B65BA" w14:paraId="51C3E85C" w14:textId="77777777" w:rsidTr="006744C1">
        <w:trPr>
          <w:trHeight w:val="576"/>
        </w:trPr>
        <w:tc>
          <w:tcPr>
            <w:tcW w:w="1638" w:type="dxa"/>
            <w:tcBorders>
              <w:top w:val="single" w:sz="4" w:space="0" w:color="auto"/>
              <w:left w:val="nil"/>
              <w:bottom w:val="single" w:sz="4" w:space="0" w:color="auto"/>
            </w:tcBorders>
            <w:vAlign w:val="center"/>
          </w:tcPr>
          <w:p w14:paraId="09D78D2A" w14:textId="77777777" w:rsidR="00C31559" w:rsidRPr="008811C9" w:rsidRDefault="00C31559" w:rsidP="00215568">
            <w:pPr>
              <w:jc w:val="center"/>
              <w:rPr>
                <w:b/>
              </w:rPr>
            </w:pPr>
            <w:r w:rsidRPr="008811C9">
              <w:rPr>
                <w:b/>
              </w:rPr>
              <w:t>IROL</w:t>
            </w:r>
          </w:p>
        </w:tc>
        <w:tc>
          <w:tcPr>
            <w:tcW w:w="7347" w:type="dxa"/>
            <w:tcBorders>
              <w:top w:val="single" w:sz="4" w:space="0" w:color="auto"/>
              <w:bottom w:val="single" w:sz="4" w:space="0" w:color="auto"/>
              <w:right w:val="nil"/>
            </w:tcBorders>
            <w:vAlign w:val="center"/>
          </w:tcPr>
          <w:p w14:paraId="2D4F2ED2" w14:textId="316CFFB4" w:rsidR="00C31559" w:rsidRPr="007B65BA" w:rsidRDefault="00C31559" w:rsidP="00215568">
            <w:r>
              <w:t xml:space="preserve">The McCamey Export stability limit is an IROL; the actual flow should not exceed its limit.  If necessary, the System Operator has the authority to instruct removing generation before this IROL has been exceeded.  </w:t>
            </w:r>
          </w:p>
        </w:tc>
      </w:tr>
      <w:tr w:rsidR="00C31559" w:rsidRPr="007B65BA" w14:paraId="1A0B4BC4" w14:textId="77777777" w:rsidTr="006744C1">
        <w:trPr>
          <w:trHeight w:val="576"/>
        </w:trPr>
        <w:tc>
          <w:tcPr>
            <w:tcW w:w="1638" w:type="dxa"/>
            <w:tcBorders>
              <w:top w:val="single" w:sz="4" w:space="0" w:color="auto"/>
              <w:left w:val="nil"/>
              <w:bottom w:val="single" w:sz="4" w:space="0" w:color="auto"/>
            </w:tcBorders>
            <w:vAlign w:val="center"/>
          </w:tcPr>
          <w:p w14:paraId="734AD988" w14:textId="79EC418A" w:rsidR="00C31559" w:rsidRDefault="00C31559" w:rsidP="00215568">
            <w:pPr>
              <w:jc w:val="center"/>
              <w:rPr>
                <w:b/>
              </w:rPr>
            </w:pPr>
            <w:r w:rsidRPr="00CE066A">
              <w:rPr>
                <w:b/>
              </w:rPr>
              <w:t>1</w:t>
            </w:r>
          </w:p>
        </w:tc>
        <w:tc>
          <w:tcPr>
            <w:tcW w:w="7347" w:type="dxa"/>
            <w:tcBorders>
              <w:top w:val="single" w:sz="4" w:space="0" w:color="auto"/>
              <w:bottom w:val="single" w:sz="4" w:space="0" w:color="auto"/>
              <w:right w:val="nil"/>
            </w:tcBorders>
            <w:vAlign w:val="center"/>
          </w:tcPr>
          <w:p w14:paraId="479855C9" w14:textId="77777777" w:rsidR="00C634D6" w:rsidRPr="00E562D1" w:rsidRDefault="00C634D6" w:rsidP="00C634D6">
            <w:pPr>
              <w:rPr>
                <w:b/>
              </w:rPr>
            </w:pPr>
            <w:r w:rsidRPr="00E562D1">
              <w:rPr>
                <w:b/>
              </w:rPr>
              <w:t>IF:</w:t>
            </w:r>
          </w:p>
          <w:p w14:paraId="3A1FD151" w14:textId="77777777" w:rsidR="00C634D6" w:rsidRDefault="00C634D6" w:rsidP="007E512D">
            <w:pPr>
              <w:pStyle w:val="ListParagraph"/>
              <w:numPr>
                <w:ilvl w:val="0"/>
                <w:numId w:val="185"/>
              </w:numPr>
              <w:jc w:val="both"/>
            </w:pPr>
            <w:r>
              <w:t>An outage has occurred on the identified element in the table (identified in Desktop Guide Transmission Desk 2.12);</w:t>
            </w:r>
          </w:p>
          <w:p w14:paraId="71ADED56" w14:textId="77777777" w:rsidR="00C634D6" w:rsidRPr="00E562D1" w:rsidRDefault="00C634D6" w:rsidP="00C634D6">
            <w:pPr>
              <w:rPr>
                <w:b/>
              </w:rPr>
            </w:pPr>
            <w:r w:rsidRPr="00E562D1">
              <w:rPr>
                <w:b/>
              </w:rPr>
              <w:t>THEN:</w:t>
            </w:r>
          </w:p>
          <w:p w14:paraId="3876DF13" w14:textId="77777777" w:rsidR="00C634D6" w:rsidRDefault="00C634D6" w:rsidP="007E512D">
            <w:pPr>
              <w:numPr>
                <w:ilvl w:val="0"/>
                <w:numId w:val="185"/>
              </w:numPr>
            </w:pPr>
            <w:r>
              <w:t>Refer to the constraint limit from table to set the value (identified in Desktop Guide Transmission Desk 2.12);</w:t>
            </w:r>
          </w:p>
          <w:p w14:paraId="1988394F" w14:textId="4358A5DB" w:rsidR="00C31559" w:rsidRDefault="00C634D6" w:rsidP="007E512D">
            <w:pPr>
              <w:pStyle w:val="ListParagraph"/>
              <w:numPr>
                <w:ilvl w:val="0"/>
                <w:numId w:val="185"/>
              </w:numPr>
            </w:pPr>
            <w:r>
              <w:t>Update RTMONI from table;</w:t>
            </w:r>
          </w:p>
        </w:tc>
      </w:tr>
      <w:tr w:rsidR="00C634D6" w:rsidRPr="007B65BA" w14:paraId="6EAC4E78" w14:textId="77777777" w:rsidTr="006744C1">
        <w:trPr>
          <w:trHeight w:val="576"/>
        </w:trPr>
        <w:tc>
          <w:tcPr>
            <w:tcW w:w="1638" w:type="dxa"/>
            <w:tcBorders>
              <w:top w:val="single" w:sz="4" w:space="0" w:color="auto"/>
              <w:left w:val="nil"/>
              <w:bottom w:val="single" w:sz="4" w:space="0" w:color="auto"/>
            </w:tcBorders>
            <w:vAlign w:val="center"/>
          </w:tcPr>
          <w:p w14:paraId="2499FFDB" w14:textId="0CE3374B" w:rsidR="00C634D6" w:rsidRPr="00CE066A" w:rsidRDefault="00C634D6" w:rsidP="00C634D6">
            <w:pPr>
              <w:jc w:val="center"/>
              <w:rPr>
                <w:b/>
              </w:rPr>
            </w:pPr>
            <w:r w:rsidRPr="00CE066A">
              <w:rPr>
                <w:b/>
              </w:rPr>
              <w:t>2</w:t>
            </w:r>
          </w:p>
        </w:tc>
        <w:tc>
          <w:tcPr>
            <w:tcW w:w="7347" w:type="dxa"/>
            <w:tcBorders>
              <w:top w:val="single" w:sz="4" w:space="0" w:color="auto"/>
              <w:bottom w:val="single" w:sz="4" w:space="0" w:color="auto"/>
              <w:right w:val="nil"/>
            </w:tcBorders>
            <w:vAlign w:val="center"/>
          </w:tcPr>
          <w:p w14:paraId="509B3C3C" w14:textId="77777777" w:rsidR="00C634D6" w:rsidRPr="00DE3A44" w:rsidRDefault="00C634D6" w:rsidP="00C634D6">
            <w:pPr>
              <w:pStyle w:val="TableText"/>
              <w:jc w:val="both"/>
              <w:rPr>
                <w:b/>
                <w:u w:val="single"/>
              </w:rPr>
            </w:pPr>
            <w:r>
              <w:rPr>
                <w:b/>
                <w:u w:val="single"/>
              </w:rPr>
              <w:t>WHEN</w:t>
            </w:r>
            <w:r w:rsidRPr="00DE3A44">
              <w:rPr>
                <w:b/>
                <w:u w:val="single"/>
              </w:rPr>
              <w:t>:</w:t>
            </w:r>
          </w:p>
          <w:p w14:paraId="6E62B504" w14:textId="77777777" w:rsidR="00C634D6" w:rsidRPr="00F5132E" w:rsidRDefault="00C634D6" w:rsidP="007E512D">
            <w:pPr>
              <w:numPr>
                <w:ilvl w:val="0"/>
                <w:numId w:val="185"/>
              </w:numPr>
              <w:tabs>
                <w:tab w:val="num" w:pos="792"/>
              </w:tabs>
              <w:ind w:left="792"/>
            </w:pPr>
            <w:r>
              <w:t>The BASECASE MCCAMY flow is approaching 85% of the limit;</w:t>
            </w:r>
          </w:p>
          <w:p w14:paraId="5BC757E2" w14:textId="77777777" w:rsidR="00C634D6" w:rsidRPr="00DE3A44" w:rsidRDefault="00C634D6" w:rsidP="00C634D6">
            <w:pPr>
              <w:pStyle w:val="TableText"/>
              <w:jc w:val="both"/>
              <w:rPr>
                <w:b/>
                <w:u w:val="single"/>
              </w:rPr>
            </w:pPr>
            <w:r w:rsidRPr="00DE3A44">
              <w:rPr>
                <w:b/>
                <w:u w:val="single"/>
              </w:rPr>
              <w:t>THEN:</w:t>
            </w:r>
          </w:p>
          <w:p w14:paraId="3ECDC2DA" w14:textId="7EA72D23" w:rsidR="003C15E5" w:rsidRPr="003C15E5" w:rsidRDefault="00C634D6" w:rsidP="003C15E5">
            <w:pPr>
              <w:pStyle w:val="ListParagraph"/>
              <w:numPr>
                <w:ilvl w:val="0"/>
                <w:numId w:val="27"/>
              </w:numPr>
              <w:rPr>
                <w14:ligatures w14:val="standardContextual"/>
              </w:rPr>
            </w:pPr>
            <w:r>
              <w:t xml:space="preserve">Activate the BASECASE MCCAMY constraint </w:t>
            </w:r>
            <w:r w:rsidR="003C15E5" w:rsidRPr="003C15E5">
              <w:rPr>
                <w14:ligatures w14:val="standardContextual"/>
              </w:rPr>
              <w:t>at 85% of the limit.</w:t>
            </w:r>
          </w:p>
          <w:p w14:paraId="76B8FEE2" w14:textId="77777777" w:rsidR="003C15E5" w:rsidRPr="003C15E5" w:rsidRDefault="003C15E5" w:rsidP="003C15E5">
            <w:pPr>
              <w:numPr>
                <w:ilvl w:val="0"/>
                <w:numId w:val="27"/>
              </w:numPr>
              <w:contextualSpacing/>
              <w:rPr>
                <w14:ligatures w14:val="standardContextual"/>
              </w:rPr>
            </w:pPr>
            <w:r w:rsidRPr="003C15E5">
              <w:rPr>
                <w14:ligatures w14:val="standardContextual"/>
              </w:rPr>
              <w:t>Match the Not to Exceed (NTE) percentage to the activated percent rating.</w:t>
            </w:r>
          </w:p>
          <w:p w14:paraId="42F93D2A" w14:textId="32170E34" w:rsidR="00C634D6" w:rsidRDefault="003C15E5" w:rsidP="007E512D">
            <w:pPr>
              <w:pStyle w:val="ListParagraph"/>
              <w:numPr>
                <w:ilvl w:val="0"/>
                <w:numId w:val="185"/>
              </w:numPr>
            </w:pPr>
            <w:r w:rsidRPr="003C15E5">
              <w:rPr>
                <w14:ligatures w14:val="standardContextual"/>
              </w:rPr>
              <w:t>Adjust the NTE percentage before the activated percent rating to maintain and control up to 93%.</w:t>
            </w:r>
          </w:p>
        </w:tc>
      </w:tr>
      <w:tr w:rsidR="00C634D6" w:rsidRPr="007B65BA" w14:paraId="37843CE3" w14:textId="77777777" w:rsidTr="006744C1">
        <w:trPr>
          <w:trHeight w:val="576"/>
        </w:trPr>
        <w:tc>
          <w:tcPr>
            <w:tcW w:w="1638" w:type="dxa"/>
            <w:tcBorders>
              <w:top w:val="single" w:sz="4" w:space="0" w:color="auto"/>
              <w:left w:val="nil"/>
              <w:bottom w:val="single" w:sz="4" w:space="0" w:color="auto"/>
            </w:tcBorders>
            <w:vAlign w:val="center"/>
          </w:tcPr>
          <w:p w14:paraId="37A9BAF9" w14:textId="585A8DF3" w:rsidR="00C634D6" w:rsidRPr="00CE066A" w:rsidRDefault="00C634D6" w:rsidP="00C634D6">
            <w:pPr>
              <w:jc w:val="center"/>
              <w:rPr>
                <w:b/>
              </w:rPr>
            </w:pPr>
            <w:r>
              <w:rPr>
                <w:b/>
              </w:rPr>
              <w:t>3</w:t>
            </w:r>
          </w:p>
        </w:tc>
        <w:tc>
          <w:tcPr>
            <w:tcW w:w="7347" w:type="dxa"/>
            <w:tcBorders>
              <w:top w:val="single" w:sz="4" w:space="0" w:color="auto"/>
              <w:bottom w:val="single" w:sz="4" w:space="0" w:color="auto"/>
              <w:right w:val="nil"/>
            </w:tcBorders>
            <w:vAlign w:val="center"/>
          </w:tcPr>
          <w:p w14:paraId="01F13718" w14:textId="77777777" w:rsidR="00C634D6" w:rsidRPr="00E562D1" w:rsidRDefault="00C634D6" w:rsidP="00C634D6">
            <w:pPr>
              <w:rPr>
                <w:b/>
              </w:rPr>
            </w:pPr>
            <w:r w:rsidRPr="00E562D1">
              <w:rPr>
                <w:b/>
              </w:rPr>
              <w:t>IF:</w:t>
            </w:r>
          </w:p>
          <w:p w14:paraId="1DDB372A" w14:textId="6E7B8616" w:rsidR="00C634D6" w:rsidRDefault="00C634D6" w:rsidP="007E512D">
            <w:pPr>
              <w:numPr>
                <w:ilvl w:val="0"/>
                <w:numId w:val="185"/>
              </w:numPr>
              <w:tabs>
                <w:tab w:val="num" w:pos="792"/>
              </w:tabs>
              <w:ind w:left="792"/>
            </w:pPr>
            <w:r>
              <w:t>BASECASE MCCAMY is approaching 9</w:t>
            </w:r>
            <w:r w:rsidR="003C15E5">
              <w:t>5</w:t>
            </w:r>
            <w:r>
              <w:t>%;</w:t>
            </w:r>
          </w:p>
          <w:p w14:paraId="7DDFF683" w14:textId="77777777" w:rsidR="00C634D6" w:rsidRPr="00E562D1" w:rsidRDefault="00C634D6" w:rsidP="00C634D6">
            <w:pPr>
              <w:rPr>
                <w:b/>
              </w:rPr>
            </w:pPr>
            <w:r w:rsidRPr="00E562D1">
              <w:rPr>
                <w:b/>
              </w:rPr>
              <w:t>THEN:</w:t>
            </w:r>
          </w:p>
          <w:p w14:paraId="1400EF89" w14:textId="77777777" w:rsidR="00C634D6" w:rsidRDefault="00C634D6" w:rsidP="007E512D">
            <w:pPr>
              <w:numPr>
                <w:ilvl w:val="0"/>
                <w:numId w:val="185"/>
              </w:numPr>
              <w:tabs>
                <w:tab w:val="num" w:pos="792"/>
              </w:tabs>
              <w:ind w:left="792"/>
            </w:pPr>
            <w:r>
              <w:t>Tighten constraint to at least 85%,</w:t>
            </w:r>
          </w:p>
          <w:p w14:paraId="02F21CA3" w14:textId="77777777" w:rsidR="00C634D6" w:rsidRDefault="00C634D6" w:rsidP="007E512D">
            <w:pPr>
              <w:numPr>
                <w:ilvl w:val="0"/>
                <w:numId w:val="185"/>
              </w:numPr>
              <w:tabs>
                <w:tab w:val="num" w:pos="792"/>
              </w:tabs>
              <w:ind w:left="792"/>
            </w:pPr>
            <w:r>
              <w:t>Rerun SCED,</w:t>
            </w:r>
          </w:p>
          <w:p w14:paraId="1D413FBB" w14:textId="77777777" w:rsidR="00C634D6" w:rsidRDefault="00C634D6" w:rsidP="007E512D">
            <w:pPr>
              <w:numPr>
                <w:ilvl w:val="0"/>
                <w:numId w:val="185"/>
              </w:numPr>
              <w:tabs>
                <w:tab w:val="num" w:pos="792"/>
              </w:tabs>
              <w:ind w:left="792"/>
            </w:pPr>
            <w:r>
              <w:t>Call QSEs beginning with those which have the largest IRR base point deviations and issue Operating Instruction as appropriate</w:t>
            </w:r>
          </w:p>
          <w:p w14:paraId="6B36AA59" w14:textId="77777777" w:rsidR="00C634D6" w:rsidRDefault="00C634D6" w:rsidP="00C634D6"/>
          <w:p w14:paraId="2B31F8C4" w14:textId="77777777" w:rsidR="00C634D6" w:rsidRPr="00E562D1" w:rsidRDefault="00C634D6" w:rsidP="00C634D6">
            <w:pPr>
              <w:rPr>
                <w:b/>
              </w:rPr>
            </w:pPr>
            <w:r w:rsidRPr="00E562D1">
              <w:rPr>
                <w:b/>
                <w:highlight w:val="yellow"/>
              </w:rPr>
              <w:t>Typical Script to appropriate QSE:</w:t>
            </w:r>
          </w:p>
          <w:p w14:paraId="3721485A" w14:textId="77777777" w:rsidR="00C634D6" w:rsidRDefault="00C634D6" w:rsidP="00C634D6">
            <w:r w:rsidRPr="007D1EC7">
              <w:t>“This is ERCOT</w:t>
            </w:r>
            <w:r w:rsidRPr="00E74F9D">
              <w:t xml:space="preserve"> operator [first and last name].</w:t>
            </w:r>
            <w:r>
              <w:t xml:space="preserve"> The McCamey export IROL flow is approaching its stability limit; At [xx:xx] ERCOT is issuing</w:t>
            </w:r>
            <w:r w:rsidRPr="00F56D9F">
              <w:t xml:space="preserve"> </w:t>
            </w:r>
            <w:r>
              <w:t>an Operating Instruction for [unit name] to immediately follow their basepoint.  [QSE] please repeat this back to me.”</w:t>
            </w:r>
          </w:p>
          <w:p w14:paraId="12E173AC" w14:textId="77777777" w:rsidR="00C634D6" w:rsidRPr="00B027A8" w:rsidRDefault="00C634D6" w:rsidP="00C634D6">
            <w:r w:rsidRPr="00B027A8">
              <w:t xml:space="preserve">If repeat back is </w:t>
            </w:r>
            <w:r w:rsidRPr="00A55D68">
              <w:t>CORRECT</w:t>
            </w:r>
            <w:r w:rsidRPr="00B027A8">
              <w:t>, “That is correct, thank you.”</w:t>
            </w:r>
          </w:p>
          <w:p w14:paraId="0576BED9" w14:textId="6E1F5231" w:rsidR="00C634D6" w:rsidRDefault="00C634D6" w:rsidP="00C634D6">
            <w:r w:rsidRPr="00B027A8">
              <w:t xml:space="preserve">If </w:t>
            </w:r>
            <w:r w:rsidRPr="00A55D68">
              <w:t>INCORRECT</w:t>
            </w:r>
            <w:r w:rsidRPr="00B027A8">
              <w:t>, repeat the process until the repeat back is correct.</w:t>
            </w:r>
          </w:p>
        </w:tc>
      </w:tr>
      <w:tr w:rsidR="00C634D6" w:rsidRPr="007B65BA" w14:paraId="128B7E32" w14:textId="77777777" w:rsidTr="006744C1">
        <w:trPr>
          <w:trHeight w:val="576"/>
        </w:trPr>
        <w:tc>
          <w:tcPr>
            <w:tcW w:w="1638" w:type="dxa"/>
            <w:tcBorders>
              <w:top w:val="single" w:sz="4" w:space="0" w:color="auto"/>
              <w:left w:val="nil"/>
              <w:bottom w:val="single" w:sz="4" w:space="0" w:color="auto"/>
            </w:tcBorders>
            <w:vAlign w:val="center"/>
          </w:tcPr>
          <w:p w14:paraId="5A8B6DC3" w14:textId="28B67DFD" w:rsidR="00C634D6" w:rsidRDefault="00C634D6" w:rsidP="00C634D6">
            <w:pPr>
              <w:jc w:val="center"/>
              <w:rPr>
                <w:b/>
              </w:rPr>
            </w:pPr>
            <w:r>
              <w:rPr>
                <w:b/>
              </w:rPr>
              <w:t>4</w:t>
            </w:r>
          </w:p>
        </w:tc>
        <w:tc>
          <w:tcPr>
            <w:tcW w:w="7347" w:type="dxa"/>
            <w:tcBorders>
              <w:top w:val="single" w:sz="4" w:space="0" w:color="auto"/>
              <w:bottom w:val="single" w:sz="4" w:space="0" w:color="auto"/>
              <w:right w:val="nil"/>
            </w:tcBorders>
            <w:vAlign w:val="center"/>
          </w:tcPr>
          <w:p w14:paraId="502AEB85" w14:textId="77777777" w:rsidR="00C634D6" w:rsidRPr="00E562D1" w:rsidRDefault="00C634D6" w:rsidP="00C634D6">
            <w:pPr>
              <w:rPr>
                <w:b/>
              </w:rPr>
            </w:pPr>
            <w:r w:rsidRPr="00E562D1">
              <w:rPr>
                <w:b/>
              </w:rPr>
              <w:t>IF:</w:t>
            </w:r>
          </w:p>
          <w:p w14:paraId="199A40B5" w14:textId="13D3D9D4" w:rsidR="00C634D6" w:rsidRDefault="00C634D6" w:rsidP="007E512D">
            <w:pPr>
              <w:numPr>
                <w:ilvl w:val="0"/>
                <w:numId w:val="185"/>
              </w:numPr>
              <w:tabs>
                <w:tab w:val="num" w:pos="792"/>
              </w:tabs>
              <w:ind w:left="792"/>
            </w:pPr>
            <w:r>
              <w:t xml:space="preserve">BASECASE MCCAMY </w:t>
            </w:r>
            <w:r w:rsidR="003C15E5">
              <w:t>has met or surpassed</w:t>
            </w:r>
            <w:r>
              <w:t xml:space="preserve"> 95%;</w:t>
            </w:r>
          </w:p>
          <w:p w14:paraId="4DB12F1A" w14:textId="77777777" w:rsidR="00C634D6" w:rsidRPr="00E562D1" w:rsidRDefault="00C634D6" w:rsidP="00C634D6">
            <w:pPr>
              <w:rPr>
                <w:b/>
              </w:rPr>
            </w:pPr>
            <w:r w:rsidRPr="00E562D1">
              <w:rPr>
                <w:b/>
              </w:rPr>
              <w:t>THEN:</w:t>
            </w:r>
          </w:p>
          <w:p w14:paraId="2168E000" w14:textId="77777777" w:rsidR="00C634D6" w:rsidRDefault="00C634D6" w:rsidP="007E512D">
            <w:pPr>
              <w:numPr>
                <w:ilvl w:val="0"/>
                <w:numId w:val="185"/>
              </w:numPr>
              <w:tabs>
                <w:tab w:val="num" w:pos="792"/>
              </w:tabs>
              <w:ind w:left="792"/>
            </w:pPr>
            <w:r>
              <w:t>Instruct QSEs, beginning with those which continue to have the largest IRR base point deviation, to zero immediately (violate ramp rate).</w:t>
            </w:r>
          </w:p>
          <w:p w14:paraId="4F661486" w14:textId="77777777" w:rsidR="00C634D6" w:rsidRDefault="00C634D6" w:rsidP="007E512D">
            <w:pPr>
              <w:numPr>
                <w:ilvl w:val="0"/>
                <w:numId w:val="185"/>
              </w:numPr>
              <w:tabs>
                <w:tab w:val="num" w:pos="792"/>
              </w:tabs>
              <w:ind w:left="792"/>
            </w:pPr>
            <w:r>
              <w:t>Issue electronic VDI as time permits,</w:t>
            </w:r>
          </w:p>
          <w:p w14:paraId="1A2E3F2F" w14:textId="77777777" w:rsidR="00C634D6" w:rsidRPr="008200DD" w:rsidRDefault="00C634D6" w:rsidP="007E512D">
            <w:pPr>
              <w:numPr>
                <w:ilvl w:val="0"/>
                <w:numId w:val="185"/>
              </w:numPr>
              <w:tabs>
                <w:tab w:val="num" w:pos="792"/>
              </w:tabs>
              <w:ind w:left="792"/>
            </w:pPr>
            <w:r>
              <w:t xml:space="preserve">Confirm with Market Participant electronic VDI received. </w:t>
            </w:r>
          </w:p>
          <w:p w14:paraId="7B3AB421" w14:textId="77777777" w:rsidR="00C634D6" w:rsidRPr="00A55D68" w:rsidRDefault="00C634D6" w:rsidP="00C634D6"/>
          <w:p w14:paraId="161D4FD3" w14:textId="77777777" w:rsidR="00C634D6" w:rsidRDefault="00C634D6" w:rsidP="00C634D6">
            <w:r>
              <w:t>When issuing a VDI or when confirming the receipt of an Electronic VDI ensure the use of three-part communication:</w:t>
            </w:r>
          </w:p>
          <w:p w14:paraId="7D8C129D" w14:textId="77777777" w:rsidR="00C634D6" w:rsidRDefault="00C634D6" w:rsidP="007E512D">
            <w:pPr>
              <w:pStyle w:val="ListParagraph"/>
              <w:numPr>
                <w:ilvl w:val="1"/>
                <w:numId w:val="134"/>
              </w:numPr>
            </w:pPr>
            <w:r>
              <w:t>Issue the directive</w:t>
            </w:r>
          </w:p>
          <w:p w14:paraId="01B2FD63" w14:textId="77777777" w:rsidR="00C634D6" w:rsidRDefault="00C634D6" w:rsidP="007E512D">
            <w:pPr>
              <w:pStyle w:val="ListParagraph"/>
              <w:numPr>
                <w:ilvl w:val="1"/>
                <w:numId w:val="134"/>
              </w:numPr>
            </w:pPr>
            <w:r>
              <w:t>Receive a correct repeat back</w:t>
            </w:r>
          </w:p>
          <w:p w14:paraId="4AAF6541" w14:textId="77777777" w:rsidR="00C634D6" w:rsidRDefault="00C634D6" w:rsidP="007E512D">
            <w:pPr>
              <w:pStyle w:val="ListParagraph"/>
              <w:numPr>
                <w:ilvl w:val="1"/>
                <w:numId w:val="134"/>
              </w:numPr>
            </w:pPr>
            <w:r>
              <w:t>Give an acknowledgement</w:t>
            </w:r>
          </w:p>
          <w:p w14:paraId="45CC417C" w14:textId="77777777" w:rsidR="00C634D6" w:rsidRDefault="00C634D6" w:rsidP="00C634D6"/>
          <w:p w14:paraId="47F91ED8" w14:textId="77777777" w:rsidR="00C634D6" w:rsidRDefault="00C634D6" w:rsidP="007E512D">
            <w:pPr>
              <w:numPr>
                <w:ilvl w:val="0"/>
                <w:numId w:val="185"/>
              </w:numPr>
              <w:tabs>
                <w:tab w:val="num" w:pos="792"/>
              </w:tabs>
              <w:ind w:left="792"/>
            </w:pPr>
            <w:r>
              <w:t>Notify the control room staff.</w:t>
            </w:r>
          </w:p>
          <w:p w14:paraId="3B21146B" w14:textId="77777777" w:rsidR="00C634D6" w:rsidRDefault="00C634D6" w:rsidP="00C634D6"/>
          <w:p w14:paraId="7F191F70" w14:textId="77777777" w:rsidR="00C634D6" w:rsidRPr="00E562D1" w:rsidRDefault="00C634D6" w:rsidP="00C634D6">
            <w:pPr>
              <w:rPr>
                <w:b/>
              </w:rPr>
            </w:pPr>
            <w:r w:rsidRPr="00E562D1">
              <w:rPr>
                <w:b/>
                <w:highlight w:val="yellow"/>
              </w:rPr>
              <w:t>Typical Script to appropriate QSE:</w:t>
            </w:r>
          </w:p>
          <w:p w14:paraId="01D81256" w14:textId="77777777" w:rsidR="00C634D6" w:rsidRDefault="00C634D6" w:rsidP="00C634D6">
            <w:r w:rsidRPr="007D1EC7">
              <w:t>“This is ERCOT</w:t>
            </w:r>
            <w:r w:rsidRPr="00E74F9D">
              <w:t xml:space="preserve"> operator [first and last name].</w:t>
            </w:r>
            <w:r>
              <w:t xml:space="preserve"> The McCamey export IROL flow is approaching its stability limit; At [xx:xx] ERCOT is issuing</w:t>
            </w:r>
            <w:r w:rsidRPr="00F56D9F">
              <w:t xml:space="preserve"> </w:t>
            </w:r>
            <w:r>
              <w:t>an Operating Instruction to take [unit name] to zero effective immediately, which means you may violate your ramp rate.  I will be sending you an electronic VDI shortly.  [QSE] please repeat this back to me.”</w:t>
            </w:r>
          </w:p>
          <w:p w14:paraId="59443074" w14:textId="77777777" w:rsidR="00C634D6" w:rsidRPr="00B027A8" w:rsidRDefault="00C634D6" w:rsidP="00C634D6">
            <w:r w:rsidRPr="00B027A8">
              <w:t xml:space="preserve">If repeat back is </w:t>
            </w:r>
            <w:r w:rsidRPr="00A55D68">
              <w:t>CORRECT</w:t>
            </w:r>
            <w:r w:rsidRPr="00B027A8">
              <w:t>, “That is correct, thank you.”</w:t>
            </w:r>
          </w:p>
          <w:p w14:paraId="31FEAEFA" w14:textId="2803A95C" w:rsidR="00C634D6" w:rsidRDefault="00C634D6" w:rsidP="00C634D6">
            <w:r w:rsidRPr="00B027A8">
              <w:t xml:space="preserve">If </w:t>
            </w:r>
            <w:r w:rsidRPr="00A55D68">
              <w:t>INCORRECT</w:t>
            </w:r>
            <w:r w:rsidRPr="00B027A8">
              <w:t>, repeat the process until the repeat back is correct.</w:t>
            </w:r>
          </w:p>
        </w:tc>
      </w:tr>
      <w:tr w:rsidR="00C634D6" w:rsidRPr="007B65BA" w14:paraId="26384395" w14:textId="77777777" w:rsidTr="006744C1">
        <w:trPr>
          <w:trHeight w:val="576"/>
        </w:trPr>
        <w:tc>
          <w:tcPr>
            <w:tcW w:w="1638" w:type="dxa"/>
            <w:tcBorders>
              <w:top w:val="single" w:sz="4" w:space="0" w:color="auto"/>
              <w:left w:val="nil"/>
              <w:bottom w:val="single" w:sz="4" w:space="0" w:color="auto"/>
            </w:tcBorders>
            <w:vAlign w:val="center"/>
          </w:tcPr>
          <w:p w14:paraId="6A00668D" w14:textId="02CE4F1F" w:rsidR="00C634D6" w:rsidRDefault="00C634D6" w:rsidP="00C634D6">
            <w:pPr>
              <w:jc w:val="center"/>
              <w:rPr>
                <w:b/>
              </w:rPr>
            </w:pPr>
            <w:r>
              <w:rPr>
                <w:b/>
              </w:rPr>
              <w:lastRenderedPageBreak/>
              <w:t>5</w:t>
            </w:r>
          </w:p>
        </w:tc>
        <w:tc>
          <w:tcPr>
            <w:tcW w:w="7347" w:type="dxa"/>
            <w:tcBorders>
              <w:top w:val="single" w:sz="4" w:space="0" w:color="auto"/>
              <w:bottom w:val="single" w:sz="4" w:space="0" w:color="auto"/>
              <w:right w:val="nil"/>
            </w:tcBorders>
            <w:vAlign w:val="center"/>
          </w:tcPr>
          <w:p w14:paraId="70FD2085" w14:textId="77777777" w:rsidR="00C634D6" w:rsidRPr="00E562D1" w:rsidRDefault="00C634D6" w:rsidP="00C634D6">
            <w:pPr>
              <w:rPr>
                <w:b/>
              </w:rPr>
            </w:pPr>
            <w:r w:rsidRPr="00E562D1">
              <w:rPr>
                <w:b/>
              </w:rPr>
              <w:t>IF:</w:t>
            </w:r>
          </w:p>
          <w:p w14:paraId="39D57E7C" w14:textId="77777777" w:rsidR="00C634D6" w:rsidRDefault="00C634D6" w:rsidP="007E512D">
            <w:pPr>
              <w:numPr>
                <w:ilvl w:val="0"/>
                <w:numId w:val="185"/>
              </w:numPr>
              <w:tabs>
                <w:tab w:val="num" w:pos="792"/>
              </w:tabs>
              <w:ind w:left="792"/>
            </w:pPr>
            <w:r>
              <w:t>BASECASE MCCAMY is approaching 97%;</w:t>
            </w:r>
          </w:p>
          <w:p w14:paraId="4E6231BD" w14:textId="77777777" w:rsidR="00C634D6" w:rsidRPr="00E562D1" w:rsidRDefault="00C634D6" w:rsidP="00C634D6">
            <w:pPr>
              <w:rPr>
                <w:b/>
              </w:rPr>
            </w:pPr>
            <w:r w:rsidRPr="00E562D1">
              <w:rPr>
                <w:b/>
              </w:rPr>
              <w:t>THEN:</w:t>
            </w:r>
          </w:p>
          <w:p w14:paraId="2C6B2A08" w14:textId="281AFF92" w:rsidR="00C634D6" w:rsidRDefault="00C634D6" w:rsidP="007E512D">
            <w:pPr>
              <w:pStyle w:val="ListParagraph"/>
              <w:numPr>
                <w:ilvl w:val="0"/>
                <w:numId w:val="185"/>
              </w:numPr>
            </w:pPr>
            <w:r>
              <w:t>Verify SCADA control with TO(s) to open IRR breaker(s)</w:t>
            </w:r>
          </w:p>
        </w:tc>
      </w:tr>
      <w:tr w:rsidR="00C634D6" w:rsidRPr="007B65BA" w14:paraId="11CC2F12" w14:textId="77777777" w:rsidTr="006744C1">
        <w:trPr>
          <w:trHeight w:val="576"/>
        </w:trPr>
        <w:tc>
          <w:tcPr>
            <w:tcW w:w="1638" w:type="dxa"/>
            <w:tcBorders>
              <w:top w:val="single" w:sz="4" w:space="0" w:color="auto"/>
              <w:left w:val="nil"/>
              <w:bottom w:val="single" w:sz="4" w:space="0" w:color="auto"/>
            </w:tcBorders>
            <w:vAlign w:val="center"/>
          </w:tcPr>
          <w:p w14:paraId="1542E619" w14:textId="4C7BFBAD" w:rsidR="00C634D6" w:rsidRDefault="00C634D6" w:rsidP="00C634D6">
            <w:pPr>
              <w:jc w:val="center"/>
              <w:rPr>
                <w:b/>
              </w:rPr>
            </w:pPr>
            <w:r>
              <w:rPr>
                <w:b/>
              </w:rPr>
              <w:t>6</w:t>
            </w:r>
          </w:p>
        </w:tc>
        <w:tc>
          <w:tcPr>
            <w:tcW w:w="7347" w:type="dxa"/>
            <w:tcBorders>
              <w:top w:val="single" w:sz="4" w:space="0" w:color="auto"/>
              <w:bottom w:val="single" w:sz="4" w:space="0" w:color="auto"/>
              <w:right w:val="nil"/>
            </w:tcBorders>
            <w:vAlign w:val="center"/>
          </w:tcPr>
          <w:p w14:paraId="35637554" w14:textId="77777777" w:rsidR="00C634D6" w:rsidRPr="00E562D1" w:rsidRDefault="00C634D6" w:rsidP="00C634D6">
            <w:pPr>
              <w:rPr>
                <w:b/>
              </w:rPr>
            </w:pPr>
            <w:r w:rsidRPr="00E562D1">
              <w:rPr>
                <w:b/>
              </w:rPr>
              <w:t>IF:</w:t>
            </w:r>
          </w:p>
          <w:p w14:paraId="4398D4E2" w14:textId="77777777" w:rsidR="00C634D6" w:rsidRDefault="00C634D6" w:rsidP="007E512D">
            <w:pPr>
              <w:numPr>
                <w:ilvl w:val="0"/>
                <w:numId w:val="185"/>
              </w:numPr>
              <w:tabs>
                <w:tab w:val="num" w:pos="792"/>
              </w:tabs>
              <w:ind w:left="792"/>
            </w:pPr>
            <w:r>
              <w:t>BASECASE MCCAMY is approaching 99%;</w:t>
            </w:r>
          </w:p>
          <w:p w14:paraId="592BB2E0" w14:textId="77777777" w:rsidR="00C634D6" w:rsidRPr="00E562D1" w:rsidRDefault="00C634D6" w:rsidP="00C634D6">
            <w:pPr>
              <w:rPr>
                <w:b/>
              </w:rPr>
            </w:pPr>
            <w:r w:rsidRPr="00E562D1">
              <w:rPr>
                <w:b/>
              </w:rPr>
              <w:t>THEN:</w:t>
            </w:r>
          </w:p>
          <w:p w14:paraId="7C7A0DDE" w14:textId="77777777" w:rsidR="00C634D6" w:rsidRPr="007B598E" w:rsidRDefault="00C634D6" w:rsidP="007E512D">
            <w:pPr>
              <w:numPr>
                <w:ilvl w:val="0"/>
                <w:numId w:val="185"/>
              </w:numPr>
              <w:tabs>
                <w:tab w:val="num" w:pos="792"/>
              </w:tabs>
              <w:ind w:left="792"/>
            </w:pPr>
            <w:r>
              <w:t>I</w:t>
            </w:r>
            <w:r w:rsidRPr="00F56D9F">
              <w:t xml:space="preserve">ssue </w:t>
            </w:r>
            <w:r>
              <w:t>Operating Instruction</w:t>
            </w:r>
            <w:r w:rsidRPr="00F56D9F">
              <w:t xml:space="preserve"> </w:t>
            </w:r>
            <w:r>
              <w:t>to TO(s) to open IRR breaker(s), beginning with those which have the largest IRR base point deviation</w:t>
            </w:r>
            <w:r w:rsidRPr="007B598E">
              <w:t>,</w:t>
            </w:r>
          </w:p>
          <w:p w14:paraId="42820A26" w14:textId="7172FD53" w:rsidR="00C634D6" w:rsidRPr="00C634D6" w:rsidRDefault="00C634D6" w:rsidP="007E512D">
            <w:pPr>
              <w:pStyle w:val="ListParagraph"/>
              <w:numPr>
                <w:ilvl w:val="0"/>
                <w:numId w:val="185"/>
              </w:numPr>
              <w:rPr>
                <w:b/>
              </w:rPr>
            </w:pPr>
            <w:r>
              <w:t>Notify the control room staff.</w:t>
            </w:r>
          </w:p>
        </w:tc>
      </w:tr>
      <w:tr w:rsidR="00C634D6" w:rsidRPr="007B65BA" w14:paraId="5324F0DA" w14:textId="77777777" w:rsidTr="006744C1">
        <w:trPr>
          <w:trHeight w:val="576"/>
        </w:trPr>
        <w:tc>
          <w:tcPr>
            <w:tcW w:w="1638" w:type="dxa"/>
            <w:tcBorders>
              <w:top w:val="single" w:sz="4" w:space="0" w:color="auto"/>
              <w:left w:val="nil"/>
              <w:bottom w:val="single" w:sz="4" w:space="0" w:color="auto"/>
            </w:tcBorders>
            <w:vAlign w:val="center"/>
          </w:tcPr>
          <w:p w14:paraId="2161ACEE" w14:textId="5FF0344E" w:rsidR="00C634D6" w:rsidRDefault="00C634D6" w:rsidP="00C634D6">
            <w:pPr>
              <w:jc w:val="center"/>
              <w:rPr>
                <w:b/>
              </w:rPr>
            </w:pPr>
            <w:r>
              <w:rPr>
                <w:b/>
              </w:rPr>
              <w:t>Log</w:t>
            </w:r>
          </w:p>
        </w:tc>
        <w:tc>
          <w:tcPr>
            <w:tcW w:w="7347" w:type="dxa"/>
            <w:tcBorders>
              <w:top w:val="single" w:sz="4" w:space="0" w:color="auto"/>
              <w:bottom w:val="single" w:sz="4" w:space="0" w:color="auto"/>
              <w:right w:val="nil"/>
            </w:tcBorders>
            <w:vAlign w:val="center"/>
          </w:tcPr>
          <w:p w14:paraId="3B33F403" w14:textId="0AFD900D" w:rsidR="00C634D6" w:rsidRPr="00E562D1" w:rsidRDefault="00C634D6" w:rsidP="00C634D6">
            <w:pPr>
              <w:rPr>
                <w:b/>
              </w:rPr>
            </w:pPr>
            <w:r w:rsidRPr="00F5132E">
              <w:t>Log all actions.</w:t>
            </w:r>
          </w:p>
        </w:tc>
      </w:tr>
      <w:tr w:rsidR="00031453" w14:paraId="074BFBA2" w14:textId="77777777" w:rsidTr="006744C1">
        <w:trPr>
          <w:trHeight w:val="576"/>
        </w:trPr>
        <w:tc>
          <w:tcPr>
            <w:tcW w:w="8985" w:type="dxa"/>
            <w:gridSpan w:val="2"/>
            <w:tcBorders>
              <w:top w:val="double" w:sz="4" w:space="0" w:color="auto"/>
              <w:left w:val="double" w:sz="4" w:space="0" w:color="auto"/>
              <w:bottom w:val="double" w:sz="4" w:space="0" w:color="auto"/>
              <w:right w:val="double" w:sz="4" w:space="0" w:color="auto"/>
            </w:tcBorders>
            <w:vAlign w:val="center"/>
          </w:tcPr>
          <w:p w14:paraId="33B37994" w14:textId="35DA3980" w:rsidR="00031453" w:rsidRDefault="00031453" w:rsidP="00357506">
            <w:pPr>
              <w:pStyle w:val="Heading3"/>
            </w:pPr>
            <w:bookmarkStart w:id="183" w:name="_South_Texas_Export"/>
            <w:bookmarkStart w:id="184" w:name="_Hlk159919539"/>
            <w:bookmarkEnd w:id="183"/>
            <w:r w:rsidRPr="00C97EDF">
              <w:t>South Texas Export Interface</w:t>
            </w:r>
          </w:p>
        </w:tc>
      </w:tr>
      <w:tr w:rsidR="00031453" w:rsidRPr="007B65BA" w14:paraId="24E32FFE" w14:textId="77777777" w:rsidTr="006744C1">
        <w:trPr>
          <w:trHeight w:val="576"/>
        </w:trPr>
        <w:tc>
          <w:tcPr>
            <w:tcW w:w="1638" w:type="dxa"/>
            <w:tcBorders>
              <w:top w:val="single" w:sz="4" w:space="0" w:color="auto"/>
              <w:left w:val="nil"/>
              <w:bottom w:val="single" w:sz="4" w:space="0" w:color="auto"/>
            </w:tcBorders>
            <w:vAlign w:val="center"/>
          </w:tcPr>
          <w:p w14:paraId="090139AA" w14:textId="77777777" w:rsidR="00031453" w:rsidRPr="008811C9" w:rsidRDefault="00031453" w:rsidP="00C40295">
            <w:pPr>
              <w:jc w:val="center"/>
              <w:rPr>
                <w:b/>
              </w:rPr>
            </w:pPr>
            <w:r w:rsidRPr="008811C9">
              <w:rPr>
                <w:b/>
              </w:rPr>
              <w:t>IROL</w:t>
            </w:r>
          </w:p>
        </w:tc>
        <w:tc>
          <w:tcPr>
            <w:tcW w:w="7347" w:type="dxa"/>
            <w:tcBorders>
              <w:top w:val="single" w:sz="4" w:space="0" w:color="auto"/>
              <w:bottom w:val="single" w:sz="4" w:space="0" w:color="auto"/>
              <w:right w:val="nil"/>
            </w:tcBorders>
            <w:vAlign w:val="center"/>
          </w:tcPr>
          <w:p w14:paraId="7843928F" w14:textId="3D9A5C88" w:rsidR="00031453" w:rsidRPr="00C97EDF" w:rsidRDefault="00031453" w:rsidP="00031453">
            <w:r w:rsidRPr="00C97EDF">
              <w:t>The South Texas Export VSAT voltage stability limit is an IROL; the actual flow should not exceed its limit.  The South Texas Export Interface consists of the following elements in RTMONI:</w:t>
            </w:r>
          </w:p>
          <w:p w14:paraId="535A5F59" w14:textId="77777777" w:rsidR="00031453" w:rsidRPr="00C97EDF" w:rsidRDefault="00031453" w:rsidP="007E512D">
            <w:pPr>
              <w:numPr>
                <w:ilvl w:val="0"/>
                <w:numId w:val="249"/>
              </w:numPr>
              <w:contextualSpacing/>
            </w:pPr>
            <w:r w:rsidRPr="00C97EDF">
              <w:t>E_PASP</w:t>
            </w:r>
          </w:p>
          <w:p w14:paraId="4D08CCA5" w14:textId="77777777" w:rsidR="00031453" w:rsidRPr="00C97EDF" w:rsidRDefault="00031453" w:rsidP="007E512D">
            <w:pPr>
              <w:numPr>
                <w:ilvl w:val="0"/>
                <w:numId w:val="249"/>
              </w:numPr>
              <w:contextualSpacing/>
            </w:pPr>
            <w:r w:rsidRPr="00C97EDF">
              <w:t>E_PATA</w:t>
            </w:r>
          </w:p>
          <w:p w14:paraId="0F0DF0FF" w14:textId="65DC9376" w:rsidR="00031453" w:rsidRPr="007B65BA" w:rsidRDefault="00031453" w:rsidP="00031453">
            <w:r w:rsidRPr="00C97EDF">
              <w:t xml:space="preserve">If necessary, the System Operator has the authority to instruct load shedding before </w:t>
            </w:r>
            <w:r w:rsidR="004D6011">
              <w:t>exceeding the IROL</w:t>
            </w:r>
            <w:r w:rsidRPr="00C97EDF">
              <w:t>.</w:t>
            </w:r>
          </w:p>
        </w:tc>
      </w:tr>
      <w:bookmarkEnd w:id="184"/>
      <w:tr w:rsidR="00031453" w14:paraId="05A85DBB" w14:textId="77777777" w:rsidTr="006744C1">
        <w:trPr>
          <w:trHeight w:val="576"/>
        </w:trPr>
        <w:tc>
          <w:tcPr>
            <w:tcW w:w="1638" w:type="dxa"/>
            <w:tcBorders>
              <w:top w:val="single" w:sz="4" w:space="0" w:color="auto"/>
              <w:left w:val="nil"/>
              <w:bottom w:val="single" w:sz="4" w:space="0" w:color="auto"/>
            </w:tcBorders>
            <w:vAlign w:val="center"/>
          </w:tcPr>
          <w:p w14:paraId="36D3F31F" w14:textId="11BC2BB1" w:rsidR="00031453" w:rsidRDefault="00031453" w:rsidP="00C40295">
            <w:pPr>
              <w:jc w:val="center"/>
              <w:rPr>
                <w:b/>
              </w:rPr>
            </w:pPr>
            <w:r w:rsidRPr="00C97EDF">
              <w:rPr>
                <w:b/>
                <w:bCs/>
              </w:rPr>
              <w:t>Monitor</w:t>
            </w:r>
          </w:p>
        </w:tc>
        <w:tc>
          <w:tcPr>
            <w:tcW w:w="7347" w:type="dxa"/>
            <w:tcBorders>
              <w:top w:val="single" w:sz="4" w:space="0" w:color="auto"/>
              <w:bottom w:val="single" w:sz="4" w:space="0" w:color="auto"/>
              <w:right w:val="nil"/>
            </w:tcBorders>
            <w:vAlign w:val="center"/>
          </w:tcPr>
          <w:p w14:paraId="6629D083" w14:textId="6C17842B" w:rsidR="00031453" w:rsidRPr="00C97EDF" w:rsidRDefault="00D431E3" w:rsidP="00031453">
            <w:pPr>
              <w:jc w:val="both"/>
            </w:pPr>
            <w:r>
              <w:t xml:space="preserve">Monitor </w:t>
            </w:r>
            <w:r w:rsidR="00031453" w:rsidRPr="00C97EDF">
              <w:t>the appropriate constraint(s) such as:</w:t>
            </w:r>
          </w:p>
          <w:p w14:paraId="6D312FC4" w14:textId="77777777" w:rsidR="00031453" w:rsidRPr="00C97EDF" w:rsidRDefault="00031453" w:rsidP="007E512D">
            <w:pPr>
              <w:numPr>
                <w:ilvl w:val="0"/>
                <w:numId w:val="185"/>
              </w:numPr>
              <w:jc w:val="both"/>
            </w:pPr>
            <w:r w:rsidRPr="00C97EDF">
              <w:t>Thermal constraint(s)</w:t>
            </w:r>
          </w:p>
          <w:p w14:paraId="13026DEA" w14:textId="77777777" w:rsidR="00031453" w:rsidRPr="00C97EDF" w:rsidRDefault="00031453" w:rsidP="007E512D">
            <w:pPr>
              <w:numPr>
                <w:ilvl w:val="0"/>
                <w:numId w:val="185"/>
              </w:numPr>
              <w:jc w:val="both"/>
            </w:pPr>
            <w:r w:rsidRPr="00C97EDF">
              <w:t>Basecase</w:t>
            </w:r>
          </w:p>
          <w:p w14:paraId="077DF18D" w14:textId="0C38548F" w:rsidR="00031453" w:rsidRDefault="00031453" w:rsidP="007E512D">
            <w:pPr>
              <w:numPr>
                <w:ilvl w:val="0"/>
                <w:numId w:val="185"/>
              </w:numPr>
              <w:jc w:val="both"/>
            </w:pPr>
            <w:r w:rsidRPr="00C97EDF">
              <w:t>Unsolved Contingencies</w:t>
            </w:r>
          </w:p>
        </w:tc>
      </w:tr>
      <w:tr w:rsidR="00031453" w14:paraId="73593A9D" w14:textId="77777777" w:rsidTr="006744C1">
        <w:trPr>
          <w:trHeight w:val="576"/>
        </w:trPr>
        <w:tc>
          <w:tcPr>
            <w:tcW w:w="1638" w:type="dxa"/>
            <w:tcBorders>
              <w:top w:val="single" w:sz="4" w:space="0" w:color="auto"/>
              <w:left w:val="nil"/>
              <w:bottom w:val="single" w:sz="4" w:space="0" w:color="auto"/>
            </w:tcBorders>
            <w:vAlign w:val="center"/>
          </w:tcPr>
          <w:p w14:paraId="2720888E" w14:textId="0D8E94A6" w:rsidR="00031453" w:rsidRPr="00CE066A" w:rsidRDefault="00031453" w:rsidP="00C40295">
            <w:pPr>
              <w:jc w:val="center"/>
              <w:rPr>
                <w:b/>
              </w:rPr>
            </w:pPr>
            <w:r w:rsidRPr="00C97EDF">
              <w:rPr>
                <w:b/>
              </w:rPr>
              <w:t>VSAT</w:t>
            </w:r>
          </w:p>
        </w:tc>
        <w:tc>
          <w:tcPr>
            <w:tcW w:w="7347" w:type="dxa"/>
            <w:tcBorders>
              <w:top w:val="single" w:sz="4" w:space="0" w:color="auto"/>
              <w:bottom w:val="single" w:sz="4" w:space="0" w:color="auto"/>
              <w:right w:val="nil"/>
            </w:tcBorders>
            <w:vAlign w:val="center"/>
          </w:tcPr>
          <w:p w14:paraId="1BA61913" w14:textId="77777777" w:rsidR="00031453" w:rsidRPr="00C97EDF" w:rsidRDefault="00031453" w:rsidP="00031453">
            <w:pPr>
              <w:rPr>
                <w:b/>
                <w:u w:val="single"/>
              </w:rPr>
            </w:pPr>
            <w:r w:rsidRPr="00C97EDF">
              <w:rPr>
                <w:b/>
                <w:u w:val="single"/>
              </w:rPr>
              <w:t>WHEN:</w:t>
            </w:r>
          </w:p>
          <w:p w14:paraId="4E1CB515" w14:textId="77777777" w:rsidR="00031453" w:rsidRPr="00C97EDF" w:rsidRDefault="00031453" w:rsidP="00031453">
            <w:pPr>
              <w:numPr>
                <w:ilvl w:val="0"/>
                <w:numId w:val="27"/>
              </w:numPr>
              <w:rPr>
                <w:sz w:val="22"/>
                <w:szCs w:val="22"/>
              </w:rPr>
            </w:pPr>
            <w:r w:rsidRPr="00C97EDF">
              <w:t>VSAT runs and provides an updated limit for the South Texas Export;</w:t>
            </w:r>
          </w:p>
          <w:p w14:paraId="3E5BD5E6" w14:textId="77777777" w:rsidR="00031453" w:rsidRPr="00C97EDF" w:rsidRDefault="00031453" w:rsidP="00031453">
            <w:pPr>
              <w:rPr>
                <w:b/>
                <w:u w:val="single"/>
              </w:rPr>
            </w:pPr>
            <w:r w:rsidRPr="00C97EDF">
              <w:rPr>
                <w:b/>
                <w:u w:val="single"/>
              </w:rPr>
              <w:t>THEN:</w:t>
            </w:r>
          </w:p>
          <w:p w14:paraId="6429A847" w14:textId="77777777" w:rsidR="00031453" w:rsidRPr="00C97EDF" w:rsidRDefault="00031453" w:rsidP="00031453">
            <w:pPr>
              <w:numPr>
                <w:ilvl w:val="0"/>
                <w:numId w:val="27"/>
              </w:numPr>
            </w:pPr>
            <w:r w:rsidRPr="00C97EDF">
              <w:lastRenderedPageBreak/>
              <w:t>Update RTMONI.</w:t>
            </w:r>
          </w:p>
          <w:p w14:paraId="2D298FD3" w14:textId="77777777" w:rsidR="00031453" w:rsidRPr="00C97EDF" w:rsidRDefault="00031453" w:rsidP="00031453">
            <w:pPr>
              <w:rPr>
                <w:b/>
                <w:u w:val="single"/>
              </w:rPr>
            </w:pPr>
            <w:r w:rsidRPr="00C97EDF">
              <w:rPr>
                <w:b/>
                <w:u w:val="single"/>
              </w:rPr>
              <w:t>WHEN:</w:t>
            </w:r>
          </w:p>
          <w:p w14:paraId="2E7F57F0" w14:textId="1409DCEC" w:rsidR="00031453" w:rsidRPr="00C97EDF" w:rsidRDefault="00674859" w:rsidP="007E512D">
            <w:pPr>
              <w:numPr>
                <w:ilvl w:val="0"/>
                <w:numId w:val="250"/>
              </w:numPr>
              <w:contextualSpacing/>
            </w:pPr>
            <w:r>
              <w:t>Either</w:t>
            </w:r>
            <w:r w:rsidRPr="00C97EDF">
              <w:t xml:space="preserve"> </w:t>
            </w:r>
            <w:r w:rsidR="00031453" w:rsidRPr="00C97EDF">
              <w:t>South Texas Export Interface flow</w:t>
            </w:r>
            <w:r>
              <w:t>s</w:t>
            </w:r>
            <w:r w:rsidR="00031453" w:rsidRPr="00C97EDF">
              <w:t xml:space="preserve"> </w:t>
            </w:r>
            <w:r>
              <w:t>are</w:t>
            </w:r>
            <w:r w:rsidR="00031453" w:rsidRPr="00C97EDF">
              <w:t xml:space="preserve"> approaching 85% of </w:t>
            </w:r>
            <w:r>
              <w:t>its</w:t>
            </w:r>
            <w:r w:rsidRPr="00C97EDF">
              <w:t xml:space="preserve"> </w:t>
            </w:r>
            <w:r w:rsidR="00031453" w:rsidRPr="00C97EDF">
              <w:t>limit and forecasted to be above and stay above 85%</w:t>
            </w:r>
            <w:r w:rsidR="003363CA">
              <w:t>;</w:t>
            </w:r>
          </w:p>
          <w:p w14:paraId="25740358" w14:textId="77777777" w:rsidR="00031453" w:rsidRPr="00C97EDF" w:rsidRDefault="00031453" w:rsidP="00031453">
            <w:pPr>
              <w:rPr>
                <w:b/>
                <w:u w:val="single"/>
              </w:rPr>
            </w:pPr>
            <w:r w:rsidRPr="00C97EDF">
              <w:rPr>
                <w:b/>
                <w:u w:val="single"/>
              </w:rPr>
              <w:t xml:space="preserve">THEN: </w:t>
            </w:r>
          </w:p>
          <w:p w14:paraId="12444012" w14:textId="0C55CF37" w:rsidR="00B41C28" w:rsidRPr="00B41C28" w:rsidRDefault="00031453" w:rsidP="00B41C28">
            <w:pPr>
              <w:pStyle w:val="ListParagraph"/>
              <w:numPr>
                <w:ilvl w:val="0"/>
                <w:numId w:val="27"/>
              </w:numPr>
              <w:rPr>
                <w14:ligatures w14:val="standardContextual"/>
              </w:rPr>
            </w:pPr>
            <w:r w:rsidRPr="00C97EDF">
              <w:t xml:space="preserve">Activate the </w:t>
            </w:r>
            <w:r w:rsidR="00FA5AD7">
              <w:t xml:space="preserve">appropriate </w:t>
            </w:r>
            <w:r w:rsidRPr="00C97EDF">
              <w:t xml:space="preserve">South Texas Export Interface </w:t>
            </w:r>
            <w:r w:rsidR="006959D2">
              <w:t>c</w:t>
            </w:r>
            <w:r w:rsidRPr="00C97EDF">
              <w:t>onstraint</w:t>
            </w:r>
            <w:r w:rsidR="00B41C28" w:rsidRPr="00B41C28">
              <w:rPr>
                <w14:ligatures w14:val="standardContextual"/>
              </w:rPr>
              <w:t xml:space="preserve"> at 85% of </w:t>
            </w:r>
            <w:r w:rsidR="006959D2">
              <w:rPr>
                <w14:ligatures w14:val="standardContextual"/>
              </w:rPr>
              <w:t>its</w:t>
            </w:r>
            <w:r w:rsidR="006959D2" w:rsidRPr="00B41C28">
              <w:rPr>
                <w14:ligatures w14:val="standardContextual"/>
              </w:rPr>
              <w:t xml:space="preserve"> </w:t>
            </w:r>
            <w:r w:rsidR="00B41C28" w:rsidRPr="00B41C28">
              <w:rPr>
                <w14:ligatures w14:val="standardContextual"/>
              </w:rPr>
              <w:t>limit</w:t>
            </w:r>
            <w:r w:rsidR="00FD093F">
              <w:rPr>
                <w14:ligatures w14:val="standardContextual"/>
              </w:rPr>
              <w:t>,</w:t>
            </w:r>
          </w:p>
          <w:p w14:paraId="5F5ABCCB" w14:textId="52FB2355" w:rsidR="00B41C28" w:rsidRPr="00B41C28" w:rsidRDefault="00B41C28" w:rsidP="00B41C28">
            <w:pPr>
              <w:numPr>
                <w:ilvl w:val="0"/>
                <w:numId w:val="27"/>
              </w:numPr>
              <w:contextualSpacing/>
              <w:rPr>
                <w14:ligatures w14:val="standardContextual"/>
              </w:rPr>
            </w:pPr>
            <w:r w:rsidRPr="00B41C28">
              <w:rPr>
                <w14:ligatures w14:val="standardContextual"/>
              </w:rPr>
              <w:t>Match the Not to Exceed (NTE) percentage to the activated percent rating</w:t>
            </w:r>
            <w:r w:rsidR="00FD093F">
              <w:rPr>
                <w14:ligatures w14:val="standardContextual"/>
              </w:rPr>
              <w:t>,</w:t>
            </w:r>
          </w:p>
          <w:p w14:paraId="1F7C01AE" w14:textId="516F307C" w:rsidR="00031453" w:rsidRDefault="00B41C28" w:rsidP="007E512D">
            <w:pPr>
              <w:pStyle w:val="ListParagraph"/>
              <w:numPr>
                <w:ilvl w:val="0"/>
                <w:numId w:val="185"/>
              </w:numPr>
            </w:pPr>
            <w:r w:rsidRPr="00B41C28">
              <w:rPr>
                <w14:ligatures w14:val="standardContextual"/>
              </w:rPr>
              <w:t>Adjust the NTE percentage before the activated percent rating to maintain and control up to 9</w:t>
            </w:r>
            <w:r>
              <w:rPr>
                <w14:ligatures w14:val="standardContextual"/>
              </w:rPr>
              <w:t>0</w:t>
            </w:r>
            <w:r w:rsidRPr="00B41C28">
              <w:rPr>
                <w14:ligatures w14:val="standardContextual"/>
              </w:rPr>
              <w:t>%.</w:t>
            </w:r>
          </w:p>
        </w:tc>
      </w:tr>
      <w:tr w:rsidR="00031453" w14:paraId="53EC8A6F" w14:textId="77777777" w:rsidTr="006744C1">
        <w:trPr>
          <w:trHeight w:val="576"/>
        </w:trPr>
        <w:tc>
          <w:tcPr>
            <w:tcW w:w="1638" w:type="dxa"/>
            <w:tcBorders>
              <w:top w:val="single" w:sz="4" w:space="0" w:color="auto"/>
              <w:left w:val="nil"/>
              <w:bottom w:val="single" w:sz="4" w:space="0" w:color="auto"/>
            </w:tcBorders>
            <w:vAlign w:val="center"/>
          </w:tcPr>
          <w:p w14:paraId="25DBB6D5" w14:textId="77777777" w:rsidR="00031453" w:rsidRPr="00C97EDF" w:rsidRDefault="00031453" w:rsidP="00031453">
            <w:pPr>
              <w:jc w:val="center"/>
              <w:rPr>
                <w:b/>
              </w:rPr>
            </w:pPr>
            <w:r w:rsidRPr="00C97EDF">
              <w:rPr>
                <w:b/>
              </w:rPr>
              <w:lastRenderedPageBreak/>
              <w:t xml:space="preserve">South Texas </w:t>
            </w:r>
          </w:p>
          <w:p w14:paraId="412A8109" w14:textId="7901DF78" w:rsidR="00031453" w:rsidRPr="00CE066A" w:rsidRDefault="00031453" w:rsidP="00031453">
            <w:pPr>
              <w:jc w:val="center"/>
              <w:rPr>
                <w:b/>
              </w:rPr>
            </w:pPr>
            <w:r w:rsidRPr="00C97EDF">
              <w:rPr>
                <w:b/>
              </w:rPr>
              <w:t>345kV Circuit Outage</w:t>
            </w:r>
          </w:p>
        </w:tc>
        <w:tc>
          <w:tcPr>
            <w:tcW w:w="7347" w:type="dxa"/>
            <w:tcBorders>
              <w:top w:val="single" w:sz="4" w:space="0" w:color="auto"/>
              <w:bottom w:val="single" w:sz="4" w:space="0" w:color="auto"/>
              <w:right w:val="nil"/>
            </w:tcBorders>
            <w:vAlign w:val="center"/>
          </w:tcPr>
          <w:p w14:paraId="3A05D146" w14:textId="77777777" w:rsidR="00031453" w:rsidRPr="00C97EDF" w:rsidRDefault="00031453" w:rsidP="00031453">
            <w:pPr>
              <w:rPr>
                <w:b/>
                <w:u w:val="single"/>
              </w:rPr>
            </w:pPr>
            <w:r w:rsidRPr="00C97EDF">
              <w:rPr>
                <w:b/>
                <w:u w:val="single"/>
              </w:rPr>
              <w:t>IF:</w:t>
            </w:r>
          </w:p>
          <w:p w14:paraId="0C3A3F2D" w14:textId="77777777" w:rsidR="00031453" w:rsidRPr="00C97EDF" w:rsidRDefault="00031453" w:rsidP="00031453">
            <w:pPr>
              <w:numPr>
                <w:ilvl w:val="0"/>
                <w:numId w:val="36"/>
              </w:numPr>
            </w:pPr>
            <w:r w:rsidRPr="00C97EDF">
              <w:t>Any of the 345kV lines in the South Texas area has a forced outage;</w:t>
            </w:r>
          </w:p>
          <w:p w14:paraId="31966589" w14:textId="77777777" w:rsidR="00031453" w:rsidRPr="00C97EDF" w:rsidRDefault="00031453" w:rsidP="00031453">
            <w:pPr>
              <w:rPr>
                <w:b/>
                <w:u w:val="single"/>
              </w:rPr>
            </w:pPr>
            <w:r w:rsidRPr="00C97EDF">
              <w:rPr>
                <w:b/>
                <w:u w:val="single"/>
              </w:rPr>
              <w:t>THEN:</w:t>
            </w:r>
          </w:p>
          <w:p w14:paraId="194A56B1" w14:textId="71C1F77B" w:rsidR="00031453" w:rsidRDefault="00031453" w:rsidP="00B42326">
            <w:pPr>
              <w:pStyle w:val="ListParagraph"/>
              <w:numPr>
                <w:ilvl w:val="0"/>
                <w:numId w:val="36"/>
              </w:numPr>
            </w:pPr>
            <w:r w:rsidRPr="00C97EDF">
              <w:t>Manually run the entire sequence of RTNET, RTCA, and RTDCP (VSA) immediately and proceed to the Monitor step in this procedure.</w:t>
            </w:r>
          </w:p>
        </w:tc>
      </w:tr>
      <w:tr w:rsidR="00031453" w14:paraId="05553957" w14:textId="77777777" w:rsidTr="006744C1">
        <w:trPr>
          <w:trHeight w:val="576"/>
        </w:trPr>
        <w:tc>
          <w:tcPr>
            <w:tcW w:w="1638" w:type="dxa"/>
            <w:tcBorders>
              <w:top w:val="single" w:sz="4" w:space="0" w:color="auto"/>
              <w:left w:val="nil"/>
              <w:bottom w:val="single" w:sz="4" w:space="0" w:color="auto"/>
            </w:tcBorders>
            <w:vAlign w:val="center"/>
          </w:tcPr>
          <w:p w14:paraId="3039EBD2" w14:textId="77777777" w:rsidR="00031453" w:rsidRPr="00C97EDF" w:rsidRDefault="00031453" w:rsidP="00031453">
            <w:pPr>
              <w:jc w:val="center"/>
              <w:rPr>
                <w:b/>
              </w:rPr>
            </w:pPr>
            <w:r w:rsidRPr="00C97EDF">
              <w:rPr>
                <w:b/>
              </w:rPr>
              <w:t>South Texas Export Interface</w:t>
            </w:r>
          </w:p>
          <w:p w14:paraId="34879EC4" w14:textId="3918A85D" w:rsidR="00031453" w:rsidRDefault="00031453" w:rsidP="00031453">
            <w:pPr>
              <w:jc w:val="center"/>
              <w:rPr>
                <w:b/>
              </w:rPr>
            </w:pPr>
            <w:r w:rsidRPr="00C97EDF">
              <w:rPr>
                <w:b/>
              </w:rPr>
              <w:t>90%</w:t>
            </w:r>
          </w:p>
        </w:tc>
        <w:tc>
          <w:tcPr>
            <w:tcW w:w="7347" w:type="dxa"/>
            <w:tcBorders>
              <w:top w:val="single" w:sz="4" w:space="0" w:color="auto"/>
              <w:bottom w:val="single" w:sz="4" w:space="0" w:color="auto"/>
              <w:right w:val="nil"/>
            </w:tcBorders>
            <w:vAlign w:val="center"/>
          </w:tcPr>
          <w:p w14:paraId="644AC97E" w14:textId="77777777" w:rsidR="00031453" w:rsidRPr="00C97EDF" w:rsidRDefault="00031453" w:rsidP="00031453">
            <w:pPr>
              <w:rPr>
                <w:b/>
                <w:u w:val="single"/>
              </w:rPr>
            </w:pPr>
            <w:r w:rsidRPr="00C97EDF">
              <w:rPr>
                <w:b/>
                <w:u w:val="single"/>
              </w:rPr>
              <w:t>IF:</w:t>
            </w:r>
          </w:p>
          <w:p w14:paraId="2420DA3D" w14:textId="6D195960" w:rsidR="00031453" w:rsidRPr="00C97EDF" w:rsidRDefault="0058591F" w:rsidP="00031453">
            <w:pPr>
              <w:numPr>
                <w:ilvl w:val="0"/>
                <w:numId w:val="37"/>
              </w:numPr>
              <w:contextualSpacing/>
            </w:pPr>
            <w:r>
              <w:t>Either</w:t>
            </w:r>
            <w:r w:rsidR="003F5494">
              <w:t xml:space="preserve"> </w:t>
            </w:r>
            <w:r w:rsidR="00031453" w:rsidRPr="00C97EDF">
              <w:t xml:space="preserve">South Texas Export </w:t>
            </w:r>
            <w:r w:rsidR="004C5169">
              <w:t>Interface</w:t>
            </w:r>
            <w:r w:rsidR="00233D80">
              <w:t xml:space="preserve"> flows are </w:t>
            </w:r>
            <w:r w:rsidR="00031453" w:rsidRPr="00C97EDF">
              <w:t xml:space="preserve">approaches 90% of its </w:t>
            </w:r>
            <w:r w:rsidR="00233D80">
              <w:t>limit</w:t>
            </w:r>
            <w:r w:rsidR="00031453" w:rsidRPr="00C97EDF">
              <w:t xml:space="preserve"> and cannot maintain 90% or below:</w:t>
            </w:r>
          </w:p>
          <w:p w14:paraId="1B612C7B" w14:textId="77777777" w:rsidR="00031453" w:rsidRPr="00C97EDF" w:rsidRDefault="00031453" w:rsidP="00031453">
            <w:pPr>
              <w:rPr>
                <w:b/>
              </w:rPr>
            </w:pPr>
            <w:r w:rsidRPr="00C97EDF">
              <w:rPr>
                <w:b/>
                <w:u w:val="single"/>
              </w:rPr>
              <w:t>THEN:</w:t>
            </w:r>
          </w:p>
          <w:p w14:paraId="79F427BF" w14:textId="7688D482" w:rsidR="00031453" w:rsidRPr="00C97EDF" w:rsidRDefault="00031453" w:rsidP="007E512D">
            <w:pPr>
              <w:numPr>
                <w:ilvl w:val="0"/>
                <w:numId w:val="250"/>
              </w:numPr>
              <w:jc w:val="both"/>
            </w:pPr>
            <w:r w:rsidRPr="00C97EDF">
              <w:t>Issue a Transmission Watch by making a Hotline call and posting on the ERCOT Website</w:t>
            </w:r>
            <w:r w:rsidR="00FD093F">
              <w:t>,</w:t>
            </w:r>
          </w:p>
          <w:p w14:paraId="26A5CC04" w14:textId="2CF788F6" w:rsidR="00031453" w:rsidRPr="00C97EDF" w:rsidRDefault="00031453" w:rsidP="00031453">
            <w:pPr>
              <w:numPr>
                <w:ilvl w:val="0"/>
                <w:numId w:val="37"/>
              </w:numPr>
              <w:jc w:val="both"/>
            </w:pPr>
            <w:r w:rsidRPr="00C97EDF">
              <w:t>Coordinate with the Real-Time Operator to make Hotline notification to QSEs</w:t>
            </w:r>
            <w:r w:rsidR="00FD093F">
              <w:t>.</w:t>
            </w:r>
            <w:r w:rsidRPr="00C97EDF">
              <w:t xml:space="preserve"> </w:t>
            </w:r>
          </w:p>
          <w:p w14:paraId="41907238" w14:textId="77777777" w:rsidR="00031453" w:rsidRPr="00C97EDF" w:rsidRDefault="00031453" w:rsidP="00031453">
            <w:pPr>
              <w:jc w:val="both"/>
            </w:pPr>
          </w:p>
          <w:p w14:paraId="5D7AB418" w14:textId="0A4BF4DC" w:rsidR="00031453" w:rsidRPr="00C97EDF" w:rsidRDefault="00031453" w:rsidP="00031453">
            <w:pPr>
              <w:rPr>
                <w:b/>
                <w:bCs/>
                <w:iCs/>
                <w:highlight w:val="yellow"/>
                <w:u w:val="single"/>
              </w:rPr>
            </w:pPr>
            <w:bookmarkStart w:id="185" w:name="_Toc135298607"/>
            <w:r w:rsidRPr="00C97EDF">
              <w:rPr>
                <w:b/>
                <w:bCs/>
                <w:iCs/>
                <w:highlight w:val="yellow"/>
                <w:u w:val="single"/>
              </w:rPr>
              <w:t>T#104 Transmission Watch for South Texas Export Interface</w:t>
            </w:r>
            <w:bookmarkEnd w:id="185"/>
            <w:ins w:id="186" w:author="Smith, Ira" w:date="2025-06-17T15:35:00Z" w16du:dateUtc="2025-06-17T20:35:00Z">
              <w:r w:rsidR="00E140BF">
                <w:rPr>
                  <w:b/>
                  <w:bCs/>
                  <w:iCs/>
                  <w:highlight w:val="yellow"/>
                  <w:u w:val="single"/>
                </w:rPr>
                <w:t xml:space="preserve"> / [Deploy Non-Spin]</w:t>
              </w:r>
            </w:ins>
          </w:p>
          <w:p w14:paraId="475BF02F" w14:textId="77777777" w:rsidR="00031453" w:rsidRPr="00C97EDF" w:rsidRDefault="00031453" w:rsidP="00031453"/>
          <w:p w14:paraId="2D1A1165" w14:textId="77777777" w:rsidR="00031453" w:rsidRPr="00C97EDF" w:rsidRDefault="00031453" w:rsidP="00031453">
            <w:pPr>
              <w:rPr>
                <w:b/>
                <w:bCs/>
              </w:rPr>
            </w:pPr>
            <w:r w:rsidRPr="00C97EDF">
              <w:rPr>
                <w:b/>
                <w:bCs/>
                <w:highlight w:val="yellow"/>
                <w:u w:val="single"/>
              </w:rPr>
              <w:t>Typical GCC Posting</w:t>
            </w:r>
            <w:r w:rsidRPr="00C97EDF">
              <w:rPr>
                <w:b/>
                <w:bCs/>
                <w:highlight w:val="yellow"/>
              </w:rPr>
              <w:t>:</w:t>
            </w:r>
          </w:p>
          <w:p w14:paraId="5C1A0CC2" w14:textId="77777777" w:rsidR="00031453" w:rsidRPr="00C97EDF" w:rsidRDefault="00031453" w:rsidP="00031453">
            <w:pPr>
              <w:rPr>
                <w:b/>
                <w:bCs/>
              </w:rPr>
            </w:pPr>
            <w:r w:rsidRPr="00C97EDF">
              <w:t>ERCOT is issuing a Transmission Watch for the South Texas Export interface. ERCOT will be utilizing A/S services and taking manual actions on specific resources to alleviate the condition.</w:t>
            </w:r>
          </w:p>
          <w:p w14:paraId="6E6849BD" w14:textId="77777777" w:rsidR="00031453" w:rsidRPr="00C97EDF" w:rsidRDefault="00031453" w:rsidP="00031453">
            <w:pPr>
              <w:ind w:left="360"/>
            </w:pPr>
          </w:p>
          <w:p w14:paraId="31E1BAA4" w14:textId="77777777" w:rsidR="00031453" w:rsidRPr="00C97EDF" w:rsidRDefault="00031453" w:rsidP="00031453">
            <w:pPr>
              <w:rPr>
                <w:b/>
              </w:rPr>
            </w:pPr>
            <w:r w:rsidRPr="00C97EDF">
              <w:rPr>
                <w:b/>
                <w:u w:val="single"/>
              </w:rPr>
              <w:t>THEN:</w:t>
            </w:r>
          </w:p>
          <w:p w14:paraId="3BC1FD78" w14:textId="3208C38D" w:rsidR="00031453" w:rsidRPr="00C97EDF" w:rsidRDefault="00031453" w:rsidP="00031453">
            <w:pPr>
              <w:numPr>
                <w:ilvl w:val="0"/>
                <w:numId w:val="37"/>
              </w:numPr>
              <w:contextualSpacing/>
            </w:pPr>
            <w:r w:rsidRPr="00C97EDF">
              <w:t>Implement South Texas Export (PCAP)</w:t>
            </w:r>
            <w:r w:rsidR="00B42326">
              <w:t>, if not already complete,</w:t>
            </w:r>
          </w:p>
          <w:p w14:paraId="1C25C0E8" w14:textId="77777777" w:rsidR="00031453" w:rsidRPr="00C97EDF" w:rsidRDefault="00031453" w:rsidP="00031453">
            <w:pPr>
              <w:rPr>
                <w:b/>
                <w:u w:val="single"/>
              </w:rPr>
            </w:pPr>
            <w:r w:rsidRPr="00C97EDF">
              <w:rPr>
                <w:b/>
                <w:u w:val="single"/>
              </w:rPr>
              <w:t>IF:</w:t>
            </w:r>
          </w:p>
          <w:p w14:paraId="6F6655BA" w14:textId="77777777" w:rsidR="00031453" w:rsidRPr="00C97EDF" w:rsidRDefault="00031453" w:rsidP="00031453">
            <w:pPr>
              <w:numPr>
                <w:ilvl w:val="0"/>
                <w:numId w:val="37"/>
              </w:numPr>
              <w:contextualSpacing/>
            </w:pPr>
            <w:r w:rsidRPr="00C97EDF">
              <w:t>Additional actions are needed to control the export flow:</w:t>
            </w:r>
          </w:p>
          <w:p w14:paraId="43F3AB6B" w14:textId="77777777" w:rsidR="00031453" w:rsidRPr="00C97EDF" w:rsidRDefault="00031453" w:rsidP="00031453">
            <w:pPr>
              <w:rPr>
                <w:b/>
              </w:rPr>
            </w:pPr>
            <w:r w:rsidRPr="00C97EDF">
              <w:rPr>
                <w:b/>
                <w:u w:val="single"/>
              </w:rPr>
              <w:t>THEN:</w:t>
            </w:r>
          </w:p>
          <w:p w14:paraId="7604029B" w14:textId="1431169D" w:rsidR="00031453" w:rsidRDefault="00031453" w:rsidP="00031453">
            <w:pPr>
              <w:numPr>
                <w:ilvl w:val="0"/>
                <w:numId w:val="37"/>
              </w:numPr>
              <w:contextualSpacing/>
            </w:pPr>
            <w:del w:id="187" w:author="Smith, Ira" w:date="2025-06-06T12:46:00Z" w16du:dateUtc="2025-06-06T17:46:00Z">
              <w:r w:rsidRPr="00C97EDF" w:rsidDel="008B71D7">
                <w:delText xml:space="preserve">Release ERCOT Contingency Reserve Service (ECRS) and </w:delText>
              </w:r>
            </w:del>
            <w:r w:rsidRPr="00C97EDF">
              <w:t>Deploy Non-Spin as needed</w:t>
            </w:r>
            <w:ins w:id="188" w:author="Smith, Ira" w:date="2025-03-12T11:51:00Z">
              <w:r w:rsidR="00C206C6">
                <w:t xml:space="preserve"> using the E_PATA or E_PASP constraint in the A/S Manager</w:t>
              </w:r>
            </w:ins>
            <w:r w:rsidRPr="00C97EDF">
              <w:t>.</w:t>
            </w:r>
          </w:p>
          <w:p w14:paraId="12E4F33D" w14:textId="77777777" w:rsidR="00031453" w:rsidRPr="00C97EDF" w:rsidRDefault="00031453" w:rsidP="00031453">
            <w:pPr>
              <w:rPr>
                <w:b/>
                <w:u w:val="single"/>
              </w:rPr>
            </w:pPr>
            <w:r w:rsidRPr="00C97EDF">
              <w:rPr>
                <w:b/>
                <w:u w:val="single"/>
              </w:rPr>
              <w:t>IF:</w:t>
            </w:r>
          </w:p>
          <w:p w14:paraId="7454399B" w14:textId="77777777" w:rsidR="00031453" w:rsidRPr="00C97EDF" w:rsidRDefault="00031453" w:rsidP="00031453">
            <w:pPr>
              <w:numPr>
                <w:ilvl w:val="0"/>
                <w:numId w:val="37"/>
              </w:numPr>
              <w:contextualSpacing/>
            </w:pPr>
            <w:r w:rsidRPr="00C97EDF">
              <w:t>Additional actions are needed to control the export flow:</w:t>
            </w:r>
          </w:p>
          <w:p w14:paraId="5E32F654" w14:textId="77777777" w:rsidR="00031453" w:rsidRPr="00C97EDF" w:rsidRDefault="00031453" w:rsidP="00031453">
            <w:pPr>
              <w:rPr>
                <w:b/>
              </w:rPr>
            </w:pPr>
            <w:r w:rsidRPr="00C97EDF">
              <w:rPr>
                <w:b/>
                <w:u w:val="single"/>
              </w:rPr>
              <w:t>THEN:</w:t>
            </w:r>
          </w:p>
          <w:p w14:paraId="6420DAA4" w14:textId="422BB0FF" w:rsidR="00031453" w:rsidRPr="00C97EDF" w:rsidRDefault="008B71D7" w:rsidP="00031453">
            <w:pPr>
              <w:numPr>
                <w:ilvl w:val="0"/>
                <w:numId w:val="37"/>
              </w:numPr>
              <w:contextualSpacing/>
            </w:pPr>
            <w:ins w:id="189" w:author="Smith, Ira" w:date="2025-06-06T12:46:00Z" w16du:dateUtc="2025-06-06T17:46:00Z">
              <w:r>
                <w:t xml:space="preserve">Coordinate with the Shift Supervisor and Resource Desk to </w:t>
              </w:r>
            </w:ins>
            <w:del w:id="190" w:author="Smith, Ira" w:date="2025-06-06T12:46:00Z" w16du:dateUtc="2025-06-06T17:46:00Z">
              <w:r w:rsidR="00031453" w:rsidRPr="00C97EDF" w:rsidDel="008B71D7">
                <w:delText>R</w:delText>
              </w:r>
            </w:del>
            <w:ins w:id="191" w:author="Smith, Ira" w:date="2025-06-06T12:46:00Z" w16du:dateUtc="2025-06-06T17:46:00Z">
              <w:r>
                <w:t>r</w:t>
              </w:r>
            </w:ins>
            <w:r w:rsidR="00031453" w:rsidRPr="00C97EDF">
              <w:t>emove A/S adversely impacting the congestion</w:t>
            </w:r>
            <w:ins w:id="192" w:author="Smith, Ira" w:date="2025-03-12T11:51:00Z">
              <w:r w:rsidR="00C206C6">
                <w:t xml:space="preserve"> us</w:t>
              </w:r>
            </w:ins>
            <w:ins w:id="193" w:author="Smith, Ira" w:date="2025-06-06T12:46:00Z" w16du:dateUtc="2025-06-06T17:46:00Z">
              <w:r>
                <w:t xml:space="preserve">ing </w:t>
              </w:r>
            </w:ins>
            <w:ins w:id="194" w:author="Smith, Ira" w:date="2025-06-06T12:47:00Z" w16du:dateUtc="2025-06-06T17:47:00Z">
              <w:r>
                <w:t>the AS Capability Manual Override</w:t>
              </w:r>
            </w:ins>
            <w:r w:rsidR="00031453" w:rsidRPr="00C97EDF">
              <w:t>,</w:t>
            </w:r>
          </w:p>
          <w:p w14:paraId="5B70B585" w14:textId="77777777" w:rsidR="00031453" w:rsidRPr="00C97EDF" w:rsidRDefault="00031453" w:rsidP="00031453">
            <w:pPr>
              <w:numPr>
                <w:ilvl w:val="0"/>
                <w:numId w:val="37"/>
              </w:numPr>
              <w:jc w:val="both"/>
            </w:pPr>
            <w:r w:rsidRPr="00C97EDF">
              <w:lastRenderedPageBreak/>
              <w:t>Utilize HDL Overrides to take manual actions to reduce flow on the congestion,</w:t>
            </w:r>
          </w:p>
          <w:p w14:paraId="0DF09765" w14:textId="77777777" w:rsidR="00031453" w:rsidRPr="00C97EDF" w:rsidRDefault="00031453" w:rsidP="00031453">
            <w:pPr>
              <w:numPr>
                <w:ilvl w:val="0"/>
                <w:numId w:val="37"/>
              </w:numPr>
              <w:jc w:val="both"/>
            </w:pPr>
            <w:r w:rsidRPr="00C97EDF">
              <w:t>Reduce Customer Load by using distribution voltage reduction measures, if deemed beneficial.</w:t>
            </w:r>
          </w:p>
          <w:p w14:paraId="2E6366E0" w14:textId="77777777" w:rsidR="00031453" w:rsidRDefault="00031453" w:rsidP="00B42326">
            <w:pPr>
              <w:pStyle w:val="ListParagraph"/>
              <w:numPr>
                <w:ilvl w:val="0"/>
                <w:numId w:val="37"/>
              </w:numPr>
            </w:pPr>
            <w:r w:rsidRPr="00C97EDF">
              <w:t>Curtail South Texas DC Tie Imports</w:t>
            </w:r>
            <w:r w:rsidR="00682CFD">
              <w:t>. Coordinate with DC Tie Desk to post a DC Tie Curtailment Notice (DCTCN) on the ERCOT Website.</w:t>
            </w:r>
          </w:p>
          <w:p w14:paraId="1C265345" w14:textId="656FB930" w:rsidR="00AB016F" w:rsidRDefault="00AB016F" w:rsidP="00B42326">
            <w:pPr>
              <w:pStyle w:val="ListParagraph"/>
              <w:numPr>
                <w:ilvl w:val="0"/>
                <w:numId w:val="37"/>
              </w:numPr>
            </w:pPr>
            <w:r>
              <w:t>Coordinate with the RUC operator to commit RMR resources, if available.</w:t>
            </w:r>
          </w:p>
        </w:tc>
      </w:tr>
      <w:tr w:rsidR="00031453" w14:paraId="6B0ADF08" w14:textId="77777777" w:rsidTr="006744C1">
        <w:trPr>
          <w:trHeight w:val="576"/>
        </w:trPr>
        <w:tc>
          <w:tcPr>
            <w:tcW w:w="1638" w:type="dxa"/>
            <w:tcBorders>
              <w:top w:val="single" w:sz="4" w:space="0" w:color="auto"/>
              <w:left w:val="nil"/>
              <w:bottom w:val="single" w:sz="4" w:space="0" w:color="auto"/>
            </w:tcBorders>
            <w:vAlign w:val="center"/>
          </w:tcPr>
          <w:p w14:paraId="318565B8" w14:textId="6C335C15" w:rsidR="00031453" w:rsidRDefault="00031453" w:rsidP="00C40295">
            <w:pPr>
              <w:jc w:val="center"/>
              <w:rPr>
                <w:b/>
              </w:rPr>
            </w:pPr>
            <w:del w:id="195" w:author="Smith, Ira" w:date="2025-06-06T12:47:00Z" w16du:dateUtc="2025-06-06T17:47:00Z">
              <w:r w:rsidRPr="00C97EDF" w:rsidDel="008B71D7">
                <w:rPr>
                  <w:b/>
                </w:rPr>
                <w:lastRenderedPageBreak/>
                <w:delText>Note</w:delText>
              </w:r>
            </w:del>
          </w:p>
        </w:tc>
        <w:tc>
          <w:tcPr>
            <w:tcW w:w="7347" w:type="dxa"/>
            <w:tcBorders>
              <w:top w:val="single" w:sz="4" w:space="0" w:color="auto"/>
              <w:bottom w:val="single" w:sz="4" w:space="0" w:color="auto"/>
              <w:right w:val="nil"/>
            </w:tcBorders>
            <w:vAlign w:val="center"/>
          </w:tcPr>
          <w:p w14:paraId="3EA214F5" w14:textId="167045D3" w:rsidR="00031453" w:rsidRDefault="00031453" w:rsidP="00031453">
            <w:del w:id="196" w:author="Smith, Ira" w:date="2025-06-06T12:47:00Z" w16du:dateUtc="2025-06-06T17:47:00Z">
              <w:r w:rsidRPr="00C97EDF" w:rsidDel="008B71D7">
                <w:delText>When the Non-Spin Resource is on-line, they must change their Non-Spin schedule to 0 for SCED to dispatch them.</w:delText>
              </w:r>
            </w:del>
          </w:p>
        </w:tc>
      </w:tr>
      <w:tr w:rsidR="00031453" w:rsidRPr="00C634D6" w14:paraId="753B4EE2" w14:textId="77777777" w:rsidTr="006744C1">
        <w:trPr>
          <w:trHeight w:val="576"/>
        </w:trPr>
        <w:tc>
          <w:tcPr>
            <w:tcW w:w="1638" w:type="dxa"/>
            <w:tcBorders>
              <w:top w:val="single" w:sz="4" w:space="0" w:color="auto"/>
              <w:left w:val="nil"/>
              <w:bottom w:val="single" w:sz="4" w:space="0" w:color="auto"/>
            </w:tcBorders>
            <w:vAlign w:val="center"/>
          </w:tcPr>
          <w:p w14:paraId="1B1B228E" w14:textId="55C3C8AA" w:rsidR="00031453" w:rsidRDefault="00031453" w:rsidP="00C40295">
            <w:pPr>
              <w:jc w:val="center"/>
              <w:rPr>
                <w:b/>
              </w:rPr>
            </w:pPr>
            <w:r w:rsidRPr="00C97EDF">
              <w:rPr>
                <w:b/>
              </w:rPr>
              <w:t>South Texas Export Interface 95%</w:t>
            </w:r>
          </w:p>
        </w:tc>
        <w:tc>
          <w:tcPr>
            <w:tcW w:w="7347" w:type="dxa"/>
            <w:tcBorders>
              <w:top w:val="single" w:sz="4" w:space="0" w:color="auto"/>
              <w:bottom w:val="single" w:sz="4" w:space="0" w:color="auto"/>
              <w:right w:val="nil"/>
            </w:tcBorders>
            <w:vAlign w:val="center"/>
          </w:tcPr>
          <w:p w14:paraId="69E77F18" w14:textId="77777777" w:rsidR="00031453" w:rsidRPr="00C97EDF" w:rsidRDefault="00031453" w:rsidP="00031453">
            <w:pPr>
              <w:rPr>
                <w:b/>
                <w:u w:val="single"/>
              </w:rPr>
            </w:pPr>
            <w:r w:rsidRPr="00C97EDF">
              <w:rPr>
                <w:b/>
                <w:u w:val="single"/>
              </w:rPr>
              <w:t>IF:</w:t>
            </w:r>
          </w:p>
          <w:p w14:paraId="7103A61D" w14:textId="48BB86C2" w:rsidR="00031453" w:rsidRPr="00C97EDF" w:rsidRDefault="00B30BA2" w:rsidP="007E512D">
            <w:pPr>
              <w:numPr>
                <w:ilvl w:val="0"/>
                <w:numId w:val="185"/>
              </w:numPr>
              <w:contextualSpacing/>
            </w:pPr>
            <w:r>
              <w:t xml:space="preserve">Either </w:t>
            </w:r>
            <w:r w:rsidR="00031453" w:rsidRPr="00C97EDF">
              <w:t xml:space="preserve">South Texas Export </w:t>
            </w:r>
            <w:r>
              <w:t xml:space="preserve">Interface </w:t>
            </w:r>
            <w:r w:rsidR="00031453" w:rsidRPr="00C97EDF">
              <w:t xml:space="preserve">approaches 95% of its </w:t>
            </w:r>
            <w:r>
              <w:t>limit</w:t>
            </w:r>
            <w:r w:rsidR="00031453" w:rsidRPr="00C97EDF">
              <w:t xml:space="preserve"> and cannot maintain 95% or below:</w:t>
            </w:r>
          </w:p>
          <w:p w14:paraId="3408A40B" w14:textId="77777777" w:rsidR="00031453" w:rsidRPr="00C97EDF" w:rsidRDefault="00031453" w:rsidP="00031453">
            <w:pPr>
              <w:rPr>
                <w:b/>
              </w:rPr>
            </w:pPr>
            <w:r w:rsidRPr="00C97EDF">
              <w:rPr>
                <w:b/>
                <w:u w:val="single"/>
              </w:rPr>
              <w:t>THEN:</w:t>
            </w:r>
          </w:p>
          <w:p w14:paraId="7935674D" w14:textId="77777777" w:rsidR="00A84190" w:rsidRPr="00C97EDF" w:rsidRDefault="00A84190" w:rsidP="007E512D">
            <w:pPr>
              <w:numPr>
                <w:ilvl w:val="0"/>
                <w:numId w:val="185"/>
              </w:numPr>
              <w:jc w:val="both"/>
            </w:pPr>
            <w:r w:rsidRPr="00C97EDF">
              <w:t>Issue a Transmission Emergency by making a Hotline call and posting on the ERCOT Website</w:t>
            </w:r>
          </w:p>
          <w:p w14:paraId="4B150830" w14:textId="77777777" w:rsidR="00A84190" w:rsidRPr="00C97EDF" w:rsidRDefault="00A84190" w:rsidP="007E512D">
            <w:pPr>
              <w:numPr>
                <w:ilvl w:val="0"/>
                <w:numId w:val="185"/>
              </w:numPr>
              <w:jc w:val="both"/>
            </w:pPr>
            <w:r w:rsidRPr="00C97EDF">
              <w:t>Coordinate with the Real-Time Operator to make Hotline notification to QSEs.</w:t>
            </w:r>
          </w:p>
          <w:p w14:paraId="4A89F710" w14:textId="6D3952CA" w:rsidR="00031453" w:rsidRPr="00C97EDF" w:rsidRDefault="00031453" w:rsidP="007E512D">
            <w:pPr>
              <w:numPr>
                <w:ilvl w:val="0"/>
                <w:numId w:val="185"/>
              </w:numPr>
              <w:contextualSpacing/>
            </w:pPr>
            <w:r w:rsidRPr="00C97EDF">
              <w:t>Notify the Resource Desk Operator to deploy Load Resources.</w:t>
            </w:r>
          </w:p>
          <w:p w14:paraId="194880EC" w14:textId="2EF9E4B3" w:rsidR="00031453" w:rsidRPr="00C97EDF" w:rsidDel="00C206C6" w:rsidRDefault="00031453" w:rsidP="007E512D">
            <w:pPr>
              <w:numPr>
                <w:ilvl w:val="0"/>
                <w:numId w:val="185"/>
              </w:numPr>
              <w:jc w:val="both"/>
              <w:rPr>
                <w:del w:id="197" w:author="Smith, Ira" w:date="2025-03-12T11:53:00Z"/>
              </w:rPr>
            </w:pPr>
            <w:del w:id="198" w:author="Smith, Ira" w:date="2025-03-12T11:53:00Z">
              <w:r w:rsidRPr="00C97EDF" w:rsidDel="00C206C6">
                <w:delText>Release RRS and verify that 500MW is maintained.</w:delText>
              </w:r>
            </w:del>
          </w:p>
          <w:p w14:paraId="7DD11E0C" w14:textId="77777777" w:rsidR="00031453" w:rsidRPr="00C97EDF" w:rsidRDefault="00031453" w:rsidP="00031453">
            <w:pPr>
              <w:jc w:val="both"/>
              <w:rPr>
                <w:b/>
                <w:bCs/>
                <w:u w:val="single"/>
              </w:rPr>
            </w:pPr>
            <w:r w:rsidRPr="00C97EDF">
              <w:rPr>
                <w:b/>
                <w:bCs/>
                <w:highlight w:val="yellow"/>
                <w:u w:val="single"/>
              </w:rPr>
              <w:t>Typical GCC Posting:</w:t>
            </w:r>
          </w:p>
          <w:p w14:paraId="5A7A9CD5" w14:textId="77777777" w:rsidR="00031453" w:rsidRDefault="00031453" w:rsidP="00031453">
            <w:pPr>
              <w:jc w:val="both"/>
            </w:pPr>
            <w:r w:rsidRPr="00C97EDF">
              <w:t>ERCOT is issuing a Transmission Emergency Notice for the South Texas Export interface. Load Resources are being deployed to help mitigate the issue.</w:t>
            </w:r>
          </w:p>
          <w:p w14:paraId="6C4DFC5C" w14:textId="77777777" w:rsidR="00B42326" w:rsidRPr="00C97EDF" w:rsidRDefault="00B42326" w:rsidP="00031453">
            <w:pPr>
              <w:jc w:val="both"/>
            </w:pPr>
          </w:p>
          <w:p w14:paraId="6DDDE8DD" w14:textId="13ADFB85" w:rsidR="00031453" w:rsidRPr="00031453" w:rsidRDefault="00031453" w:rsidP="00031453">
            <w:pPr>
              <w:rPr>
                <w:b/>
              </w:rPr>
            </w:pPr>
            <w:bookmarkStart w:id="199" w:name="_Toc135298608"/>
            <w:r w:rsidRPr="00031453">
              <w:rPr>
                <w:b/>
                <w:bCs/>
                <w:iCs/>
                <w:highlight w:val="yellow"/>
                <w:u w:val="single"/>
              </w:rPr>
              <w:t>T#105 Transmission Emergency Notice for South Texas Export Interface</w:t>
            </w:r>
            <w:bookmarkEnd w:id="199"/>
          </w:p>
        </w:tc>
      </w:tr>
      <w:tr w:rsidR="00031453" w:rsidRPr="00C634D6" w14:paraId="195E5F7A" w14:textId="77777777" w:rsidTr="006744C1">
        <w:trPr>
          <w:trHeight w:val="576"/>
        </w:trPr>
        <w:tc>
          <w:tcPr>
            <w:tcW w:w="1638" w:type="dxa"/>
            <w:tcBorders>
              <w:top w:val="single" w:sz="4" w:space="0" w:color="auto"/>
              <w:left w:val="nil"/>
              <w:bottom w:val="single" w:sz="4" w:space="0" w:color="auto"/>
            </w:tcBorders>
            <w:vAlign w:val="center"/>
          </w:tcPr>
          <w:p w14:paraId="30E0DCA6" w14:textId="5E9EC5B5" w:rsidR="00031453" w:rsidRPr="00C97EDF" w:rsidRDefault="00031453" w:rsidP="00C40295">
            <w:pPr>
              <w:jc w:val="center"/>
              <w:rPr>
                <w:b/>
              </w:rPr>
            </w:pPr>
            <w:r w:rsidRPr="00C97EDF">
              <w:rPr>
                <w:b/>
              </w:rPr>
              <w:t>Note</w:t>
            </w:r>
          </w:p>
        </w:tc>
        <w:tc>
          <w:tcPr>
            <w:tcW w:w="7347" w:type="dxa"/>
            <w:tcBorders>
              <w:top w:val="single" w:sz="4" w:space="0" w:color="auto"/>
              <w:bottom w:val="single" w:sz="4" w:space="0" w:color="auto"/>
              <w:right w:val="nil"/>
            </w:tcBorders>
            <w:vAlign w:val="center"/>
          </w:tcPr>
          <w:p w14:paraId="3D7DACE3" w14:textId="6B4A8BA0" w:rsidR="00031453" w:rsidRPr="00C97EDF" w:rsidRDefault="00031453" w:rsidP="00031453">
            <w:pPr>
              <w:rPr>
                <w:b/>
                <w:u w:val="single"/>
              </w:rPr>
            </w:pPr>
            <w:r w:rsidRPr="00C97EDF">
              <w:t xml:space="preserve">Continue to Monitor PRC and System Conditions. There is a </w:t>
            </w:r>
            <w:r w:rsidR="00E737F9">
              <w:t>p</w:t>
            </w:r>
            <w:r w:rsidRPr="00C97EDF">
              <w:t>otential risk of EEA</w:t>
            </w:r>
            <w:r w:rsidRPr="00C97EDF">
              <w:rPr>
                <w:color w:val="000000"/>
              </w:rPr>
              <w:t>.</w:t>
            </w:r>
          </w:p>
        </w:tc>
      </w:tr>
      <w:tr w:rsidR="00031453" w:rsidRPr="00C634D6" w14:paraId="3DBEE5BA" w14:textId="77777777" w:rsidTr="006744C1">
        <w:trPr>
          <w:trHeight w:val="576"/>
        </w:trPr>
        <w:tc>
          <w:tcPr>
            <w:tcW w:w="1638" w:type="dxa"/>
            <w:tcBorders>
              <w:top w:val="single" w:sz="4" w:space="0" w:color="auto"/>
              <w:left w:val="nil"/>
              <w:bottom w:val="single" w:sz="4" w:space="0" w:color="auto"/>
            </w:tcBorders>
            <w:vAlign w:val="center"/>
          </w:tcPr>
          <w:p w14:paraId="3AA86333" w14:textId="77777777" w:rsidR="00031453" w:rsidRPr="00C97EDF" w:rsidRDefault="00031453" w:rsidP="00031453">
            <w:pPr>
              <w:jc w:val="center"/>
              <w:rPr>
                <w:b/>
              </w:rPr>
            </w:pPr>
            <w:r w:rsidRPr="00C97EDF">
              <w:rPr>
                <w:b/>
              </w:rPr>
              <w:t>South Texas Export Interface</w:t>
            </w:r>
          </w:p>
          <w:p w14:paraId="10D13B79" w14:textId="68F2663B" w:rsidR="00031453" w:rsidRPr="00C97EDF" w:rsidRDefault="00031453" w:rsidP="00031453">
            <w:pPr>
              <w:jc w:val="center"/>
              <w:rPr>
                <w:b/>
              </w:rPr>
            </w:pPr>
            <w:r w:rsidRPr="00C97EDF">
              <w:rPr>
                <w:b/>
              </w:rPr>
              <w:t>100%</w:t>
            </w:r>
          </w:p>
        </w:tc>
        <w:tc>
          <w:tcPr>
            <w:tcW w:w="7347" w:type="dxa"/>
            <w:tcBorders>
              <w:top w:val="single" w:sz="4" w:space="0" w:color="auto"/>
              <w:bottom w:val="single" w:sz="4" w:space="0" w:color="auto"/>
              <w:right w:val="nil"/>
            </w:tcBorders>
            <w:vAlign w:val="center"/>
          </w:tcPr>
          <w:p w14:paraId="73D24EC5" w14:textId="77777777" w:rsidR="00031453" w:rsidRPr="00C97EDF" w:rsidRDefault="00031453" w:rsidP="00031453">
            <w:pPr>
              <w:rPr>
                <w:b/>
                <w:u w:val="single"/>
              </w:rPr>
            </w:pPr>
            <w:r w:rsidRPr="00C97EDF">
              <w:rPr>
                <w:b/>
                <w:u w:val="single"/>
              </w:rPr>
              <w:t>IF:</w:t>
            </w:r>
          </w:p>
          <w:p w14:paraId="6624CD9B" w14:textId="5D2D9598" w:rsidR="00031453" w:rsidRPr="00C97EDF" w:rsidRDefault="00154C8D" w:rsidP="007E512D">
            <w:pPr>
              <w:numPr>
                <w:ilvl w:val="0"/>
                <w:numId w:val="250"/>
              </w:numPr>
              <w:contextualSpacing/>
            </w:pPr>
            <w:r>
              <w:t xml:space="preserve">Either </w:t>
            </w:r>
            <w:r w:rsidR="00031453" w:rsidRPr="00C97EDF">
              <w:t xml:space="preserve">South Texas Export </w:t>
            </w:r>
            <w:r>
              <w:t xml:space="preserve">Interface </w:t>
            </w:r>
            <w:r w:rsidR="00031453" w:rsidRPr="00C97EDF">
              <w:t xml:space="preserve">approaches 100% </w:t>
            </w:r>
            <w:r>
              <w:t xml:space="preserve">of its limit </w:t>
            </w:r>
            <w:r w:rsidR="00031453" w:rsidRPr="00C97EDF">
              <w:t>and cannot maintain 100% or below:</w:t>
            </w:r>
          </w:p>
          <w:p w14:paraId="2CF09ED5" w14:textId="77777777" w:rsidR="00031453" w:rsidRPr="00C97EDF" w:rsidRDefault="00031453" w:rsidP="00031453">
            <w:pPr>
              <w:rPr>
                <w:b/>
              </w:rPr>
            </w:pPr>
            <w:r w:rsidRPr="00C97EDF">
              <w:rPr>
                <w:b/>
                <w:u w:val="single"/>
              </w:rPr>
              <w:t>THEN:</w:t>
            </w:r>
          </w:p>
          <w:p w14:paraId="260A1DF5" w14:textId="77777777" w:rsidR="00031453" w:rsidRPr="00C97EDF" w:rsidRDefault="00031453" w:rsidP="007E512D">
            <w:pPr>
              <w:numPr>
                <w:ilvl w:val="0"/>
                <w:numId w:val="250"/>
              </w:numPr>
              <w:jc w:val="both"/>
            </w:pPr>
            <w:r w:rsidRPr="00C97EDF">
              <w:t>Instruct TO’s to drop firm load using the ERCOT Load Shed table in XXX MW blocks,</w:t>
            </w:r>
          </w:p>
          <w:p w14:paraId="6D2C0BE7" w14:textId="77777777" w:rsidR="00031453" w:rsidRPr="00C97EDF" w:rsidRDefault="00031453" w:rsidP="007E512D">
            <w:pPr>
              <w:numPr>
                <w:ilvl w:val="0"/>
                <w:numId w:val="250"/>
              </w:numPr>
              <w:jc w:val="both"/>
            </w:pPr>
            <w:r w:rsidRPr="00C97EDF">
              <w:t>Notify Shift Supervisor to make NXT notification.</w:t>
            </w:r>
          </w:p>
          <w:p w14:paraId="7D885FCD" w14:textId="77777777" w:rsidR="00031453" w:rsidRPr="00C97EDF" w:rsidRDefault="00031453" w:rsidP="00031453">
            <w:pPr>
              <w:jc w:val="both"/>
              <w:rPr>
                <w:b/>
                <w:highlight w:val="yellow"/>
                <w:u w:val="single"/>
              </w:rPr>
            </w:pPr>
            <w:r w:rsidRPr="00C97EDF">
              <w:rPr>
                <w:b/>
                <w:highlight w:val="yellow"/>
                <w:u w:val="single"/>
              </w:rPr>
              <w:t>Typical GCC Posting:</w:t>
            </w:r>
          </w:p>
          <w:p w14:paraId="73D0371A" w14:textId="77777777" w:rsidR="00031453" w:rsidRPr="00C97EDF" w:rsidRDefault="00031453" w:rsidP="00031453">
            <w:pPr>
              <w:jc w:val="both"/>
              <w:rPr>
                <w:b/>
                <w:u w:val="single"/>
              </w:rPr>
            </w:pPr>
            <w:r w:rsidRPr="00C97EDF">
              <w:rPr>
                <w:b/>
                <w:u w:val="single"/>
              </w:rPr>
              <w:t>ERCOT has shed XXX MW’s of firm load due to the South Texas Export Interface.</w:t>
            </w:r>
          </w:p>
          <w:p w14:paraId="15DED590" w14:textId="77777777" w:rsidR="00031453" w:rsidRPr="00C97EDF" w:rsidRDefault="00031453" w:rsidP="00031453">
            <w:pPr>
              <w:jc w:val="both"/>
              <w:rPr>
                <w:b/>
                <w:highlight w:val="yellow"/>
                <w:u w:val="single"/>
              </w:rPr>
            </w:pPr>
          </w:p>
          <w:p w14:paraId="45E3584A" w14:textId="20B3A532" w:rsidR="00031453" w:rsidRPr="00C97EDF" w:rsidRDefault="00031453" w:rsidP="00031453">
            <w:bookmarkStart w:id="200" w:name="_Toc135298609"/>
            <w:r w:rsidRPr="00C97EDF">
              <w:rPr>
                <w:b/>
                <w:bCs/>
                <w:iCs/>
                <w:highlight w:val="yellow"/>
                <w:u w:val="single"/>
              </w:rPr>
              <w:t>T#106 Transmission Emergency Notice for South Texas Export Interface, Firm Load Shed</w:t>
            </w:r>
            <w:bookmarkEnd w:id="200"/>
          </w:p>
        </w:tc>
      </w:tr>
      <w:tr w:rsidR="00031453" w:rsidRPr="00C634D6" w14:paraId="33FE307D" w14:textId="77777777" w:rsidTr="006744C1">
        <w:trPr>
          <w:trHeight w:val="576"/>
        </w:trPr>
        <w:tc>
          <w:tcPr>
            <w:tcW w:w="1638" w:type="dxa"/>
            <w:tcBorders>
              <w:top w:val="single" w:sz="4" w:space="0" w:color="auto"/>
              <w:left w:val="nil"/>
              <w:bottom w:val="single" w:sz="4" w:space="0" w:color="auto"/>
            </w:tcBorders>
            <w:vAlign w:val="center"/>
          </w:tcPr>
          <w:p w14:paraId="5C038B7C" w14:textId="68DD7262" w:rsidR="00031453" w:rsidRPr="00C97EDF" w:rsidRDefault="00031453" w:rsidP="00031453">
            <w:pPr>
              <w:jc w:val="center"/>
              <w:rPr>
                <w:b/>
              </w:rPr>
            </w:pPr>
            <w:r w:rsidRPr="00C97EDF">
              <w:rPr>
                <w:b/>
              </w:rPr>
              <w:t>Cancel</w:t>
            </w:r>
          </w:p>
        </w:tc>
        <w:tc>
          <w:tcPr>
            <w:tcW w:w="7347" w:type="dxa"/>
            <w:tcBorders>
              <w:top w:val="single" w:sz="4" w:space="0" w:color="auto"/>
              <w:bottom w:val="single" w:sz="4" w:space="0" w:color="auto"/>
              <w:right w:val="nil"/>
            </w:tcBorders>
            <w:vAlign w:val="center"/>
          </w:tcPr>
          <w:p w14:paraId="0F0AFFA6" w14:textId="383EFD6D" w:rsidR="00031453" w:rsidRPr="00C97EDF" w:rsidRDefault="00031453" w:rsidP="00031453">
            <w:pPr>
              <w:rPr>
                <w:b/>
                <w:u w:val="single"/>
              </w:rPr>
            </w:pPr>
            <w:r w:rsidRPr="00C97EDF">
              <w:t>Make appropriate cancellations when back to normal operations.</w:t>
            </w:r>
          </w:p>
        </w:tc>
      </w:tr>
      <w:tr w:rsidR="00031453" w:rsidRPr="00E562D1" w14:paraId="4E8B141D" w14:textId="77777777" w:rsidTr="006744C1">
        <w:trPr>
          <w:trHeight w:val="576"/>
        </w:trPr>
        <w:tc>
          <w:tcPr>
            <w:tcW w:w="1638" w:type="dxa"/>
            <w:tcBorders>
              <w:top w:val="single" w:sz="4" w:space="0" w:color="auto"/>
              <w:left w:val="nil"/>
              <w:bottom w:val="single" w:sz="4" w:space="0" w:color="auto"/>
            </w:tcBorders>
            <w:vAlign w:val="center"/>
          </w:tcPr>
          <w:p w14:paraId="7F4E23D1" w14:textId="77777777" w:rsidR="00031453" w:rsidRDefault="00031453" w:rsidP="00C40295">
            <w:pPr>
              <w:jc w:val="center"/>
              <w:rPr>
                <w:b/>
              </w:rPr>
            </w:pPr>
            <w:r>
              <w:rPr>
                <w:b/>
              </w:rPr>
              <w:t>Log</w:t>
            </w:r>
          </w:p>
        </w:tc>
        <w:tc>
          <w:tcPr>
            <w:tcW w:w="7347" w:type="dxa"/>
            <w:tcBorders>
              <w:top w:val="single" w:sz="4" w:space="0" w:color="auto"/>
              <w:bottom w:val="single" w:sz="4" w:space="0" w:color="auto"/>
              <w:right w:val="nil"/>
            </w:tcBorders>
            <w:vAlign w:val="center"/>
          </w:tcPr>
          <w:p w14:paraId="73C10288" w14:textId="77777777" w:rsidR="00031453" w:rsidRPr="00E562D1" w:rsidRDefault="00031453" w:rsidP="00C40295">
            <w:pPr>
              <w:rPr>
                <w:b/>
              </w:rPr>
            </w:pPr>
            <w:r w:rsidRPr="00F5132E">
              <w:t>Log all actions.</w:t>
            </w:r>
          </w:p>
        </w:tc>
      </w:tr>
      <w:tr w:rsidR="00031453" w14:paraId="7B1E1BFB" w14:textId="77777777" w:rsidTr="006744C1">
        <w:trPr>
          <w:trHeight w:val="576"/>
        </w:trPr>
        <w:tc>
          <w:tcPr>
            <w:tcW w:w="8985" w:type="dxa"/>
            <w:gridSpan w:val="2"/>
            <w:tcBorders>
              <w:top w:val="double" w:sz="4" w:space="0" w:color="auto"/>
              <w:left w:val="double" w:sz="4" w:space="0" w:color="auto"/>
              <w:bottom w:val="double" w:sz="4" w:space="0" w:color="auto"/>
              <w:right w:val="double" w:sz="4" w:space="0" w:color="auto"/>
            </w:tcBorders>
            <w:vAlign w:val="center"/>
          </w:tcPr>
          <w:p w14:paraId="45842F79" w14:textId="2A251857" w:rsidR="00031453" w:rsidRDefault="00031453" w:rsidP="0098051E">
            <w:pPr>
              <w:pStyle w:val="Heading2"/>
            </w:pPr>
            <w:bookmarkStart w:id="201" w:name="_South_Texas_Import"/>
            <w:bookmarkEnd w:id="201"/>
            <w:r>
              <w:lastRenderedPageBreak/>
              <w:t>South Texas Import Interface</w:t>
            </w:r>
          </w:p>
        </w:tc>
      </w:tr>
      <w:tr w:rsidR="00031453" w:rsidRPr="007B65BA" w14:paraId="094A0418" w14:textId="77777777" w:rsidTr="006744C1">
        <w:trPr>
          <w:trHeight w:val="576"/>
        </w:trPr>
        <w:tc>
          <w:tcPr>
            <w:tcW w:w="1638" w:type="dxa"/>
            <w:tcBorders>
              <w:top w:val="single" w:sz="4" w:space="0" w:color="auto"/>
              <w:left w:val="nil"/>
              <w:bottom w:val="single" w:sz="4" w:space="0" w:color="auto"/>
            </w:tcBorders>
            <w:vAlign w:val="center"/>
          </w:tcPr>
          <w:p w14:paraId="4D246305" w14:textId="77777777" w:rsidR="00031453" w:rsidRPr="008811C9" w:rsidRDefault="00031453" w:rsidP="00C40295">
            <w:pPr>
              <w:jc w:val="center"/>
              <w:rPr>
                <w:b/>
              </w:rPr>
            </w:pPr>
            <w:r w:rsidRPr="008811C9">
              <w:rPr>
                <w:b/>
              </w:rPr>
              <w:t>IROL</w:t>
            </w:r>
          </w:p>
        </w:tc>
        <w:tc>
          <w:tcPr>
            <w:tcW w:w="7347" w:type="dxa"/>
            <w:tcBorders>
              <w:top w:val="single" w:sz="4" w:space="0" w:color="auto"/>
              <w:bottom w:val="single" w:sz="4" w:space="0" w:color="auto"/>
              <w:right w:val="nil"/>
            </w:tcBorders>
            <w:vAlign w:val="center"/>
          </w:tcPr>
          <w:p w14:paraId="7A593019" w14:textId="38D0DAB6" w:rsidR="00031453" w:rsidRDefault="00031453" w:rsidP="00031453">
            <w:pPr>
              <w:spacing w:line="256" w:lineRule="auto"/>
              <w:rPr>
                <w:kern w:val="2"/>
                <w14:ligatures w14:val="standardContextual"/>
              </w:rPr>
            </w:pPr>
            <w:r>
              <w:rPr>
                <w:kern w:val="2"/>
                <w14:ligatures w14:val="standardContextual"/>
              </w:rPr>
              <w:t>The South Texas Import VSAT voltage stability limit is an IROL; the actual flow should not exceed its limit.  The South Texas Import Interface consists of the following elements in RTMONI:</w:t>
            </w:r>
          </w:p>
          <w:p w14:paraId="4A971655" w14:textId="77777777" w:rsidR="00031453" w:rsidRDefault="00031453" w:rsidP="007E512D">
            <w:pPr>
              <w:pStyle w:val="ListParagraph"/>
              <w:numPr>
                <w:ilvl w:val="0"/>
                <w:numId w:val="249"/>
              </w:numPr>
              <w:spacing w:line="256" w:lineRule="auto"/>
              <w:rPr>
                <w:kern w:val="2"/>
                <w14:ligatures w14:val="standardContextual"/>
              </w:rPr>
            </w:pPr>
            <w:r>
              <w:rPr>
                <w:kern w:val="2"/>
                <w14:ligatures w14:val="standardContextual"/>
              </w:rPr>
              <w:t>I_PASP</w:t>
            </w:r>
          </w:p>
          <w:p w14:paraId="2140A069" w14:textId="77777777" w:rsidR="00031453" w:rsidRDefault="00031453" w:rsidP="007E512D">
            <w:pPr>
              <w:pStyle w:val="ListParagraph"/>
              <w:numPr>
                <w:ilvl w:val="0"/>
                <w:numId w:val="249"/>
              </w:numPr>
              <w:spacing w:line="256" w:lineRule="auto"/>
              <w:rPr>
                <w:kern w:val="2"/>
                <w14:ligatures w14:val="standardContextual"/>
              </w:rPr>
            </w:pPr>
            <w:r>
              <w:rPr>
                <w:kern w:val="2"/>
                <w14:ligatures w14:val="standardContextual"/>
              </w:rPr>
              <w:t>I_KALO</w:t>
            </w:r>
          </w:p>
          <w:p w14:paraId="129C17CE" w14:textId="3F634093" w:rsidR="00031453" w:rsidRPr="007B65BA" w:rsidRDefault="00031453" w:rsidP="00031453">
            <w:r>
              <w:rPr>
                <w:kern w:val="2"/>
                <w14:ligatures w14:val="standardContextual"/>
              </w:rPr>
              <w:t xml:space="preserve">If necessary, the System Operator has the authority to instruct load shedding before </w:t>
            </w:r>
            <w:r w:rsidR="00452350">
              <w:rPr>
                <w:kern w:val="2"/>
                <w14:ligatures w14:val="standardContextual"/>
              </w:rPr>
              <w:t>exceeding the IROL</w:t>
            </w:r>
            <w:r>
              <w:rPr>
                <w:kern w:val="2"/>
                <w14:ligatures w14:val="standardContextual"/>
              </w:rPr>
              <w:t>.</w:t>
            </w:r>
          </w:p>
        </w:tc>
      </w:tr>
      <w:tr w:rsidR="00031453" w14:paraId="09949BE2" w14:textId="77777777" w:rsidTr="006744C1">
        <w:trPr>
          <w:trHeight w:val="576"/>
        </w:trPr>
        <w:tc>
          <w:tcPr>
            <w:tcW w:w="1638" w:type="dxa"/>
            <w:tcBorders>
              <w:top w:val="single" w:sz="4" w:space="0" w:color="auto"/>
              <w:left w:val="nil"/>
              <w:bottom w:val="single" w:sz="4" w:space="0" w:color="auto"/>
            </w:tcBorders>
            <w:vAlign w:val="center"/>
          </w:tcPr>
          <w:p w14:paraId="778BC06B" w14:textId="77777777" w:rsidR="00031453" w:rsidRPr="008811C9" w:rsidRDefault="00031453" w:rsidP="00C40295">
            <w:pPr>
              <w:jc w:val="center"/>
              <w:rPr>
                <w:b/>
              </w:rPr>
            </w:pPr>
            <w:r>
              <w:rPr>
                <w:b/>
              </w:rPr>
              <w:t>Note</w:t>
            </w:r>
          </w:p>
        </w:tc>
        <w:tc>
          <w:tcPr>
            <w:tcW w:w="7347" w:type="dxa"/>
            <w:tcBorders>
              <w:top w:val="single" w:sz="4" w:space="0" w:color="auto"/>
              <w:bottom w:val="single" w:sz="4" w:space="0" w:color="auto"/>
              <w:right w:val="nil"/>
            </w:tcBorders>
            <w:vAlign w:val="center"/>
          </w:tcPr>
          <w:p w14:paraId="4761AF73" w14:textId="089AF20C" w:rsidR="00031453" w:rsidRDefault="00031453" w:rsidP="00C40295">
            <w:r>
              <w:t>South DC Tie exports shall not be curtailed during the Adjustment Period, or for more than one hour at a time, except for the purpose of maintaining reliability.</w:t>
            </w:r>
          </w:p>
        </w:tc>
      </w:tr>
      <w:tr w:rsidR="00031453" w14:paraId="6CDD0B9B" w14:textId="77777777" w:rsidTr="006744C1">
        <w:trPr>
          <w:trHeight w:val="576"/>
        </w:trPr>
        <w:tc>
          <w:tcPr>
            <w:tcW w:w="1638" w:type="dxa"/>
            <w:tcBorders>
              <w:top w:val="single" w:sz="4" w:space="0" w:color="auto"/>
              <w:left w:val="nil"/>
              <w:bottom w:val="single" w:sz="4" w:space="0" w:color="auto"/>
            </w:tcBorders>
            <w:vAlign w:val="center"/>
          </w:tcPr>
          <w:p w14:paraId="25B8DCC2" w14:textId="77777777" w:rsidR="00031453" w:rsidRDefault="00031453" w:rsidP="00031453">
            <w:pPr>
              <w:jc w:val="center"/>
              <w:rPr>
                <w:b/>
              </w:rPr>
            </w:pPr>
            <w:r>
              <w:rPr>
                <w:b/>
              </w:rPr>
              <w:t>RUC/</w:t>
            </w:r>
          </w:p>
          <w:p w14:paraId="3FF9D0D3" w14:textId="77777777" w:rsidR="00031453" w:rsidRDefault="00031453" w:rsidP="00031453">
            <w:pPr>
              <w:jc w:val="center"/>
              <w:rPr>
                <w:b/>
              </w:rPr>
            </w:pPr>
            <w:r>
              <w:rPr>
                <w:b/>
              </w:rPr>
              <w:t>Future</w:t>
            </w:r>
          </w:p>
          <w:p w14:paraId="60464332" w14:textId="6DCCFA07" w:rsidR="00031453" w:rsidRDefault="00031453" w:rsidP="00031453">
            <w:pPr>
              <w:jc w:val="center"/>
              <w:rPr>
                <w:b/>
              </w:rPr>
            </w:pPr>
            <w:r>
              <w:rPr>
                <w:b/>
              </w:rPr>
              <w:t>Studies</w:t>
            </w:r>
          </w:p>
        </w:tc>
        <w:tc>
          <w:tcPr>
            <w:tcW w:w="7347" w:type="dxa"/>
            <w:tcBorders>
              <w:top w:val="single" w:sz="4" w:space="0" w:color="auto"/>
              <w:bottom w:val="single" w:sz="4" w:space="0" w:color="auto"/>
              <w:right w:val="nil"/>
            </w:tcBorders>
            <w:vAlign w:val="center"/>
          </w:tcPr>
          <w:p w14:paraId="0B4FBC1F" w14:textId="77777777" w:rsidR="00031453" w:rsidRDefault="00031453" w:rsidP="00031453">
            <w:pPr>
              <w:rPr>
                <w:b/>
                <w:u w:val="single"/>
              </w:rPr>
            </w:pPr>
            <w:r>
              <w:rPr>
                <w:b/>
                <w:u w:val="single"/>
              </w:rPr>
              <w:t>IF:</w:t>
            </w:r>
          </w:p>
          <w:p w14:paraId="0CF0BB38" w14:textId="77777777" w:rsidR="00031453" w:rsidRDefault="00031453" w:rsidP="007E512D">
            <w:pPr>
              <w:pStyle w:val="ListParagraph"/>
              <w:numPr>
                <w:ilvl w:val="0"/>
                <w:numId w:val="138"/>
              </w:numPr>
            </w:pPr>
            <w:r>
              <w:t xml:space="preserve">HRUC or off-line studies indicate the need to RUC commit South Texas Resources; </w:t>
            </w:r>
          </w:p>
          <w:p w14:paraId="0A4B118A" w14:textId="77777777" w:rsidR="00031453" w:rsidRDefault="00031453" w:rsidP="00031453">
            <w:pPr>
              <w:rPr>
                <w:b/>
                <w:u w:val="single"/>
              </w:rPr>
            </w:pPr>
            <w:r>
              <w:rPr>
                <w:b/>
                <w:u w:val="single"/>
              </w:rPr>
              <w:t>THEN:</w:t>
            </w:r>
          </w:p>
          <w:p w14:paraId="7CEC8577" w14:textId="77777777" w:rsidR="00031453" w:rsidRDefault="00031453" w:rsidP="007E512D">
            <w:pPr>
              <w:pStyle w:val="ListParagraph"/>
              <w:numPr>
                <w:ilvl w:val="0"/>
                <w:numId w:val="138"/>
              </w:numPr>
            </w:pPr>
            <w:r>
              <w:t>RUC Commit for timeframe needed</w:t>
            </w:r>
          </w:p>
          <w:p w14:paraId="18C91820" w14:textId="77777777" w:rsidR="00031453" w:rsidRDefault="00031453" w:rsidP="00031453">
            <w:pPr>
              <w:rPr>
                <w:b/>
                <w:u w:val="single"/>
              </w:rPr>
            </w:pPr>
            <w:r>
              <w:rPr>
                <w:b/>
                <w:u w:val="single"/>
              </w:rPr>
              <w:t>IF:</w:t>
            </w:r>
          </w:p>
          <w:p w14:paraId="75AF3AB2" w14:textId="77777777" w:rsidR="00031453" w:rsidRDefault="00031453" w:rsidP="007E512D">
            <w:pPr>
              <w:pStyle w:val="ListParagraph"/>
              <w:numPr>
                <w:ilvl w:val="0"/>
                <w:numId w:val="138"/>
              </w:numPr>
            </w:pPr>
            <w:r>
              <w:t>If studies show high probability of load shed with all available South Texas Resources committed, future exports on South DC Ties may be curtailed, available emergency energy from South DC Ties should be requested as needed, and any outages that can be returned to service within timeframe needed;</w:t>
            </w:r>
          </w:p>
          <w:p w14:paraId="5E6BABE8" w14:textId="77777777" w:rsidR="00031453" w:rsidRDefault="00031453" w:rsidP="00031453">
            <w:pPr>
              <w:rPr>
                <w:b/>
                <w:u w:val="single"/>
              </w:rPr>
            </w:pPr>
            <w:r>
              <w:rPr>
                <w:b/>
                <w:u w:val="single"/>
              </w:rPr>
              <w:t>THEN:</w:t>
            </w:r>
          </w:p>
          <w:p w14:paraId="63AEDD30" w14:textId="77777777" w:rsidR="00031453" w:rsidRDefault="00031453" w:rsidP="007E512D">
            <w:pPr>
              <w:pStyle w:val="ListParagraph"/>
              <w:numPr>
                <w:ilvl w:val="0"/>
                <w:numId w:val="138"/>
              </w:numPr>
            </w:pPr>
            <w:r>
              <w:t>Issue a Transmission Advisory for the hours projected to be in this condition</w:t>
            </w:r>
          </w:p>
          <w:p w14:paraId="46686895" w14:textId="77777777" w:rsidR="00031453" w:rsidRDefault="00031453" w:rsidP="00031453"/>
          <w:p w14:paraId="2E80F66B" w14:textId="77777777" w:rsidR="00031453" w:rsidRPr="00031453" w:rsidRDefault="00031453" w:rsidP="00031453">
            <w:pPr>
              <w:rPr>
                <w:b/>
                <w:bCs/>
                <w:highlight w:val="yellow"/>
              </w:rPr>
            </w:pPr>
            <w:r w:rsidRPr="00031453">
              <w:rPr>
                <w:b/>
                <w:bCs/>
                <w:highlight w:val="yellow"/>
              </w:rPr>
              <w:t>T#109 Transmission Advisory for South Texas Import Interface</w:t>
            </w:r>
          </w:p>
          <w:p w14:paraId="247A3BFE" w14:textId="77777777" w:rsidR="00031453" w:rsidRDefault="00031453" w:rsidP="00031453">
            <w:pPr>
              <w:rPr>
                <w:b/>
                <w:highlight w:val="yellow"/>
                <w:u w:val="single"/>
              </w:rPr>
            </w:pPr>
          </w:p>
          <w:p w14:paraId="005C3FF1" w14:textId="77777777" w:rsidR="00031453" w:rsidRDefault="00031453" w:rsidP="00031453">
            <w:pPr>
              <w:rPr>
                <w:b/>
                <w:u w:val="single"/>
              </w:rPr>
            </w:pPr>
            <w:r>
              <w:rPr>
                <w:b/>
                <w:highlight w:val="yellow"/>
                <w:u w:val="single"/>
              </w:rPr>
              <w:t xml:space="preserve">Typical </w:t>
            </w:r>
            <w:r w:rsidRPr="00ED58B1">
              <w:rPr>
                <w:b/>
                <w:highlight w:val="yellow"/>
                <w:u w:val="single"/>
              </w:rPr>
              <w:t>ERCOT Website</w:t>
            </w:r>
            <w:r>
              <w:rPr>
                <w:b/>
                <w:highlight w:val="yellow"/>
                <w:u w:val="single"/>
              </w:rPr>
              <w:t xml:space="preserve"> Posting Script:</w:t>
            </w:r>
          </w:p>
          <w:p w14:paraId="028CC137" w14:textId="6E0DAAA8" w:rsidR="00031453" w:rsidRDefault="00031453" w:rsidP="00031453">
            <w:r>
              <w:t>A Transmission Advisory has been issued for the South Texas Import Interface.</w:t>
            </w:r>
          </w:p>
        </w:tc>
      </w:tr>
      <w:tr w:rsidR="00031453" w14:paraId="6BB97760" w14:textId="77777777" w:rsidTr="006744C1">
        <w:trPr>
          <w:trHeight w:val="576"/>
        </w:trPr>
        <w:tc>
          <w:tcPr>
            <w:tcW w:w="1638" w:type="dxa"/>
            <w:tcBorders>
              <w:top w:val="single" w:sz="4" w:space="0" w:color="auto"/>
              <w:left w:val="nil"/>
              <w:bottom w:val="single" w:sz="4" w:space="0" w:color="auto"/>
            </w:tcBorders>
            <w:vAlign w:val="center"/>
          </w:tcPr>
          <w:p w14:paraId="79843615" w14:textId="77777777" w:rsidR="00031453" w:rsidRDefault="00031453" w:rsidP="00031453">
            <w:pPr>
              <w:jc w:val="center"/>
              <w:rPr>
                <w:b/>
              </w:rPr>
            </w:pPr>
            <w:r>
              <w:rPr>
                <w:b/>
              </w:rPr>
              <w:t xml:space="preserve">Topology </w:t>
            </w:r>
          </w:p>
          <w:p w14:paraId="125F2089" w14:textId="601BB285" w:rsidR="00031453" w:rsidRDefault="00031453" w:rsidP="00031453">
            <w:pPr>
              <w:jc w:val="center"/>
              <w:rPr>
                <w:b/>
              </w:rPr>
            </w:pPr>
            <w:r>
              <w:rPr>
                <w:b/>
              </w:rPr>
              <w:t>Change</w:t>
            </w:r>
          </w:p>
        </w:tc>
        <w:tc>
          <w:tcPr>
            <w:tcW w:w="7347" w:type="dxa"/>
            <w:tcBorders>
              <w:top w:val="single" w:sz="4" w:space="0" w:color="auto"/>
              <w:bottom w:val="single" w:sz="4" w:space="0" w:color="auto"/>
              <w:right w:val="nil"/>
            </w:tcBorders>
            <w:vAlign w:val="center"/>
          </w:tcPr>
          <w:p w14:paraId="7F31B458" w14:textId="77777777" w:rsidR="00031453" w:rsidRDefault="00031453" w:rsidP="00031453">
            <w:pPr>
              <w:rPr>
                <w:b/>
                <w:u w:val="single"/>
              </w:rPr>
            </w:pPr>
            <w:r>
              <w:rPr>
                <w:b/>
                <w:u w:val="single"/>
              </w:rPr>
              <w:t>IF:</w:t>
            </w:r>
          </w:p>
          <w:p w14:paraId="30E07E5E" w14:textId="77777777" w:rsidR="00031453" w:rsidRDefault="00031453" w:rsidP="007E512D">
            <w:pPr>
              <w:pStyle w:val="ListParagraph"/>
              <w:numPr>
                <w:ilvl w:val="0"/>
                <w:numId w:val="142"/>
              </w:numPr>
            </w:pPr>
            <w:r>
              <w:t>A topology change occurs;</w:t>
            </w:r>
          </w:p>
          <w:p w14:paraId="2F5CB34B" w14:textId="77777777" w:rsidR="00031453" w:rsidRDefault="00031453" w:rsidP="00031453">
            <w:pPr>
              <w:rPr>
                <w:b/>
                <w:u w:val="single"/>
              </w:rPr>
            </w:pPr>
            <w:r>
              <w:rPr>
                <w:b/>
                <w:u w:val="single"/>
              </w:rPr>
              <w:t>THEN:</w:t>
            </w:r>
          </w:p>
          <w:p w14:paraId="1257013E" w14:textId="77777777" w:rsidR="00031453" w:rsidRDefault="00031453" w:rsidP="007E512D">
            <w:pPr>
              <w:pStyle w:val="ListParagraph"/>
              <w:numPr>
                <w:ilvl w:val="0"/>
                <w:numId w:val="142"/>
              </w:numPr>
              <w:rPr>
                <w:b/>
                <w:u w:val="single"/>
              </w:rPr>
            </w:pPr>
            <w:r>
              <w:t>Re-run RTCA and VSAT.</w:t>
            </w:r>
          </w:p>
          <w:p w14:paraId="2ED75575" w14:textId="77777777" w:rsidR="00031453" w:rsidRDefault="00031453" w:rsidP="00031453">
            <w:pPr>
              <w:rPr>
                <w:b/>
                <w:u w:val="single"/>
              </w:rPr>
            </w:pPr>
            <w:r>
              <w:rPr>
                <w:b/>
                <w:u w:val="single"/>
              </w:rPr>
              <w:t>IF:</w:t>
            </w:r>
          </w:p>
          <w:p w14:paraId="15F62A3F" w14:textId="77777777" w:rsidR="00031453" w:rsidRDefault="00031453" w:rsidP="00031453">
            <w:pPr>
              <w:numPr>
                <w:ilvl w:val="0"/>
                <w:numId w:val="27"/>
              </w:numPr>
            </w:pPr>
            <w:r>
              <w:t>A constraint needs to be controlled before the next SCED run</w:t>
            </w:r>
          </w:p>
          <w:p w14:paraId="1FBF63F8" w14:textId="77777777" w:rsidR="00031453" w:rsidRDefault="00031453" w:rsidP="00031453">
            <w:pPr>
              <w:rPr>
                <w:b/>
                <w:u w:val="single"/>
              </w:rPr>
            </w:pPr>
            <w:r>
              <w:rPr>
                <w:b/>
                <w:u w:val="single"/>
              </w:rPr>
              <w:t>THEN:</w:t>
            </w:r>
          </w:p>
          <w:p w14:paraId="0C6AD399" w14:textId="77777777" w:rsidR="00031453" w:rsidRDefault="00031453" w:rsidP="00031453">
            <w:pPr>
              <w:numPr>
                <w:ilvl w:val="0"/>
                <w:numId w:val="27"/>
              </w:numPr>
            </w:pPr>
            <w:r>
              <w:t>Manually run RTCA after activating the constraint, AND</w:t>
            </w:r>
          </w:p>
          <w:p w14:paraId="666FD7DF" w14:textId="09C62313" w:rsidR="00031453" w:rsidRDefault="00031453" w:rsidP="00B42326">
            <w:pPr>
              <w:pStyle w:val="ListParagraph"/>
              <w:numPr>
                <w:ilvl w:val="0"/>
                <w:numId w:val="27"/>
              </w:numPr>
              <w:rPr>
                <w:b/>
                <w:u w:val="single"/>
              </w:rPr>
            </w:pPr>
            <w:r>
              <w:t>Manually execute the SCED process</w:t>
            </w:r>
          </w:p>
        </w:tc>
      </w:tr>
      <w:tr w:rsidR="00031453" w14:paraId="4F6680C0" w14:textId="77777777" w:rsidTr="006744C1">
        <w:trPr>
          <w:trHeight w:val="576"/>
        </w:trPr>
        <w:tc>
          <w:tcPr>
            <w:tcW w:w="1638" w:type="dxa"/>
            <w:tcBorders>
              <w:top w:val="single" w:sz="4" w:space="0" w:color="auto"/>
              <w:left w:val="nil"/>
              <w:bottom w:val="single" w:sz="4" w:space="0" w:color="auto"/>
            </w:tcBorders>
            <w:vAlign w:val="center"/>
          </w:tcPr>
          <w:p w14:paraId="0171C2A2" w14:textId="3EBD2957" w:rsidR="00031453" w:rsidRDefault="00031453" w:rsidP="00031453">
            <w:pPr>
              <w:jc w:val="center"/>
              <w:rPr>
                <w:b/>
              </w:rPr>
            </w:pPr>
            <w:r>
              <w:rPr>
                <w:b/>
              </w:rPr>
              <w:t>South Texas Import Interface 85%</w:t>
            </w:r>
          </w:p>
        </w:tc>
        <w:tc>
          <w:tcPr>
            <w:tcW w:w="7347" w:type="dxa"/>
            <w:tcBorders>
              <w:top w:val="single" w:sz="4" w:space="0" w:color="auto"/>
              <w:bottom w:val="single" w:sz="4" w:space="0" w:color="auto"/>
              <w:right w:val="nil"/>
            </w:tcBorders>
            <w:vAlign w:val="center"/>
          </w:tcPr>
          <w:p w14:paraId="5B3A1C5D" w14:textId="77777777" w:rsidR="00031453" w:rsidRDefault="00031453" w:rsidP="00031453">
            <w:pPr>
              <w:rPr>
                <w:b/>
                <w:u w:val="single"/>
              </w:rPr>
            </w:pPr>
            <w:r>
              <w:rPr>
                <w:b/>
                <w:u w:val="single"/>
              </w:rPr>
              <w:t>IF:</w:t>
            </w:r>
          </w:p>
          <w:p w14:paraId="5F5F0236" w14:textId="6D4CD09A" w:rsidR="00031453" w:rsidRDefault="00240452" w:rsidP="007E512D">
            <w:pPr>
              <w:pStyle w:val="ListParagraph"/>
              <w:numPr>
                <w:ilvl w:val="0"/>
                <w:numId w:val="165"/>
              </w:numPr>
            </w:pPr>
            <w:r>
              <w:t xml:space="preserve">Either </w:t>
            </w:r>
            <w:r w:rsidR="00031453">
              <w:t>South Texas Import Interface flow</w:t>
            </w:r>
            <w:r>
              <w:t>s</w:t>
            </w:r>
            <w:r w:rsidR="00031453">
              <w:t xml:space="preserve"> </w:t>
            </w:r>
            <w:r>
              <w:t xml:space="preserve">are </w:t>
            </w:r>
            <w:r w:rsidR="00031453">
              <w:t xml:space="preserve">approaching 85% of </w:t>
            </w:r>
            <w:r w:rsidR="009A3CE5">
              <w:t xml:space="preserve">its </w:t>
            </w:r>
            <w:r w:rsidR="00031453">
              <w:t>limit and forecasted to be above and stay above 85%</w:t>
            </w:r>
            <w:r w:rsidR="009A3CE5">
              <w:t>;</w:t>
            </w:r>
          </w:p>
          <w:p w14:paraId="5AE4B712" w14:textId="77777777" w:rsidR="00031453" w:rsidRDefault="00031453" w:rsidP="00031453">
            <w:pPr>
              <w:rPr>
                <w:b/>
              </w:rPr>
            </w:pPr>
            <w:r>
              <w:rPr>
                <w:b/>
                <w:u w:val="single"/>
              </w:rPr>
              <w:t>THEN:</w:t>
            </w:r>
          </w:p>
          <w:p w14:paraId="0CCD2DF2" w14:textId="49581E87" w:rsidR="00B41C28" w:rsidRPr="00B41C28" w:rsidRDefault="00031453" w:rsidP="00B41C28">
            <w:pPr>
              <w:pStyle w:val="ListParagraph"/>
              <w:numPr>
                <w:ilvl w:val="0"/>
                <w:numId w:val="27"/>
              </w:numPr>
              <w:rPr>
                <w14:ligatures w14:val="standardContextual"/>
              </w:rPr>
            </w:pPr>
            <w:r>
              <w:t xml:space="preserve">Activate the </w:t>
            </w:r>
            <w:r w:rsidR="00522E6C">
              <w:t xml:space="preserve">appropriate </w:t>
            </w:r>
            <w:r>
              <w:t xml:space="preserve">South Texas Import Interface </w:t>
            </w:r>
            <w:r w:rsidR="00522E6C">
              <w:t>c</w:t>
            </w:r>
            <w:r>
              <w:t>onstraint</w:t>
            </w:r>
            <w:r w:rsidR="00B41C28" w:rsidRPr="00B41C28">
              <w:rPr>
                <w14:ligatures w14:val="standardContextual"/>
              </w:rPr>
              <w:t xml:space="preserve"> at 85% of </w:t>
            </w:r>
            <w:r w:rsidR="00522E6C">
              <w:rPr>
                <w14:ligatures w14:val="standardContextual"/>
              </w:rPr>
              <w:t>its</w:t>
            </w:r>
            <w:r w:rsidR="00522E6C" w:rsidRPr="00B41C28">
              <w:rPr>
                <w14:ligatures w14:val="standardContextual"/>
              </w:rPr>
              <w:t xml:space="preserve"> </w:t>
            </w:r>
            <w:r w:rsidR="00B41C28" w:rsidRPr="00B41C28">
              <w:rPr>
                <w14:ligatures w14:val="standardContextual"/>
              </w:rPr>
              <w:t>limit</w:t>
            </w:r>
            <w:r w:rsidR="00522E6C">
              <w:rPr>
                <w14:ligatures w14:val="standardContextual"/>
              </w:rPr>
              <w:t>,</w:t>
            </w:r>
          </w:p>
          <w:p w14:paraId="36686705" w14:textId="5497F556" w:rsidR="00B41C28" w:rsidRPr="00B41C28" w:rsidRDefault="00B41C28" w:rsidP="00B41C28">
            <w:pPr>
              <w:numPr>
                <w:ilvl w:val="0"/>
                <w:numId w:val="27"/>
              </w:numPr>
              <w:contextualSpacing/>
              <w:rPr>
                <w14:ligatures w14:val="standardContextual"/>
              </w:rPr>
            </w:pPr>
            <w:r w:rsidRPr="00B41C28">
              <w:rPr>
                <w14:ligatures w14:val="standardContextual"/>
              </w:rPr>
              <w:lastRenderedPageBreak/>
              <w:t>Match the Not to Exceed (NTE) percentage to the activated percent rating</w:t>
            </w:r>
            <w:r w:rsidR="00522E6C">
              <w:rPr>
                <w14:ligatures w14:val="standardContextual"/>
              </w:rPr>
              <w:t>,</w:t>
            </w:r>
          </w:p>
          <w:p w14:paraId="0444686B" w14:textId="1F5C1AAE" w:rsidR="00031453" w:rsidRDefault="00B41C28" w:rsidP="007E512D">
            <w:pPr>
              <w:pStyle w:val="ListParagraph"/>
              <w:numPr>
                <w:ilvl w:val="0"/>
                <w:numId w:val="165"/>
              </w:numPr>
              <w:rPr>
                <w:b/>
                <w:u w:val="single"/>
              </w:rPr>
            </w:pPr>
            <w:r w:rsidRPr="00B41C28">
              <w:rPr>
                <w14:ligatures w14:val="standardContextual"/>
              </w:rPr>
              <w:t>Adjust the NTE percentage before the activated percent rating to maintain and control up to 9</w:t>
            </w:r>
            <w:r>
              <w:rPr>
                <w14:ligatures w14:val="standardContextual"/>
              </w:rPr>
              <w:t>0</w:t>
            </w:r>
            <w:r w:rsidRPr="00B41C28">
              <w:rPr>
                <w14:ligatures w14:val="standardContextual"/>
              </w:rPr>
              <w:t>%.</w:t>
            </w:r>
          </w:p>
        </w:tc>
      </w:tr>
      <w:tr w:rsidR="00031453" w14:paraId="1DBCBFFA" w14:textId="77777777" w:rsidTr="006744C1">
        <w:trPr>
          <w:trHeight w:val="576"/>
        </w:trPr>
        <w:tc>
          <w:tcPr>
            <w:tcW w:w="1638" w:type="dxa"/>
            <w:tcBorders>
              <w:top w:val="single" w:sz="4" w:space="0" w:color="auto"/>
              <w:left w:val="nil"/>
              <w:bottom w:val="single" w:sz="4" w:space="0" w:color="auto"/>
            </w:tcBorders>
            <w:vAlign w:val="center"/>
          </w:tcPr>
          <w:p w14:paraId="32F2DFCD" w14:textId="6D0523BD" w:rsidR="00031453" w:rsidRDefault="00031453" w:rsidP="00031453">
            <w:pPr>
              <w:jc w:val="center"/>
              <w:rPr>
                <w:b/>
              </w:rPr>
            </w:pPr>
            <w:r>
              <w:rPr>
                <w:b/>
              </w:rPr>
              <w:lastRenderedPageBreak/>
              <w:t>South Texas Import Interface at 90%</w:t>
            </w:r>
          </w:p>
        </w:tc>
        <w:tc>
          <w:tcPr>
            <w:tcW w:w="7347" w:type="dxa"/>
            <w:tcBorders>
              <w:top w:val="single" w:sz="4" w:space="0" w:color="auto"/>
              <w:bottom w:val="single" w:sz="4" w:space="0" w:color="auto"/>
              <w:right w:val="nil"/>
            </w:tcBorders>
            <w:vAlign w:val="center"/>
          </w:tcPr>
          <w:p w14:paraId="46BC9015" w14:textId="77777777" w:rsidR="00031453" w:rsidRDefault="00031453" w:rsidP="00031453">
            <w:pPr>
              <w:rPr>
                <w:b/>
                <w:u w:val="single"/>
              </w:rPr>
            </w:pPr>
            <w:r>
              <w:rPr>
                <w:b/>
                <w:u w:val="single"/>
              </w:rPr>
              <w:t>IF:</w:t>
            </w:r>
          </w:p>
          <w:p w14:paraId="4AF04FFE" w14:textId="255C8303" w:rsidR="00031453" w:rsidRDefault="00CB6FD9" w:rsidP="00031453">
            <w:pPr>
              <w:pStyle w:val="ListParagraph"/>
              <w:numPr>
                <w:ilvl w:val="0"/>
                <w:numId w:val="27"/>
              </w:numPr>
            </w:pPr>
            <w:r>
              <w:t xml:space="preserve">Either </w:t>
            </w:r>
            <w:r w:rsidR="00031453">
              <w:t xml:space="preserve">South Texas Import Interface is at 90% of its </w:t>
            </w:r>
            <w:r>
              <w:t>limit</w:t>
            </w:r>
            <w:r w:rsidR="00031453">
              <w:t xml:space="preserve"> and cannot maintain 90% or below;</w:t>
            </w:r>
          </w:p>
          <w:p w14:paraId="00399F5D" w14:textId="77777777" w:rsidR="00031453" w:rsidRDefault="00031453" w:rsidP="00031453">
            <w:pPr>
              <w:rPr>
                <w:b/>
                <w:u w:val="single"/>
              </w:rPr>
            </w:pPr>
            <w:r>
              <w:rPr>
                <w:b/>
                <w:u w:val="single"/>
              </w:rPr>
              <w:t>THEN:</w:t>
            </w:r>
          </w:p>
          <w:p w14:paraId="3DA36F54" w14:textId="77777777" w:rsidR="00031453" w:rsidRDefault="00031453" w:rsidP="00031453">
            <w:pPr>
              <w:pStyle w:val="ListParagraph"/>
              <w:numPr>
                <w:ilvl w:val="0"/>
                <w:numId w:val="27"/>
              </w:numPr>
            </w:pPr>
            <w:r>
              <w:t>Ensure appropriate Resources have been RUC committed in the South Texas Area,</w:t>
            </w:r>
          </w:p>
          <w:p w14:paraId="41F2BA5D" w14:textId="77777777" w:rsidR="00031453" w:rsidRDefault="00031453" w:rsidP="00031453">
            <w:pPr>
              <w:pStyle w:val="ListParagraph"/>
              <w:numPr>
                <w:ilvl w:val="0"/>
                <w:numId w:val="27"/>
              </w:numPr>
            </w:pPr>
            <w:r>
              <w:t>Issue a Transmission Watch</w:t>
            </w:r>
          </w:p>
          <w:p w14:paraId="17E469A3" w14:textId="77777777" w:rsidR="00031453" w:rsidRDefault="00031453" w:rsidP="00031453">
            <w:pPr>
              <w:pStyle w:val="TableText"/>
              <w:numPr>
                <w:ilvl w:val="1"/>
                <w:numId w:val="27"/>
              </w:numPr>
              <w:tabs>
                <w:tab w:val="left" w:pos="965"/>
                <w:tab w:val="left" w:pos="1685"/>
              </w:tabs>
              <w:ind w:right="688"/>
            </w:pPr>
            <w:r>
              <w:t>Make Hotline call to TOs</w:t>
            </w:r>
          </w:p>
          <w:p w14:paraId="30B5629D" w14:textId="77777777" w:rsidR="00031453" w:rsidRDefault="00031453" w:rsidP="00031453">
            <w:pPr>
              <w:pStyle w:val="TableText"/>
              <w:numPr>
                <w:ilvl w:val="1"/>
                <w:numId w:val="27"/>
              </w:numPr>
              <w:tabs>
                <w:tab w:val="left" w:pos="965"/>
                <w:tab w:val="left" w:pos="1685"/>
              </w:tabs>
              <w:ind w:right="688"/>
            </w:pPr>
            <w:r>
              <w:t xml:space="preserve">Post message on the </w:t>
            </w:r>
            <w:r w:rsidRPr="00ED58B1">
              <w:t>ERCOT Website</w:t>
            </w:r>
          </w:p>
          <w:p w14:paraId="3994F70E" w14:textId="77777777" w:rsidR="00031453" w:rsidRDefault="00031453" w:rsidP="00031453">
            <w:pPr>
              <w:pStyle w:val="TableText"/>
              <w:numPr>
                <w:ilvl w:val="1"/>
                <w:numId w:val="27"/>
              </w:numPr>
              <w:tabs>
                <w:tab w:val="left" w:pos="965"/>
                <w:tab w:val="left" w:pos="1685"/>
              </w:tabs>
              <w:ind w:right="688"/>
            </w:pPr>
            <w:r>
              <w:t>Notify Real-Time Desk to make Hotline call to QSEs</w:t>
            </w:r>
          </w:p>
          <w:p w14:paraId="22D69BA5" w14:textId="4BC222E4" w:rsidR="00031453" w:rsidRDefault="008B71D7" w:rsidP="00031453">
            <w:pPr>
              <w:pStyle w:val="ListParagraph"/>
              <w:numPr>
                <w:ilvl w:val="0"/>
                <w:numId w:val="27"/>
              </w:numPr>
            </w:pPr>
            <w:ins w:id="202" w:author="Smith, Ira" w:date="2025-06-06T12:48:00Z" w16du:dateUtc="2025-06-06T17:48:00Z">
              <w:r>
                <w:t xml:space="preserve">Coordinate with the Shift Supervisor and Resource Desk to </w:t>
              </w:r>
            </w:ins>
            <w:del w:id="203" w:author="Smith, Ira" w:date="2025-06-06T12:48:00Z" w16du:dateUtc="2025-06-06T17:48:00Z">
              <w:r w:rsidR="00031453" w:rsidDel="008B71D7">
                <w:delText>R</w:delText>
              </w:r>
            </w:del>
            <w:ins w:id="204" w:author="Smith, Ira" w:date="2025-06-06T12:48:00Z" w16du:dateUtc="2025-06-06T17:48:00Z">
              <w:r>
                <w:t>r</w:t>
              </w:r>
            </w:ins>
            <w:r w:rsidR="00031453">
              <w:t>emove any A/S to increase capacity available to SCED such as ECRS</w:t>
            </w:r>
            <w:ins w:id="205" w:author="Smith, Ira" w:date="2025-03-12T11:53:00Z">
              <w:r w:rsidR="00C206C6">
                <w:t xml:space="preserve"> using </w:t>
              </w:r>
            </w:ins>
            <w:ins w:id="206" w:author="Smith, Ira" w:date="2025-06-06T12:49:00Z" w16du:dateUtc="2025-06-06T17:49:00Z">
              <w:r>
                <w:t>the AS Capability Manual Override</w:t>
              </w:r>
            </w:ins>
            <w:r w:rsidR="00031453">
              <w:t>,</w:t>
            </w:r>
          </w:p>
          <w:p w14:paraId="1E1DCE54" w14:textId="1C420C2D" w:rsidR="00031453" w:rsidRDefault="00031453" w:rsidP="00031453">
            <w:pPr>
              <w:pStyle w:val="ListParagraph"/>
              <w:numPr>
                <w:ilvl w:val="0"/>
                <w:numId w:val="27"/>
              </w:numPr>
            </w:pPr>
            <w:r>
              <w:t>Deploy any available Non-Spin in South Texas area</w:t>
            </w:r>
            <w:ins w:id="207" w:author="Smith, Ira" w:date="2025-03-12T11:53:00Z">
              <w:r w:rsidR="00C206C6">
                <w:t xml:space="preserve"> using</w:t>
              </w:r>
            </w:ins>
            <w:ins w:id="208" w:author="Smith, Ira" w:date="2025-03-12T11:54:00Z">
              <w:r w:rsidR="00C206C6">
                <w:t xml:space="preserve"> I_PASP or I_KALO constraints in the A/S Manager</w:t>
              </w:r>
            </w:ins>
            <w:r>
              <w:t>,</w:t>
            </w:r>
          </w:p>
          <w:p w14:paraId="788127A2" w14:textId="77777777" w:rsidR="00031453" w:rsidRDefault="00031453" w:rsidP="00031453">
            <w:pPr>
              <w:pStyle w:val="ListParagraph"/>
              <w:numPr>
                <w:ilvl w:val="0"/>
                <w:numId w:val="27"/>
              </w:numPr>
            </w:pPr>
            <w:r>
              <w:t>Request DC-Tie Operator to curtail export schedules on the South DC-Ties as needed to resolve the overload and post a DC Tie Curtailment Notice (DCTCN) on the ERCOT Website</w:t>
            </w:r>
          </w:p>
          <w:p w14:paraId="0DDA57C2" w14:textId="77777777" w:rsidR="00031453" w:rsidRDefault="00031453" w:rsidP="00031453">
            <w:pPr>
              <w:ind w:left="471"/>
            </w:pPr>
          </w:p>
          <w:p w14:paraId="0C656228" w14:textId="77777777" w:rsidR="00031453" w:rsidRPr="0011240A" w:rsidRDefault="00031453" w:rsidP="00031453">
            <w:pPr>
              <w:rPr>
                <w:b/>
                <w:bCs/>
                <w:iCs/>
                <w:highlight w:val="yellow"/>
                <w:u w:val="single"/>
              </w:rPr>
            </w:pPr>
            <w:r w:rsidRPr="0011240A">
              <w:rPr>
                <w:b/>
                <w:bCs/>
                <w:iCs/>
                <w:highlight w:val="yellow"/>
                <w:u w:val="single"/>
              </w:rPr>
              <w:t xml:space="preserve">T#110 Transmission Watch for South Texas Import Interface / [Deploy </w:t>
            </w:r>
            <w:del w:id="209" w:author="Smith, Ira" w:date="2025-06-17T15:34:00Z" w16du:dateUtc="2025-06-17T20:34:00Z">
              <w:r w:rsidRPr="0011240A" w:rsidDel="00E140BF">
                <w:rPr>
                  <w:b/>
                  <w:bCs/>
                  <w:iCs/>
                  <w:highlight w:val="yellow"/>
                  <w:u w:val="single"/>
                </w:rPr>
                <w:delText xml:space="preserve">ECRS and </w:delText>
              </w:r>
            </w:del>
            <w:r w:rsidRPr="0011240A">
              <w:rPr>
                <w:b/>
                <w:bCs/>
                <w:iCs/>
                <w:highlight w:val="yellow"/>
                <w:u w:val="single"/>
              </w:rPr>
              <w:t>Non-Spin]</w:t>
            </w:r>
          </w:p>
          <w:p w14:paraId="2873403F" w14:textId="77777777" w:rsidR="00031453" w:rsidRDefault="00031453" w:rsidP="00031453">
            <w:pPr>
              <w:rPr>
                <w:b/>
                <w:highlight w:val="yellow"/>
                <w:u w:val="single"/>
              </w:rPr>
            </w:pPr>
          </w:p>
          <w:p w14:paraId="68746EB3" w14:textId="77777777" w:rsidR="00031453" w:rsidRDefault="00031453" w:rsidP="00031453">
            <w:pPr>
              <w:rPr>
                <w:b/>
                <w:u w:val="single"/>
              </w:rPr>
            </w:pPr>
            <w:r>
              <w:rPr>
                <w:b/>
                <w:highlight w:val="yellow"/>
                <w:u w:val="single"/>
              </w:rPr>
              <w:t xml:space="preserve">Typical </w:t>
            </w:r>
            <w:r w:rsidRPr="00ED58B1">
              <w:rPr>
                <w:b/>
                <w:highlight w:val="yellow"/>
                <w:u w:val="single"/>
              </w:rPr>
              <w:t>ERCOT Website</w:t>
            </w:r>
            <w:r>
              <w:rPr>
                <w:b/>
                <w:highlight w:val="yellow"/>
                <w:u w:val="single"/>
              </w:rPr>
              <w:t xml:space="preserve"> Posting Script:</w:t>
            </w:r>
          </w:p>
          <w:p w14:paraId="2A80795D" w14:textId="55C7C39C" w:rsidR="00031453" w:rsidRDefault="00031453" w:rsidP="00031453">
            <w:pPr>
              <w:rPr>
                <w:b/>
                <w:u w:val="single"/>
              </w:rPr>
            </w:pPr>
            <w:r>
              <w:t>A Transmission Watch has been issued for the South Texas Import Interface.</w:t>
            </w:r>
          </w:p>
        </w:tc>
      </w:tr>
      <w:tr w:rsidR="001D39D8" w14:paraId="3689597C" w14:textId="77777777" w:rsidTr="006744C1">
        <w:trPr>
          <w:trHeight w:val="576"/>
        </w:trPr>
        <w:tc>
          <w:tcPr>
            <w:tcW w:w="1638" w:type="dxa"/>
            <w:tcBorders>
              <w:top w:val="single" w:sz="4" w:space="0" w:color="auto"/>
              <w:left w:val="nil"/>
              <w:bottom w:val="single" w:sz="4" w:space="0" w:color="auto"/>
            </w:tcBorders>
            <w:vAlign w:val="center"/>
          </w:tcPr>
          <w:p w14:paraId="266BE857" w14:textId="42929A69" w:rsidR="001D39D8" w:rsidRDefault="001D39D8" w:rsidP="00031453">
            <w:pPr>
              <w:jc w:val="center"/>
              <w:rPr>
                <w:b/>
              </w:rPr>
            </w:pPr>
            <w:del w:id="210" w:author="Smith, Ira" w:date="2025-06-06T12:49:00Z" w16du:dateUtc="2025-06-06T17:49:00Z">
              <w:r w:rsidDel="008B71D7">
                <w:rPr>
                  <w:b/>
                </w:rPr>
                <w:delText>Note</w:delText>
              </w:r>
            </w:del>
          </w:p>
        </w:tc>
        <w:tc>
          <w:tcPr>
            <w:tcW w:w="7347" w:type="dxa"/>
            <w:tcBorders>
              <w:top w:val="single" w:sz="4" w:space="0" w:color="auto"/>
              <w:bottom w:val="single" w:sz="4" w:space="0" w:color="auto"/>
              <w:right w:val="nil"/>
            </w:tcBorders>
            <w:vAlign w:val="center"/>
          </w:tcPr>
          <w:p w14:paraId="14BD2035" w14:textId="3BAEF8FB" w:rsidR="001D39D8" w:rsidRDefault="001D39D8" w:rsidP="00031453">
            <w:pPr>
              <w:rPr>
                <w:b/>
                <w:u w:val="single"/>
              </w:rPr>
            </w:pPr>
            <w:del w:id="211" w:author="Smith, Ira" w:date="2025-06-06T12:49:00Z" w16du:dateUtc="2025-06-06T17:49:00Z">
              <w:r w:rsidDel="008B71D7">
                <w:delText>When the Non-Spin Resource is on-line, they must change their Non-Spin schedule to 0 for SCED to dispatch them.</w:delText>
              </w:r>
            </w:del>
          </w:p>
        </w:tc>
      </w:tr>
      <w:tr w:rsidR="001D39D8" w14:paraId="568AB3DE" w14:textId="77777777" w:rsidTr="006744C1">
        <w:trPr>
          <w:trHeight w:val="576"/>
        </w:trPr>
        <w:tc>
          <w:tcPr>
            <w:tcW w:w="1638" w:type="dxa"/>
            <w:tcBorders>
              <w:top w:val="single" w:sz="4" w:space="0" w:color="auto"/>
              <w:left w:val="nil"/>
              <w:bottom w:val="single" w:sz="4" w:space="0" w:color="auto"/>
            </w:tcBorders>
            <w:vAlign w:val="center"/>
          </w:tcPr>
          <w:p w14:paraId="48F2CB01" w14:textId="3D6556B3" w:rsidR="001D39D8" w:rsidRDefault="001D39D8" w:rsidP="00031453">
            <w:pPr>
              <w:jc w:val="center"/>
              <w:rPr>
                <w:b/>
              </w:rPr>
            </w:pPr>
            <w:r>
              <w:rPr>
                <w:b/>
              </w:rPr>
              <w:t>South Texas Import Interface at 95%</w:t>
            </w:r>
          </w:p>
        </w:tc>
        <w:tc>
          <w:tcPr>
            <w:tcW w:w="7347" w:type="dxa"/>
            <w:tcBorders>
              <w:top w:val="single" w:sz="4" w:space="0" w:color="auto"/>
              <w:bottom w:val="single" w:sz="4" w:space="0" w:color="auto"/>
              <w:right w:val="nil"/>
            </w:tcBorders>
            <w:vAlign w:val="center"/>
          </w:tcPr>
          <w:p w14:paraId="35727331" w14:textId="77777777" w:rsidR="001D39D8" w:rsidRDefault="001D39D8" w:rsidP="001D39D8">
            <w:pPr>
              <w:pStyle w:val="TableText"/>
              <w:tabs>
                <w:tab w:val="left" w:pos="965"/>
                <w:tab w:val="left" w:pos="1685"/>
              </w:tabs>
              <w:ind w:right="688"/>
              <w:rPr>
                <w:b/>
                <w:u w:val="single"/>
              </w:rPr>
            </w:pPr>
            <w:r>
              <w:rPr>
                <w:b/>
                <w:u w:val="single"/>
              </w:rPr>
              <w:t>IF:</w:t>
            </w:r>
          </w:p>
          <w:p w14:paraId="02B9EFF4" w14:textId="185C97CC" w:rsidR="001D39D8" w:rsidRDefault="00B42326" w:rsidP="007E512D">
            <w:pPr>
              <w:pStyle w:val="TableText"/>
              <w:numPr>
                <w:ilvl w:val="0"/>
                <w:numId w:val="251"/>
              </w:numPr>
              <w:tabs>
                <w:tab w:val="left" w:pos="965"/>
                <w:tab w:val="left" w:pos="1685"/>
              </w:tabs>
              <w:ind w:right="688"/>
            </w:pPr>
            <w:r>
              <w:t>T</w:t>
            </w:r>
            <w:r w:rsidR="001D39D8">
              <w:t xml:space="preserve">he following conditions exist </w:t>
            </w:r>
            <w:r w:rsidR="001D39D8" w:rsidRPr="008E0F52">
              <w:t>without a generation solution</w:t>
            </w:r>
            <w:r w:rsidR="001D39D8">
              <w:t>:</w:t>
            </w:r>
          </w:p>
          <w:p w14:paraId="34B318C9" w14:textId="1EF6E9D9" w:rsidR="001D39D8" w:rsidRPr="008E0F52" w:rsidRDefault="008628C3" w:rsidP="007E512D">
            <w:pPr>
              <w:pStyle w:val="TableText"/>
              <w:numPr>
                <w:ilvl w:val="0"/>
                <w:numId w:val="123"/>
              </w:numPr>
              <w:tabs>
                <w:tab w:val="left" w:pos="965"/>
                <w:tab w:val="left" w:pos="1685"/>
              </w:tabs>
              <w:ind w:right="688"/>
            </w:pPr>
            <w:r>
              <w:t xml:space="preserve">Either </w:t>
            </w:r>
            <w:r w:rsidR="001D39D8">
              <w:t>South Texas Import Interface</w:t>
            </w:r>
            <w:r w:rsidR="001D39D8" w:rsidRPr="008E0F52">
              <w:t xml:space="preserve"> </w:t>
            </w:r>
            <w:r w:rsidR="00E4260A">
              <w:t>flows are</w:t>
            </w:r>
            <w:r w:rsidR="008B37B2">
              <w:t xml:space="preserve"> </w:t>
            </w:r>
            <w:r w:rsidR="006837E5">
              <w:t xml:space="preserve">approaches 95% of its </w:t>
            </w:r>
            <w:r>
              <w:t>limit</w:t>
            </w:r>
            <w:r w:rsidR="001D39D8" w:rsidRPr="008E0F52">
              <w:t xml:space="preserve"> </w:t>
            </w:r>
            <w:r w:rsidR="001D39D8">
              <w:t>and forecasted to stay above 95%</w:t>
            </w:r>
            <w:r w:rsidR="006837E5">
              <w:t>;</w:t>
            </w:r>
            <w:r w:rsidR="001D39D8">
              <w:t xml:space="preserve"> </w:t>
            </w:r>
          </w:p>
          <w:p w14:paraId="04DDDE54" w14:textId="77777777" w:rsidR="001D39D8" w:rsidRDefault="001D39D8" w:rsidP="001D39D8">
            <w:pPr>
              <w:pStyle w:val="TableText"/>
              <w:tabs>
                <w:tab w:val="left" w:pos="965"/>
                <w:tab w:val="left" w:pos="1685"/>
              </w:tabs>
              <w:ind w:right="688"/>
              <w:rPr>
                <w:b/>
                <w:u w:val="single"/>
              </w:rPr>
            </w:pPr>
            <w:r>
              <w:rPr>
                <w:b/>
                <w:u w:val="single"/>
              </w:rPr>
              <w:t>THEN:</w:t>
            </w:r>
          </w:p>
          <w:p w14:paraId="4EA6F649" w14:textId="098B9E08" w:rsidR="001D39D8" w:rsidRDefault="001D39D8" w:rsidP="007E512D">
            <w:pPr>
              <w:pStyle w:val="TableText"/>
              <w:numPr>
                <w:ilvl w:val="0"/>
                <w:numId w:val="123"/>
              </w:numPr>
              <w:tabs>
                <w:tab w:val="left" w:pos="965"/>
                <w:tab w:val="left" w:pos="1685"/>
              </w:tabs>
              <w:ind w:right="688"/>
              <w:rPr>
                <w:b/>
                <w:u w:val="single"/>
              </w:rPr>
            </w:pPr>
            <w:r>
              <w:t>Coordinate with the Resource Operator to deploy Load Resources in South Texas area as needed.</w:t>
            </w:r>
          </w:p>
          <w:p w14:paraId="1652ACAC" w14:textId="77777777" w:rsidR="001D39D8" w:rsidRDefault="001D39D8" w:rsidP="007E512D">
            <w:pPr>
              <w:pStyle w:val="TableText"/>
              <w:numPr>
                <w:ilvl w:val="0"/>
                <w:numId w:val="123"/>
              </w:numPr>
              <w:tabs>
                <w:tab w:val="left" w:pos="965"/>
                <w:tab w:val="left" w:pos="1685"/>
              </w:tabs>
              <w:ind w:right="688"/>
              <w:rPr>
                <w:b/>
                <w:u w:val="single"/>
              </w:rPr>
            </w:pPr>
            <w:r>
              <w:t>Issue a Transmission Emergency Notice</w:t>
            </w:r>
          </w:p>
          <w:p w14:paraId="7CB6F9EE" w14:textId="77777777" w:rsidR="001D39D8" w:rsidRDefault="001D39D8" w:rsidP="007E512D">
            <w:pPr>
              <w:pStyle w:val="TableText"/>
              <w:numPr>
                <w:ilvl w:val="1"/>
                <w:numId w:val="123"/>
              </w:numPr>
              <w:tabs>
                <w:tab w:val="left" w:pos="965"/>
                <w:tab w:val="left" w:pos="1685"/>
              </w:tabs>
              <w:ind w:right="688"/>
            </w:pPr>
            <w:r>
              <w:t>Make Hotline call to TOs</w:t>
            </w:r>
          </w:p>
          <w:p w14:paraId="129F0930" w14:textId="77777777" w:rsidR="001D39D8" w:rsidRDefault="001D39D8" w:rsidP="007E512D">
            <w:pPr>
              <w:pStyle w:val="TableText"/>
              <w:numPr>
                <w:ilvl w:val="1"/>
                <w:numId w:val="123"/>
              </w:numPr>
              <w:tabs>
                <w:tab w:val="left" w:pos="965"/>
                <w:tab w:val="left" w:pos="1685"/>
              </w:tabs>
              <w:ind w:right="688"/>
            </w:pPr>
            <w:r>
              <w:t xml:space="preserve">Posting message on the </w:t>
            </w:r>
            <w:r w:rsidRPr="00ED58B1">
              <w:t>ERCOT Website</w:t>
            </w:r>
          </w:p>
          <w:p w14:paraId="7A30354D" w14:textId="77777777" w:rsidR="001D39D8" w:rsidRDefault="001D39D8" w:rsidP="007E512D">
            <w:pPr>
              <w:pStyle w:val="TableText"/>
              <w:numPr>
                <w:ilvl w:val="1"/>
                <w:numId w:val="123"/>
              </w:numPr>
              <w:tabs>
                <w:tab w:val="left" w:pos="965"/>
                <w:tab w:val="left" w:pos="1685"/>
              </w:tabs>
              <w:ind w:right="688"/>
            </w:pPr>
            <w:r>
              <w:t>Notify Real-Time Desk to make Hotline call to QSEs</w:t>
            </w:r>
          </w:p>
          <w:p w14:paraId="25FC1722" w14:textId="77777777" w:rsidR="001D39D8" w:rsidRPr="0011240A" w:rsidRDefault="001D39D8" w:rsidP="001D39D8">
            <w:pPr>
              <w:pStyle w:val="TableText"/>
              <w:rPr>
                <w:b/>
                <w:bCs/>
                <w:iCs/>
                <w:highlight w:val="yellow"/>
                <w:u w:val="single"/>
              </w:rPr>
            </w:pPr>
            <w:r w:rsidRPr="0011240A">
              <w:rPr>
                <w:b/>
                <w:bCs/>
                <w:iCs/>
                <w:highlight w:val="yellow"/>
                <w:u w:val="single"/>
              </w:rPr>
              <w:t>T#111 Transmission Emergency Notice for South Texas Import Interface / [Deploy Load Resources]</w:t>
            </w:r>
          </w:p>
          <w:p w14:paraId="53103BBB" w14:textId="77777777" w:rsidR="001D39D8" w:rsidRDefault="001D39D8" w:rsidP="001D39D8">
            <w:pPr>
              <w:pStyle w:val="TableText"/>
            </w:pPr>
          </w:p>
          <w:p w14:paraId="30D0609B" w14:textId="77777777" w:rsidR="001D39D8" w:rsidRDefault="001D39D8" w:rsidP="001D39D8">
            <w:pPr>
              <w:rPr>
                <w:b/>
                <w:u w:val="single"/>
              </w:rPr>
            </w:pPr>
            <w:r>
              <w:rPr>
                <w:b/>
                <w:highlight w:val="yellow"/>
                <w:u w:val="single"/>
              </w:rPr>
              <w:t xml:space="preserve">Typical </w:t>
            </w:r>
            <w:r w:rsidRPr="00ED58B1">
              <w:rPr>
                <w:b/>
                <w:highlight w:val="yellow"/>
                <w:u w:val="single"/>
              </w:rPr>
              <w:t>ERCOT Website</w:t>
            </w:r>
            <w:r>
              <w:rPr>
                <w:b/>
                <w:highlight w:val="yellow"/>
                <w:u w:val="single"/>
              </w:rPr>
              <w:t xml:space="preserve"> Posting Script:</w:t>
            </w:r>
          </w:p>
          <w:p w14:paraId="2562B371" w14:textId="7C3488AD" w:rsidR="001D39D8" w:rsidRDefault="001D39D8" w:rsidP="006744C1">
            <w:r>
              <w:lastRenderedPageBreak/>
              <w:t>Transmission Emergency Notice has been issued for the South Texas Import Interface</w:t>
            </w:r>
            <w:r w:rsidR="006744C1">
              <w:t>.</w:t>
            </w:r>
          </w:p>
        </w:tc>
      </w:tr>
      <w:tr w:rsidR="001D39D8" w14:paraId="1DA5C2DF" w14:textId="77777777" w:rsidTr="006744C1">
        <w:trPr>
          <w:trHeight w:val="576"/>
        </w:trPr>
        <w:tc>
          <w:tcPr>
            <w:tcW w:w="1638" w:type="dxa"/>
            <w:tcBorders>
              <w:top w:val="single" w:sz="4" w:space="0" w:color="auto"/>
              <w:left w:val="nil"/>
              <w:bottom w:val="single" w:sz="4" w:space="0" w:color="auto"/>
            </w:tcBorders>
            <w:vAlign w:val="center"/>
          </w:tcPr>
          <w:p w14:paraId="73E6D461" w14:textId="47599FCC" w:rsidR="001D39D8" w:rsidRDefault="001D39D8" w:rsidP="00031453">
            <w:pPr>
              <w:jc w:val="center"/>
              <w:rPr>
                <w:b/>
              </w:rPr>
            </w:pPr>
            <w:r>
              <w:rPr>
                <w:b/>
              </w:rPr>
              <w:lastRenderedPageBreak/>
              <w:t>CENACE DC Ties</w:t>
            </w:r>
          </w:p>
        </w:tc>
        <w:tc>
          <w:tcPr>
            <w:tcW w:w="7347" w:type="dxa"/>
            <w:tcBorders>
              <w:top w:val="single" w:sz="4" w:space="0" w:color="auto"/>
              <w:bottom w:val="single" w:sz="4" w:space="0" w:color="auto"/>
              <w:right w:val="nil"/>
            </w:tcBorders>
            <w:vAlign w:val="center"/>
          </w:tcPr>
          <w:p w14:paraId="2BCF67F9" w14:textId="77777777" w:rsidR="001D39D8" w:rsidRDefault="001D39D8" w:rsidP="001D39D8">
            <w:pPr>
              <w:pStyle w:val="TableText"/>
              <w:tabs>
                <w:tab w:val="left" w:pos="965"/>
                <w:tab w:val="left" w:pos="1685"/>
              </w:tabs>
              <w:ind w:right="688"/>
              <w:rPr>
                <w:b/>
                <w:u w:val="single"/>
              </w:rPr>
            </w:pPr>
            <w:r>
              <w:rPr>
                <w:b/>
                <w:u w:val="single"/>
              </w:rPr>
              <w:t>IF:</w:t>
            </w:r>
          </w:p>
          <w:p w14:paraId="58FBBCE5" w14:textId="46B3CC1E" w:rsidR="001D39D8" w:rsidRDefault="001D39D8" w:rsidP="007E512D">
            <w:pPr>
              <w:pStyle w:val="TableText"/>
              <w:numPr>
                <w:ilvl w:val="0"/>
                <w:numId w:val="123"/>
              </w:numPr>
              <w:tabs>
                <w:tab w:val="left" w:pos="965"/>
                <w:tab w:val="left" w:pos="1685"/>
              </w:tabs>
              <w:ind w:right="688"/>
            </w:pPr>
            <w:r>
              <w:t xml:space="preserve">The Transmission Emergency is issued, AND one of the following conditions exist </w:t>
            </w:r>
            <w:r w:rsidRPr="008E0F52">
              <w:t>without a generation solution</w:t>
            </w:r>
            <w:r>
              <w:t>:</w:t>
            </w:r>
          </w:p>
          <w:p w14:paraId="2E3729B4" w14:textId="1EE2A6B0" w:rsidR="001D39D8" w:rsidRDefault="007617EC" w:rsidP="007E512D">
            <w:pPr>
              <w:pStyle w:val="TableText"/>
              <w:numPr>
                <w:ilvl w:val="0"/>
                <w:numId w:val="123"/>
              </w:numPr>
              <w:tabs>
                <w:tab w:val="left" w:pos="965"/>
                <w:tab w:val="left" w:pos="1685"/>
              </w:tabs>
              <w:ind w:right="688"/>
            </w:pPr>
            <w:r>
              <w:t xml:space="preserve">Either </w:t>
            </w:r>
            <w:r w:rsidR="001D39D8">
              <w:t>South Texas Import Interface</w:t>
            </w:r>
            <w:r w:rsidR="001D39D8" w:rsidRPr="008E0F52">
              <w:t xml:space="preserve"> </w:t>
            </w:r>
            <w:r>
              <w:t>flows are</w:t>
            </w:r>
            <w:r w:rsidR="001D39D8" w:rsidRPr="008E0F52">
              <w:t xml:space="preserve"> above 95%</w:t>
            </w:r>
            <w:r w:rsidR="001D39D8">
              <w:t xml:space="preserve"> of its </w:t>
            </w:r>
            <w:r>
              <w:t>limit</w:t>
            </w:r>
            <w:r w:rsidR="001D39D8" w:rsidRPr="008E0F52">
              <w:t xml:space="preserve"> </w:t>
            </w:r>
            <w:r w:rsidR="001D39D8">
              <w:t>and forecasted to stay above 95%</w:t>
            </w:r>
            <w:r>
              <w:t>;</w:t>
            </w:r>
          </w:p>
          <w:p w14:paraId="15479E62" w14:textId="77777777" w:rsidR="001D39D8" w:rsidRDefault="001D39D8" w:rsidP="001D39D8">
            <w:pPr>
              <w:pStyle w:val="TableText"/>
              <w:tabs>
                <w:tab w:val="left" w:pos="965"/>
                <w:tab w:val="left" w:pos="1685"/>
              </w:tabs>
              <w:ind w:right="688"/>
              <w:rPr>
                <w:b/>
                <w:u w:val="single"/>
              </w:rPr>
            </w:pPr>
            <w:r>
              <w:rPr>
                <w:b/>
                <w:u w:val="single"/>
              </w:rPr>
              <w:t>THEN:</w:t>
            </w:r>
          </w:p>
          <w:p w14:paraId="7793CDB8" w14:textId="77777777" w:rsidR="001D39D8" w:rsidRDefault="001D39D8" w:rsidP="007E512D">
            <w:pPr>
              <w:pStyle w:val="TableText"/>
              <w:numPr>
                <w:ilvl w:val="0"/>
                <w:numId w:val="123"/>
              </w:numPr>
              <w:tabs>
                <w:tab w:val="left" w:pos="965"/>
                <w:tab w:val="left" w:pos="1685"/>
              </w:tabs>
              <w:ind w:right="688"/>
              <w:rPr>
                <w:b/>
                <w:u w:val="single"/>
              </w:rPr>
            </w:pPr>
            <w:r>
              <w:t>Request DC-Tie Operators to curtail any exports on the South DC-Ties</w:t>
            </w:r>
          </w:p>
          <w:p w14:paraId="7C480DEA" w14:textId="77777777" w:rsidR="001D39D8" w:rsidRDefault="001D39D8" w:rsidP="007E512D">
            <w:pPr>
              <w:pStyle w:val="TableText"/>
              <w:numPr>
                <w:ilvl w:val="0"/>
                <w:numId w:val="123"/>
              </w:numPr>
              <w:tabs>
                <w:tab w:val="left" w:pos="965"/>
                <w:tab w:val="left" w:pos="1685"/>
              </w:tabs>
              <w:ind w:right="688"/>
              <w:rPr>
                <w:b/>
                <w:u w:val="single"/>
              </w:rPr>
            </w:pPr>
            <w:r>
              <w:t>Request emergency energy from the appropriate DC-Tie Operator across the South DC-Ties.</w:t>
            </w:r>
          </w:p>
          <w:p w14:paraId="734AD6CC" w14:textId="77777777" w:rsidR="001D39D8" w:rsidRDefault="001D39D8" w:rsidP="001D39D8">
            <w:pPr>
              <w:pStyle w:val="TableText"/>
              <w:tabs>
                <w:tab w:val="left" w:pos="965"/>
                <w:tab w:val="left" w:pos="1685"/>
              </w:tabs>
              <w:ind w:right="688"/>
              <w:rPr>
                <w:b/>
                <w:u w:val="single"/>
              </w:rPr>
            </w:pPr>
            <w:r>
              <w:rPr>
                <w:b/>
                <w:u w:val="single"/>
              </w:rPr>
              <w:t>IF:</w:t>
            </w:r>
          </w:p>
          <w:p w14:paraId="191F35A4" w14:textId="77777777" w:rsidR="001D39D8" w:rsidRDefault="001D39D8" w:rsidP="007E512D">
            <w:pPr>
              <w:pStyle w:val="TableText"/>
              <w:numPr>
                <w:ilvl w:val="0"/>
                <w:numId w:val="123"/>
              </w:numPr>
              <w:tabs>
                <w:tab w:val="left" w:pos="965"/>
                <w:tab w:val="left" w:pos="1685"/>
              </w:tabs>
              <w:ind w:right="688"/>
            </w:pPr>
            <w:r>
              <w:t>CENACE can send emergency assistance:</w:t>
            </w:r>
          </w:p>
          <w:p w14:paraId="6EEE0866" w14:textId="77777777" w:rsidR="001D39D8" w:rsidRDefault="001D39D8" w:rsidP="001D39D8">
            <w:pPr>
              <w:pStyle w:val="TableText"/>
              <w:tabs>
                <w:tab w:val="left" w:pos="965"/>
                <w:tab w:val="left" w:pos="1685"/>
              </w:tabs>
              <w:ind w:left="720" w:right="688"/>
            </w:pPr>
          </w:p>
          <w:p w14:paraId="5D598CD9" w14:textId="77777777" w:rsidR="001D39D8" w:rsidRDefault="001D39D8" w:rsidP="001D39D8">
            <w:pPr>
              <w:pStyle w:val="TableText"/>
              <w:tabs>
                <w:tab w:val="left" w:pos="965"/>
                <w:tab w:val="left" w:pos="1685"/>
              </w:tabs>
              <w:ind w:right="688"/>
              <w:rPr>
                <w:b/>
                <w:u w:val="single"/>
              </w:rPr>
            </w:pPr>
            <w:r>
              <w:rPr>
                <w:b/>
                <w:u w:val="single"/>
              </w:rPr>
              <w:t>THEN:</w:t>
            </w:r>
          </w:p>
          <w:p w14:paraId="796E75AF" w14:textId="4F7D4A7B" w:rsidR="001D39D8" w:rsidRDefault="001D39D8" w:rsidP="009E3ADA">
            <w:pPr>
              <w:pStyle w:val="TableText"/>
              <w:numPr>
                <w:ilvl w:val="0"/>
                <w:numId w:val="123"/>
              </w:numPr>
              <w:tabs>
                <w:tab w:val="left" w:pos="965"/>
                <w:tab w:val="left" w:pos="1685"/>
              </w:tabs>
              <w:ind w:right="688"/>
              <w:rPr>
                <w:b/>
                <w:u w:val="single"/>
              </w:rPr>
            </w:pPr>
            <w:r>
              <w:t>Notify the ERCOT DC-Tie Operators with information for an electronic Dispatch Instruction to be issued</w:t>
            </w:r>
          </w:p>
        </w:tc>
      </w:tr>
      <w:tr w:rsidR="001D39D8" w14:paraId="631F58CD" w14:textId="77777777" w:rsidTr="006744C1">
        <w:trPr>
          <w:trHeight w:val="576"/>
        </w:trPr>
        <w:tc>
          <w:tcPr>
            <w:tcW w:w="1638" w:type="dxa"/>
            <w:tcBorders>
              <w:top w:val="single" w:sz="4" w:space="0" w:color="auto"/>
              <w:left w:val="nil"/>
              <w:bottom w:val="single" w:sz="4" w:space="0" w:color="auto"/>
            </w:tcBorders>
            <w:vAlign w:val="center"/>
          </w:tcPr>
          <w:p w14:paraId="13CC9B24" w14:textId="2679C0E5" w:rsidR="001D39D8" w:rsidRDefault="001D39D8" w:rsidP="00031453">
            <w:pPr>
              <w:jc w:val="center"/>
              <w:rPr>
                <w:b/>
              </w:rPr>
            </w:pPr>
            <w:r>
              <w:rPr>
                <w:b/>
              </w:rPr>
              <w:t>South Texas Import Interface 100%</w:t>
            </w:r>
          </w:p>
        </w:tc>
        <w:tc>
          <w:tcPr>
            <w:tcW w:w="7347" w:type="dxa"/>
            <w:tcBorders>
              <w:top w:val="single" w:sz="4" w:space="0" w:color="auto"/>
              <w:bottom w:val="single" w:sz="4" w:space="0" w:color="auto"/>
              <w:right w:val="nil"/>
            </w:tcBorders>
            <w:vAlign w:val="center"/>
          </w:tcPr>
          <w:p w14:paraId="225A09F5" w14:textId="77777777" w:rsidR="001D39D8" w:rsidRDefault="001D39D8" w:rsidP="001D39D8">
            <w:pPr>
              <w:pStyle w:val="TableText"/>
              <w:tabs>
                <w:tab w:val="left" w:pos="965"/>
                <w:tab w:val="left" w:pos="1685"/>
              </w:tabs>
              <w:ind w:right="688"/>
              <w:rPr>
                <w:b/>
                <w:u w:val="single"/>
              </w:rPr>
            </w:pPr>
            <w:r>
              <w:rPr>
                <w:b/>
                <w:u w:val="single"/>
              </w:rPr>
              <w:t>IF:</w:t>
            </w:r>
          </w:p>
          <w:p w14:paraId="733CD2D8" w14:textId="73B3A4AB" w:rsidR="001D39D8" w:rsidRDefault="001D39D8" w:rsidP="007E512D">
            <w:pPr>
              <w:pStyle w:val="TableText"/>
              <w:numPr>
                <w:ilvl w:val="0"/>
                <w:numId w:val="123"/>
              </w:numPr>
              <w:tabs>
                <w:tab w:val="left" w:pos="965"/>
                <w:tab w:val="left" w:pos="1685"/>
              </w:tabs>
              <w:ind w:right="688"/>
            </w:pPr>
            <w:r>
              <w:t xml:space="preserve">There are no exports schedules to curtail, or exports have been curtailed and the transmission area is in an unreliable condition </w:t>
            </w:r>
            <w:r w:rsidRPr="008E0F52">
              <w:t>without a generation solution</w:t>
            </w:r>
            <w:r w:rsidR="00922F2A">
              <w:t>, AND</w:t>
            </w:r>
            <w:r>
              <w:t>:</w:t>
            </w:r>
          </w:p>
          <w:p w14:paraId="7F71964F" w14:textId="6309A704" w:rsidR="001D39D8" w:rsidRDefault="00922F2A" w:rsidP="00922F2A">
            <w:pPr>
              <w:pStyle w:val="TableText"/>
              <w:numPr>
                <w:ilvl w:val="0"/>
                <w:numId w:val="123"/>
              </w:numPr>
              <w:tabs>
                <w:tab w:val="left" w:pos="965"/>
                <w:tab w:val="left" w:pos="1685"/>
              </w:tabs>
              <w:ind w:right="688"/>
            </w:pPr>
            <w:r>
              <w:t xml:space="preserve">Either </w:t>
            </w:r>
            <w:r w:rsidR="001D39D8">
              <w:t xml:space="preserve">South Texas Import Interface </w:t>
            </w:r>
            <w:r>
              <w:t xml:space="preserve">flows are approaching </w:t>
            </w:r>
            <w:r w:rsidR="001D39D8">
              <w:t xml:space="preserve">100% of its </w:t>
            </w:r>
            <w:r>
              <w:t>limit</w:t>
            </w:r>
            <w:r w:rsidR="001D39D8">
              <w:t xml:space="preserve"> and cannot maintain 100% or below</w:t>
            </w:r>
            <w:r w:rsidR="005110F8">
              <w:t>;</w:t>
            </w:r>
          </w:p>
          <w:p w14:paraId="43A05FFE" w14:textId="77777777" w:rsidR="001D39D8" w:rsidRDefault="001D39D8" w:rsidP="001D39D8">
            <w:pPr>
              <w:rPr>
                <w:b/>
              </w:rPr>
            </w:pPr>
            <w:r>
              <w:rPr>
                <w:b/>
              </w:rPr>
              <w:t>THEN:</w:t>
            </w:r>
          </w:p>
          <w:p w14:paraId="7A8F6085" w14:textId="77777777" w:rsidR="001D39D8" w:rsidRPr="00F37C18" w:rsidRDefault="001D39D8" w:rsidP="007E512D">
            <w:pPr>
              <w:pStyle w:val="TableText"/>
              <w:numPr>
                <w:ilvl w:val="0"/>
                <w:numId w:val="123"/>
              </w:numPr>
              <w:tabs>
                <w:tab w:val="left" w:pos="965"/>
                <w:tab w:val="left" w:pos="1685"/>
              </w:tabs>
              <w:ind w:right="688"/>
              <w:rPr>
                <w:b/>
                <w:u w:val="single"/>
              </w:rPr>
            </w:pPr>
            <w:r>
              <w:t>Follow the South Texas Import Interface Mitigation Plan for load shed.</w:t>
            </w:r>
          </w:p>
          <w:p w14:paraId="6976D8EE" w14:textId="77777777" w:rsidR="001D39D8" w:rsidRDefault="001D39D8" w:rsidP="007E512D">
            <w:pPr>
              <w:pStyle w:val="TableText"/>
              <w:numPr>
                <w:ilvl w:val="0"/>
                <w:numId w:val="123"/>
              </w:numPr>
              <w:jc w:val="both"/>
            </w:pPr>
            <w:r>
              <w:t>Notify Shift Supervisor to make NXT notification.</w:t>
            </w:r>
          </w:p>
          <w:p w14:paraId="0F6D242A" w14:textId="77777777" w:rsidR="001D39D8" w:rsidRPr="00D571F1" w:rsidRDefault="001D39D8" w:rsidP="001D39D8">
            <w:pPr>
              <w:pStyle w:val="TableText"/>
              <w:tabs>
                <w:tab w:val="left" w:pos="965"/>
                <w:tab w:val="left" w:pos="1685"/>
              </w:tabs>
              <w:ind w:right="688"/>
              <w:rPr>
                <w:b/>
                <w:u w:val="single"/>
              </w:rPr>
            </w:pPr>
          </w:p>
          <w:p w14:paraId="2B6880BB" w14:textId="40D8B35D" w:rsidR="001D39D8" w:rsidRDefault="001D39D8" w:rsidP="003218BE">
            <w:pPr>
              <w:pStyle w:val="TableText"/>
              <w:jc w:val="both"/>
              <w:rPr>
                <w:b/>
                <w:u w:val="single"/>
              </w:rPr>
            </w:pPr>
            <w:r>
              <w:rPr>
                <w:b/>
                <w:highlight w:val="yellow"/>
                <w:u w:val="single"/>
              </w:rPr>
              <w:t xml:space="preserve">T#112 </w:t>
            </w:r>
            <w:r w:rsidRPr="0011240A">
              <w:rPr>
                <w:b/>
                <w:highlight w:val="yellow"/>
                <w:u w:val="single"/>
              </w:rPr>
              <w:t>Transmission Emergency Notice for South Texas Import Interface</w:t>
            </w:r>
            <w:r>
              <w:rPr>
                <w:b/>
                <w:highlight w:val="yellow"/>
                <w:u w:val="single"/>
              </w:rPr>
              <w:t>, Firm Load Shed</w:t>
            </w:r>
          </w:p>
        </w:tc>
      </w:tr>
      <w:tr w:rsidR="001D39D8" w14:paraId="3E8B5125" w14:textId="77777777" w:rsidTr="006744C1">
        <w:trPr>
          <w:trHeight w:val="576"/>
        </w:trPr>
        <w:tc>
          <w:tcPr>
            <w:tcW w:w="1638" w:type="dxa"/>
            <w:tcBorders>
              <w:top w:val="single" w:sz="4" w:space="0" w:color="auto"/>
              <w:left w:val="nil"/>
              <w:bottom w:val="single" w:sz="4" w:space="0" w:color="auto"/>
            </w:tcBorders>
            <w:vAlign w:val="center"/>
          </w:tcPr>
          <w:p w14:paraId="3E46163C" w14:textId="09E0FE4B" w:rsidR="001D39D8" w:rsidRDefault="001D39D8" w:rsidP="00031453">
            <w:pPr>
              <w:jc w:val="center"/>
              <w:rPr>
                <w:b/>
              </w:rPr>
            </w:pPr>
            <w:r>
              <w:rPr>
                <w:b/>
              </w:rPr>
              <w:t>Cancel</w:t>
            </w:r>
          </w:p>
        </w:tc>
        <w:tc>
          <w:tcPr>
            <w:tcW w:w="7347" w:type="dxa"/>
            <w:tcBorders>
              <w:top w:val="single" w:sz="4" w:space="0" w:color="auto"/>
              <w:bottom w:val="single" w:sz="4" w:space="0" w:color="auto"/>
              <w:right w:val="nil"/>
            </w:tcBorders>
            <w:vAlign w:val="center"/>
          </w:tcPr>
          <w:p w14:paraId="21CFDE2E" w14:textId="2175B130" w:rsidR="001D39D8" w:rsidRDefault="001D39D8" w:rsidP="001D39D8">
            <w:pPr>
              <w:pStyle w:val="TableText"/>
              <w:tabs>
                <w:tab w:val="left" w:pos="965"/>
                <w:tab w:val="left" w:pos="1685"/>
              </w:tabs>
              <w:ind w:right="688"/>
              <w:rPr>
                <w:b/>
                <w:u w:val="single"/>
              </w:rPr>
            </w:pPr>
            <w:r>
              <w:t>Make appropriate cancellations when back to normal operations.</w:t>
            </w:r>
          </w:p>
        </w:tc>
      </w:tr>
      <w:tr w:rsidR="001D39D8" w14:paraId="4A275F3E" w14:textId="77777777" w:rsidTr="006744C1">
        <w:trPr>
          <w:trHeight w:val="576"/>
        </w:trPr>
        <w:tc>
          <w:tcPr>
            <w:tcW w:w="1638" w:type="dxa"/>
            <w:tcBorders>
              <w:top w:val="single" w:sz="4" w:space="0" w:color="auto"/>
              <w:left w:val="nil"/>
              <w:bottom w:val="single" w:sz="4" w:space="0" w:color="auto"/>
            </w:tcBorders>
            <w:vAlign w:val="center"/>
          </w:tcPr>
          <w:p w14:paraId="0F1F9469" w14:textId="77C7159D" w:rsidR="001D39D8" w:rsidRDefault="001D39D8" w:rsidP="00031453">
            <w:pPr>
              <w:jc w:val="center"/>
              <w:rPr>
                <w:b/>
              </w:rPr>
            </w:pPr>
            <w:r>
              <w:rPr>
                <w:b/>
              </w:rPr>
              <w:t>Log</w:t>
            </w:r>
          </w:p>
        </w:tc>
        <w:tc>
          <w:tcPr>
            <w:tcW w:w="7347" w:type="dxa"/>
            <w:tcBorders>
              <w:top w:val="single" w:sz="4" w:space="0" w:color="auto"/>
              <w:bottom w:val="single" w:sz="4" w:space="0" w:color="auto"/>
              <w:right w:val="nil"/>
            </w:tcBorders>
            <w:vAlign w:val="center"/>
          </w:tcPr>
          <w:p w14:paraId="498D3B43" w14:textId="246F25F7" w:rsidR="001D39D8" w:rsidRDefault="001D39D8" w:rsidP="001D39D8">
            <w:pPr>
              <w:pStyle w:val="TableText"/>
              <w:tabs>
                <w:tab w:val="left" w:pos="965"/>
                <w:tab w:val="left" w:pos="1685"/>
              </w:tabs>
              <w:ind w:right="688"/>
            </w:pPr>
            <w:r>
              <w:t>Log all actions.</w:t>
            </w:r>
          </w:p>
        </w:tc>
      </w:tr>
    </w:tbl>
    <w:p w14:paraId="22A4C720" w14:textId="77777777" w:rsidR="00EB44D7" w:rsidRDefault="00EB44D7">
      <w:pPr>
        <w:sectPr w:rsidR="00EB44D7">
          <w:pgSz w:w="12240" w:h="15840" w:code="1"/>
          <w:pgMar w:top="1008" w:right="1800" w:bottom="1008" w:left="1440" w:header="720" w:footer="720" w:gutter="0"/>
          <w:cols w:space="720"/>
          <w:titlePg/>
          <w:docGrid w:linePitch="360"/>
        </w:sectPr>
      </w:pPr>
    </w:p>
    <w:p w14:paraId="3DC26FBC" w14:textId="5253A0D3" w:rsidR="00EB44D7" w:rsidRDefault="000A216D" w:rsidP="0098051E">
      <w:pPr>
        <w:pStyle w:val="Heading2"/>
      </w:pPr>
      <w:bookmarkStart w:id="212" w:name="_3.5_SPS,_RAP,"/>
      <w:bookmarkStart w:id="213" w:name="_4.6_East_Texas"/>
      <w:bookmarkEnd w:id="212"/>
      <w:bookmarkEnd w:id="213"/>
      <w:r>
        <w:lastRenderedPageBreak/>
        <w:t>4.5</w:t>
      </w:r>
      <w:r>
        <w:tab/>
        <w:t>GTC Stability Limits</w:t>
      </w:r>
    </w:p>
    <w:p w14:paraId="3DC26FBD" w14:textId="77777777" w:rsidR="00EB44D7" w:rsidRDefault="00EB44D7">
      <w:pPr>
        <w:rPr>
          <w:b/>
        </w:rPr>
      </w:pPr>
    </w:p>
    <w:p w14:paraId="3DC26FBE" w14:textId="77777777" w:rsidR="00EB44D7" w:rsidRDefault="000A216D" w:rsidP="005D1249">
      <w:pPr>
        <w:ind w:left="720"/>
      </w:pPr>
      <w:r>
        <w:rPr>
          <w:b/>
        </w:rPr>
        <w:t xml:space="preserve">Procedure Purpose: </w:t>
      </w:r>
      <w:r>
        <w:t xml:space="preserve">Maintain transmission stability within the ERCOT region when there is a Generic Transmission </w:t>
      </w:r>
      <w:r>
        <w:rPr>
          <w:sz w:val="23"/>
          <w:szCs w:val="23"/>
        </w:rPr>
        <w:t>Constraint</w:t>
      </w:r>
      <w:r>
        <w:t xml:space="preserve"> (GTC).</w:t>
      </w:r>
    </w:p>
    <w:p w14:paraId="3DC26FBF"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620"/>
        <w:gridCol w:w="1710"/>
        <w:gridCol w:w="1350"/>
        <w:gridCol w:w="1548"/>
      </w:tblGrid>
      <w:tr w:rsidR="00EB44D7" w14:paraId="3DC26FC5" w14:textId="77777777">
        <w:tc>
          <w:tcPr>
            <w:tcW w:w="2628" w:type="dxa"/>
            <w:vAlign w:val="center"/>
          </w:tcPr>
          <w:p w14:paraId="3DC26FC0" w14:textId="77777777" w:rsidR="00EB44D7" w:rsidRDefault="000A216D">
            <w:pPr>
              <w:rPr>
                <w:b/>
                <w:lang w:val="pt-BR"/>
              </w:rPr>
            </w:pPr>
            <w:r>
              <w:rPr>
                <w:b/>
                <w:lang w:val="pt-BR"/>
              </w:rPr>
              <w:t>Protocol Reference</w:t>
            </w:r>
          </w:p>
        </w:tc>
        <w:tc>
          <w:tcPr>
            <w:tcW w:w="1620" w:type="dxa"/>
          </w:tcPr>
          <w:p w14:paraId="3DC26FC1" w14:textId="18DF228B" w:rsidR="00EB44D7" w:rsidRDefault="00BC116C">
            <w:pPr>
              <w:rPr>
                <w:b/>
                <w:lang w:val="pt-BR"/>
              </w:rPr>
            </w:pPr>
            <w:r>
              <w:rPr>
                <w:b/>
                <w:lang w:val="pt-BR"/>
              </w:rPr>
              <w:t>3.10.7.6(2)</w:t>
            </w:r>
          </w:p>
        </w:tc>
        <w:tc>
          <w:tcPr>
            <w:tcW w:w="1710" w:type="dxa"/>
          </w:tcPr>
          <w:p w14:paraId="3DC26FC2" w14:textId="1404F279" w:rsidR="00EB44D7" w:rsidRDefault="00BC116C">
            <w:pPr>
              <w:rPr>
                <w:b/>
                <w:lang w:val="pt-BR"/>
              </w:rPr>
            </w:pPr>
            <w:r>
              <w:rPr>
                <w:b/>
                <w:lang w:val="pt-BR"/>
              </w:rPr>
              <w:t>6.5.9.1(1)(e)</w:t>
            </w:r>
          </w:p>
        </w:tc>
        <w:tc>
          <w:tcPr>
            <w:tcW w:w="1350" w:type="dxa"/>
          </w:tcPr>
          <w:p w14:paraId="3DC26FC3" w14:textId="77777777" w:rsidR="00EB44D7" w:rsidRDefault="00EB44D7">
            <w:pPr>
              <w:rPr>
                <w:b/>
                <w:lang w:val="pt-BR"/>
              </w:rPr>
            </w:pPr>
          </w:p>
        </w:tc>
        <w:tc>
          <w:tcPr>
            <w:tcW w:w="1548" w:type="dxa"/>
          </w:tcPr>
          <w:p w14:paraId="3DC26FC4" w14:textId="77777777" w:rsidR="00EB44D7" w:rsidRDefault="00EB44D7">
            <w:pPr>
              <w:rPr>
                <w:b/>
                <w:lang w:val="pt-BR"/>
              </w:rPr>
            </w:pPr>
          </w:p>
        </w:tc>
      </w:tr>
      <w:tr w:rsidR="00EB44D7" w14:paraId="3DC26FCB" w14:textId="77777777">
        <w:tc>
          <w:tcPr>
            <w:tcW w:w="2628" w:type="dxa"/>
            <w:vAlign w:val="center"/>
          </w:tcPr>
          <w:p w14:paraId="3DC26FC6" w14:textId="77777777" w:rsidR="00EB44D7" w:rsidRDefault="000A216D">
            <w:pPr>
              <w:rPr>
                <w:b/>
                <w:lang w:val="pt-BR"/>
              </w:rPr>
            </w:pPr>
            <w:r>
              <w:rPr>
                <w:b/>
                <w:lang w:val="pt-BR"/>
              </w:rPr>
              <w:t>Guide Reference</w:t>
            </w:r>
          </w:p>
        </w:tc>
        <w:tc>
          <w:tcPr>
            <w:tcW w:w="1620" w:type="dxa"/>
          </w:tcPr>
          <w:p w14:paraId="3DC26FC7" w14:textId="77777777" w:rsidR="00EB44D7" w:rsidRDefault="000A216D">
            <w:pPr>
              <w:rPr>
                <w:b/>
                <w:lang w:val="pt-BR"/>
              </w:rPr>
            </w:pPr>
            <w:r>
              <w:rPr>
                <w:b/>
                <w:lang w:val="pt-BR"/>
              </w:rPr>
              <w:t>2.2.2</w:t>
            </w:r>
          </w:p>
        </w:tc>
        <w:tc>
          <w:tcPr>
            <w:tcW w:w="1710" w:type="dxa"/>
          </w:tcPr>
          <w:p w14:paraId="3DC26FC8" w14:textId="77777777" w:rsidR="00EB44D7" w:rsidRDefault="000A216D">
            <w:pPr>
              <w:rPr>
                <w:b/>
                <w:lang w:val="pt-BR"/>
              </w:rPr>
            </w:pPr>
            <w:r>
              <w:rPr>
                <w:b/>
                <w:lang w:val="pt-BR"/>
              </w:rPr>
              <w:t>4.5.2(2)(b)</w:t>
            </w:r>
          </w:p>
        </w:tc>
        <w:tc>
          <w:tcPr>
            <w:tcW w:w="1350" w:type="dxa"/>
          </w:tcPr>
          <w:p w14:paraId="3DC26FC9" w14:textId="77777777" w:rsidR="00EB44D7" w:rsidRDefault="00EB44D7">
            <w:pPr>
              <w:rPr>
                <w:b/>
                <w:lang w:val="pt-BR"/>
              </w:rPr>
            </w:pPr>
          </w:p>
        </w:tc>
        <w:tc>
          <w:tcPr>
            <w:tcW w:w="1548" w:type="dxa"/>
          </w:tcPr>
          <w:p w14:paraId="3DC26FCA" w14:textId="77777777" w:rsidR="00EB44D7" w:rsidRDefault="00EB44D7">
            <w:pPr>
              <w:rPr>
                <w:b/>
                <w:lang w:val="pt-BR"/>
              </w:rPr>
            </w:pPr>
          </w:p>
        </w:tc>
      </w:tr>
      <w:tr w:rsidR="00C73468" w14:paraId="3DC26FD6" w14:textId="77777777">
        <w:tc>
          <w:tcPr>
            <w:tcW w:w="2628" w:type="dxa"/>
            <w:vMerge w:val="restart"/>
            <w:vAlign w:val="center"/>
          </w:tcPr>
          <w:p w14:paraId="3DC26FCC" w14:textId="77777777" w:rsidR="00C73468" w:rsidRDefault="00C73468" w:rsidP="00C73468">
            <w:pPr>
              <w:jc w:val="both"/>
              <w:rPr>
                <w:b/>
                <w:lang w:val="pt-BR"/>
              </w:rPr>
            </w:pPr>
            <w:r>
              <w:rPr>
                <w:b/>
                <w:lang w:val="pt-BR"/>
              </w:rPr>
              <w:t>NERC Standard</w:t>
            </w:r>
          </w:p>
          <w:p w14:paraId="3DC26FCD" w14:textId="4D9E2E23" w:rsidR="00C73468" w:rsidRDefault="00C73468" w:rsidP="00C73468">
            <w:pPr>
              <w:jc w:val="both"/>
              <w:rPr>
                <w:b/>
                <w:lang w:val="pt-BR"/>
              </w:rPr>
            </w:pPr>
          </w:p>
        </w:tc>
        <w:tc>
          <w:tcPr>
            <w:tcW w:w="1620" w:type="dxa"/>
          </w:tcPr>
          <w:p w14:paraId="63A7CB23" w14:textId="0E073467" w:rsidR="00C73468" w:rsidRDefault="00C73468" w:rsidP="00C73468">
            <w:pPr>
              <w:rPr>
                <w:b/>
                <w:lang w:val="pt-BR"/>
              </w:rPr>
            </w:pPr>
            <w:r>
              <w:rPr>
                <w:b/>
                <w:lang w:val="pt-BR"/>
              </w:rPr>
              <w:t>EOP-011-</w:t>
            </w:r>
            <w:r w:rsidR="004F68C6">
              <w:rPr>
                <w:b/>
                <w:lang w:val="pt-BR"/>
              </w:rPr>
              <w:t>4</w:t>
            </w:r>
          </w:p>
          <w:p w14:paraId="3DC26FCF" w14:textId="24DB3407" w:rsidR="00C73468" w:rsidRDefault="00C73468" w:rsidP="00C73468">
            <w:pPr>
              <w:rPr>
                <w:b/>
                <w:lang w:val="pt-BR"/>
              </w:rPr>
            </w:pPr>
            <w:r>
              <w:rPr>
                <w:b/>
                <w:lang w:val="pt-BR"/>
              </w:rPr>
              <w:t>R1, R1.1</w:t>
            </w:r>
          </w:p>
        </w:tc>
        <w:tc>
          <w:tcPr>
            <w:tcW w:w="1710" w:type="dxa"/>
          </w:tcPr>
          <w:p w14:paraId="3BF1CF04" w14:textId="77777777" w:rsidR="00C73468" w:rsidRDefault="00C73468" w:rsidP="00C73468">
            <w:pPr>
              <w:rPr>
                <w:b/>
                <w:lang w:val="pt-BR"/>
              </w:rPr>
            </w:pPr>
            <w:r>
              <w:rPr>
                <w:b/>
                <w:lang w:val="pt-BR"/>
              </w:rPr>
              <w:t>IRO-001-4</w:t>
            </w:r>
          </w:p>
          <w:p w14:paraId="3DC26FD1" w14:textId="469FAEFC" w:rsidR="00C73468" w:rsidRDefault="00C73468" w:rsidP="00C73468">
            <w:pPr>
              <w:rPr>
                <w:b/>
                <w:lang w:val="pt-BR"/>
              </w:rPr>
            </w:pPr>
            <w:r>
              <w:rPr>
                <w:b/>
                <w:lang w:val="pt-BR"/>
              </w:rPr>
              <w:t>R1</w:t>
            </w:r>
          </w:p>
        </w:tc>
        <w:tc>
          <w:tcPr>
            <w:tcW w:w="1350" w:type="dxa"/>
          </w:tcPr>
          <w:p w14:paraId="27D07814" w14:textId="77777777" w:rsidR="00C73468" w:rsidRDefault="00C73468" w:rsidP="00C73468">
            <w:pPr>
              <w:rPr>
                <w:b/>
                <w:lang w:val="pt-BR"/>
              </w:rPr>
            </w:pPr>
            <w:r>
              <w:rPr>
                <w:b/>
                <w:lang w:val="pt-BR"/>
              </w:rPr>
              <w:t>IRO-002-7</w:t>
            </w:r>
          </w:p>
          <w:p w14:paraId="3DC26FD3" w14:textId="039B6AAA" w:rsidR="00C73468" w:rsidRDefault="00C73468" w:rsidP="00C73468">
            <w:pPr>
              <w:rPr>
                <w:b/>
              </w:rPr>
            </w:pPr>
            <w:r>
              <w:rPr>
                <w:b/>
                <w:lang w:val="pt-BR"/>
              </w:rPr>
              <w:t>R5</w:t>
            </w:r>
          </w:p>
        </w:tc>
        <w:tc>
          <w:tcPr>
            <w:tcW w:w="1548" w:type="dxa"/>
          </w:tcPr>
          <w:p w14:paraId="4BDEB77A" w14:textId="78D7D00C" w:rsidR="00C73468" w:rsidRDefault="00C73468" w:rsidP="00C73468">
            <w:pPr>
              <w:rPr>
                <w:b/>
              </w:rPr>
            </w:pPr>
            <w:r>
              <w:rPr>
                <w:b/>
              </w:rPr>
              <w:t>IRO-008-</w:t>
            </w:r>
            <w:r w:rsidR="00463B4E">
              <w:rPr>
                <w:b/>
              </w:rPr>
              <w:t>3</w:t>
            </w:r>
          </w:p>
          <w:p w14:paraId="3DC26FD5" w14:textId="3A3197C4" w:rsidR="00C73468" w:rsidRDefault="00C73468" w:rsidP="00C73468">
            <w:pPr>
              <w:rPr>
                <w:b/>
                <w:lang w:val="es-MX"/>
              </w:rPr>
            </w:pPr>
            <w:r>
              <w:rPr>
                <w:b/>
              </w:rPr>
              <w:t>R2, R3, R5, R6</w:t>
            </w:r>
          </w:p>
        </w:tc>
      </w:tr>
      <w:tr w:rsidR="00A9639C" w14:paraId="5FE978AF" w14:textId="77777777">
        <w:tc>
          <w:tcPr>
            <w:tcW w:w="2628" w:type="dxa"/>
            <w:vMerge/>
            <w:vAlign w:val="center"/>
          </w:tcPr>
          <w:p w14:paraId="7A5697F1" w14:textId="3728F035" w:rsidR="00A9639C" w:rsidRDefault="00A9639C" w:rsidP="00A9639C">
            <w:pPr>
              <w:jc w:val="both"/>
              <w:rPr>
                <w:b/>
                <w:lang w:val="pt-BR"/>
              </w:rPr>
            </w:pPr>
          </w:p>
        </w:tc>
        <w:tc>
          <w:tcPr>
            <w:tcW w:w="1620" w:type="dxa"/>
          </w:tcPr>
          <w:p w14:paraId="68C7BDC2" w14:textId="2EE36FE1" w:rsidR="00A9639C" w:rsidRDefault="00A9639C" w:rsidP="00A9639C">
            <w:pPr>
              <w:jc w:val="both"/>
              <w:rPr>
                <w:b/>
                <w:lang w:val="pt-BR"/>
              </w:rPr>
            </w:pPr>
            <w:r>
              <w:rPr>
                <w:b/>
                <w:lang w:val="pt-BR"/>
              </w:rPr>
              <w:t>TOP-001-</w:t>
            </w:r>
            <w:r w:rsidR="00577629">
              <w:rPr>
                <w:b/>
                <w:lang w:val="pt-BR"/>
              </w:rPr>
              <w:t>6</w:t>
            </w:r>
          </w:p>
          <w:p w14:paraId="670FF90D" w14:textId="2937EEDB" w:rsidR="00A9639C" w:rsidRDefault="00A9639C" w:rsidP="00A9639C">
            <w:pPr>
              <w:rPr>
                <w:b/>
                <w:lang w:val="pt-BR"/>
              </w:rPr>
            </w:pPr>
            <w:r>
              <w:rPr>
                <w:b/>
                <w:lang w:val="pt-BR"/>
              </w:rPr>
              <w:t>R1, R10, R10.1, R14</w:t>
            </w:r>
            <w:r w:rsidR="00A43821">
              <w:rPr>
                <w:b/>
                <w:lang w:val="pt-BR"/>
              </w:rPr>
              <w:t>, R25</w:t>
            </w:r>
          </w:p>
        </w:tc>
        <w:tc>
          <w:tcPr>
            <w:tcW w:w="1710" w:type="dxa"/>
          </w:tcPr>
          <w:p w14:paraId="729260C2" w14:textId="77777777" w:rsidR="00A9639C" w:rsidRDefault="00A9639C" w:rsidP="00A9639C">
            <w:pPr>
              <w:rPr>
                <w:b/>
                <w:lang w:val="pt-BR"/>
              </w:rPr>
            </w:pPr>
            <w:r>
              <w:rPr>
                <w:b/>
                <w:lang w:val="pt-BR"/>
              </w:rPr>
              <w:t>TOP-002-4</w:t>
            </w:r>
          </w:p>
          <w:p w14:paraId="6AD25557" w14:textId="7496D66E" w:rsidR="00A9639C" w:rsidRDefault="00A9639C" w:rsidP="00A9639C">
            <w:pPr>
              <w:rPr>
                <w:b/>
                <w:lang w:val="pt-BR"/>
              </w:rPr>
            </w:pPr>
            <w:r>
              <w:rPr>
                <w:b/>
                <w:lang w:val="pt-BR"/>
              </w:rPr>
              <w:t>R2, R3</w:t>
            </w:r>
          </w:p>
        </w:tc>
        <w:tc>
          <w:tcPr>
            <w:tcW w:w="1350" w:type="dxa"/>
          </w:tcPr>
          <w:p w14:paraId="2220E0D8" w14:textId="17CE4F7E" w:rsidR="00A9639C" w:rsidRDefault="00A9639C" w:rsidP="00A9639C">
            <w:pPr>
              <w:rPr>
                <w:b/>
              </w:rPr>
            </w:pPr>
          </w:p>
        </w:tc>
        <w:tc>
          <w:tcPr>
            <w:tcW w:w="1548" w:type="dxa"/>
          </w:tcPr>
          <w:p w14:paraId="625E8A38" w14:textId="68AFE2E2" w:rsidR="00A9639C" w:rsidRDefault="00A9639C" w:rsidP="00A9639C">
            <w:pPr>
              <w:jc w:val="both"/>
              <w:rPr>
                <w:b/>
                <w:lang w:val="pt-BR"/>
              </w:rPr>
            </w:pPr>
          </w:p>
        </w:tc>
      </w:tr>
    </w:tbl>
    <w:p w14:paraId="3DC26FE0" w14:textId="56DB96E3"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6FE4" w14:textId="77777777">
        <w:tc>
          <w:tcPr>
            <w:tcW w:w="1908" w:type="dxa"/>
          </w:tcPr>
          <w:p w14:paraId="3DC26FE1" w14:textId="74C1D3A8" w:rsidR="0082183D" w:rsidRDefault="0082183D" w:rsidP="0082183D">
            <w:pPr>
              <w:rPr>
                <w:b/>
              </w:rPr>
            </w:pPr>
            <w:r>
              <w:rPr>
                <w:b/>
              </w:rPr>
              <w:t xml:space="preserve">Version: 2 </w:t>
            </w:r>
          </w:p>
        </w:tc>
        <w:tc>
          <w:tcPr>
            <w:tcW w:w="2250" w:type="dxa"/>
          </w:tcPr>
          <w:p w14:paraId="3DC26FE2" w14:textId="53BD5D5F" w:rsidR="0082183D" w:rsidRDefault="0082183D" w:rsidP="0082183D">
            <w:pPr>
              <w:rPr>
                <w:b/>
              </w:rPr>
            </w:pPr>
            <w:r>
              <w:rPr>
                <w:b/>
              </w:rPr>
              <w:t>Revision: 0</w:t>
            </w:r>
          </w:p>
        </w:tc>
        <w:tc>
          <w:tcPr>
            <w:tcW w:w="4680" w:type="dxa"/>
          </w:tcPr>
          <w:p w14:paraId="3DC26FE3" w14:textId="6B77DB40" w:rsidR="0082183D" w:rsidRDefault="0082183D" w:rsidP="0082183D">
            <w:pPr>
              <w:rPr>
                <w:b/>
              </w:rPr>
            </w:pPr>
            <w:r>
              <w:rPr>
                <w:b/>
              </w:rPr>
              <w:t>Effective Date:  December 5, 2025</w:t>
            </w:r>
          </w:p>
        </w:tc>
      </w:tr>
    </w:tbl>
    <w:p w14:paraId="3DC26FE5" w14:textId="77777777" w:rsidR="00EB44D7" w:rsidRDefault="00EB44D7">
      <w:pPr>
        <w:rPr>
          <w:b/>
        </w:rPr>
      </w:pPr>
    </w:p>
    <w:tbl>
      <w:tblPr>
        <w:tblW w:w="93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
        <w:gridCol w:w="1620"/>
        <w:gridCol w:w="7560"/>
      </w:tblGrid>
      <w:tr w:rsidR="00EB44D7" w14:paraId="3DC26FE8" w14:textId="77777777" w:rsidTr="00B16237">
        <w:trPr>
          <w:gridBefore w:val="1"/>
          <w:wBefore w:w="126" w:type="dxa"/>
          <w:trHeight w:val="576"/>
          <w:tblHeader/>
        </w:trPr>
        <w:tc>
          <w:tcPr>
            <w:tcW w:w="1620" w:type="dxa"/>
            <w:tcBorders>
              <w:top w:val="double" w:sz="4" w:space="0" w:color="auto"/>
              <w:left w:val="nil"/>
              <w:bottom w:val="double" w:sz="4" w:space="0" w:color="auto"/>
            </w:tcBorders>
            <w:vAlign w:val="center"/>
          </w:tcPr>
          <w:p w14:paraId="3DC26FE6" w14:textId="77777777" w:rsidR="00EB44D7" w:rsidRDefault="000A216D">
            <w:pPr>
              <w:jc w:val="center"/>
              <w:rPr>
                <w:b/>
              </w:rPr>
            </w:pPr>
            <w:r>
              <w:rPr>
                <w:b/>
              </w:rPr>
              <w:t>Step</w:t>
            </w:r>
          </w:p>
        </w:tc>
        <w:tc>
          <w:tcPr>
            <w:tcW w:w="7560" w:type="dxa"/>
            <w:tcBorders>
              <w:top w:val="double" w:sz="4" w:space="0" w:color="auto"/>
              <w:bottom w:val="double" w:sz="4" w:space="0" w:color="auto"/>
              <w:right w:val="nil"/>
            </w:tcBorders>
            <w:vAlign w:val="center"/>
          </w:tcPr>
          <w:p w14:paraId="3DC26FE7" w14:textId="77777777" w:rsidR="00EB44D7" w:rsidRDefault="000A216D">
            <w:pPr>
              <w:rPr>
                <w:b/>
              </w:rPr>
            </w:pPr>
            <w:r>
              <w:rPr>
                <w:b/>
              </w:rPr>
              <w:t>Action</w:t>
            </w:r>
          </w:p>
        </w:tc>
      </w:tr>
      <w:tr w:rsidR="0082711C" w14:paraId="42754AFE" w14:textId="77777777" w:rsidTr="00B16237">
        <w:trPr>
          <w:gridBefore w:val="1"/>
          <w:wBefore w:w="126" w:type="dxa"/>
          <w:trHeight w:val="576"/>
        </w:trPr>
        <w:tc>
          <w:tcPr>
            <w:tcW w:w="1620" w:type="dxa"/>
            <w:tcBorders>
              <w:top w:val="double" w:sz="4" w:space="0" w:color="auto"/>
              <w:left w:val="nil"/>
              <w:bottom w:val="single" w:sz="4" w:space="0" w:color="auto"/>
            </w:tcBorders>
            <w:vAlign w:val="center"/>
          </w:tcPr>
          <w:p w14:paraId="1110319D" w14:textId="0546AFE4" w:rsidR="0082711C" w:rsidRPr="002377F5" w:rsidRDefault="0082711C" w:rsidP="0082711C">
            <w:pPr>
              <w:jc w:val="center"/>
              <w:rPr>
                <w:b/>
              </w:rPr>
            </w:pPr>
            <w:r w:rsidRPr="002377F5">
              <w:rPr>
                <w:b/>
                <w:bCs/>
              </w:rPr>
              <w:t>Note</w:t>
            </w:r>
          </w:p>
        </w:tc>
        <w:tc>
          <w:tcPr>
            <w:tcW w:w="7560" w:type="dxa"/>
            <w:tcBorders>
              <w:top w:val="double" w:sz="4" w:space="0" w:color="auto"/>
              <w:bottom w:val="single" w:sz="4" w:space="0" w:color="auto"/>
              <w:right w:val="nil"/>
            </w:tcBorders>
            <w:vAlign w:val="center"/>
          </w:tcPr>
          <w:p w14:paraId="354C12AD" w14:textId="03D66B63" w:rsidR="0082711C" w:rsidRPr="002377F5" w:rsidRDefault="0082711C" w:rsidP="0082711C">
            <w:pPr>
              <w:rPr>
                <w:b/>
              </w:rPr>
            </w:pPr>
            <w:r w:rsidRPr="002377F5">
              <w:t xml:space="preserve">Although the steps within the procedure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 </w:t>
            </w:r>
          </w:p>
        </w:tc>
      </w:tr>
      <w:tr w:rsidR="0082711C" w14:paraId="7B8E8EAF"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0F9A0690" w14:textId="53E27939" w:rsidR="0082711C" w:rsidRPr="00473C06" w:rsidRDefault="0082711C" w:rsidP="0082711C">
            <w:pPr>
              <w:jc w:val="center"/>
              <w:rPr>
                <w:b/>
              </w:rPr>
            </w:pPr>
            <w:r w:rsidRPr="00473C06">
              <w:rPr>
                <w:b/>
                <w:bCs/>
              </w:rPr>
              <w:t>SOL Comms</w:t>
            </w:r>
          </w:p>
        </w:tc>
        <w:tc>
          <w:tcPr>
            <w:tcW w:w="7560" w:type="dxa"/>
            <w:tcBorders>
              <w:top w:val="single" w:sz="4" w:space="0" w:color="auto"/>
              <w:bottom w:val="single" w:sz="4" w:space="0" w:color="auto"/>
              <w:right w:val="nil"/>
            </w:tcBorders>
            <w:vAlign w:val="center"/>
          </w:tcPr>
          <w:p w14:paraId="22FA68AE" w14:textId="380B17A5" w:rsidR="0082711C" w:rsidRPr="00473C06" w:rsidRDefault="0082711C" w:rsidP="0082711C">
            <w:pPr>
              <w:rPr>
                <w:b/>
              </w:rPr>
            </w:pPr>
            <w:r w:rsidRPr="00473C06">
              <w:t xml:space="preserve">If ICCP links are down for a TO, or a TO reports bad data, refer to section 3.8, “SOL Exceedance Communications Thresholds”, above for criteria of </w:t>
            </w:r>
            <w:r w:rsidR="00AB476F" w:rsidRPr="00473C06">
              <w:t xml:space="preserve">manually </w:t>
            </w:r>
            <w:r w:rsidRPr="00473C06">
              <w:t xml:space="preserve">communicating </w:t>
            </w:r>
            <w:r w:rsidR="00AB476F" w:rsidRPr="00473C06">
              <w:t>GTC</w:t>
            </w:r>
            <w:r w:rsidRPr="00473C06">
              <w:t xml:space="preserve"> exceedances identified below.</w:t>
            </w:r>
          </w:p>
        </w:tc>
      </w:tr>
      <w:tr w:rsidR="00AB27BD" w14:paraId="45006CE3"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682A5C63" w14:textId="458CF00C" w:rsidR="00AB27BD" w:rsidRPr="00473C06" w:rsidRDefault="00AB27BD" w:rsidP="0082711C">
            <w:pPr>
              <w:jc w:val="center"/>
              <w:rPr>
                <w:b/>
                <w:bCs/>
              </w:rPr>
            </w:pPr>
            <w:r w:rsidRPr="003D2B6D">
              <w:rPr>
                <w:b/>
              </w:rPr>
              <w:t>Note</w:t>
            </w:r>
          </w:p>
        </w:tc>
        <w:tc>
          <w:tcPr>
            <w:tcW w:w="7560" w:type="dxa"/>
            <w:tcBorders>
              <w:top w:val="single" w:sz="4" w:space="0" w:color="auto"/>
              <w:bottom w:val="double" w:sz="4" w:space="0" w:color="auto"/>
              <w:right w:val="nil"/>
            </w:tcBorders>
            <w:vAlign w:val="center"/>
          </w:tcPr>
          <w:p w14:paraId="3C272698" w14:textId="08DB9FEC" w:rsidR="00AB27BD" w:rsidRPr="00473C06" w:rsidRDefault="00AB27BD" w:rsidP="0082711C">
            <w:r w:rsidRPr="003D2B6D">
              <w:t xml:space="preserve">Utilize the Not to Exceed (%NTE) feature in the Transmission Constraint Manager (TCM) to maintain a more consistent control of the </w:t>
            </w:r>
            <w:r>
              <w:t>GTC</w:t>
            </w:r>
            <w:r w:rsidRPr="003D2B6D">
              <w:t>. (see Trans/Sec desktop guide 2.21 for operational  guidance)</w:t>
            </w:r>
          </w:p>
        </w:tc>
      </w:tr>
      <w:tr w:rsidR="0082711C" w14:paraId="3DC2700C"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3DC2700B" w14:textId="77777777" w:rsidR="0082711C" w:rsidRDefault="0082711C" w:rsidP="0098051E">
            <w:pPr>
              <w:pStyle w:val="Heading2"/>
            </w:pPr>
            <w:bookmarkStart w:id="214" w:name="_PanhandleEast_Texas_Stability"/>
            <w:bookmarkStart w:id="215" w:name="_Laredo_Area_Stability"/>
            <w:bookmarkStart w:id="216" w:name="_Zorrillo_–_Ajo"/>
            <w:bookmarkStart w:id="217" w:name="_Nelson_Sharpe_–"/>
            <w:bookmarkEnd w:id="214"/>
            <w:bookmarkEnd w:id="215"/>
            <w:bookmarkEnd w:id="216"/>
            <w:bookmarkEnd w:id="217"/>
            <w:r>
              <w:t>Nelson Sharpe – Rio Hondo 345kV Stability</w:t>
            </w:r>
          </w:p>
        </w:tc>
      </w:tr>
      <w:tr w:rsidR="0082711C" w14:paraId="3DC2700F" w14:textId="77777777" w:rsidTr="00B16237">
        <w:trPr>
          <w:gridBefore w:val="1"/>
          <w:wBefore w:w="126" w:type="dxa"/>
          <w:trHeight w:val="576"/>
        </w:trPr>
        <w:tc>
          <w:tcPr>
            <w:tcW w:w="1620" w:type="dxa"/>
            <w:tcBorders>
              <w:top w:val="double" w:sz="4" w:space="0" w:color="auto"/>
              <w:left w:val="nil"/>
              <w:bottom w:val="single" w:sz="4" w:space="0" w:color="auto"/>
            </w:tcBorders>
            <w:vAlign w:val="center"/>
          </w:tcPr>
          <w:p w14:paraId="3DC2700D" w14:textId="1B754F1C" w:rsidR="0082711C" w:rsidRDefault="0082711C" w:rsidP="0082711C">
            <w:pPr>
              <w:jc w:val="center"/>
              <w:rPr>
                <w:rFonts w:cs="Arial"/>
                <w:b/>
                <w:bCs/>
                <w:sz w:val="28"/>
                <w:szCs w:val="28"/>
              </w:rPr>
            </w:pPr>
            <w:r>
              <w:rPr>
                <w:rFonts w:cs="Arial"/>
                <w:b/>
                <w:bCs/>
                <w:sz w:val="28"/>
                <w:szCs w:val="28"/>
              </w:rPr>
              <w:t>Note</w:t>
            </w:r>
          </w:p>
        </w:tc>
        <w:tc>
          <w:tcPr>
            <w:tcW w:w="7560" w:type="dxa"/>
            <w:tcBorders>
              <w:top w:val="double" w:sz="4" w:space="0" w:color="auto"/>
              <w:bottom w:val="single" w:sz="4" w:space="0" w:color="auto"/>
              <w:right w:val="nil"/>
            </w:tcBorders>
            <w:vAlign w:val="center"/>
          </w:tcPr>
          <w:p w14:paraId="3DC2700E" w14:textId="77777777" w:rsidR="0082711C" w:rsidRDefault="0082711C" w:rsidP="0082711C">
            <w:pPr>
              <w:rPr>
                <w:b/>
                <w:u w:val="single"/>
              </w:rPr>
            </w:pPr>
            <w:r>
              <w:t>All lines are in-service, Rio Hondo 345 kV Series Cap in-service and improved reactive controls (capacitor switching scheme at Texas Gulf Wind is available) there is no local voltage stability issue in South Texas near Ajo.</w:t>
            </w:r>
          </w:p>
        </w:tc>
      </w:tr>
      <w:tr w:rsidR="0082711C" w14:paraId="3DC2701B" w14:textId="77777777" w:rsidTr="00B16237">
        <w:trPr>
          <w:gridBefore w:val="1"/>
          <w:wBefore w:w="126" w:type="dxa"/>
          <w:trHeight w:val="576"/>
        </w:trPr>
        <w:tc>
          <w:tcPr>
            <w:tcW w:w="1620" w:type="dxa"/>
            <w:tcBorders>
              <w:top w:val="single" w:sz="4" w:space="0" w:color="auto"/>
              <w:left w:val="nil"/>
            </w:tcBorders>
            <w:vAlign w:val="center"/>
          </w:tcPr>
          <w:p w14:paraId="3DC27010" w14:textId="77777777" w:rsidR="0082711C" w:rsidRDefault="0082711C" w:rsidP="0082711C">
            <w:pPr>
              <w:jc w:val="center"/>
              <w:rPr>
                <w:b/>
              </w:rPr>
            </w:pPr>
            <w:r>
              <w:rPr>
                <w:b/>
              </w:rPr>
              <w:t>1</w:t>
            </w:r>
          </w:p>
        </w:tc>
        <w:tc>
          <w:tcPr>
            <w:tcW w:w="7560" w:type="dxa"/>
            <w:tcBorders>
              <w:top w:val="single" w:sz="4" w:space="0" w:color="auto"/>
              <w:right w:val="nil"/>
            </w:tcBorders>
            <w:vAlign w:val="center"/>
          </w:tcPr>
          <w:p w14:paraId="3DC27011" w14:textId="77777777" w:rsidR="0082711C" w:rsidRDefault="0082711C" w:rsidP="0082711C">
            <w:pPr>
              <w:pStyle w:val="TableText"/>
              <w:jc w:val="both"/>
              <w:rPr>
                <w:b/>
                <w:u w:val="single"/>
              </w:rPr>
            </w:pPr>
            <w:r>
              <w:rPr>
                <w:b/>
                <w:u w:val="single"/>
              </w:rPr>
              <w:t>IF:</w:t>
            </w:r>
          </w:p>
          <w:p w14:paraId="3DC27012" w14:textId="77777777" w:rsidR="0082711C" w:rsidRDefault="0082711C" w:rsidP="007E512D">
            <w:pPr>
              <w:pStyle w:val="ListParagraph"/>
              <w:numPr>
                <w:ilvl w:val="0"/>
                <w:numId w:val="133"/>
              </w:numPr>
              <w:jc w:val="both"/>
            </w:pPr>
            <w:r>
              <w:t>An outage has occurred on any of the identified elements in the table;</w:t>
            </w:r>
          </w:p>
          <w:p w14:paraId="3DC27013" w14:textId="77777777" w:rsidR="0082711C" w:rsidRDefault="0082711C" w:rsidP="0082711C">
            <w:pPr>
              <w:jc w:val="both"/>
              <w:rPr>
                <w:b/>
                <w:u w:val="single"/>
              </w:rPr>
            </w:pPr>
            <w:r>
              <w:rPr>
                <w:b/>
                <w:u w:val="single"/>
              </w:rPr>
              <w:t>THEN:</w:t>
            </w:r>
          </w:p>
          <w:p w14:paraId="3DC27014" w14:textId="77777777" w:rsidR="0082711C" w:rsidRDefault="0082711C" w:rsidP="007E512D">
            <w:pPr>
              <w:pStyle w:val="ListParagraph"/>
              <w:numPr>
                <w:ilvl w:val="0"/>
                <w:numId w:val="133"/>
              </w:numPr>
              <w:jc w:val="both"/>
            </w:pPr>
            <w:r>
              <w:t>Refer to the constraint limit,</w:t>
            </w:r>
          </w:p>
          <w:p w14:paraId="3DC27015" w14:textId="77777777" w:rsidR="0082711C" w:rsidRDefault="0082711C" w:rsidP="0082711C">
            <w:pPr>
              <w:rPr>
                <w:b/>
                <w:u w:val="single"/>
              </w:rPr>
            </w:pPr>
            <w:r>
              <w:rPr>
                <w:b/>
                <w:u w:val="single"/>
              </w:rPr>
              <w:t>WHEN:</w:t>
            </w:r>
          </w:p>
          <w:p w14:paraId="3DC27016" w14:textId="77777777" w:rsidR="0082711C" w:rsidRDefault="0082711C" w:rsidP="007E512D">
            <w:pPr>
              <w:numPr>
                <w:ilvl w:val="0"/>
                <w:numId w:val="133"/>
              </w:numPr>
            </w:pPr>
            <w:r>
              <w:t>The BASECASE NELRIO is approaching 85% of the limit;</w:t>
            </w:r>
          </w:p>
          <w:p w14:paraId="3DC27017" w14:textId="77777777" w:rsidR="0082711C" w:rsidRDefault="0082711C" w:rsidP="0082711C">
            <w:pPr>
              <w:rPr>
                <w:b/>
                <w:u w:val="single"/>
              </w:rPr>
            </w:pPr>
            <w:r>
              <w:rPr>
                <w:b/>
                <w:u w:val="single"/>
              </w:rPr>
              <w:t>THEN:</w:t>
            </w:r>
          </w:p>
          <w:p w14:paraId="6A7D481D" w14:textId="7E661CF3" w:rsidR="003A3A74" w:rsidRPr="003A3A74" w:rsidRDefault="0082711C" w:rsidP="003A3A74">
            <w:pPr>
              <w:pStyle w:val="ListParagraph"/>
              <w:numPr>
                <w:ilvl w:val="0"/>
                <w:numId w:val="27"/>
              </w:numPr>
              <w:rPr>
                <w14:ligatures w14:val="standardContextual"/>
              </w:rPr>
            </w:pPr>
            <w:r>
              <w:t xml:space="preserve">Activate the BASECASE NELRIO constraint </w:t>
            </w:r>
            <w:r w:rsidR="003A3A74" w:rsidRPr="003A3A74">
              <w:rPr>
                <w14:ligatures w14:val="standardContextual"/>
              </w:rPr>
              <w:t>at 85% of the limit.</w:t>
            </w:r>
          </w:p>
          <w:p w14:paraId="63446BC1" w14:textId="77777777" w:rsidR="003A3A74" w:rsidRPr="003A3A74" w:rsidRDefault="003A3A74" w:rsidP="003A3A74">
            <w:pPr>
              <w:numPr>
                <w:ilvl w:val="0"/>
                <w:numId w:val="27"/>
              </w:numPr>
              <w:contextualSpacing/>
              <w:rPr>
                <w14:ligatures w14:val="standardContextual"/>
              </w:rPr>
            </w:pPr>
            <w:r w:rsidRPr="003A3A74">
              <w:rPr>
                <w14:ligatures w14:val="standardContextual"/>
              </w:rPr>
              <w:lastRenderedPageBreak/>
              <w:t>Match the Not to Exceed (NTE) percentage to the activated percent rating.</w:t>
            </w:r>
          </w:p>
          <w:p w14:paraId="3DC27018" w14:textId="1FA7FE45" w:rsidR="0082711C" w:rsidRDefault="003A3A74" w:rsidP="007E512D">
            <w:pPr>
              <w:numPr>
                <w:ilvl w:val="0"/>
                <w:numId w:val="133"/>
              </w:numPr>
              <w:rPr>
                <w:b/>
                <w:u w:val="single"/>
              </w:rPr>
            </w:pPr>
            <w:r w:rsidRPr="003A3A74">
              <w:rPr>
                <w14:ligatures w14:val="standardContextual"/>
              </w:rPr>
              <w:t>Adjust the NTE percentage before the activated percent rating to maintain and control up to 9</w:t>
            </w:r>
            <w:r>
              <w:rPr>
                <w14:ligatures w14:val="standardContextual"/>
              </w:rPr>
              <w:t>8</w:t>
            </w:r>
            <w:r w:rsidRPr="003A3A74">
              <w:rPr>
                <w14:ligatures w14:val="standardContextual"/>
              </w:rPr>
              <w:t>%</w:t>
            </w:r>
            <w:r>
              <w:rPr>
                <w14:ligatures w14:val="standardContextual"/>
              </w:rPr>
              <w:t xml:space="preserve"> as the flow stabilizes</w:t>
            </w:r>
            <w:r w:rsidRPr="003A3A74">
              <w:rPr>
                <w14:ligatures w14:val="standardContextual"/>
              </w:rPr>
              <w:t>.</w:t>
            </w:r>
          </w:p>
          <w:p w14:paraId="3DC27019" w14:textId="2E718134" w:rsidR="0082711C" w:rsidRDefault="0082711C" w:rsidP="003A3A74">
            <w:pPr>
              <w:ind w:left="831"/>
            </w:pPr>
            <w:r>
              <w:t xml:space="preserve">  </w:t>
            </w:r>
          </w:p>
          <w:p w14:paraId="3DC2701A" w14:textId="53766328" w:rsidR="0082711C" w:rsidRDefault="0082711C" w:rsidP="003A3A74">
            <w:pPr>
              <w:ind w:left="831"/>
              <w:rPr>
                <w:b/>
                <w:u w:val="single"/>
              </w:rPr>
            </w:pPr>
          </w:p>
        </w:tc>
      </w:tr>
      <w:tr w:rsidR="0082711C" w14:paraId="3DC2701E" w14:textId="77777777" w:rsidTr="00B16237">
        <w:trPr>
          <w:gridBefore w:val="1"/>
          <w:wBefore w:w="126" w:type="dxa"/>
          <w:trHeight w:val="576"/>
        </w:trPr>
        <w:tc>
          <w:tcPr>
            <w:tcW w:w="1620" w:type="dxa"/>
            <w:tcBorders>
              <w:left w:val="nil"/>
            </w:tcBorders>
            <w:vAlign w:val="center"/>
          </w:tcPr>
          <w:p w14:paraId="3DC2701C" w14:textId="77777777" w:rsidR="0082711C" w:rsidRDefault="0082711C" w:rsidP="0082711C">
            <w:pPr>
              <w:jc w:val="center"/>
              <w:rPr>
                <w:b/>
              </w:rPr>
            </w:pPr>
            <w:r>
              <w:rPr>
                <w:b/>
              </w:rPr>
              <w:lastRenderedPageBreak/>
              <w:t>2</w:t>
            </w:r>
          </w:p>
        </w:tc>
        <w:tc>
          <w:tcPr>
            <w:tcW w:w="7560" w:type="dxa"/>
            <w:tcBorders>
              <w:right w:val="nil"/>
            </w:tcBorders>
            <w:vAlign w:val="center"/>
          </w:tcPr>
          <w:p w14:paraId="3DC2701D" w14:textId="77777777" w:rsidR="0082711C" w:rsidRDefault="0082711C" w:rsidP="0082711C">
            <w:r>
              <w:t>If there is more than one line out of service or AEP is unable to manage the reactors at Ajo to control voltages, use the most restrictive limit in RTMONI.  With more than one line out of service, this becomes more of a thermal issue and RTCA will most likely be more binding than the GTC.</w:t>
            </w:r>
          </w:p>
        </w:tc>
      </w:tr>
      <w:tr w:rsidR="0082711C" w14:paraId="3DC27021" w14:textId="77777777" w:rsidTr="00B16237">
        <w:trPr>
          <w:gridBefore w:val="1"/>
          <w:wBefore w:w="126" w:type="dxa"/>
          <w:trHeight w:val="576"/>
        </w:trPr>
        <w:tc>
          <w:tcPr>
            <w:tcW w:w="1620" w:type="dxa"/>
            <w:tcBorders>
              <w:left w:val="nil"/>
              <w:bottom w:val="double" w:sz="4" w:space="0" w:color="auto"/>
            </w:tcBorders>
            <w:vAlign w:val="center"/>
          </w:tcPr>
          <w:p w14:paraId="3DC2701F" w14:textId="77777777" w:rsidR="0082711C" w:rsidRDefault="0082711C" w:rsidP="0082711C">
            <w:pPr>
              <w:jc w:val="center"/>
              <w:rPr>
                <w:b/>
              </w:rPr>
            </w:pPr>
            <w:r>
              <w:rPr>
                <w:b/>
              </w:rPr>
              <w:t>Log</w:t>
            </w:r>
          </w:p>
        </w:tc>
        <w:tc>
          <w:tcPr>
            <w:tcW w:w="7560" w:type="dxa"/>
            <w:tcBorders>
              <w:bottom w:val="double" w:sz="4" w:space="0" w:color="auto"/>
              <w:right w:val="nil"/>
            </w:tcBorders>
            <w:vAlign w:val="center"/>
          </w:tcPr>
          <w:p w14:paraId="3DC27020" w14:textId="77777777" w:rsidR="0082711C" w:rsidRDefault="0082711C" w:rsidP="0082711C">
            <w:r>
              <w:t>Log all actions.</w:t>
            </w:r>
          </w:p>
        </w:tc>
      </w:tr>
      <w:tr w:rsidR="0082711C" w14:paraId="3DC27038"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3DC27037" w14:textId="77777777" w:rsidR="0082711C" w:rsidRDefault="0082711C" w:rsidP="0098051E">
            <w:pPr>
              <w:pStyle w:val="Heading2"/>
            </w:pPr>
            <w:bookmarkStart w:id="218" w:name="_Liston_Stability"/>
            <w:bookmarkStart w:id="219" w:name="_Red_Tap_Stability"/>
            <w:bookmarkStart w:id="220" w:name="_Pomelo_Stability"/>
            <w:bookmarkStart w:id="221" w:name="_PomeloNorth_Edinburg_–"/>
            <w:bookmarkEnd w:id="218"/>
            <w:bookmarkEnd w:id="219"/>
            <w:bookmarkEnd w:id="220"/>
            <w:bookmarkEnd w:id="221"/>
            <w:r>
              <w:t>North Edinburg – Lobo Stability</w:t>
            </w:r>
          </w:p>
        </w:tc>
      </w:tr>
      <w:tr w:rsidR="0082711C" w14:paraId="3DC27048" w14:textId="77777777" w:rsidTr="00B16237">
        <w:trPr>
          <w:gridBefore w:val="1"/>
          <w:wBefore w:w="126" w:type="dxa"/>
          <w:trHeight w:val="576"/>
        </w:trPr>
        <w:tc>
          <w:tcPr>
            <w:tcW w:w="1620" w:type="dxa"/>
            <w:tcBorders>
              <w:top w:val="double" w:sz="4" w:space="0" w:color="auto"/>
              <w:left w:val="nil"/>
              <w:bottom w:val="single" w:sz="4" w:space="0" w:color="auto"/>
            </w:tcBorders>
            <w:vAlign w:val="center"/>
          </w:tcPr>
          <w:p w14:paraId="3DC2703C" w14:textId="77777777" w:rsidR="0082711C" w:rsidRDefault="0082711C" w:rsidP="0082711C">
            <w:pPr>
              <w:jc w:val="center"/>
              <w:rPr>
                <w:b/>
              </w:rPr>
            </w:pPr>
            <w:r>
              <w:rPr>
                <w:b/>
              </w:rPr>
              <w:t>1</w:t>
            </w:r>
          </w:p>
        </w:tc>
        <w:tc>
          <w:tcPr>
            <w:tcW w:w="7560" w:type="dxa"/>
            <w:tcBorders>
              <w:top w:val="double" w:sz="4" w:space="0" w:color="auto"/>
              <w:bottom w:val="single" w:sz="4" w:space="0" w:color="auto"/>
              <w:right w:val="nil"/>
            </w:tcBorders>
            <w:vAlign w:val="center"/>
          </w:tcPr>
          <w:p w14:paraId="3DC2703D" w14:textId="77777777" w:rsidR="0082711C" w:rsidRDefault="0082711C" w:rsidP="0082711C">
            <w:pPr>
              <w:pStyle w:val="TableText"/>
              <w:jc w:val="both"/>
              <w:rPr>
                <w:b/>
                <w:u w:val="single"/>
              </w:rPr>
            </w:pPr>
            <w:r>
              <w:rPr>
                <w:b/>
                <w:u w:val="single"/>
              </w:rPr>
              <w:t>IF:</w:t>
            </w:r>
          </w:p>
          <w:p w14:paraId="3DC2703E" w14:textId="77777777" w:rsidR="0082711C" w:rsidRDefault="0082711C" w:rsidP="00640F01">
            <w:pPr>
              <w:pStyle w:val="ListParagraph"/>
              <w:numPr>
                <w:ilvl w:val="0"/>
                <w:numId w:val="114"/>
              </w:numPr>
              <w:jc w:val="both"/>
            </w:pPr>
            <w:r>
              <w:t>An outage has occurred on the identified element in the table (identified in Desktop Guide Transmission Desk 2.12);</w:t>
            </w:r>
          </w:p>
          <w:p w14:paraId="3DC2703F" w14:textId="77777777" w:rsidR="0082711C" w:rsidRDefault="0082711C" w:rsidP="0082711C">
            <w:pPr>
              <w:jc w:val="both"/>
              <w:rPr>
                <w:b/>
                <w:u w:val="single"/>
              </w:rPr>
            </w:pPr>
            <w:r>
              <w:rPr>
                <w:b/>
                <w:u w:val="single"/>
              </w:rPr>
              <w:t>THEN:</w:t>
            </w:r>
          </w:p>
          <w:p w14:paraId="3DC27040" w14:textId="77777777" w:rsidR="0082711C" w:rsidRDefault="0082711C" w:rsidP="00640F01">
            <w:pPr>
              <w:numPr>
                <w:ilvl w:val="0"/>
                <w:numId w:val="114"/>
              </w:numPr>
            </w:pPr>
            <w:r>
              <w:t>Refer to the constraint limit from table to set the value (identified in Desktop Guide Transmission Desk 2.12);</w:t>
            </w:r>
          </w:p>
          <w:p w14:paraId="3DC27041" w14:textId="77777777" w:rsidR="0082711C" w:rsidRDefault="0082711C" w:rsidP="00640F01">
            <w:pPr>
              <w:numPr>
                <w:ilvl w:val="0"/>
                <w:numId w:val="114"/>
              </w:numPr>
            </w:pPr>
            <w:r>
              <w:t>Update RTMONI from table;</w:t>
            </w:r>
          </w:p>
          <w:p w14:paraId="3DC27042" w14:textId="77777777" w:rsidR="0082711C" w:rsidRDefault="0082711C" w:rsidP="0082711C">
            <w:pPr>
              <w:jc w:val="both"/>
              <w:rPr>
                <w:b/>
                <w:u w:val="single"/>
              </w:rPr>
            </w:pPr>
            <w:r>
              <w:rPr>
                <w:b/>
                <w:u w:val="single"/>
              </w:rPr>
              <w:t>WHEN:</w:t>
            </w:r>
          </w:p>
          <w:p w14:paraId="3DC27043" w14:textId="77777777" w:rsidR="0082711C" w:rsidRDefault="0082711C" w:rsidP="00640F01">
            <w:pPr>
              <w:numPr>
                <w:ilvl w:val="0"/>
                <w:numId w:val="114"/>
              </w:numPr>
            </w:pPr>
            <w:r>
              <w:t>The BASECASE NE_LOB flow is approaching 85% of the limit in TCM</w:t>
            </w:r>
          </w:p>
          <w:p w14:paraId="3DC27044" w14:textId="77777777" w:rsidR="0082711C" w:rsidRDefault="0082711C" w:rsidP="0082711C">
            <w:pPr>
              <w:jc w:val="both"/>
              <w:rPr>
                <w:b/>
                <w:u w:val="single"/>
              </w:rPr>
            </w:pPr>
            <w:r>
              <w:rPr>
                <w:b/>
                <w:u w:val="single"/>
              </w:rPr>
              <w:t>THEN:</w:t>
            </w:r>
          </w:p>
          <w:p w14:paraId="3DC27045" w14:textId="30D59F49" w:rsidR="0082711C" w:rsidRDefault="0082711C" w:rsidP="00640F01">
            <w:pPr>
              <w:numPr>
                <w:ilvl w:val="0"/>
                <w:numId w:val="114"/>
              </w:numPr>
            </w:pPr>
            <w:r>
              <w:t>Activate the BASECASE NE_LOB constraint in TCM</w:t>
            </w:r>
          </w:p>
          <w:p w14:paraId="4B2C8BEA" w14:textId="394A0EFD" w:rsidR="00640F01" w:rsidRPr="00640F01" w:rsidRDefault="00640F01" w:rsidP="00640F01">
            <w:pPr>
              <w:numPr>
                <w:ilvl w:val="0"/>
                <w:numId w:val="114"/>
              </w:numPr>
              <w:contextualSpacing/>
              <w:rPr>
                <w14:ligatures w14:val="standardContextual"/>
              </w:rPr>
            </w:pPr>
          </w:p>
          <w:p w14:paraId="36AFA817" w14:textId="5183DFC6" w:rsidR="00640F01" w:rsidRPr="003A3A74" w:rsidRDefault="00640F01" w:rsidP="00640F01">
            <w:pPr>
              <w:numPr>
                <w:ilvl w:val="0"/>
                <w:numId w:val="114"/>
              </w:numPr>
              <w:contextualSpacing/>
              <w:rPr>
                <w14:ligatures w14:val="standardContextual"/>
              </w:rPr>
            </w:pPr>
            <w:r w:rsidRPr="003A3A74">
              <w:rPr>
                <w14:ligatures w14:val="standardContextual"/>
              </w:rPr>
              <w:t>Match the Not to Exceed (NTE) percentage to the activated percent rating.</w:t>
            </w:r>
          </w:p>
          <w:p w14:paraId="3DC27047" w14:textId="0BD040B7" w:rsidR="00640F01" w:rsidRDefault="00640F01" w:rsidP="00640F01">
            <w:pPr>
              <w:numPr>
                <w:ilvl w:val="0"/>
                <w:numId w:val="114"/>
              </w:numPr>
            </w:pPr>
            <w:r w:rsidRPr="003A3A74">
              <w:rPr>
                <w14:ligatures w14:val="standardContextual"/>
              </w:rPr>
              <w:t>Adjust the NTE percentage before the activated percent rating to maintain and control up to 9</w:t>
            </w:r>
            <w:r>
              <w:rPr>
                <w14:ligatures w14:val="standardContextual"/>
              </w:rPr>
              <w:t>8</w:t>
            </w:r>
            <w:r w:rsidRPr="003A3A74">
              <w:rPr>
                <w14:ligatures w14:val="standardContextual"/>
              </w:rPr>
              <w:t>%</w:t>
            </w:r>
            <w:r>
              <w:rPr>
                <w14:ligatures w14:val="standardContextual"/>
              </w:rPr>
              <w:t xml:space="preserve"> as the flow stabilizes</w:t>
            </w:r>
            <w:r w:rsidRPr="003A3A74">
              <w:rPr>
                <w14:ligatures w14:val="standardContextual"/>
              </w:rPr>
              <w:t>.</w:t>
            </w:r>
          </w:p>
        </w:tc>
      </w:tr>
      <w:tr w:rsidR="0082711C" w14:paraId="3DC2704B" w14:textId="77777777" w:rsidTr="00B16237">
        <w:trPr>
          <w:gridBefore w:val="1"/>
          <w:wBefore w:w="126" w:type="dxa"/>
          <w:trHeight w:val="440"/>
        </w:trPr>
        <w:tc>
          <w:tcPr>
            <w:tcW w:w="1620" w:type="dxa"/>
            <w:tcBorders>
              <w:top w:val="single" w:sz="4" w:space="0" w:color="auto"/>
              <w:left w:val="nil"/>
              <w:bottom w:val="single" w:sz="4" w:space="0" w:color="auto"/>
            </w:tcBorders>
            <w:vAlign w:val="center"/>
          </w:tcPr>
          <w:p w14:paraId="3DC27049" w14:textId="77777777" w:rsidR="0082711C" w:rsidRDefault="0082711C" w:rsidP="0082711C">
            <w:pPr>
              <w:jc w:val="center"/>
              <w:rPr>
                <w:b/>
              </w:rPr>
            </w:pPr>
            <w:r>
              <w:rPr>
                <w:b/>
              </w:rPr>
              <w:t>Log</w:t>
            </w:r>
          </w:p>
        </w:tc>
        <w:tc>
          <w:tcPr>
            <w:tcW w:w="7560" w:type="dxa"/>
            <w:tcBorders>
              <w:top w:val="single" w:sz="4" w:space="0" w:color="auto"/>
              <w:bottom w:val="single" w:sz="4" w:space="0" w:color="auto"/>
              <w:right w:val="nil"/>
            </w:tcBorders>
            <w:vAlign w:val="center"/>
          </w:tcPr>
          <w:p w14:paraId="3DC2704A" w14:textId="77777777" w:rsidR="0082711C" w:rsidRDefault="0082711C" w:rsidP="0082711C">
            <w:pPr>
              <w:pStyle w:val="TableText"/>
              <w:jc w:val="both"/>
              <w:rPr>
                <w:b/>
                <w:u w:val="single"/>
              </w:rPr>
            </w:pPr>
            <w:r>
              <w:t>Log all actions.</w:t>
            </w:r>
          </w:p>
        </w:tc>
      </w:tr>
      <w:tr w:rsidR="0082711C" w14:paraId="3DC2704D" w14:textId="77777777" w:rsidTr="00B16237">
        <w:trPr>
          <w:gridBefore w:val="1"/>
          <w:wBefore w:w="126" w:type="dxa"/>
          <w:trHeight w:val="555"/>
        </w:trPr>
        <w:tc>
          <w:tcPr>
            <w:tcW w:w="9180" w:type="dxa"/>
            <w:gridSpan w:val="2"/>
            <w:tcBorders>
              <w:top w:val="double" w:sz="4" w:space="0" w:color="auto"/>
              <w:left w:val="double" w:sz="4" w:space="0" w:color="auto"/>
              <w:bottom w:val="double" w:sz="4" w:space="0" w:color="auto"/>
              <w:right w:val="double" w:sz="4" w:space="0" w:color="auto"/>
            </w:tcBorders>
            <w:vAlign w:val="center"/>
          </w:tcPr>
          <w:p w14:paraId="3DC2704C" w14:textId="77777777" w:rsidR="0082711C" w:rsidRDefault="0082711C" w:rsidP="0098051E">
            <w:pPr>
              <w:pStyle w:val="Heading2"/>
            </w:pPr>
            <w:bookmarkStart w:id="222" w:name="_East_Texas_Stability"/>
            <w:bookmarkStart w:id="223" w:name="_Hlk89267254"/>
            <w:bookmarkStart w:id="224" w:name="_Hlk180401899"/>
            <w:bookmarkEnd w:id="222"/>
            <w:r>
              <w:t>East Texas Stability</w:t>
            </w:r>
          </w:p>
        </w:tc>
      </w:tr>
      <w:tr w:rsidR="0082711C" w14:paraId="3DC2705D"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3DC27051" w14:textId="0C5CDF26" w:rsidR="0082711C" w:rsidRDefault="0082711C" w:rsidP="0082711C">
            <w:pPr>
              <w:jc w:val="center"/>
              <w:rPr>
                <w:b/>
              </w:rPr>
            </w:pPr>
            <w:bookmarkStart w:id="225" w:name="_Hlk180403134"/>
            <w:r>
              <w:rPr>
                <w:b/>
              </w:rPr>
              <w:t>Note</w:t>
            </w:r>
          </w:p>
        </w:tc>
        <w:tc>
          <w:tcPr>
            <w:tcW w:w="7560" w:type="dxa"/>
            <w:tcBorders>
              <w:top w:val="single" w:sz="4" w:space="0" w:color="auto"/>
              <w:bottom w:val="single" w:sz="4" w:space="0" w:color="auto"/>
              <w:right w:val="nil"/>
            </w:tcBorders>
            <w:vAlign w:val="center"/>
          </w:tcPr>
          <w:p w14:paraId="3DC2705C" w14:textId="04026D70" w:rsidR="0082711C" w:rsidRPr="00805194" w:rsidRDefault="0082711C" w:rsidP="0082711C">
            <w:pPr>
              <w:rPr>
                <w:b/>
                <w:u w:val="single"/>
              </w:rPr>
            </w:pPr>
            <w:r>
              <w:t xml:space="preserve">When all lines are in-service, there is </w:t>
            </w:r>
            <w:r>
              <w:rPr>
                <w:color w:val="000000"/>
              </w:rPr>
              <w:t>no local voltage stability issue.</w:t>
            </w:r>
          </w:p>
        </w:tc>
      </w:tr>
      <w:bookmarkEnd w:id="223"/>
      <w:bookmarkEnd w:id="225"/>
      <w:tr w:rsidR="00B16237" w:rsidRPr="00805194" w14:paraId="3326C9C5" w14:textId="77777777" w:rsidTr="00B16237">
        <w:trPr>
          <w:trHeight w:val="576"/>
        </w:trPr>
        <w:tc>
          <w:tcPr>
            <w:tcW w:w="1746" w:type="dxa"/>
            <w:gridSpan w:val="2"/>
            <w:tcBorders>
              <w:top w:val="single" w:sz="4" w:space="0" w:color="auto"/>
              <w:left w:val="nil"/>
              <w:bottom w:val="single" w:sz="4" w:space="0" w:color="auto"/>
            </w:tcBorders>
            <w:vAlign w:val="center"/>
          </w:tcPr>
          <w:p w14:paraId="676E8C9F" w14:textId="77777777" w:rsidR="00B16237" w:rsidRDefault="00B16237" w:rsidP="00C856D9">
            <w:pPr>
              <w:jc w:val="center"/>
              <w:rPr>
                <w:b/>
              </w:rPr>
            </w:pPr>
            <w:r>
              <w:rPr>
                <w:b/>
              </w:rPr>
              <w:t>Note</w:t>
            </w:r>
          </w:p>
        </w:tc>
        <w:tc>
          <w:tcPr>
            <w:tcW w:w="7560" w:type="dxa"/>
            <w:tcBorders>
              <w:top w:val="single" w:sz="4" w:space="0" w:color="auto"/>
              <w:bottom w:val="single" w:sz="4" w:space="0" w:color="auto"/>
              <w:right w:val="nil"/>
            </w:tcBorders>
            <w:vAlign w:val="center"/>
          </w:tcPr>
          <w:p w14:paraId="17159CA3" w14:textId="17A0E8CC" w:rsidR="00B16237" w:rsidRPr="00805194" w:rsidRDefault="00B16237" w:rsidP="00C856D9">
            <w:pPr>
              <w:rPr>
                <w:b/>
                <w:u w:val="single"/>
              </w:rPr>
            </w:pPr>
            <w:r>
              <w:t>When all lines are in-service, a transient stability issue may occur due to the usage of reactive devices and unit output in the area.</w:t>
            </w:r>
          </w:p>
        </w:tc>
      </w:tr>
      <w:tr w:rsidR="0082711C" w:rsidRPr="00B13CD2" w14:paraId="79633F67" w14:textId="77777777" w:rsidTr="00B16237">
        <w:trPr>
          <w:gridBefore w:val="1"/>
          <w:wBefore w:w="126" w:type="dxa"/>
          <w:trHeight w:val="1565"/>
        </w:trPr>
        <w:tc>
          <w:tcPr>
            <w:tcW w:w="1620" w:type="dxa"/>
            <w:tcBorders>
              <w:top w:val="single" w:sz="4" w:space="0" w:color="auto"/>
              <w:left w:val="nil"/>
              <w:bottom w:val="single" w:sz="4" w:space="0" w:color="auto"/>
            </w:tcBorders>
            <w:vAlign w:val="center"/>
          </w:tcPr>
          <w:p w14:paraId="4CC0AD21" w14:textId="77777777" w:rsidR="0082711C" w:rsidRDefault="0082711C" w:rsidP="0082711C">
            <w:pPr>
              <w:jc w:val="center"/>
              <w:rPr>
                <w:b/>
              </w:rPr>
            </w:pPr>
            <w:r>
              <w:rPr>
                <w:b/>
              </w:rPr>
              <w:t>1</w:t>
            </w:r>
          </w:p>
        </w:tc>
        <w:tc>
          <w:tcPr>
            <w:tcW w:w="7560" w:type="dxa"/>
            <w:tcBorders>
              <w:top w:val="single" w:sz="4" w:space="0" w:color="auto"/>
              <w:bottom w:val="single" w:sz="4" w:space="0" w:color="auto"/>
              <w:right w:val="nil"/>
            </w:tcBorders>
            <w:vAlign w:val="center"/>
          </w:tcPr>
          <w:p w14:paraId="16BEA0A2" w14:textId="77777777" w:rsidR="0082711C" w:rsidRPr="00DA0F92" w:rsidRDefault="0082711C" w:rsidP="0082711C">
            <w:pPr>
              <w:rPr>
                <w:b/>
              </w:rPr>
            </w:pPr>
            <w:r w:rsidRPr="00B13CD2">
              <w:rPr>
                <w:b/>
                <w:u w:val="single"/>
              </w:rPr>
              <w:t>WHEN</w:t>
            </w:r>
            <w:r w:rsidRPr="00DA0F92">
              <w:rPr>
                <w:b/>
              </w:rPr>
              <w:t>:</w:t>
            </w:r>
          </w:p>
          <w:p w14:paraId="2A2531EE" w14:textId="7EB043CC" w:rsidR="0082711C" w:rsidRDefault="0082711C" w:rsidP="0082711C">
            <w:pPr>
              <w:numPr>
                <w:ilvl w:val="0"/>
                <w:numId w:val="27"/>
              </w:numPr>
            </w:pPr>
            <w:r>
              <w:t>VSAT</w:t>
            </w:r>
            <w:r w:rsidR="00DE5897">
              <w:t xml:space="preserve"> </w:t>
            </w:r>
            <w:r w:rsidR="00B85707">
              <w:t>and</w:t>
            </w:r>
            <w:r w:rsidR="00DE5897">
              <w:t>/</w:t>
            </w:r>
            <w:r w:rsidR="00B85707">
              <w:t>or</w:t>
            </w:r>
            <w:r w:rsidR="00DE5897">
              <w:t xml:space="preserve"> TSAT</w:t>
            </w:r>
            <w:r>
              <w:t xml:space="preserve"> runs and provides an updated limit for the East Texas Stability (EASTEX);</w:t>
            </w:r>
          </w:p>
          <w:p w14:paraId="6FF95172" w14:textId="0AE5A51C" w:rsidR="0082711C" w:rsidRPr="00DA0F92" w:rsidRDefault="0082711C" w:rsidP="0082711C">
            <w:pPr>
              <w:rPr>
                <w:b/>
              </w:rPr>
            </w:pPr>
            <w:r w:rsidRPr="00B13CD2">
              <w:rPr>
                <w:b/>
                <w:u w:val="single"/>
              </w:rPr>
              <w:t>THEN</w:t>
            </w:r>
            <w:r w:rsidRPr="00DA0F92">
              <w:rPr>
                <w:b/>
              </w:rPr>
              <w:t>:</w:t>
            </w:r>
          </w:p>
          <w:p w14:paraId="4AB68863" w14:textId="6DEC9B0D" w:rsidR="0082711C" w:rsidRDefault="0082711C" w:rsidP="0082711C">
            <w:pPr>
              <w:numPr>
                <w:ilvl w:val="0"/>
                <w:numId w:val="27"/>
              </w:numPr>
            </w:pPr>
            <w:r>
              <w:t>Update RTMONI</w:t>
            </w:r>
            <w:r w:rsidR="009220A1">
              <w:t xml:space="preserve"> with the more conservative limit</w:t>
            </w:r>
            <w:r>
              <w:t>.</w:t>
            </w:r>
          </w:p>
          <w:p w14:paraId="3C67E905" w14:textId="4567ADFC" w:rsidR="0082711C" w:rsidRPr="00B13CD2" w:rsidRDefault="0082711C" w:rsidP="0082711C"/>
        </w:tc>
      </w:tr>
      <w:tr w:rsidR="0082711C" w:rsidRPr="00B13CD2" w14:paraId="68D839D3" w14:textId="77777777" w:rsidTr="00B16237">
        <w:trPr>
          <w:gridBefore w:val="1"/>
          <w:wBefore w:w="126" w:type="dxa"/>
          <w:trHeight w:val="576"/>
        </w:trPr>
        <w:tc>
          <w:tcPr>
            <w:tcW w:w="1620" w:type="dxa"/>
            <w:tcBorders>
              <w:top w:val="single" w:sz="4" w:space="0" w:color="auto"/>
              <w:left w:val="nil"/>
              <w:bottom w:val="single" w:sz="4" w:space="0" w:color="auto"/>
              <w:right w:val="single" w:sz="4" w:space="0" w:color="auto"/>
            </w:tcBorders>
            <w:vAlign w:val="center"/>
          </w:tcPr>
          <w:p w14:paraId="21E85AE6" w14:textId="77777777" w:rsidR="0082711C" w:rsidRDefault="0082711C" w:rsidP="0082711C">
            <w:pPr>
              <w:jc w:val="center"/>
              <w:rPr>
                <w:b/>
              </w:rPr>
            </w:pPr>
            <w:r>
              <w:rPr>
                <w:b/>
              </w:rPr>
              <w:lastRenderedPageBreak/>
              <w:t>2</w:t>
            </w:r>
          </w:p>
        </w:tc>
        <w:tc>
          <w:tcPr>
            <w:tcW w:w="7560" w:type="dxa"/>
            <w:tcBorders>
              <w:top w:val="single" w:sz="4" w:space="0" w:color="auto"/>
              <w:left w:val="single" w:sz="4" w:space="0" w:color="auto"/>
              <w:bottom w:val="single" w:sz="4" w:space="0" w:color="auto"/>
              <w:right w:val="nil"/>
            </w:tcBorders>
            <w:vAlign w:val="center"/>
          </w:tcPr>
          <w:p w14:paraId="69F3FA1A" w14:textId="77777777" w:rsidR="0082711C" w:rsidRDefault="0082711C" w:rsidP="0082711C">
            <w:pPr>
              <w:jc w:val="both"/>
              <w:rPr>
                <w:b/>
                <w:u w:val="single"/>
              </w:rPr>
            </w:pPr>
            <w:r>
              <w:rPr>
                <w:b/>
                <w:u w:val="single"/>
              </w:rPr>
              <w:t>WHEN:</w:t>
            </w:r>
          </w:p>
          <w:p w14:paraId="4FCE9B66" w14:textId="77777777" w:rsidR="0082711C" w:rsidRDefault="0082711C" w:rsidP="007E512D">
            <w:pPr>
              <w:numPr>
                <w:ilvl w:val="0"/>
                <w:numId w:val="114"/>
              </w:numPr>
            </w:pPr>
            <w:r>
              <w:t>The BASECASE EASTEX flow is approaching 85% of the limit in TCM</w:t>
            </w:r>
          </w:p>
          <w:p w14:paraId="442C7DBC" w14:textId="77777777" w:rsidR="0082711C" w:rsidRDefault="0082711C" w:rsidP="0082711C">
            <w:pPr>
              <w:jc w:val="both"/>
              <w:rPr>
                <w:b/>
                <w:u w:val="single"/>
              </w:rPr>
            </w:pPr>
            <w:r>
              <w:rPr>
                <w:b/>
                <w:u w:val="single"/>
              </w:rPr>
              <w:t>THEN:</w:t>
            </w:r>
          </w:p>
          <w:p w14:paraId="1B82729F" w14:textId="44E87DCF" w:rsidR="00AB27BD" w:rsidRPr="00AB27BD" w:rsidRDefault="0082711C" w:rsidP="007E512D">
            <w:pPr>
              <w:numPr>
                <w:ilvl w:val="0"/>
                <w:numId w:val="114"/>
              </w:numPr>
            </w:pPr>
            <w:r>
              <w:t>Activate the BASECASE EASTEX constraint in TCM</w:t>
            </w:r>
            <w:r w:rsidR="00AB27BD" w:rsidRPr="00AB27BD">
              <w:rPr>
                <w14:ligatures w14:val="standardContextual"/>
              </w:rPr>
              <w:t xml:space="preserve"> </w:t>
            </w:r>
            <w:r w:rsidR="00AB27BD" w:rsidRPr="00AB27BD">
              <w:t>at 85% of the limit.</w:t>
            </w:r>
          </w:p>
          <w:p w14:paraId="76741054" w14:textId="77777777" w:rsidR="00AB27BD" w:rsidRPr="00AB27BD" w:rsidRDefault="00AB27BD" w:rsidP="007E512D">
            <w:pPr>
              <w:numPr>
                <w:ilvl w:val="0"/>
                <w:numId w:val="114"/>
              </w:numPr>
            </w:pPr>
            <w:r w:rsidRPr="00AB27BD">
              <w:t>Match the Not to Exceed (NTE) percentage to the activated percent rating.</w:t>
            </w:r>
          </w:p>
          <w:p w14:paraId="08DEDD30" w14:textId="55F8FDFC" w:rsidR="0082711C" w:rsidRPr="00AB27BD" w:rsidRDefault="00AB27BD" w:rsidP="007E512D">
            <w:pPr>
              <w:numPr>
                <w:ilvl w:val="0"/>
                <w:numId w:val="114"/>
              </w:numPr>
              <w:rPr>
                <w:b/>
                <w:u w:val="single"/>
              </w:rPr>
            </w:pPr>
            <w:r w:rsidRPr="00AB27BD">
              <w:t>Adjust the NTE percentage before the activated percent rating to maintain and control up to 98% as the flow stabilizes.</w:t>
            </w:r>
          </w:p>
        </w:tc>
      </w:tr>
      <w:tr w:rsidR="0082711C" w14:paraId="3DC27060"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3DC2705E" w14:textId="77777777" w:rsidR="0082711C" w:rsidRDefault="0082711C" w:rsidP="0082711C">
            <w:pPr>
              <w:jc w:val="center"/>
              <w:rPr>
                <w:b/>
              </w:rPr>
            </w:pPr>
            <w:r>
              <w:rPr>
                <w:b/>
              </w:rPr>
              <w:t>Log</w:t>
            </w:r>
          </w:p>
        </w:tc>
        <w:tc>
          <w:tcPr>
            <w:tcW w:w="7560" w:type="dxa"/>
            <w:tcBorders>
              <w:top w:val="single" w:sz="4" w:space="0" w:color="auto"/>
              <w:bottom w:val="double" w:sz="4" w:space="0" w:color="auto"/>
              <w:right w:val="nil"/>
            </w:tcBorders>
            <w:vAlign w:val="center"/>
          </w:tcPr>
          <w:p w14:paraId="3DC2705F" w14:textId="77777777" w:rsidR="0082711C" w:rsidRDefault="0082711C" w:rsidP="0082711C">
            <w:pPr>
              <w:pStyle w:val="TableText"/>
              <w:jc w:val="both"/>
              <w:rPr>
                <w:b/>
                <w:u w:val="single"/>
              </w:rPr>
            </w:pPr>
            <w:r>
              <w:t>Log all actions.</w:t>
            </w:r>
          </w:p>
        </w:tc>
      </w:tr>
      <w:tr w:rsidR="0082711C" w14:paraId="3DC27077"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3DC27076" w14:textId="77777777" w:rsidR="0082711C" w:rsidRDefault="0082711C" w:rsidP="0098051E">
            <w:pPr>
              <w:pStyle w:val="Heading2"/>
            </w:pPr>
            <w:bookmarkStart w:id="226" w:name="_McCamey_Stability_1"/>
            <w:bookmarkStart w:id="227" w:name="_Bakersfield_Stability"/>
            <w:bookmarkStart w:id="228" w:name="_4.7_SPS,_RAP,"/>
            <w:bookmarkStart w:id="229" w:name="_McCamey_Stability"/>
            <w:bookmarkStart w:id="230" w:name="_Treadwell_Stability"/>
            <w:bookmarkEnd w:id="224"/>
            <w:bookmarkEnd w:id="226"/>
            <w:bookmarkEnd w:id="227"/>
            <w:bookmarkEnd w:id="228"/>
            <w:bookmarkEnd w:id="229"/>
            <w:bookmarkEnd w:id="230"/>
            <w:r>
              <w:t>Treadwell Stability</w:t>
            </w:r>
          </w:p>
        </w:tc>
      </w:tr>
      <w:tr w:rsidR="0082711C" w14:paraId="3DC2707A"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3DC27078" w14:textId="541F9BEB" w:rsidR="0082711C" w:rsidRDefault="0082711C" w:rsidP="0082711C">
            <w:pPr>
              <w:jc w:val="center"/>
              <w:rPr>
                <w:b/>
              </w:rPr>
            </w:pPr>
            <w:r>
              <w:rPr>
                <w:b/>
              </w:rPr>
              <w:t>Note</w:t>
            </w:r>
          </w:p>
        </w:tc>
        <w:tc>
          <w:tcPr>
            <w:tcW w:w="7560" w:type="dxa"/>
            <w:tcBorders>
              <w:top w:val="single" w:sz="4" w:space="0" w:color="auto"/>
              <w:bottom w:val="single" w:sz="4" w:space="0" w:color="auto"/>
              <w:right w:val="nil"/>
            </w:tcBorders>
            <w:vAlign w:val="center"/>
          </w:tcPr>
          <w:p w14:paraId="3DC27079" w14:textId="77777777" w:rsidR="0082711C" w:rsidRDefault="0082711C" w:rsidP="0082711C">
            <w:pPr>
              <w:pStyle w:val="TableText"/>
              <w:jc w:val="both"/>
            </w:pPr>
            <w:r>
              <w:t xml:space="preserve">When all lines are in-service, there is </w:t>
            </w:r>
            <w:r>
              <w:rPr>
                <w:color w:val="000000"/>
              </w:rPr>
              <w:t>no local voltage stability issue.</w:t>
            </w:r>
          </w:p>
        </w:tc>
      </w:tr>
      <w:tr w:rsidR="0082711C" w14:paraId="3DC27087"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3DC2707B" w14:textId="77777777" w:rsidR="0082711C" w:rsidRDefault="0082711C" w:rsidP="0082711C">
            <w:pPr>
              <w:jc w:val="center"/>
              <w:rPr>
                <w:b/>
              </w:rPr>
            </w:pPr>
            <w:r>
              <w:rPr>
                <w:b/>
              </w:rPr>
              <w:t>1</w:t>
            </w:r>
          </w:p>
        </w:tc>
        <w:tc>
          <w:tcPr>
            <w:tcW w:w="7560" w:type="dxa"/>
            <w:tcBorders>
              <w:top w:val="single" w:sz="4" w:space="0" w:color="auto"/>
              <w:bottom w:val="single" w:sz="4" w:space="0" w:color="auto"/>
              <w:right w:val="nil"/>
            </w:tcBorders>
            <w:vAlign w:val="center"/>
          </w:tcPr>
          <w:p w14:paraId="3DC2707C" w14:textId="77777777" w:rsidR="0082711C" w:rsidRDefault="0082711C" w:rsidP="0082711C">
            <w:pPr>
              <w:pStyle w:val="TableText"/>
              <w:jc w:val="both"/>
              <w:rPr>
                <w:b/>
                <w:u w:val="single"/>
              </w:rPr>
            </w:pPr>
            <w:r>
              <w:rPr>
                <w:b/>
                <w:u w:val="single"/>
              </w:rPr>
              <w:t>IF:</w:t>
            </w:r>
          </w:p>
          <w:p w14:paraId="3DC2707D" w14:textId="77777777" w:rsidR="0082711C" w:rsidRDefault="0082711C" w:rsidP="007E512D">
            <w:pPr>
              <w:pStyle w:val="ListParagraph"/>
              <w:numPr>
                <w:ilvl w:val="0"/>
                <w:numId w:val="114"/>
              </w:numPr>
              <w:jc w:val="both"/>
            </w:pPr>
            <w:r>
              <w:t>An outage has occurred on the identified element in the table (identified in Desktop Guide Transmission Desk 2.12);</w:t>
            </w:r>
          </w:p>
          <w:p w14:paraId="3DC2707E" w14:textId="77777777" w:rsidR="0082711C" w:rsidRDefault="0082711C" w:rsidP="0082711C">
            <w:pPr>
              <w:jc w:val="both"/>
              <w:rPr>
                <w:b/>
                <w:u w:val="single"/>
              </w:rPr>
            </w:pPr>
            <w:r>
              <w:rPr>
                <w:b/>
                <w:u w:val="single"/>
              </w:rPr>
              <w:t>THEN:</w:t>
            </w:r>
          </w:p>
          <w:p w14:paraId="3DC2707F" w14:textId="77777777" w:rsidR="0082711C" w:rsidRDefault="0082711C" w:rsidP="007E512D">
            <w:pPr>
              <w:numPr>
                <w:ilvl w:val="0"/>
                <w:numId w:val="114"/>
              </w:numPr>
            </w:pPr>
            <w:r>
              <w:t>Refer to the constraint limit from table to set the value (identified in Desktop Guide Transmission Desk 2.12);</w:t>
            </w:r>
          </w:p>
          <w:p w14:paraId="3DC27080" w14:textId="77777777" w:rsidR="0082711C" w:rsidRDefault="0082711C" w:rsidP="007E512D">
            <w:pPr>
              <w:numPr>
                <w:ilvl w:val="0"/>
                <w:numId w:val="114"/>
              </w:numPr>
            </w:pPr>
            <w:r>
              <w:t>Update RTMONI from table;</w:t>
            </w:r>
          </w:p>
          <w:p w14:paraId="3DC27081" w14:textId="77777777" w:rsidR="0082711C" w:rsidRDefault="0082711C" w:rsidP="0082711C">
            <w:pPr>
              <w:jc w:val="both"/>
              <w:rPr>
                <w:b/>
                <w:u w:val="single"/>
              </w:rPr>
            </w:pPr>
            <w:r>
              <w:rPr>
                <w:b/>
                <w:u w:val="single"/>
              </w:rPr>
              <w:t>WHEN:</w:t>
            </w:r>
          </w:p>
          <w:p w14:paraId="3DC27082" w14:textId="77777777" w:rsidR="0082711C" w:rsidRDefault="0082711C" w:rsidP="007E512D">
            <w:pPr>
              <w:numPr>
                <w:ilvl w:val="0"/>
                <w:numId w:val="114"/>
              </w:numPr>
            </w:pPr>
            <w:r>
              <w:t>The BASECASE TRDWEL flow is approaching 85% of the limit in TCM</w:t>
            </w:r>
          </w:p>
          <w:p w14:paraId="3DC27083" w14:textId="77777777" w:rsidR="0082711C" w:rsidRDefault="0082711C" w:rsidP="0082711C">
            <w:pPr>
              <w:jc w:val="both"/>
              <w:rPr>
                <w:b/>
                <w:u w:val="single"/>
              </w:rPr>
            </w:pPr>
            <w:r>
              <w:rPr>
                <w:b/>
                <w:u w:val="single"/>
              </w:rPr>
              <w:t>THEN:</w:t>
            </w:r>
          </w:p>
          <w:p w14:paraId="26F0DED3" w14:textId="6B0651FA" w:rsidR="00AB27BD" w:rsidRPr="00AB27BD" w:rsidRDefault="0082711C" w:rsidP="007E512D">
            <w:pPr>
              <w:numPr>
                <w:ilvl w:val="0"/>
                <w:numId w:val="114"/>
              </w:numPr>
            </w:pPr>
            <w:r>
              <w:t>Activate the BASECASE TRDWEL constraint in TCM</w:t>
            </w:r>
            <w:r w:rsidR="00AB27BD" w:rsidRPr="00AB27BD">
              <w:rPr>
                <w14:ligatures w14:val="standardContextual"/>
              </w:rPr>
              <w:t xml:space="preserve"> </w:t>
            </w:r>
            <w:r w:rsidR="00AB27BD" w:rsidRPr="00AB27BD">
              <w:t>at 85% of the limit.</w:t>
            </w:r>
          </w:p>
          <w:p w14:paraId="01A1197A" w14:textId="77777777" w:rsidR="00AB27BD" w:rsidRPr="00AB27BD" w:rsidRDefault="00AB27BD" w:rsidP="007E512D">
            <w:pPr>
              <w:numPr>
                <w:ilvl w:val="0"/>
                <w:numId w:val="114"/>
              </w:numPr>
            </w:pPr>
            <w:r w:rsidRPr="00AB27BD">
              <w:t>Match the Not to Exceed (NTE) percentage to the activated percent rating.</w:t>
            </w:r>
          </w:p>
          <w:p w14:paraId="3DC27086" w14:textId="6949E756" w:rsidR="0082711C" w:rsidRDefault="00AB27BD" w:rsidP="007E512D">
            <w:pPr>
              <w:numPr>
                <w:ilvl w:val="0"/>
                <w:numId w:val="114"/>
              </w:numPr>
            </w:pPr>
            <w:r w:rsidRPr="00AB27BD">
              <w:t>Adjust the NTE percentage before the activated percent rating to maintain and control up to 98% as the flow stabilizes.</w:t>
            </w:r>
          </w:p>
        </w:tc>
      </w:tr>
      <w:tr w:rsidR="0082711C" w14:paraId="3DC2708A"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3DC27088" w14:textId="77777777" w:rsidR="0082711C" w:rsidRDefault="0082711C" w:rsidP="0082711C">
            <w:pPr>
              <w:jc w:val="center"/>
              <w:rPr>
                <w:b/>
              </w:rPr>
            </w:pPr>
            <w:r>
              <w:rPr>
                <w:b/>
              </w:rPr>
              <w:t>Log</w:t>
            </w:r>
          </w:p>
        </w:tc>
        <w:tc>
          <w:tcPr>
            <w:tcW w:w="7560" w:type="dxa"/>
            <w:tcBorders>
              <w:top w:val="single" w:sz="4" w:space="0" w:color="auto"/>
              <w:bottom w:val="double" w:sz="4" w:space="0" w:color="auto"/>
              <w:right w:val="nil"/>
            </w:tcBorders>
            <w:vAlign w:val="center"/>
          </w:tcPr>
          <w:p w14:paraId="3DC27089" w14:textId="77777777" w:rsidR="0082711C" w:rsidRDefault="0082711C" w:rsidP="0082711C">
            <w:pPr>
              <w:pStyle w:val="TableText"/>
              <w:jc w:val="both"/>
              <w:rPr>
                <w:b/>
                <w:u w:val="single"/>
              </w:rPr>
            </w:pPr>
            <w:r>
              <w:t>Log all actions.</w:t>
            </w:r>
          </w:p>
        </w:tc>
      </w:tr>
      <w:tr w:rsidR="0082711C" w14:paraId="3C9C4708"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51D39231" w14:textId="6DA92F20" w:rsidR="0082711C" w:rsidRDefault="0082711C" w:rsidP="0098051E">
            <w:pPr>
              <w:pStyle w:val="Heading2"/>
            </w:pPr>
            <w:bookmarkStart w:id="231" w:name="_Raymondville_–_Rio"/>
            <w:bookmarkEnd w:id="231"/>
            <w:r w:rsidRPr="00824CD3">
              <w:t>Raymondville</w:t>
            </w:r>
            <w:r>
              <w:t xml:space="preserve"> – </w:t>
            </w:r>
            <w:r w:rsidRPr="00824CD3">
              <w:t>Rio</w:t>
            </w:r>
            <w:r>
              <w:t xml:space="preserve"> </w:t>
            </w:r>
            <w:r w:rsidRPr="00824CD3">
              <w:t xml:space="preserve">Hondo </w:t>
            </w:r>
            <w:r>
              <w:t>Stability</w:t>
            </w:r>
          </w:p>
        </w:tc>
      </w:tr>
      <w:tr w:rsidR="0082711C" w14:paraId="44D925EF" w14:textId="77777777" w:rsidTr="00B16237">
        <w:trPr>
          <w:gridBefore w:val="1"/>
          <w:wBefore w:w="126" w:type="dxa"/>
          <w:trHeight w:val="576"/>
        </w:trPr>
        <w:tc>
          <w:tcPr>
            <w:tcW w:w="1620" w:type="dxa"/>
            <w:tcBorders>
              <w:top w:val="double" w:sz="4" w:space="0" w:color="auto"/>
              <w:left w:val="nil"/>
              <w:bottom w:val="single" w:sz="4" w:space="0" w:color="auto"/>
            </w:tcBorders>
            <w:vAlign w:val="center"/>
          </w:tcPr>
          <w:p w14:paraId="1CBD81E9" w14:textId="1AF56F84" w:rsidR="0082711C" w:rsidRDefault="0082711C" w:rsidP="0082711C">
            <w:pPr>
              <w:jc w:val="center"/>
              <w:rPr>
                <w:b/>
              </w:rPr>
            </w:pPr>
            <w:r>
              <w:rPr>
                <w:b/>
              </w:rPr>
              <w:t>Note</w:t>
            </w:r>
          </w:p>
        </w:tc>
        <w:tc>
          <w:tcPr>
            <w:tcW w:w="7560" w:type="dxa"/>
            <w:tcBorders>
              <w:top w:val="double" w:sz="4" w:space="0" w:color="auto"/>
              <w:bottom w:val="single" w:sz="4" w:space="0" w:color="auto"/>
              <w:right w:val="nil"/>
            </w:tcBorders>
            <w:vAlign w:val="center"/>
          </w:tcPr>
          <w:p w14:paraId="2D2D7B1F" w14:textId="7A9E8E7C" w:rsidR="0082711C" w:rsidRDefault="0082711C" w:rsidP="0082711C">
            <w:pPr>
              <w:pStyle w:val="TableText"/>
              <w:jc w:val="both"/>
            </w:pPr>
            <w:r>
              <w:t xml:space="preserve">When all lines are in-service, there is </w:t>
            </w:r>
            <w:r>
              <w:rPr>
                <w:color w:val="000000"/>
              </w:rPr>
              <w:t>no local voltage stability issue.</w:t>
            </w:r>
          </w:p>
        </w:tc>
      </w:tr>
      <w:tr w:rsidR="00C217E8" w:rsidRPr="00805194" w14:paraId="4A80547E" w14:textId="77777777" w:rsidTr="00B16237">
        <w:trPr>
          <w:trHeight w:val="576"/>
        </w:trPr>
        <w:tc>
          <w:tcPr>
            <w:tcW w:w="1746" w:type="dxa"/>
            <w:gridSpan w:val="2"/>
            <w:tcBorders>
              <w:top w:val="single" w:sz="4" w:space="0" w:color="auto"/>
              <w:left w:val="nil"/>
              <w:bottom w:val="single" w:sz="4" w:space="0" w:color="auto"/>
            </w:tcBorders>
            <w:vAlign w:val="center"/>
          </w:tcPr>
          <w:p w14:paraId="09178C00" w14:textId="77777777" w:rsidR="00C217E8" w:rsidRDefault="00C217E8" w:rsidP="00C217E8">
            <w:pPr>
              <w:jc w:val="center"/>
              <w:rPr>
                <w:b/>
              </w:rPr>
            </w:pPr>
            <w:r>
              <w:rPr>
                <w:b/>
              </w:rPr>
              <w:t>Note</w:t>
            </w:r>
          </w:p>
        </w:tc>
        <w:tc>
          <w:tcPr>
            <w:tcW w:w="7560" w:type="dxa"/>
            <w:tcBorders>
              <w:top w:val="single" w:sz="4" w:space="0" w:color="auto"/>
              <w:bottom w:val="single" w:sz="4" w:space="0" w:color="auto"/>
              <w:right w:val="nil"/>
            </w:tcBorders>
            <w:vAlign w:val="center"/>
          </w:tcPr>
          <w:p w14:paraId="67628B21" w14:textId="50711718" w:rsidR="00C217E8" w:rsidRPr="00805194" w:rsidRDefault="00C217E8" w:rsidP="00C217E8">
            <w:pPr>
              <w:rPr>
                <w:b/>
                <w:u w:val="single"/>
              </w:rPr>
            </w:pPr>
            <w:r>
              <w:t>When all lines are in-service, a transient stability issue may occur due to the usage of reactive devices and unit output in the area.</w:t>
            </w:r>
          </w:p>
        </w:tc>
      </w:tr>
      <w:tr w:rsidR="0099384B" w14:paraId="2F3A61A9"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627CABDA" w14:textId="3586E0F8" w:rsidR="0099384B" w:rsidRDefault="0099384B" w:rsidP="0099384B">
            <w:pPr>
              <w:jc w:val="center"/>
              <w:rPr>
                <w:b/>
              </w:rPr>
            </w:pPr>
            <w:r>
              <w:rPr>
                <w:b/>
              </w:rPr>
              <w:t>1</w:t>
            </w:r>
          </w:p>
        </w:tc>
        <w:tc>
          <w:tcPr>
            <w:tcW w:w="7560" w:type="dxa"/>
            <w:tcBorders>
              <w:top w:val="single" w:sz="4" w:space="0" w:color="auto"/>
              <w:bottom w:val="single" w:sz="4" w:space="0" w:color="auto"/>
              <w:right w:val="nil"/>
            </w:tcBorders>
            <w:vAlign w:val="center"/>
          </w:tcPr>
          <w:p w14:paraId="22644163" w14:textId="77777777" w:rsidR="0099384B" w:rsidRDefault="0099384B" w:rsidP="0099384B">
            <w:pPr>
              <w:jc w:val="both"/>
              <w:rPr>
                <w:b/>
                <w:u w:val="single"/>
              </w:rPr>
            </w:pPr>
            <w:r>
              <w:rPr>
                <w:b/>
                <w:u w:val="single"/>
              </w:rPr>
              <w:t>WHEN:</w:t>
            </w:r>
          </w:p>
          <w:p w14:paraId="7B2D3B31" w14:textId="77777777" w:rsidR="0099384B" w:rsidRPr="007D0524" w:rsidRDefault="0099384B" w:rsidP="0099384B">
            <w:pPr>
              <w:numPr>
                <w:ilvl w:val="0"/>
                <w:numId w:val="114"/>
              </w:numPr>
              <w:jc w:val="both"/>
              <w:rPr>
                <w:b/>
                <w:u w:val="single"/>
              </w:rPr>
            </w:pPr>
            <w:r>
              <w:t>TSAT runs and provides an updated limit for the Raymondville / Rio Hondo Stability (RV_RH); AND/OR</w:t>
            </w:r>
          </w:p>
          <w:p w14:paraId="1144CAE7" w14:textId="77777777" w:rsidR="0099384B" w:rsidRDefault="0099384B" w:rsidP="0099384B">
            <w:pPr>
              <w:pStyle w:val="ListParagraph"/>
              <w:numPr>
                <w:ilvl w:val="0"/>
                <w:numId w:val="114"/>
              </w:numPr>
              <w:jc w:val="both"/>
            </w:pPr>
            <w:r>
              <w:lastRenderedPageBreak/>
              <w:t>An outage has occurred on the identified element in the table (identified in Desktop Guide Transmission Desk 2.12);</w:t>
            </w:r>
          </w:p>
          <w:p w14:paraId="1728BC63" w14:textId="77777777" w:rsidR="0099384B" w:rsidRDefault="0099384B" w:rsidP="0099384B">
            <w:pPr>
              <w:jc w:val="both"/>
              <w:rPr>
                <w:b/>
                <w:u w:val="single"/>
              </w:rPr>
            </w:pPr>
            <w:r>
              <w:rPr>
                <w:b/>
                <w:u w:val="single"/>
              </w:rPr>
              <w:t>THEN:</w:t>
            </w:r>
          </w:p>
          <w:p w14:paraId="10CFEBD9" w14:textId="77777777" w:rsidR="0099384B" w:rsidRDefault="0099384B" w:rsidP="0099384B">
            <w:pPr>
              <w:numPr>
                <w:ilvl w:val="0"/>
                <w:numId w:val="114"/>
              </w:numPr>
            </w:pPr>
            <w:r>
              <w:t>Refer to the constraint limit from table to set the value (identified in Desktop Guide Transmission Desk 2.12);</w:t>
            </w:r>
          </w:p>
          <w:p w14:paraId="13979B0F" w14:textId="77777777" w:rsidR="0099384B" w:rsidRDefault="0099384B" w:rsidP="0099384B">
            <w:pPr>
              <w:numPr>
                <w:ilvl w:val="0"/>
                <w:numId w:val="114"/>
              </w:numPr>
            </w:pPr>
            <w:r>
              <w:t>Reference the TSAT limit;</w:t>
            </w:r>
          </w:p>
          <w:p w14:paraId="3A243CE8" w14:textId="77777777" w:rsidR="0099384B" w:rsidRDefault="0099384B" w:rsidP="0099384B">
            <w:pPr>
              <w:numPr>
                <w:ilvl w:val="0"/>
                <w:numId w:val="114"/>
              </w:numPr>
            </w:pPr>
            <w:r>
              <w:t>Update RTMONI with the most conservative limit;</w:t>
            </w:r>
          </w:p>
          <w:p w14:paraId="1B415B70" w14:textId="77777777" w:rsidR="0099384B" w:rsidRDefault="0099384B" w:rsidP="0099384B">
            <w:pPr>
              <w:jc w:val="both"/>
              <w:rPr>
                <w:b/>
                <w:u w:val="single"/>
              </w:rPr>
            </w:pPr>
            <w:r>
              <w:rPr>
                <w:b/>
                <w:u w:val="single"/>
              </w:rPr>
              <w:t>WHEN:</w:t>
            </w:r>
          </w:p>
          <w:p w14:paraId="355D9248" w14:textId="77777777" w:rsidR="0099384B" w:rsidRDefault="0099384B" w:rsidP="0099384B">
            <w:pPr>
              <w:numPr>
                <w:ilvl w:val="0"/>
                <w:numId w:val="114"/>
              </w:numPr>
            </w:pPr>
            <w:r>
              <w:t>The BASECASE RV_RH flow is approaching 85% of the limit in TCM</w:t>
            </w:r>
          </w:p>
          <w:p w14:paraId="61C1AFA4" w14:textId="77777777" w:rsidR="0099384B" w:rsidRDefault="0099384B" w:rsidP="0099384B">
            <w:pPr>
              <w:jc w:val="both"/>
              <w:rPr>
                <w:b/>
                <w:u w:val="single"/>
              </w:rPr>
            </w:pPr>
            <w:r>
              <w:rPr>
                <w:b/>
                <w:u w:val="single"/>
              </w:rPr>
              <w:t>THEN:</w:t>
            </w:r>
          </w:p>
          <w:p w14:paraId="5E7C1E76" w14:textId="77777777" w:rsidR="0099384B" w:rsidRPr="00AB27BD" w:rsidRDefault="0099384B" w:rsidP="0099384B">
            <w:pPr>
              <w:numPr>
                <w:ilvl w:val="0"/>
                <w:numId w:val="114"/>
              </w:numPr>
            </w:pPr>
            <w:r>
              <w:t>Activate the BASECASE constraint in TCM</w:t>
            </w:r>
            <w:r w:rsidRPr="00AB27BD">
              <w:rPr>
                <w14:ligatures w14:val="standardContextual"/>
              </w:rPr>
              <w:t xml:space="preserve"> </w:t>
            </w:r>
            <w:r w:rsidRPr="00AB27BD">
              <w:t>at 85% of the limit.</w:t>
            </w:r>
          </w:p>
          <w:p w14:paraId="5AA986AF" w14:textId="77777777" w:rsidR="0099384B" w:rsidRPr="00AB27BD" w:rsidRDefault="0099384B" w:rsidP="0099384B">
            <w:pPr>
              <w:numPr>
                <w:ilvl w:val="0"/>
                <w:numId w:val="114"/>
              </w:numPr>
            </w:pPr>
            <w:r w:rsidRPr="00AB27BD">
              <w:t>Match the Not to Exceed (NTE) percentage to the activated percent rating.</w:t>
            </w:r>
          </w:p>
          <w:p w14:paraId="63D9A275" w14:textId="34A0BE0B" w:rsidR="0099384B" w:rsidRDefault="0099384B" w:rsidP="0099384B">
            <w:pPr>
              <w:numPr>
                <w:ilvl w:val="0"/>
                <w:numId w:val="114"/>
              </w:numPr>
            </w:pPr>
            <w:r w:rsidRPr="00AB27BD">
              <w:t>Adjust the NTE percentage before the activated percent rating to maintain and control up to 98% as the flow stabilizes.</w:t>
            </w:r>
          </w:p>
        </w:tc>
      </w:tr>
      <w:tr w:rsidR="00C217E8" w14:paraId="30775A2C"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5FFB559C" w14:textId="06945981" w:rsidR="00C217E8" w:rsidRDefault="00C217E8" w:rsidP="00C217E8">
            <w:pPr>
              <w:jc w:val="center"/>
              <w:rPr>
                <w:b/>
              </w:rPr>
            </w:pPr>
            <w:r>
              <w:rPr>
                <w:b/>
              </w:rPr>
              <w:lastRenderedPageBreak/>
              <w:t>Log</w:t>
            </w:r>
          </w:p>
        </w:tc>
        <w:tc>
          <w:tcPr>
            <w:tcW w:w="7560" w:type="dxa"/>
            <w:tcBorders>
              <w:top w:val="single" w:sz="4" w:space="0" w:color="auto"/>
              <w:bottom w:val="double" w:sz="4" w:space="0" w:color="auto"/>
              <w:right w:val="nil"/>
            </w:tcBorders>
            <w:vAlign w:val="center"/>
          </w:tcPr>
          <w:p w14:paraId="481032BD" w14:textId="540A2AB9" w:rsidR="00C217E8" w:rsidRDefault="00C217E8" w:rsidP="00C217E8">
            <w:pPr>
              <w:pStyle w:val="TableText"/>
              <w:jc w:val="both"/>
            </w:pPr>
            <w:r>
              <w:t>Log all actions.</w:t>
            </w:r>
          </w:p>
        </w:tc>
      </w:tr>
      <w:tr w:rsidR="00C217E8" w14:paraId="74DC2653"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3FCB49D4" w14:textId="38A4B22E" w:rsidR="00C217E8" w:rsidRDefault="00C217E8" w:rsidP="00C217E8">
            <w:pPr>
              <w:pStyle w:val="Heading2"/>
            </w:pPr>
            <w:bookmarkStart w:id="232" w:name="_Bearkat_Stability"/>
            <w:bookmarkStart w:id="233" w:name="_MSD_Stability"/>
            <w:bookmarkStart w:id="234" w:name="_PIGSOL_Stability"/>
            <w:bookmarkStart w:id="235" w:name="_CulbersonULBSN_Stability"/>
            <w:bookmarkEnd w:id="232"/>
            <w:bookmarkEnd w:id="233"/>
            <w:bookmarkEnd w:id="234"/>
            <w:bookmarkEnd w:id="235"/>
            <w:r>
              <w:t>Culberson Stability</w:t>
            </w:r>
          </w:p>
        </w:tc>
      </w:tr>
      <w:tr w:rsidR="00C217E8" w14:paraId="4E890F75"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2438A1E4" w14:textId="658B8DD5" w:rsidR="00C217E8" w:rsidRPr="006C472F" w:rsidRDefault="00C217E8" w:rsidP="00C217E8">
            <w:pPr>
              <w:jc w:val="center"/>
              <w:rPr>
                <w:b/>
              </w:rPr>
            </w:pPr>
            <w:r>
              <w:rPr>
                <w:b/>
              </w:rPr>
              <w:t>Note</w:t>
            </w:r>
          </w:p>
        </w:tc>
        <w:tc>
          <w:tcPr>
            <w:tcW w:w="7560" w:type="dxa"/>
            <w:tcBorders>
              <w:top w:val="single" w:sz="4" w:space="0" w:color="auto"/>
              <w:bottom w:val="single" w:sz="4" w:space="0" w:color="auto"/>
              <w:right w:val="nil"/>
            </w:tcBorders>
            <w:vAlign w:val="center"/>
          </w:tcPr>
          <w:p w14:paraId="2BA75C34" w14:textId="25186227" w:rsidR="00C217E8" w:rsidRPr="006C472F" w:rsidRDefault="00C217E8" w:rsidP="00C217E8">
            <w:pPr>
              <w:jc w:val="both"/>
              <w:rPr>
                <w:b/>
                <w:u w:val="single"/>
              </w:rPr>
            </w:pPr>
            <w:r>
              <w:t xml:space="preserve">When all lines are in-service, there is </w:t>
            </w:r>
            <w:r>
              <w:rPr>
                <w:color w:val="000000"/>
              </w:rPr>
              <w:t>no local voltage stability issue.</w:t>
            </w:r>
          </w:p>
        </w:tc>
      </w:tr>
      <w:tr w:rsidR="00C217E8" w14:paraId="3DF41E99" w14:textId="77777777" w:rsidTr="00B16237">
        <w:trPr>
          <w:gridBefore w:val="1"/>
          <w:wBefore w:w="126" w:type="dxa"/>
          <w:trHeight w:val="2051"/>
        </w:trPr>
        <w:tc>
          <w:tcPr>
            <w:tcW w:w="1620" w:type="dxa"/>
            <w:tcBorders>
              <w:top w:val="single" w:sz="4" w:space="0" w:color="auto"/>
              <w:left w:val="nil"/>
              <w:bottom w:val="double" w:sz="4" w:space="0" w:color="auto"/>
            </w:tcBorders>
            <w:vAlign w:val="center"/>
          </w:tcPr>
          <w:p w14:paraId="69A7DAEF" w14:textId="3181446D" w:rsidR="00C217E8" w:rsidRPr="006C472F" w:rsidRDefault="00C217E8" w:rsidP="00C217E8">
            <w:pPr>
              <w:jc w:val="center"/>
              <w:rPr>
                <w:b/>
              </w:rPr>
            </w:pPr>
            <w:r w:rsidRPr="006C472F">
              <w:rPr>
                <w:b/>
              </w:rPr>
              <w:t>1</w:t>
            </w:r>
          </w:p>
        </w:tc>
        <w:tc>
          <w:tcPr>
            <w:tcW w:w="7560" w:type="dxa"/>
            <w:tcBorders>
              <w:top w:val="single" w:sz="4" w:space="0" w:color="auto"/>
              <w:bottom w:val="double" w:sz="4" w:space="0" w:color="auto"/>
              <w:right w:val="nil"/>
            </w:tcBorders>
            <w:vAlign w:val="center"/>
          </w:tcPr>
          <w:p w14:paraId="3268C3C9" w14:textId="77777777" w:rsidR="00C217E8" w:rsidRPr="006C472F" w:rsidRDefault="00C217E8" w:rsidP="00C217E8">
            <w:pPr>
              <w:jc w:val="both"/>
              <w:rPr>
                <w:b/>
                <w:u w:val="single"/>
              </w:rPr>
            </w:pPr>
            <w:r w:rsidRPr="006C472F">
              <w:rPr>
                <w:b/>
                <w:u w:val="single"/>
              </w:rPr>
              <w:t>WHEN:</w:t>
            </w:r>
          </w:p>
          <w:p w14:paraId="782BC7C3" w14:textId="77777777" w:rsidR="00C217E8" w:rsidRPr="006C472F" w:rsidRDefault="00C217E8" w:rsidP="00C217E8">
            <w:pPr>
              <w:numPr>
                <w:ilvl w:val="0"/>
                <w:numId w:val="114"/>
              </w:numPr>
            </w:pPr>
            <w:r>
              <w:t>The BASECASE CULBSN</w:t>
            </w:r>
            <w:r w:rsidRPr="006C472F">
              <w:t xml:space="preserve"> flow is approaching 85% of the limit in TCM</w:t>
            </w:r>
          </w:p>
          <w:p w14:paraId="429B8A90" w14:textId="77777777" w:rsidR="00C217E8" w:rsidRPr="006C472F" w:rsidRDefault="00C217E8" w:rsidP="00C217E8">
            <w:pPr>
              <w:jc w:val="both"/>
              <w:rPr>
                <w:b/>
                <w:u w:val="single"/>
              </w:rPr>
            </w:pPr>
            <w:r w:rsidRPr="006C472F">
              <w:rPr>
                <w:b/>
                <w:u w:val="single"/>
              </w:rPr>
              <w:t>THEN:</w:t>
            </w:r>
          </w:p>
          <w:p w14:paraId="55D9DF37" w14:textId="52F1900F" w:rsidR="00C217E8" w:rsidRPr="00AB27BD" w:rsidRDefault="00C217E8" w:rsidP="00C217E8">
            <w:pPr>
              <w:numPr>
                <w:ilvl w:val="0"/>
                <w:numId w:val="114"/>
              </w:numPr>
            </w:pPr>
            <w:r>
              <w:t>Activate the BASECASE CULBSN</w:t>
            </w:r>
            <w:r w:rsidRPr="006C472F">
              <w:t xml:space="preserve"> constraint in TCM</w:t>
            </w:r>
            <w:r w:rsidRPr="00AB27BD">
              <w:rPr>
                <w14:ligatures w14:val="standardContextual"/>
              </w:rPr>
              <w:t xml:space="preserve"> </w:t>
            </w:r>
            <w:r w:rsidRPr="00AB27BD">
              <w:t>at 85% of the limit.</w:t>
            </w:r>
          </w:p>
          <w:p w14:paraId="2255144E" w14:textId="77777777" w:rsidR="00C217E8" w:rsidRPr="00AB27BD" w:rsidRDefault="00C217E8" w:rsidP="00C217E8">
            <w:pPr>
              <w:numPr>
                <w:ilvl w:val="0"/>
                <w:numId w:val="114"/>
              </w:numPr>
            </w:pPr>
            <w:r w:rsidRPr="00AB27BD">
              <w:t>Match the Not to Exceed (NTE) percentage to the activated percent rating.</w:t>
            </w:r>
          </w:p>
          <w:p w14:paraId="6786EB0C" w14:textId="00BB509B" w:rsidR="00C217E8" w:rsidRPr="00AB27BD" w:rsidRDefault="00C217E8" w:rsidP="00C217E8">
            <w:pPr>
              <w:numPr>
                <w:ilvl w:val="0"/>
                <w:numId w:val="114"/>
              </w:numPr>
              <w:rPr>
                <w:b/>
                <w:u w:val="single"/>
              </w:rPr>
            </w:pPr>
            <w:r w:rsidRPr="00AB27BD">
              <w:t>Adjust the NTE percentage before the activated percent rating to maintain and control up to 98% as the flow stabilizes.</w:t>
            </w:r>
          </w:p>
        </w:tc>
      </w:tr>
      <w:tr w:rsidR="00C217E8" w:rsidRPr="00B20959" w14:paraId="797CA907"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7BB568A6" w14:textId="6DC11E86" w:rsidR="00C217E8" w:rsidRPr="00B20959" w:rsidRDefault="00C217E8" w:rsidP="00C217E8">
            <w:pPr>
              <w:pStyle w:val="Heading2"/>
            </w:pPr>
            <w:bookmarkStart w:id="236" w:name="_Valley_Export_Stability"/>
            <w:bookmarkStart w:id="237" w:name="_Hlk78187962"/>
            <w:bookmarkEnd w:id="236"/>
            <w:r w:rsidRPr="00F16BA7">
              <w:t>Valley Export Stability</w:t>
            </w:r>
          </w:p>
        </w:tc>
      </w:tr>
      <w:tr w:rsidR="00C217E8" w:rsidRPr="00B20959" w14:paraId="3C1EA9A4"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1B6B1CB6" w14:textId="77777777" w:rsidR="00C217E8" w:rsidRPr="00B20959" w:rsidRDefault="00C217E8" w:rsidP="00C217E8">
            <w:pPr>
              <w:jc w:val="center"/>
              <w:rPr>
                <w:b/>
              </w:rPr>
            </w:pPr>
            <w:r w:rsidRPr="00B20959">
              <w:rPr>
                <w:b/>
              </w:rPr>
              <w:t>1</w:t>
            </w:r>
          </w:p>
        </w:tc>
        <w:tc>
          <w:tcPr>
            <w:tcW w:w="7560" w:type="dxa"/>
            <w:tcBorders>
              <w:top w:val="single" w:sz="4" w:space="0" w:color="auto"/>
              <w:bottom w:val="single" w:sz="4" w:space="0" w:color="auto"/>
              <w:right w:val="nil"/>
            </w:tcBorders>
            <w:vAlign w:val="center"/>
          </w:tcPr>
          <w:p w14:paraId="773940A4" w14:textId="77777777" w:rsidR="00C217E8" w:rsidRPr="00B20959" w:rsidRDefault="00C217E8" w:rsidP="00C217E8">
            <w:pPr>
              <w:numPr>
                <w:ilvl w:val="0"/>
                <w:numId w:val="114"/>
              </w:numPr>
              <w:rPr>
                <w:b/>
                <w:u w:val="single"/>
              </w:rPr>
            </w:pPr>
            <w:r w:rsidRPr="00B20959">
              <w:rPr>
                <w:b/>
                <w:u w:val="single"/>
              </w:rPr>
              <w:t>IF:</w:t>
            </w:r>
          </w:p>
          <w:p w14:paraId="6A71BB34" w14:textId="77777777" w:rsidR="00C217E8" w:rsidRPr="00B20959" w:rsidRDefault="00C217E8" w:rsidP="00C217E8">
            <w:pPr>
              <w:numPr>
                <w:ilvl w:val="0"/>
                <w:numId w:val="114"/>
              </w:numPr>
            </w:pPr>
            <w:r w:rsidRPr="00B20959">
              <w:t>An outage has occurred on the identified element in the table (identified in Desktop Guide Transmission Desk 2.12);</w:t>
            </w:r>
          </w:p>
          <w:p w14:paraId="28279BD3" w14:textId="77777777" w:rsidR="00C217E8" w:rsidRPr="00B20959" w:rsidRDefault="00C217E8" w:rsidP="00C217E8">
            <w:pPr>
              <w:rPr>
                <w:b/>
                <w:u w:val="single"/>
              </w:rPr>
            </w:pPr>
            <w:r w:rsidRPr="00B20959">
              <w:rPr>
                <w:b/>
                <w:u w:val="single"/>
              </w:rPr>
              <w:t>THEN:</w:t>
            </w:r>
          </w:p>
          <w:p w14:paraId="1291B0A4" w14:textId="77777777" w:rsidR="00C217E8" w:rsidRPr="00B20959" w:rsidRDefault="00C217E8" w:rsidP="00C217E8">
            <w:pPr>
              <w:numPr>
                <w:ilvl w:val="0"/>
                <w:numId w:val="114"/>
              </w:numPr>
            </w:pPr>
            <w:r w:rsidRPr="00B20959">
              <w:t>Refer to the constraint limit from table to set the value (identified in Desktop Guide Transmission Desk 2.12);</w:t>
            </w:r>
          </w:p>
          <w:p w14:paraId="7A3245E3" w14:textId="77777777" w:rsidR="00C217E8" w:rsidRPr="00B20959" w:rsidRDefault="00C217E8" w:rsidP="00C217E8">
            <w:pPr>
              <w:numPr>
                <w:ilvl w:val="0"/>
                <w:numId w:val="114"/>
              </w:numPr>
            </w:pPr>
            <w:r w:rsidRPr="00B20959">
              <w:t>Update RTMONI from table;</w:t>
            </w:r>
          </w:p>
          <w:p w14:paraId="75B00C26" w14:textId="77777777" w:rsidR="00C217E8" w:rsidRPr="00B20959" w:rsidRDefault="00C217E8" w:rsidP="00C217E8">
            <w:pPr>
              <w:rPr>
                <w:b/>
                <w:u w:val="single"/>
              </w:rPr>
            </w:pPr>
            <w:r w:rsidRPr="00B20959">
              <w:rPr>
                <w:b/>
                <w:u w:val="single"/>
              </w:rPr>
              <w:t>WHEN:</w:t>
            </w:r>
          </w:p>
          <w:p w14:paraId="7DCF0337" w14:textId="12AF9CEB" w:rsidR="00C217E8" w:rsidRPr="00B20959" w:rsidRDefault="00C217E8" w:rsidP="00C217E8">
            <w:pPr>
              <w:numPr>
                <w:ilvl w:val="0"/>
                <w:numId w:val="114"/>
              </w:numPr>
            </w:pPr>
            <w:r>
              <w:t>The BASECASE VALEXP</w:t>
            </w:r>
            <w:r w:rsidRPr="00B20959">
              <w:t xml:space="preserve"> flow is approaching 85% of the limit in TCM</w:t>
            </w:r>
          </w:p>
          <w:p w14:paraId="09BB471A" w14:textId="77777777" w:rsidR="00C217E8" w:rsidRPr="00B20959" w:rsidRDefault="00C217E8" w:rsidP="00C217E8">
            <w:pPr>
              <w:rPr>
                <w:b/>
                <w:u w:val="single"/>
              </w:rPr>
            </w:pPr>
            <w:r w:rsidRPr="00B20959">
              <w:rPr>
                <w:b/>
                <w:u w:val="single"/>
              </w:rPr>
              <w:t>THEN:</w:t>
            </w:r>
          </w:p>
          <w:p w14:paraId="46EE06ED" w14:textId="28189E25" w:rsidR="00C217E8" w:rsidRPr="00AB27BD" w:rsidRDefault="00C217E8" w:rsidP="00C217E8">
            <w:pPr>
              <w:numPr>
                <w:ilvl w:val="0"/>
                <w:numId w:val="114"/>
              </w:numPr>
            </w:pPr>
            <w:r w:rsidRPr="00B20959">
              <w:lastRenderedPageBreak/>
              <w:t xml:space="preserve">Activate the BASECASE </w:t>
            </w:r>
            <w:r>
              <w:t>VALEXP</w:t>
            </w:r>
            <w:r w:rsidRPr="00B20959">
              <w:t xml:space="preserve"> constraint in TCM</w:t>
            </w:r>
            <w:r w:rsidRPr="00AB27BD">
              <w:rPr>
                <w14:ligatures w14:val="standardContextual"/>
              </w:rPr>
              <w:t xml:space="preserve"> </w:t>
            </w:r>
            <w:r w:rsidRPr="00AB27BD">
              <w:t>at 85% of the limit.</w:t>
            </w:r>
          </w:p>
          <w:p w14:paraId="348C82A6" w14:textId="77777777" w:rsidR="00C217E8" w:rsidRPr="00AB27BD" w:rsidRDefault="00C217E8" w:rsidP="00C217E8">
            <w:pPr>
              <w:numPr>
                <w:ilvl w:val="0"/>
                <w:numId w:val="114"/>
              </w:numPr>
            </w:pPr>
            <w:r w:rsidRPr="00AB27BD">
              <w:t>Match the Not to Exceed (NTE) percentage to the activated percent rating.</w:t>
            </w:r>
          </w:p>
          <w:p w14:paraId="4D5B2170" w14:textId="5190056F" w:rsidR="00C217E8" w:rsidRPr="00B20959" w:rsidRDefault="00C217E8" w:rsidP="00C217E8">
            <w:pPr>
              <w:numPr>
                <w:ilvl w:val="0"/>
                <w:numId w:val="114"/>
              </w:numPr>
            </w:pPr>
            <w:r w:rsidRPr="00AB27BD">
              <w:t>Adjust the NTE percentage before the activated percent rating to maintain and control up to 98% as the flow stabilizes.</w:t>
            </w:r>
          </w:p>
        </w:tc>
      </w:tr>
      <w:tr w:rsidR="00C217E8" w:rsidRPr="00B20959" w14:paraId="7CEB1C9B"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7F5EDE41" w14:textId="77777777" w:rsidR="00C217E8" w:rsidRPr="00B20959" w:rsidRDefault="00C217E8" w:rsidP="00C217E8">
            <w:pPr>
              <w:jc w:val="center"/>
              <w:rPr>
                <w:b/>
              </w:rPr>
            </w:pPr>
            <w:r w:rsidRPr="00B20959">
              <w:rPr>
                <w:b/>
              </w:rPr>
              <w:lastRenderedPageBreak/>
              <w:t>Log</w:t>
            </w:r>
          </w:p>
        </w:tc>
        <w:tc>
          <w:tcPr>
            <w:tcW w:w="7560" w:type="dxa"/>
            <w:tcBorders>
              <w:top w:val="single" w:sz="4" w:space="0" w:color="auto"/>
              <w:bottom w:val="double" w:sz="4" w:space="0" w:color="auto"/>
              <w:right w:val="nil"/>
            </w:tcBorders>
            <w:vAlign w:val="center"/>
          </w:tcPr>
          <w:p w14:paraId="7581501B" w14:textId="77777777" w:rsidR="00C217E8" w:rsidRPr="00B20959" w:rsidRDefault="00C217E8" w:rsidP="00C217E8">
            <w:pPr>
              <w:pStyle w:val="TableText"/>
              <w:jc w:val="both"/>
              <w:rPr>
                <w:b/>
                <w:u w:val="single"/>
              </w:rPr>
            </w:pPr>
            <w:r w:rsidRPr="00B20959">
              <w:t>Log all actions.</w:t>
            </w:r>
          </w:p>
        </w:tc>
      </w:tr>
      <w:tr w:rsidR="00C217E8" w:rsidRPr="00EE63A5" w14:paraId="6F763695"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7D6A3B69" w14:textId="200FA5C9" w:rsidR="00C217E8" w:rsidRPr="00EE63A5" w:rsidRDefault="00C217E8" w:rsidP="00C217E8">
            <w:pPr>
              <w:pStyle w:val="Heading2"/>
            </w:pPr>
            <w:bookmarkStart w:id="238" w:name="_Zapata_Starr_Stability"/>
            <w:bookmarkEnd w:id="237"/>
            <w:bookmarkEnd w:id="238"/>
            <w:r w:rsidRPr="00F16BA7">
              <w:t>Zapata_Starr Stability</w:t>
            </w:r>
          </w:p>
        </w:tc>
      </w:tr>
      <w:tr w:rsidR="00C217E8" w:rsidRPr="00EE63A5" w14:paraId="18B4E484"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2518F3AF" w14:textId="7AF5D665" w:rsidR="00C217E8" w:rsidRPr="00EE63A5" w:rsidRDefault="00C217E8" w:rsidP="00C217E8">
            <w:pPr>
              <w:jc w:val="center"/>
              <w:rPr>
                <w:b/>
              </w:rPr>
            </w:pPr>
            <w:r w:rsidRPr="00EE63A5">
              <w:rPr>
                <w:b/>
              </w:rPr>
              <w:t>N</w:t>
            </w:r>
            <w:r>
              <w:rPr>
                <w:b/>
              </w:rPr>
              <w:t>ote</w:t>
            </w:r>
          </w:p>
        </w:tc>
        <w:tc>
          <w:tcPr>
            <w:tcW w:w="7560" w:type="dxa"/>
            <w:tcBorders>
              <w:top w:val="single" w:sz="4" w:space="0" w:color="auto"/>
              <w:bottom w:val="single" w:sz="4" w:space="0" w:color="auto"/>
              <w:right w:val="nil"/>
            </w:tcBorders>
            <w:vAlign w:val="center"/>
          </w:tcPr>
          <w:p w14:paraId="4949364C" w14:textId="77777777" w:rsidR="00C217E8" w:rsidRPr="00EE63A5" w:rsidRDefault="00C217E8" w:rsidP="00C217E8">
            <w:pPr>
              <w:pStyle w:val="TableText"/>
              <w:jc w:val="both"/>
            </w:pPr>
            <w:r w:rsidRPr="00EE63A5">
              <w:t>When all lines are in-service, there is no local voltage stability issue.</w:t>
            </w:r>
          </w:p>
        </w:tc>
      </w:tr>
      <w:tr w:rsidR="00C217E8" w:rsidRPr="00EE63A5" w14:paraId="65DABC3E"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6EAF6CCC" w14:textId="77777777" w:rsidR="00C217E8" w:rsidRPr="00EE63A5" w:rsidRDefault="00C217E8" w:rsidP="00C217E8">
            <w:pPr>
              <w:jc w:val="center"/>
              <w:rPr>
                <w:b/>
              </w:rPr>
            </w:pPr>
            <w:r w:rsidRPr="00EE63A5">
              <w:rPr>
                <w:b/>
              </w:rPr>
              <w:t>1</w:t>
            </w:r>
          </w:p>
        </w:tc>
        <w:tc>
          <w:tcPr>
            <w:tcW w:w="7560" w:type="dxa"/>
            <w:tcBorders>
              <w:top w:val="single" w:sz="4" w:space="0" w:color="auto"/>
              <w:bottom w:val="single" w:sz="4" w:space="0" w:color="auto"/>
              <w:right w:val="nil"/>
            </w:tcBorders>
            <w:vAlign w:val="center"/>
          </w:tcPr>
          <w:p w14:paraId="5AEDCDF0" w14:textId="77777777" w:rsidR="00C217E8" w:rsidRPr="00EE63A5" w:rsidRDefault="00C217E8" w:rsidP="00C217E8">
            <w:pPr>
              <w:numPr>
                <w:ilvl w:val="0"/>
                <w:numId w:val="114"/>
              </w:numPr>
              <w:rPr>
                <w:b/>
                <w:u w:val="single"/>
              </w:rPr>
            </w:pPr>
            <w:r w:rsidRPr="00EE63A5">
              <w:rPr>
                <w:b/>
                <w:u w:val="single"/>
              </w:rPr>
              <w:t>IF:</w:t>
            </w:r>
          </w:p>
          <w:p w14:paraId="70024587" w14:textId="77777777" w:rsidR="00C217E8" w:rsidRPr="00EE63A5" w:rsidRDefault="00C217E8" w:rsidP="00C217E8">
            <w:pPr>
              <w:numPr>
                <w:ilvl w:val="0"/>
                <w:numId w:val="114"/>
              </w:numPr>
            </w:pPr>
            <w:r w:rsidRPr="00EE63A5">
              <w:t>An outage has occurred on the identified element in the table (identified in Desktop Guide Transmission Desk 2.12);</w:t>
            </w:r>
          </w:p>
          <w:p w14:paraId="223247FA" w14:textId="77777777" w:rsidR="00C217E8" w:rsidRPr="00EE63A5" w:rsidRDefault="00C217E8" w:rsidP="00C217E8">
            <w:pPr>
              <w:rPr>
                <w:b/>
                <w:u w:val="single"/>
              </w:rPr>
            </w:pPr>
            <w:r w:rsidRPr="00EE63A5">
              <w:rPr>
                <w:b/>
                <w:u w:val="single"/>
              </w:rPr>
              <w:t>THEN:</w:t>
            </w:r>
          </w:p>
          <w:p w14:paraId="7E000614" w14:textId="77777777" w:rsidR="00C217E8" w:rsidRPr="00EE63A5" w:rsidRDefault="00C217E8" w:rsidP="00C217E8">
            <w:pPr>
              <w:numPr>
                <w:ilvl w:val="0"/>
                <w:numId w:val="114"/>
              </w:numPr>
            </w:pPr>
            <w:r w:rsidRPr="00EE63A5">
              <w:t>Refer to the constraint limit from table to set the value (identified in Desktop Guide Transmission Desk 2.12);</w:t>
            </w:r>
          </w:p>
          <w:p w14:paraId="61F6194F" w14:textId="77777777" w:rsidR="00C217E8" w:rsidRPr="00EE63A5" w:rsidRDefault="00C217E8" w:rsidP="00C217E8">
            <w:pPr>
              <w:numPr>
                <w:ilvl w:val="0"/>
                <w:numId w:val="114"/>
              </w:numPr>
            </w:pPr>
            <w:r w:rsidRPr="00EE63A5">
              <w:t>Update RTMONI from table;</w:t>
            </w:r>
          </w:p>
          <w:p w14:paraId="3935E934" w14:textId="77777777" w:rsidR="00C217E8" w:rsidRPr="00EE63A5" w:rsidRDefault="00C217E8" w:rsidP="00C217E8">
            <w:pPr>
              <w:rPr>
                <w:b/>
                <w:u w:val="single"/>
              </w:rPr>
            </w:pPr>
            <w:r w:rsidRPr="00EE63A5">
              <w:rPr>
                <w:b/>
                <w:u w:val="single"/>
              </w:rPr>
              <w:t>WHEN:</w:t>
            </w:r>
          </w:p>
          <w:p w14:paraId="6440533E" w14:textId="1DA5A28E" w:rsidR="00C217E8" w:rsidRPr="00EE63A5" w:rsidRDefault="00C217E8" w:rsidP="00C217E8">
            <w:pPr>
              <w:numPr>
                <w:ilvl w:val="0"/>
                <w:numId w:val="114"/>
              </w:numPr>
            </w:pPr>
            <w:r>
              <w:t>The BASECASE ZAPSTR</w:t>
            </w:r>
            <w:r w:rsidRPr="00EE63A5">
              <w:t xml:space="preserve"> flow is approaching 85% of the limit in TCM</w:t>
            </w:r>
          </w:p>
          <w:p w14:paraId="12C66C2F" w14:textId="77777777" w:rsidR="00C217E8" w:rsidRPr="00EE63A5" w:rsidRDefault="00C217E8" w:rsidP="00C217E8">
            <w:pPr>
              <w:rPr>
                <w:b/>
                <w:u w:val="single"/>
              </w:rPr>
            </w:pPr>
            <w:r w:rsidRPr="00EE63A5">
              <w:rPr>
                <w:b/>
                <w:u w:val="single"/>
              </w:rPr>
              <w:t>THEN:</w:t>
            </w:r>
          </w:p>
          <w:p w14:paraId="7A068142" w14:textId="5D57360B" w:rsidR="00C217E8" w:rsidRPr="00AB27BD" w:rsidRDefault="00C217E8" w:rsidP="00C217E8">
            <w:pPr>
              <w:numPr>
                <w:ilvl w:val="0"/>
                <w:numId w:val="114"/>
              </w:numPr>
            </w:pPr>
            <w:r>
              <w:t>Activate the BASECASE ZAPSTR</w:t>
            </w:r>
            <w:r w:rsidRPr="00EE63A5">
              <w:t xml:space="preserve"> constraint in TCM</w:t>
            </w:r>
            <w:r w:rsidRPr="00AB27BD">
              <w:rPr>
                <w14:ligatures w14:val="standardContextual"/>
              </w:rPr>
              <w:t xml:space="preserve"> </w:t>
            </w:r>
            <w:r w:rsidRPr="00AB27BD">
              <w:t>at 85% of the limit.</w:t>
            </w:r>
          </w:p>
          <w:p w14:paraId="6699A78D" w14:textId="77777777" w:rsidR="00C217E8" w:rsidRPr="00AB27BD" w:rsidRDefault="00C217E8" w:rsidP="00C217E8">
            <w:pPr>
              <w:numPr>
                <w:ilvl w:val="0"/>
                <w:numId w:val="114"/>
              </w:numPr>
            </w:pPr>
            <w:r w:rsidRPr="00AB27BD">
              <w:t>Match the Not to Exceed (NTE) percentage to the activated percent rating.</w:t>
            </w:r>
          </w:p>
          <w:p w14:paraId="3D25953B" w14:textId="3CF148B4" w:rsidR="00C217E8" w:rsidRPr="00EE63A5" w:rsidRDefault="00C217E8" w:rsidP="00C217E8">
            <w:pPr>
              <w:numPr>
                <w:ilvl w:val="0"/>
                <w:numId w:val="114"/>
              </w:numPr>
            </w:pPr>
            <w:r w:rsidRPr="00AB27BD">
              <w:t>Adjust the NTE percentage before the activated percent rating to maintain and control up to 98% as the flow stabilizes.</w:t>
            </w:r>
          </w:p>
        </w:tc>
      </w:tr>
      <w:tr w:rsidR="00C217E8" w:rsidRPr="00EE63A5" w14:paraId="15C7EB5B"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13747F20" w14:textId="77777777" w:rsidR="00C217E8" w:rsidRPr="00EE63A5" w:rsidRDefault="00C217E8" w:rsidP="00C217E8">
            <w:pPr>
              <w:jc w:val="center"/>
              <w:rPr>
                <w:b/>
              </w:rPr>
            </w:pPr>
            <w:r w:rsidRPr="00EE63A5">
              <w:rPr>
                <w:b/>
              </w:rPr>
              <w:t>Log</w:t>
            </w:r>
          </w:p>
        </w:tc>
        <w:tc>
          <w:tcPr>
            <w:tcW w:w="7560" w:type="dxa"/>
            <w:tcBorders>
              <w:top w:val="single" w:sz="4" w:space="0" w:color="auto"/>
              <w:bottom w:val="double" w:sz="4" w:space="0" w:color="auto"/>
              <w:right w:val="nil"/>
            </w:tcBorders>
            <w:vAlign w:val="center"/>
          </w:tcPr>
          <w:p w14:paraId="773DB7FA" w14:textId="77777777" w:rsidR="00C217E8" w:rsidRPr="00EE63A5" w:rsidRDefault="00C217E8" w:rsidP="00C217E8">
            <w:pPr>
              <w:pStyle w:val="TableText"/>
              <w:jc w:val="both"/>
              <w:rPr>
                <w:b/>
                <w:u w:val="single"/>
              </w:rPr>
            </w:pPr>
            <w:r w:rsidRPr="00EE63A5">
              <w:t>Log all actions.</w:t>
            </w:r>
          </w:p>
        </w:tc>
      </w:tr>
      <w:tr w:rsidR="00C217E8" w:rsidRPr="00B20959" w14:paraId="32041163"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4FEF7FBB" w14:textId="136C1ACF" w:rsidR="00C217E8" w:rsidRPr="00B20959" w:rsidRDefault="00C217E8" w:rsidP="00C217E8">
            <w:pPr>
              <w:pStyle w:val="Heading2"/>
            </w:pPr>
            <w:bookmarkStart w:id="239" w:name="_Williamson_-_Burnet"/>
            <w:bookmarkStart w:id="240" w:name="_Williamson_–_Burnet"/>
            <w:bookmarkEnd w:id="239"/>
            <w:bookmarkEnd w:id="240"/>
            <w:r>
              <w:br w:type="page"/>
              <w:t>Williamson – Burnet</w:t>
            </w:r>
            <w:r w:rsidRPr="00F16BA7">
              <w:t xml:space="preserve"> Stability</w:t>
            </w:r>
          </w:p>
        </w:tc>
      </w:tr>
      <w:tr w:rsidR="00C217E8" w:rsidRPr="00EE63A5" w14:paraId="16A745B1"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1AA659CE" w14:textId="3B5E632C" w:rsidR="00C217E8" w:rsidRPr="00EE63A5" w:rsidRDefault="00C217E8" w:rsidP="00C217E8">
            <w:pPr>
              <w:jc w:val="center"/>
              <w:rPr>
                <w:b/>
              </w:rPr>
            </w:pPr>
            <w:r w:rsidRPr="00EE63A5">
              <w:rPr>
                <w:b/>
              </w:rPr>
              <w:t>N</w:t>
            </w:r>
            <w:r>
              <w:rPr>
                <w:b/>
              </w:rPr>
              <w:t>ote</w:t>
            </w:r>
          </w:p>
        </w:tc>
        <w:tc>
          <w:tcPr>
            <w:tcW w:w="7560" w:type="dxa"/>
            <w:tcBorders>
              <w:top w:val="single" w:sz="4" w:space="0" w:color="auto"/>
              <w:bottom w:val="single" w:sz="4" w:space="0" w:color="auto"/>
              <w:right w:val="nil"/>
            </w:tcBorders>
            <w:vAlign w:val="center"/>
          </w:tcPr>
          <w:p w14:paraId="7ACFF2EC" w14:textId="77777777" w:rsidR="00C217E8" w:rsidRPr="00EE63A5" w:rsidRDefault="00C217E8" w:rsidP="00C217E8">
            <w:pPr>
              <w:pStyle w:val="TableText"/>
              <w:jc w:val="both"/>
            </w:pPr>
            <w:r w:rsidRPr="00EE63A5">
              <w:t>When all lines are in-service, there is no local voltage stability issue.</w:t>
            </w:r>
          </w:p>
        </w:tc>
      </w:tr>
      <w:tr w:rsidR="00C217E8" w:rsidRPr="00EE63A5" w14:paraId="1719EF4D"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6398D287" w14:textId="37E8DC88" w:rsidR="00C217E8" w:rsidRDefault="00C217E8" w:rsidP="00C217E8">
            <w:pPr>
              <w:jc w:val="center"/>
              <w:rPr>
                <w:b/>
              </w:rPr>
            </w:pPr>
            <w:r w:rsidRPr="00EE63A5">
              <w:rPr>
                <w:b/>
              </w:rPr>
              <w:t>1</w:t>
            </w:r>
          </w:p>
        </w:tc>
        <w:tc>
          <w:tcPr>
            <w:tcW w:w="7560" w:type="dxa"/>
            <w:tcBorders>
              <w:top w:val="single" w:sz="4" w:space="0" w:color="auto"/>
              <w:bottom w:val="single" w:sz="4" w:space="0" w:color="auto"/>
              <w:right w:val="nil"/>
            </w:tcBorders>
            <w:vAlign w:val="center"/>
          </w:tcPr>
          <w:p w14:paraId="29679E20" w14:textId="77777777" w:rsidR="00C217E8" w:rsidRPr="00EE63A5" w:rsidRDefault="00C217E8" w:rsidP="00C217E8">
            <w:pPr>
              <w:numPr>
                <w:ilvl w:val="0"/>
                <w:numId w:val="114"/>
              </w:numPr>
              <w:rPr>
                <w:b/>
                <w:u w:val="single"/>
              </w:rPr>
            </w:pPr>
            <w:r w:rsidRPr="00EE63A5">
              <w:rPr>
                <w:b/>
                <w:u w:val="single"/>
              </w:rPr>
              <w:t>IF:</w:t>
            </w:r>
          </w:p>
          <w:p w14:paraId="0729EB8C" w14:textId="77777777" w:rsidR="00C217E8" w:rsidRPr="00EE63A5" w:rsidRDefault="00C217E8" w:rsidP="00C217E8">
            <w:pPr>
              <w:numPr>
                <w:ilvl w:val="0"/>
                <w:numId w:val="114"/>
              </w:numPr>
            </w:pPr>
            <w:r w:rsidRPr="00EE63A5">
              <w:t>An outage has occurred on the identified element in the table (identified in Desktop Guide Transmission Desk 2.12);</w:t>
            </w:r>
          </w:p>
          <w:p w14:paraId="6E3E1CFE" w14:textId="77777777" w:rsidR="00C217E8" w:rsidRPr="00EE63A5" w:rsidRDefault="00C217E8" w:rsidP="00C217E8">
            <w:pPr>
              <w:rPr>
                <w:b/>
                <w:u w:val="single"/>
              </w:rPr>
            </w:pPr>
            <w:r w:rsidRPr="00EE63A5">
              <w:rPr>
                <w:b/>
                <w:u w:val="single"/>
              </w:rPr>
              <w:t>THEN:</w:t>
            </w:r>
          </w:p>
          <w:p w14:paraId="5FEB32E2" w14:textId="77777777" w:rsidR="00C217E8" w:rsidRPr="00EE63A5" w:rsidRDefault="00C217E8" w:rsidP="00C217E8">
            <w:pPr>
              <w:numPr>
                <w:ilvl w:val="0"/>
                <w:numId w:val="114"/>
              </w:numPr>
            </w:pPr>
            <w:r w:rsidRPr="00EE63A5">
              <w:t>Refer to the constraint limit from table to set the value (identified in Desktop Guide Transmission Desk 2.12);</w:t>
            </w:r>
          </w:p>
          <w:p w14:paraId="5D0BF69F" w14:textId="77777777" w:rsidR="00C217E8" w:rsidRPr="00EE63A5" w:rsidRDefault="00C217E8" w:rsidP="00C217E8">
            <w:pPr>
              <w:numPr>
                <w:ilvl w:val="0"/>
                <w:numId w:val="114"/>
              </w:numPr>
            </w:pPr>
            <w:r w:rsidRPr="00EE63A5">
              <w:t>Update RTMONI from table;</w:t>
            </w:r>
          </w:p>
          <w:p w14:paraId="2F010888" w14:textId="77777777" w:rsidR="00C217E8" w:rsidRPr="00EE63A5" w:rsidRDefault="00C217E8" w:rsidP="00C217E8">
            <w:pPr>
              <w:rPr>
                <w:b/>
                <w:u w:val="single"/>
              </w:rPr>
            </w:pPr>
            <w:r w:rsidRPr="00EE63A5">
              <w:rPr>
                <w:b/>
                <w:u w:val="single"/>
              </w:rPr>
              <w:t>WHEN:</w:t>
            </w:r>
          </w:p>
          <w:p w14:paraId="55B109EB" w14:textId="612ED448" w:rsidR="00C217E8" w:rsidRPr="00EE63A5" w:rsidRDefault="00C217E8" w:rsidP="00C217E8">
            <w:pPr>
              <w:numPr>
                <w:ilvl w:val="0"/>
                <w:numId w:val="114"/>
              </w:numPr>
            </w:pPr>
            <w:r>
              <w:t>The BASECASE WILBRN</w:t>
            </w:r>
            <w:r w:rsidRPr="00EE63A5">
              <w:t xml:space="preserve"> flow is approaching 85% of the limit in TCM</w:t>
            </w:r>
          </w:p>
          <w:p w14:paraId="03D66546" w14:textId="77777777" w:rsidR="00C217E8" w:rsidRPr="00EE63A5" w:rsidRDefault="00C217E8" w:rsidP="00C217E8">
            <w:pPr>
              <w:rPr>
                <w:b/>
                <w:u w:val="single"/>
              </w:rPr>
            </w:pPr>
            <w:r w:rsidRPr="00EE63A5">
              <w:rPr>
                <w:b/>
                <w:u w:val="single"/>
              </w:rPr>
              <w:lastRenderedPageBreak/>
              <w:t>THEN:</w:t>
            </w:r>
          </w:p>
          <w:p w14:paraId="7D747A3C" w14:textId="0D49C411" w:rsidR="00C217E8" w:rsidRPr="00AB27BD" w:rsidRDefault="00C217E8" w:rsidP="00C217E8">
            <w:pPr>
              <w:numPr>
                <w:ilvl w:val="0"/>
                <w:numId w:val="114"/>
              </w:numPr>
            </w:pPr>
            <w:r>
              <w:t>Activate the BASECASE WILBRN</w:t>
            </w:r>
            <w:r w:rsidRPr="00EE63A5">
              <w:t xml:space="preserve"> constraint in TCM</w:t>
            </w:r>
            <w:r w:rsidRPr="00AB27BD">
              <w:rPr>
                <w14:ligatures w14:val="standardContextual"/>
              </w:rPr>
              <w:t xml:space="preserve"> </w:t>
            </w:r>
            <w:r w:rsidRPr="00AB27BD">
              <w:t>at 85% of the limit.</w:t>
            </w:r>
          </w:p>
          <w:p w14:paraId="78824009" w14:textId="77777777" w:rsidR="00C217E8" w:rsidRPr="00AB27BD" w:rsidRDefault="00C217E8" w:rsidP="00C217E8">
            <w:pPr>
              <w:numPr>
                <w:ilvl w:val="0"/>
                <w:numId w:val="114"/>
              </w:numPr>
            </w:pPr>
            <w:r w:rsidRPr="00AB27BD">
              <w:t>Match the Not to Exceed (NTE) percentage to the activated percent rating.</w:t>
            </w:r>
          </w:p>
          <w:p w14:paraId="78D178F3" w14:textId="304DE2CF" w:rsidR="00C217E8" w:rsidRPr="00EE63A5" w:rsidRDefault="00C217E8" w:rsidP="00C217E8">
            <w:pPr>
              <w:numPr>
                <w:ilvl w:val="0"/>
                <w:numId w:val="114"/>
              </w:numPr>
            </w:pPr>
            <w:r w:rsidRPr="00AB27BD">
              <w:t>Adjust the NTE percentage before the activated percent rating to maintain and control up to 98% as the flow stabilizes.</w:t>
            </w:r>
          </w:p>
        </w:tc>
      </w:tr>
      <w:tr w:rsidR="00C217E8" w:rsidRPr="00EE63A5" w14:paraId="3BA46151" w14:textId="77777777" w:rsidTr="00B16237">
        <w:trPr>
          <w:gridBefore w:val="1"/>
          <w:wBefore w:w="126" w:type="dxa"/>
          <w:trHeight w:val="576"/>
        </w:trPr>
        <w:tc>
          <w:tcPr>
            <w:tcW w:w="1620" w:type="dxa"/>
            <w:tcBorders>
              <w:top w:val="single" w:sz="4" w:space="0" w:color="auto"/>
              <w:left w:val="nil"/>
              <w:bottom w:val="nil"/>
            </w:tcBorders>
            <w:vAlign w:val="center"/>
          </w:tcPr>
          <w:p w14:paraId="2337A067" w14:textId="109AA4A3" w:rsidR="00C217E8" w:rsidRDefault="00C217E8" w:rsidP="00C217E8">
            <w:pPr>
              <w:jc w:val="center"/>
              <w:rPr>
                <w:b/>
              </w:rPr>
            </w:pPr>
            <w:r w:rsidRPr="00EE63A5">
              <w:rPr>
                <w:b/>
              </w:rPr>
              <w:lastRenderedPageBreak/>
              <w:t>Log</w:t>
            </w:r>
          </w:p>
        </w:tc>
        <w:tc>
          <w:tcPr>
            <w:tcW w:w="7560" w:type="dxa"/>
            <w:tcBorders>
              <w:top w:val="single" w:sz="4" w:space="0" w:color="auto"/>
              <w:bottom w:val="nil"/>
              <w:right w:val="nil"/>
            </w:tcBorders>
            <w:vAlign w:val="center"/>
          </w:tcPr>
          <w:p w14:paraId="281152DB" w14:textId="41198182" w:rsidR="00C217E8" w:rsidRPr="00EE63A5" w:rsidRDefault="00C217E8" w:rsidP="00C217E8">
            <w:pPr>
              <w:rPr>
                <w:b/>
                <w:u w:val="single"/>
              </w:rPr>
            </w:pPr>
            <w:r w:rsidRPr="00EE63A5">
              <w:t>Log all actions.</w:t>
            </w:r>
          </w:p>
        </w:tc>
      </w:tr>
      <w:tr w:rsidR="00C217E8" w14:paraId="57FEEAB4"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0887ACDA" w14:textId="77777777" w:rsidR="00C217E8" w:rsidRDefault="00C217E8" w:rsidP="00C217E8">
            <w:pPr>
              <w:pStyle w:val="Heading2"/>
            </w:pPr>
            <w:bookmarkStart w:id="241" w:name="_Wharton_Stability"/>
            <w:bookmarkEnd w:id="241"/>
            <w:r>
              <w:t>Wharton Stability</w:t>
            </w:r>
          </w:p>
        </w:tc>
      </w:tr>
      <w:tr w:rsidR="00C217E8" w14:paraId="368CEC5A"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697EEE7A" w14:textId="36E379CF" w:rsidR="00C217E8" w:rsidRDefault="00C217E8" w:rsidP="00C217E8">
            <w:pPr>
              <w:jc w:val="center"/>
              <w:rPr>
                <w:b/>
              </w:rPr>
            </w:pPr>
            <w:r>
              <w:rPr>
                <w:b/>
              </w:rPr>
              <w:t>Note</w:t>
            </w:r>
          </w:p>
        </w:tc>
        <w:tc>
          <w:tcPr>
            <w:tcW w:w="7560" w:type="dxa"/>
            <w:tcBorders>
              <w:top w:val="single" w:sz="4" w:space="0" w:color="auto"/>
              <w:bottom w:val="single" w:sz="4" w:space="0" w:color="auto"/>
              <w:right w:val="nil"/>
            </w:tcBorders>
            <w:vAlign w:val="center"/>
          </w:tcPr>
          <w:p w14:paraId="458FBE86" w14:textId="77777777" w:rsidR="00C217E8" w:rsidRDefault="00C217E8" w:rsidP="00C217E8">
            <w:pPr>
              <w:pStyle w:val="TableText"/>
              <w:jc w:val="both"/>
            </w:pPr>
            <w:r>
              <w:t xml:space="preserve">When all lines are in-service, there is </w:t>
            </w:r>
            <w:r>
              <w:rPr>
                <w:color w:val="000000"/>
              </w:rPr>
              <w:t>no local instability issue.</w:t>
            </w:r>
          </w:p>
        </w:tc>
      </w:tr>
      <w:tr w:rsidR="00C217E8" w14:paraId="3BF66EB3"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57541215" w14:textId="77777777" w:rsidR="00C217E8" w:rsidRDefault="00C217E8" w:rsidP="00C217E8">
            <w:pPr>
              <w:jc w:val="center"/>
              <w:rPr>
                <w:b/>
              </w:rPr>
            </w:pPr>
            <w:r>
              <w:rPr>
                <w:b/>
              </w:rPr>
              <w:t>1</w:t>
            </w:r>
          </w:p>
        </w:tc>
        <w:tc>
          <w:tcPr>
            <w:tcW w:w="7560" w:type="dxa"/>
            <w:tcBorders>
              <w:top w:val="single" w:sz="4" w:space="0" w:color="auto"/>
              <w:bottom w:val="single" w:sz="4" w:space="0" w:color="auto"/>
              <w:right w:val="nil"/>
            </w:tcBorders>
            <w:vAlign w:val="center"/>
          </w:tcPr>
          <w:p w14:paraId="4F46A437" w14:textId="77777777" w:rsidR="00C217E8" w:rsidRDefault="00C217E8" w:rsidP="00C217E8">
            <w:pPr>
              <w:pStyle w:val="TableText"/>
              <w:jc w:val="both"/>
              <w:rPr>
                <w:b/>
                <w:u w:val="single"/>
              </w:rPr>
            </w:pPr>
            <w:r>
              <w:rPr>
                <w:b/>
                <w:u w:val="single"/>
              </w:rPr>
              <w:t>IF:</w:t>
            </w:r>
          </w:p>
          <w:p w14:paraId="6416C418" w14:textId="77777777" w:rsidR="00C217E8" w:rsidRDefault="00C217E8" w:rsidP="00C217E8">
            <w:pPr>
              <w:pStyle w:val="ListParagraph"/>
              <w:numPr>
                <w:ilvl w:val="0"/>
                <w:numId w:val="114"/>
              </w:numPr>
              <w:jc w:val="both"/>
            </w:pPr>
            <w:r>
              <w:t>An outage has occurred on the identified element in the table (identified in Desktop Guide Transmission Desk 2.12);</w:t>
            </w:r>
          </w:p>
          <w:p w14:paraId="586DBF0F" w14:textId="77777777" w:rsidR="00C217E8" w:rsidRDefault="00C217E8" w:rsidP="00C217E8">
            <w:pPr>
              <w:jc w:val="both"/>
              <w:rPr>
                <w:b/>
                <w:u w:val="single"/>
              </w:rPr>
            </w:pPr>
            <w:r>
              <w:rPr>
                <w:b/>
                <w:u w:val="single"/>
              </w:rPr>
              <w:t>THEN:</w:t>
            </w:r>
          </w:p>
          <w:p w14:paraId="05478356" w14:textId="77777777" w:rsidR="00C217E8" w:rsidRDefault="00C217E8" w:rsidP="00C217E8">
            <w:pPr>
              <w:numPr>
                <w:ilvl w:val="0"/>
                <w:numId w:val="114"/>
              </w:numPr>
            </w:pPr>
            <w:r>
              <w:t>Refer to the constraint limit from table to set the value (identified in Desktop Guide Transmission Desk 2.12);</w:t>
            </w:r>
          </w:p>
          <w:p w14:paraId="23862866" w14:textId="77777777" w:rsidR="00C217E8" w:rsidRDefault="00C217E8" w:rsidP="00C217E8">
            <w:pPr>
              <w:numPr>
                <w:ilvl w:val="0"/>
                <w:numId w:val="114"/>
              </w:numPr>
            </w:pPr>
            <w:r>
              <w:t>Update RTMONI from table;</w:t>
            </w:r>
          </w:p>
          <w:p w14:paraId="6CC8A6B2" w14:textId="77777777" w:rsidR="00C217E8" w:rsidRDefault="00C217E8" w:rsidP="00C217E8">
            <w:pPr>
              <w:jc w:val="both"/>
              <w:rPr>
                <w:b/>
                <w:u w:val="single"/>
              </w:rPr>
            </w:pPr>
            <w:r>
              <w:rPr>
                <w:b/>
                <w:u w:val="single"/>
              </w:rPr>
              <w:t>WHEN:</w:t>
            </w:r>
          </w:p>
          <w:p w14:paraId="68AFEC1A" w14:textId="77777777" w:rsidR="00C217E8" w:rsidRDefault="00C217E8" w:rsidP="00C217E8">
            <w:pPr>
              <w:numPr>
                <w:ilvl w:val="0"/>
                <w:numId w:val="114"/>
              </w:numPr>
            </w:pPr>
            <w:r>
              <w:t>The BASECASE WHARTN flow is approaching 85% of the limit in TCM</w:t>
            </w:r>
          </w:p>
          <w:p w14:paraId="4001A1F3" w14:textId="77777777" w:rsidR="00C217E8" w:rsidRDefault="00C217E8" w:rsidP="00C217E8">
            <w:pPr>
              <w:jc w:val="both"/>
              <w:rPr>
                <w:b/>
                <w:u w:val="single"/>
              </w:rPr>
            </w:pPr>
            <w:r>
              <w:rPr>
                <w:b/>
                <w:u w:val="single"/>
              </w:rPr>
              <w:t>THEN:</w:t>
            </w:r>
          </w:p>
          <w:p w14:paraId="2178B958" w14:textId="01D3161C" w:rsidR="00C217E8" w:rsidRPr="00AB27BD" w:rsidRDefault="00C217E8" w:rsidP="00C217E8">
            <w:pPr>
              <w:numPr>
                <w:ilvl w:val="0"/>
                <w:numId w:val="114"/>
              </w:numPr>
            </w:pPr>
            <w:r>
              <w:t>Activate the BASECASE WHARTN constraint in TCM</w:t>
            </w:r>
            <w:r w:rsidRPr="00AB27BD">
              <w:rPr>
                <w14:ligatures w14:val="standardContextual"/>
              </w:rPr>
              <w:t xml:space="preserve"> </w:t>
            </w:r>
            <w:r w:rsidRPr="00AB27BD">
              <w:t>at 85% of the limit.</w:t>
            </w:r>
          </w:p>
          <w:p w14:paraId="2F6B3033" w14:textId="77777777" w:rsidR="00C217E8" w:rsidRPr="00AB27BD" w:rsidRDefault="00C217E8" w:rsidP="00C217E8">
            <w:pPr>
              <w:numPr>
                <w:ilvl w:val="0"/>
                <w:numId w:val="114"/>
              </w:numPr>
            </w:pPr>
            <w:r w:rsidRPr="00AB27BD">
              <w:t>Match the Not to Exceed (NTE) percentage to the activated percent rating.</w:t>
            </w:r>
          </w:p>
          <w:p w14:paraId="6D8254A7" w14:textId="295AB160" w:rsidR="00C217E8" w:rsidRDefault="00C217E8" w:rsidP="00C217E8">
            <w:pPr>
              <w:numPr>
                <w:ilvl w:val="0"/>
                <w:numId w:val="114"/>
              </w:numPr>
            </w:pPr>
            <w:r w:rsidRPr="00AB27BD">
              <w:t>Adjust the NTE percentage before the activated percent rating to maintain and control up to 98% as the flow stabilizes.</w:t>
            </w:r>
          </w:p>
        </w:tc>
      </w:tr>
      <w:tr w:rsidR="00C217E8" w14:paraId="1E79C7C2"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78018F62" w14:textId="77777777" w:rsidR="00C217E8" w:rsidRDefault="00C217E8" w:rsidP="00C217E8">
            <w:pPr>
              <w:jc w:val="center"/>
              <w:rPr>
                <w:b/>
              </w:rPr>
            </w:pPr>
            <w:r>
              <w:rPr>
                <w:b/>
              </w:rPr>
              <w:t>Log</w:t>
            </w:r>
          </w:p>
        </w:tc>
        <w:tc>
          <w:tcPr>
            <w:tcW w:w="7560" w:type="dxa"/>
            <w:tcBorders>
              <w:top w:val="single" w:sz="4" w:space="0" w:color="auto"/>
              <w:bottom w:val="double" w:sz="4" w:space="0" w:color="auto"/>
              <w:right w:val="nil"/>
            </w:tcBorders>
            <w:vAlign w:val="center"/>
          </w:tcPr>
          <w:p w14:paraId="6EE691F1" w14:textId="77777777" w:rsidR="00C217E8" w:rsidRDefault="00C217E8" w:rsidP="00C217E8">
            <w:pPr>
              <w:pStyle w:val="TableText"/>
              <w:jc w:val="both"/>
              <w:rPr>
                <w:b/>
                <w:u w:val="single"/>
              </w:rPr>
            </w:pPr>
            <w:r>
              <w:t>Log all actions.</w:t>
            </w:r>
          </w:p>
        </w:tc>
      </w:tr>
      <w:tr w:rsidR="00C217E8" w:rsidRPr="00A93EBE" w14:paraId="210AB7F7"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6300640A" w14:textId="77777777" w:rsidR="00C217E8" w:rsidRPr="008D6C1B" w:rsidRDefault="00C217E8" w:rsidP="00C217E8">
            <w:pPr>
              <w:pStyle w:val="Heading2"/>
            </w:pPr>
            <w:bookmarkStart w:id="242" w:name="_Hamilton_Stability"/>
            <w:bookmarkEnd w:id="242"/>
            <w:r w:rsidRPr="00A93EBE">
              <w:t>Hamilton Stability</w:t>
            </w:r>
          </w:p>
        </w:tc>
      </w:tr>
      <w:tr w:rsidR="00C217E8" w:rsidRPr="00A93EBE" w14:paraId="4760035A"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33403A86" w14:textId="174EABB0" w:rsidR="00C217E8" w:rsidRPr="00A93EBE" w:rsidRDefault="00C217E8" w:rsidP="00C217E8">
            <w:pPr>
              <w:jc w:val="center"/>
              <w:rPr>
                <w:b/>
              </w:rPr>
            </w:pPr>
            <w:r w:rsidRPr="00A93EBE">
              <w:rPr>
                <w:b/>
              </w:rPr>
              <w:t>N</w:t>
            </w:r>
            <w:r>
              <w:rPr>
                <w:b/>
              </w:rPr>
              <w:t>ote</w:t>
            </w:r>
          </w:p>
        </w:tc>
        <w:tc>
          <w:tcPr>
            <w:tcW w:w="7560" w:type="dxa"/>
            <w:tcBorders>
              <w:top w:val="single" w:sz="4" w:space="0" w:color="auto"/>
              <w:bottom w:val="single" w:sz="4" w:space="0" w:color="auto"/>
              <w:right w:val="nil"/>
            </w:tcBorders>
            <w:vAlign w:val="center"/>
          </w:tcPr>
          <w:p w14:paraId="4211FE92" w14:textId="77777777" w:rsidR="00C217E8" w:rsidRPr="00A93EBE" w:rsidRDefault="00C217E8" w:rsidP="00C217E8">
            <w:pPr>
              <w:jc w:val="both"/>
            </w:pPr>
            <w:r w:rsidRPr="00A93EBE">
              <w:t xml:space="preserve">When all lines are in-service, there is </w:t>
            </w:r>
            <w:r w:rsidRPr="00A93EBE">
              <w:rPr>
                <w:color w:val="000000"/>
              </w:rPr>
              <w:t>no local voltage stability issue.</w:t>
            </w:r>
          </w:p>
        </w:tc>
      </w:tr>
      <w:tr w:rsidR="00BB390E" w:rsidRPr="00A93EBE" w14:paraId="32AAF064"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496D6524" w14:textId="1B3B8504" w:rsidR="00BB390E" w:rsidRPr="00A93EBE" w:rsidRDefault="00BB390E" w:rsidP="00BB390E">
            <w:pPr>
              <w:jc w:val="center"/>
              <w:rPr>
                <w:b/>
              </w:rPr>
            </w:pPr>
            <w:r w:rsidRPr="00A93EBE">
              <w:rPr>
                <w:b/>
              </w:rPr>
              <w:t>1</w:t>
            </w:r>
          </w:p>
        </w:tc>
        <w:tc>
          <w:tcPr>
            <w:tcW w:w="7560" w:type="dxa"/>
            <w:tcBorders>
              <w:top w:val="single" w:sz="4" w:space="0" w:color="auto"/>
              <w:bottom w:val="single" w:sz="4" w:space="0" w:color="auto"/>
              <w:right w:val="nil"/>
            </w:tcBorders>
            <w:vAlign w:val="center"/>
          </w:tcPr>
          <w:p w14:paraId="7789D600" w14:textId="77777777" w:rsidR="00BB390E" w:rsidRPr="00A93EBE" w:rsidRDefault="00BB390E" w:rsidP="00BB390E">
            <w:pPr>
              <w:jc w:val="both"/>
              <w:rPr>
                <w:b/>
                <w:u w:val="single"/>
              </w:rPr>
            </w:pPr>
            <w:r>
              <w:rPr>
                <w:b/>
                <w:u w:val="single"/>
              </w:rPr>
              <w:t>WHEN</w:t>
            </w:r>
            <w:r w:rsidRPr="00A93EBE">
              <w:rPr>
                <w:b/>
                <w:u w:val="single"/>
              </w:rPr>
              <w:t>:</w:t>
            </w:r>
          </w:p>
          <w:p w14:paraId="7DE3A7F2" w14:textId="77777777" w:rsidR="00BB390E" w:rsidRPr="007D0524" w:rsidRDefault="00BB390E" w:rsidP="00BB390E">
            <w:pPr>
              <w:numPr>
                <w:ilvl w:val="0"/>
                <w:numId w:val="114"/>
              </w:numPr>
              <w:jc w:val="both"/>
              <w:rPr>
                <w:b/>
                <w:u w:val="single"/>
              </w:rPr>
            </w:pPr>
            <w:r>
              <w:t>TSAT runs and provides an updated limit for the Hamilton Stability (HMLTN); AND/OR</w:t>
            </w:r>
          </w:p>
          <w:p w14:paraId="21AEE920" w14:textId="77777777" w:rsidR="00BB390E" w:rsidRPr="00A93EBE" w:rsidRDefault="00BB390E" w:rsidP="00BB390E">
            <w:pPr>
              <w:numPr>
                <w:ilvl w:val="0"/>
                <w:numId w:val="114"/>
              </w:numPr>
              <w:spacing w:after="160" w:line="259" w:lineRule="auto"/>
              <w:contextualSpacing/>
              <w:jc w:val="both"/>
            </w:pPr>
            <w:r w:rsidRPr="00A93EBE">
              <w:t>An outage has occurred on the identified element in the table (identified in Desktop Guide Transmission Desk 2.12);</w:t>
            </w:r>
          </w:p>
          <w:p w14:paraId="4E322DFE" w14:textId="77777777" w:rsidR="00BB390E" w:rsidRPr="00A93EBE" w:rsidRDefault="00BB390E" w:rsidP="00BB390E">
            <w:pPr>
              <w:jc w:val="both"/>
              <w:rPr>
                <w:b/>
                <w:u w:val="single"/>
              </w:rPr>
            </w:pPr>
            <w:r w:rsidRPr="00A93EBE">
              <w:rPr>
                <w:b/>
                <w:u w:val="single"/>
              </w:rPr>
              <w:t>THEN:</w:t>
            </w:r>
          </w:p>
          <w:p w14:paraId="761B3A0B" w14:textId="77777777" w:rsidR="00BB390E" w:rsidRDefault="00BB390E" w:rsidP="00BB390E">
            <w:pPr>
              <w:numPr>
                <w:ilvl w:val="0"/>
                <w:numId w:val="114"/>
              </w:numPr>
              <w:spacing w:line="259" w:lineRule="auto"/>
            </w:pPr>
            <w:r w:rsidRPr="00A93EBE">
              <w:t>Refer to the constraint limit from table to set the value (identified in Desktop Guide Transmission Desk 2.12);</w:t>
            </w:r>
          </w:p>
          <w:p w14:paraId="0D8EB0DC" w14:textId="77777777" w:rsidR="00BB390E" w:rsidRPr="00A93EBE" w:rsidRDefault="00BB390E" w:rsidP="00BB390E">
            <w:pPr>
              <w:numPr>
                <w:ilvl w:val="0"/>
                <w:numId w:val="114"/>
              </w:numPr>
              <w:spacing w:line="259" w:lineRule="auto"/>
            </w:pPr>
            <w:r>
              <w:t>Reference the TSAT limit;</w:t>
            </w:r>
          </w:p>
          <w:p w14:paraId="36239AF3" w14:textId="77777777" w:rsidR="00BB390E" w:rsidRPr="00A93EBE" w:rsidRDefault="00BB390E" w:rsidP="00BB390E">
            <w:pPr>
              <w:numPr>
                <w:ilvl w:val="0"/>
                <w:numId w:val="114"/>
              </w:numPr>
              <w:spacing w:after="160" w:line="259" w:lineRule="auto"/>
            </w:pPr>
            <w:r w:rsidRPr="00A93EBE">
              <w:lastRenderedPageBreak/>
              <w:t>Update RTMONI</w:t>
            </w:r>
            <w:r>
              <w:t xml:space="preserve"> with the most conservative limit;</w:t>
            </w:r>
          </w:p>
          <w:p w14:paraId="0EFC2A81" w14:textId="77777777" w:rsidR="00BB390E" w:rsidRPr="00A93EBE" w:rsidRDefault="00BB390E" w:rsidP="00BB390E">
            <w:pPr>
              <w:jc w:val="both"/>
              <w:rPr>
                <w:b/>
                <w:u w:val="single"/>
              </w:rPr>
            </w:pPr>
            <w:r w:rsidRPr="00A93EBE">
              <w:rPr>
                <w:b/>
                <w:u w:val="single"/>
              </w:rPr>
              <w:t>WHEN:</w:t>
            </w:r>
          </w:p>
          <w:p w14:paraId="7AF7629D" w14:textId="77777777" w:rsidR="00BB390E" w:rsidRPr="00A93EBE" w:rsidRDefault="00BB390E" w:rsidP="00BB390E">
            <w:pPr>
              <w:numPr>
                <w:ilvl w:val="0"/>
                <w:numId w:val="114"/>
              </w:numPr>
              <w:spacing w:after="160" w:line="259" w:lineRule="auto"/>
            </w:pPr>
            <w:r w:rsidRPr="00A93EBE">
              <w:t>The BASECASE HMLTN flow is approaching 85% of the limit in TCM</w:t>
            </w:r>
          </w:p>
          <w:p w14:paraId="7F8F135F" w14:textId="77777777" w:rsidR="00BB390E" w:rsidRPr="00A93EBE" w:rsidRDefault="00BB390E" w:rsidP="00BB390E">
            <w:pPr>
              <w:jc w:val="both"/>
              <w:rPr>
                <w:b/>
                <w:u w:val="single"/>
              </w:rPr>
            </w:pPr>
            <w:r w:rsidRPr="00A93EBE">
              <w:rPr>
                <w:b/>
                <w:u w:val="single"/>
              </w:rPr>
              <w:t>THEN:</w:t>
            </w:r>
          </w:p>
          <w:p w14:paraId="2EE72AE9" w14:textId="77777777" w:rsidR="00BB390E" w:rsidRPr="00AB27BD" w:rsidRDefault="00BB390E" w:rsidP="00BB390E">
            <w:pPr>
              <w:numPr>
                <w:ilvl w:val="0"/>
                <w:numId w:val="114"/>
              </w:numPr>
              <w:spacing w:after="160" w:line="259" w:lineRule="auto"/>
            </w:pPr>
            <w:r w:rsidRPr="00A93EBE">
              <w:t>Activate the BASECASE HMLTN constraint in TCM</w:t>
            </w:r>
            <w:r w:rsidRPr="00AB27BD">
              <w:rPr>
                <w14:ligatures w14:val="standardContextual"/>
              </w:rPr>
              <w:t xml:space="preserve"> </w:t>
            </w:r>
            <w:r w:rsidRPr="00AB27BD">
              <w:t>at 85% of the limit.</w:t>
            </w:r>
          </w:p>
          <w:p w14:paraId="7565E8CF" w14:textId="77777777" w:rsidR="00BB390E" w:rsidRPr="00AB27BD" w:rsidRDefault="00BB390E" w:rsidP="00BB390E">
            <w:pPr>
              <w:numPr>
                <w:ilvl w:val="0"/>
                <w:numId w:val="114"/>
              </w:numPr>
              <w:spacing w:after="160" w:line="259" w:lineRule="auto"/>
            </w:pPr>
            <w:r w:rsidRPr="00AB27BD">
              <w:t>Match the Not to Exceed (NTE) percentage to the activated percent rating.</w:t>
            </w:r>
          </w:p>
          <w:p w14:paraId="7C53B746" w14:textId="61A147EE" w:rsidR="00BB390E" w:rsidRPr="00A93EBE" w:rsidRDefault="00BB390E" w:rsidP="00BB390E">
            <w:pPr>
              <w:numPr>
                <w:ilvl w:val="0"/>
                <w:numId w:val="114"/>
              </w:numPr>
              <w:spacing w:after="160" w:line="259" w:lineRule="auto"/>
            </w:pPr>
            <w:r w:rsidRPr="00AB27BD">
              <w:t>Adjust the NTE percentage before the activated percent rating to maintain and control up to 98% as the flow stabilizes.</w:t>
            </w:r>
          </w:p>
        </w:tc>
      </w:tr>
      <w:tr w:rsidR="00C217E8" w:rsidRPr="00A93EBE" w14:paraId="6EC49A59"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62D4FED3" w14:textId="77777777" w:rsidR="00C217E8" w:rsidRPr="00A93EBE" w:rsidRDefault="00C217E8" w:rsidP="00C217E8">
            <w:pPr>
              <w:jc w:val="center"/>
              <w:rPr>
                <w:b/>
              </w:rPr>
            </w:pPr>
            <w:r w:rsidRPr="00A93EBE">
              <w:rPr>
                <w:b/>
              </w:rPr>
              <w:lastRenderedPageBreak/>
              <w:t>Log</w:t>
            </w:r>
          </w:p>
        </w:tc>
        <w:tc>
          <w:tcPr>
            <w:tcW w:w="7560" w:type="dxa"/>
            <w:tcBorders>
              <w:top w:val="single" w:sz="4" w:space="0" w:color="auto"/>
              <w:bottom w:val="double" w:sz="4" w:space="0" w:color="auto"/>
              <w:right w:val="nil"/>
            </w:tcBorders>
            <w:vAlign w:val="center"/>
          </w:tcPr>
          <w:p w14:paraId="2040BDF8" w14:textId="77777777" w:rsidR="00C217E8" w:rsidRPr="00A93EBE" w:rsidRDefault="00C217E8" w:rsidP="00C217E8">
            <w:pPr>
              <w:jc w:val="both"/>
              <w:rPr>
                <w:b/>
                <w:u w:val="single"/>
              </w:rPr>
            </w:pPr>
            <w:r w:rsidRPr="00A93EBE">
              <w:t>Log all actions.</w:t>
            </w:r>
          </w:p>
        </w:tc>
      </w:tr>
      <w:tr w:rsidR="00C217E8" w14:paraId="34D6D286"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28C8A7B7" w14:textId="77777777" w:rsidR="00C217E8" w:rsidRDefault="00C217E8" w:rsidP="00C217E8">
            <w:pPr>
              <w:pStyle w:val="Heading2"/>
            </w:pPr>
            <w:bookmarkStart w:id="243" w:name="_Kinney_Stability"/>
            <w:bookmarkEnd w:id="243"/>
            <w:r>
              <w:t>Kinney Stability</w:t>
            </w:r>
          </w:p>
        </w:tc>
      </w:tr>
      <w:tr w:rsidR="00C217E8" w14:paraId="3DF93EDD"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30573D9D" w14:textId="6A145F30" w:rsidR="00C217E8" w:rsidRDefault="00C217E8" w:rsidP="00C217E8">
            <w:pPr>
              <w:jc w:val="center"/>
              <w:rPr>
                <w:b/>
              </w:rPr>
            </w:pPr>
            <w:r>
              <w:rPr>
                <w:b/>
              </w:rPr>
              <w:t>Note</w:t>
            </w:r>
          </w:p>
        </w:tc>
        <w:tc>
          <w:tcPr>
            <w:tcW w:w="7560" w:type="dxa"/>
            <w:tcBorders>
              <w:top w:val="single" w:sz="4" w:space="0" w:color="auto"/>
              <w:bottom w:val="single" w:sz="4" w:space="0" w:color="auto"/>
              <w:right w:val="nil"/>
            </w:tcBorders>
            <w:vAlign w:val="center"/>
          </w:tcPr>
          <w:p w14:paraId="1DE38F32" w14:textId="77777777" w:rsidR="00C217E8" w:rsidRDefault="00C217E8" w:rsidP="00C217E8">
            <w:pPr>
              <w:pStyle w:val="TableText"/>
              <w:jc w:val="both"/>
            </w:pPr>
            <w:r>
              <w:t xml:space="preserve">When all lines are in-service, there is </w:t>
            </w:r>
            <w:r>
              <w:rPr>
                <w:color w:val="000000"/>
              </w:rPr>
              <w:t>no local voltage stability issue.</w:t>
            </w:r>
          </w:p>
        </w:tc>
      </w:tr>
      <w:tr w:rsidR="00C217E8" w14:paraId="5FAA0801"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1DED8BFD" w14:textId="77777777" w:rsidR="00C217E8" w:rsidRDefault="00C217E8" w:rsidP="00C217E8">
            <w:pPr>
              <w:jc w:val="center"/>
              <w:rPr>
                <w:b/>
              </w:rPr>
            </w:pPr>
            <w:r>
              <w:rPr>
                <w:b/>
              </w:rPr>
              <w:t>1</w:t>
            </w:r>
          </w:p>
        </w:tc>
        <w:tc>
          <w:tcPr>
            <w:tcW w:w="7560" w:type="dxa"/>
            <w:tcBorders>
              <w:top w:val="single" w:sz="4" w:space="0" w:color="auto"/>
              <w:bottom w:val="single" w:sz="4" w:space="0" w:color="auto"/>
              <w:right w:val="nil"/>
            </w:tcBorders>
            <w:vAlign w:val="center"/>
          </w:tcPr>
          <w:p w14:paraId="3D202B5F" w14:textId="77777777" w:rsidR="00C217E8" w:rsidRDefault="00C217E8" w:rsidP="00C217E8">
            <w:pPr>
              <w:pStyle w:val="TableText"/>
              <w:jc w:val="both"/>
              <w:rPr>
                <w:b/>
                <w:u w:val="single"/>
              </w:rPr>
            </w:pPr>
            <w:r>
              <w:rPr>
                <w:b/>
                <w:u w:val="single"/>
              </w:rPr>
              <w:t>IF:</w:t>
            </w:r>
          </w:p>
          <w:p w14:paraId="162CB9C6" w14:textId="77777777" w:rsidR="00C217E8" w:rsidRDefault="00C217E8" w:rsidP="00C217E8">
            <w:pPr>
              <w:pStyle w:val="ListParagraph"/>
              <w:numPr>
                <w:ilvl w:val="0"/>
                <w:numId w:val="114"/>
              </w:numPr>
              <w:jc w:val="both"/>
            </w:pPr>
            <w:r>
              <w:t>An outage has occurred on the identified element in the table (identified in Desktop Guide Transmission Desk 2.12);</w:t>
            </w:r>
          </w:p>
          <w:p w14:paraId="4CDFA7BD" w14:textId="77777777" w:rsidR="00C217E8" w:rsidRDefault="00C217E8" w:rsidP="00C217E8">
            <w:pPr>
              <w:jc w:val="both"/>
              <w:rPr>
                <w:b/>
                <w:u w:val="single"/>
              </w:rPr>
            </w:pPr>
            <w:r>
              <w:rPr>
                <w:b/>
                <w:u w:val="single"/>
              </w:rPr>
              <w:t>THEN:</w:t>
            </w:r>
          </w:p>
          <w:p w14:paraId="3B32CA16" w14:textId="77777777" w:rsidR="00C217E8" w:rsidRDefault="00C217E8" w:rsidP="00C217E8">
            <w:pPr>
              <w:numPr>
                <w:ilvl w:val="0"/>
                <w:numId w:val="114"/>
              </w:numPr>
            </w:pPr>
            <w:r>
              <w:t>Refer to the constraint limit from table to set the value (identified in Desktop Guide Transmission Desk 2.12);</w:t>
            </w:r>
          </w:p>
          <w:p w14:paraId="267F9253" w14:textId="77777777" w:rsidR="00C217E8" w:rsidRDefault="00C217E8" w:rsidP="00C217E8">
            <w:pPr>
              <w:numPr>
                <w:ilvl w:val="0"/>
                <w:numId w:val="114"/>
              </w:numPr>
            </w:pPr>
            <w:r>
              <w:t>Update RTMONI from table;</w:t>
            </w:r>
          </w:p>
          <w:p w14:paraId="071D35F3" w14:textId="77777777" w:rsidR="00C217E8" w:rsidRDefault="00C217E8" w:rsidP="00C217E8">
            <w:pPr>
              <w:jc w:val="both"/>
              <w:rPr>
                <w:b/>
                <w:u w:val="single"/>
              </w:rPr>
            </w:pPr>
            <w:r>
              <w:rPr>
                <w:b/>
                <w:u w:val="single"/>
              </w:rPr>
              <w:t>WHEN:</w:t>
            </w:r>
          </w:p>
          <w:p w14:paraId="06AB5CCF" w14:textId="77777777" w:rsidR="00C217E8" w:rsidRDefault="00C217E8" w:rsidP="00C217E8">
            <w:pPr>
              <w:numPr>
                <w:ilvl w:val="0"/>
                <w:numId w:val="114"/>
              </w:numPr>
            </w:pPr>
            <w:r>
              <w:t>The BASECASE KINNEY flow is approaching 85% of the limit in TCM</w:t>
            </w:r>
          </w:p>
          <w:p w14:paraId="77142725" w14:textId="77777777" w:rsidR="00C217E8" w:rsidRDefault="00C217E8" w:rsidP="00C217E8">
            <w:pPr>
              <w:jc w:val="both"/>
              <w:rPr>
                <w:b/>
                <w:u w:val="single"/>
              </w:rPr>
            </w:pPr>
            <w:r>
              <w:rPr>
                <w:b/>
                <w:u w:val="single"/>
              </w:rPr>
              <w:t>THEN:</w:t>
            </w:r>
          </w:p>
          <w:p w14:paraId="04D1F0F1" w14:textId="21971AC0" w:rsidR="00C217E8" w:rsidRPr="00AB27BD" w:rsidRDefault="00C217E8" w:rsidP="00C217E8">
            <w:pPr>
              <w:numPr>
                <w:ilvl w:val="0"/>
                <w:numId w:val="114"/>
              </w:numPr>
            </w:pPr>
            <w:r>
              <w:t>Activate the BASECASE KINNEY constraint in TCM</w:t>
            </w:r>
            <w:r w:rsidRPr="00AB27BD">
              <w:rPr>
                <w14:ligatures w14:val="standardContextual"/>
              </w:rPr>
              <w:t xml:space="preserve"> </w:t>
            </w:r>
            <w:r w:rsidRPr="00AB27BD">
              <w:t>at 85% of the limit.</w:t>
            </w:r>
          </w:p>
          <w:p w14:paraId="0514FBDC" w14:textId="77777777" w:rsidR="00C217E8" w:rsidRPr="00AB27BD" w:rsidRDefault="00C217E8" w:rsidP="00C217E8">
            <w:pPr>
              <w:numPr>
                <w:ilvl w:val="0"/>
                <w:numId w:val="114"/>
              </w:numPr>
            </w:pPr>
            <w:r w:rsidRPr="00AB27BD">
              <w:t>Match the Not to Exceed (NTE) percentage to the activated percent rating.</w:t>
            </w:r>
          </w:p>
          <w:p w14:paraId="29A9518B" w14:textId="11264DE2" w:rsidR="00C217E8" w:rsidRDefault="00C217E8" w:rsidP="00C217E8">
            <w:pPr>
              <w:numPr>
                <w:ilvl w:val="0"/>
                <w:numId w:val="114"/>
              </w:numPr>
            </w:pPr>
            <w:r w:rsidRPr="00AB27BD">
              <w:t>Adjust the NTE percentage before the activated percent rating to maintain and control up to 98% as the flow stabilizes.</w:t>
            </w:r>
          </w:p>
        </w:tc>
      </w:tr>
      <w:tr w:rsidR="00C217E8" w14:paraId="56D41FF7"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1901E548" w14:textId="77777777" w:rsidR="00C217E8" w:rsidRDefault="00C217E8" w:rsidP="00C217E8">
            <w:pPr>
              <w:jc w:val="center"/>
              <w:rPr>
                <w:b/>
              </w:rPr>
            </w:pPr>
            <w:r>
              <w:rPr>
                <w:b/>
              </w:rPr>
              <w:t>Log</w:t>
            </w:r>
          </w:p>
        </w:tc>
        <w:tc>
          <w:tcPr>
            <w:tcW w:w="7560" w:type="dxa"/>
            <w:tcBorders>
              <w:top w:val="single" w:sz="4" w:space="0" w:color="auto"/>
              <w:bottom w:val="double" w:sz="4" w:space="0" w:color="auto"/>
              <w:right w:val="nil"/>
            </w:tcBorders>
            <w:vAlign w:val="center"/>
          </w:tcPr>
          <w:p w14:paraId="78C5C99A" w14:textId="77777777" w:rsidR="00C217E8" w:rsidRDefault="00C217E8" w:rsidP="00C217E8">
            <w:pPr>
              <w:pStyle w:val="TableText"/>
              <w:jc w:val="both"/>
              <w:rPr>
                <w:b/>
                <w:u w:val="single"/>
              </w:rPr>
            </w:pPr>
            <w:r>
              <w:t>Log all actions.</w:t>
            </w:r>
          </w:p>
        </w:tc>
      </w:tr>
      <w:tr w:rsidR="00C217E8" w14:paraId="7F2243AB" w14:textId="77777777" w:rsidTr="00B16237">
        <w:trPr>
          <w:gridBefore w:val="1"/>
          <w:wBefore w:w="126" w:type="dxa"/>
          <w:trHeight w:val="576"/>
        </w:trPr>
        <w:tc>
          <w:tcPr>
            <w:tcW w:w="9180" w:type="dxa"/>
            <w:gridSpan w:val="2"/>
            <w:tcBorders>
              <w:top w:val="double" w:sz="4" w:space="0" w:color="auto"/>
              <w:left w:val="double" w:sz="4" w:space="0" w:color="auto"/>
              <w:bottom w:val="double" w:sz="4" w:space="0" w:color="auto"/>
              <w:right w:val="double" w:sz="4" w:space="0" w:color="auto"/>
            </w:tcBorders>
            <w:vAlign w:val="center"/>
          </w:tcPr>
          <w:p w14:paraId="7CC3D07D" w14:textId="77777777" w:rsidR="00C217E8" w:rsidRDefault="00C217E8" w:rsidP="00C217E8">
            <w:pPr>
              <w:pStyle w:val="Heading2"/>
            </w:pPr>
            <w:r>
              <w:t>Uvalde County Stability</w:t>
            </w:r>
          </w:p>
        </w:tc>
      </w:tr>
      <w:tr w:rsidR="00C217E8" w14:paraId="5C0271EF"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608AE57D" w14:textId="77777777" w:rsidR="00C217E8" w:rsidRDefault="00C217E8" w:rsidP="00C217E8">
            <w:pPr>
              <w:jc w:val="center"/>
              <w:rPr>
                <w:b/>
              </w:rPr>
            </w:pPr>
            <w:r>
              <w:rPr>
                <w:b/>
              </w:rPr>
              <w:t>Note</w:t>
            </w:r>
          </w:p>
        </w:tc>
        <w:tc>
          <w:tcPr>
            <w:tcW w:w="7560" w:type="dxa"/>
            <w:tcBorders>
              <w:top w:val="single" w:sz="4" w:space="0" w:color="auto"/>
              <w:bottom w:val="single" w:sz="4" w:space="0" w:color="auto"/>
              <w:right w:val="nil"/>
            </w:tcBorders>
            <w:vAlign w:val="center"/>
          </w:tcPr>
          <w:p w14:paraId="4B92DBAE" w14:textId="77777777" w:rsidR="00C217E8" w:rsidRDefault="00C217E8" w:rsidP="00C217E8">
            <w:pPr>
              <w:pStyle w:val="TableText"/>
              <w:jc w:val="both"/>
            </w:pPr>
            <w:r>
              <w:t xml:space="preserve">When all lines are in-service, there is </w:t>
            </w:r>
            <w:r>
              <w:rPr>
                <w:color w:val="000000"/>
              </w:rPr>
              <w:t>no local voltage stability issue.</w:t>
            </w:r>
          </w:p>
        </w:tc>
      </w:tr>
      <w:tr w:rsidR="00C217E8" w14:paraId="44B3EB1A" w14:textId="77777777" w:rsidTr="00B16237">
        <w:trPr>
          <w:gridBefore w:val="1"/>
          <w:wBefore w:w="126" w:type="dxa"/>
          <w:trHeight w:val="576"/>
        </w:trPr>
        <w:tc>
          <w:tcPr>
            <w:tcW w:w="1620" w:type="dxa"/>
            <w:tcBorders>
              <w:top w:val="single" w:sz="4" w:space="0" w:color="auto"/>
              <w:left w:val="nil"/>
              <w:bottom w:val="single" w:sz="4" w:space="0" w:color="auto"/>
            </w:tcBorders>
            <w:vAlign w:val="center"/>
          </w:tcPr>
          <w:p w14:paraId="64D9C1DA" w14:textId="77777777" w:rsidR="00C217E8" w:rsidRDefault="00C217E8" w:rsidP="00C217E8">
            <w:pPr>
              <w:jc w:val="center"/>
              <w:rPr>
                <w:b/>
              </w:rPr>
            </w:pPr>
            <w:r>
              <w:rPr>
                <w:b/>
              </w:rPr>
              <w:t>1</w:t>
            </w:r>
          </w:p>
        </w:tc>
        <w:tc>
          <w:tcPr>
            <w:tcW w:w="7560" w:type="dxa"/>
            <w:tcBorders>
              <w:top w:val="single" w:sz="4" w:space="0" w:color="auto"/>
              <w:bottom w:val="single" w:sz="4" w:space="0" w:color="auto"/>
              <w:right w:val="nil"/>
            </w:tcBorders>
            <w:vAlign w:val="center"/>
          </w:tcPr>
          <w:p w14:paraId="10EEB4D8" w14:textId="77777777" w:rsidR="00C217E8" w:rsidRDefault="00C217E8" w:rsidP="00C217E8">
            <w:pPr>
              <w:pStyle w:val="TableText"/>
              <w:jc w:val="both"/>
              <w:rPr>
                <w:b/>
                <w:u w:val="single"/>
              </w:rPr>
            </w:pPr>
            <w:r>
              <w:rPr>
                <w:b/>
                <w:u w:val="single"/>
              </w:rPr>
              <w:t>IF:</w:t>
            </w:r>
          </w:p>
          <w:p w14:paraId="309C847B" w14:textId="77777777" w:rsidR="00C217E8" w:rsidRDefault="00C217E8" w:rsidP="00C217E8">
            <w:pPr>
              <w:pStyle w:val="ListParagraph"/>
              <w:numPr>
                <w:ilvl w:val="0"/>
                <w:numId w:val="114"/>
              </w:numPr>
              <w:jc w:val="both"/>
            </w:pPr>
            <w:r>
              <w:lastRenderedPageBreak/>
              <w:t>An outage has occurred on the identified element in the table (identified in Desktop Guide Transmission Desk 2.12);</w:t>
            </w:r>
          </w:p>
          <w:p w14:paraId="7F933D7E" w14:textId="77777777" w:rsidR="00C217E8" w:rsidRDefault="00C217E8" w:rsidP="00C217E8">
            <w:pPr>
              <w:jc w:val="both"/>
              <w:rPr>
                <w:b/>
                <w:u w:val="single"/>
              </w:rPr>
            </w:pPr>
            <w:r>
              <w:rPr>
                <w:b/>
                <w:u w:val="single"/>
              </w:rPr>
              <w:t>THEN:</w:t>
            </w:r>
          </w:p>
          <w:p w14:paraId="4EAB10AB" w14:textId="77777777" w:rsidR="00C217E8" w:rsidRDefault="00C217E8" w:rsidP="00C217E8">
            <w:pPr>
              <w:numPr>
                <w:ilvl w:val="0"/>
                <w:numId w:val="114"/>
              </w:numPr>
            </w:pPr>
            <w:r>
              <w:t>Refer to the constraint limit from table to set the value (identified in Desktop Guide Transmission Desk 2.12);</w:t>
            </w:r>
          </w:p>
          <w:p w14:paraId="13AB60BE" w14:textId="77777777" w:rsidR="00C217E8" w:rsidRDefault="00C217E8" w:rsidP="00C217E8">
            <w:pPr>
              <w:numPr>
                <w:ilvl w:val="0"/>
                <w:numId w:val="114"/>
              </w:numPr>
            </w:pPr>
            <w:r>
              <w:t>Update RTMONI from table;</w:t>
            </w:r>
          </w:p>
          <w:p w14:paraId="30AB0CBA" w14:textId="77777777" w:rsidR="00C217E8" w:rsidRDefault="00C217E8" w:rsidP="00C217E8">
            <w:pPr>
              <w:jc w:val="both"/>
              <w:rPr>
                <w:b/>
                <w:u w:val="single"/>
              </w:rPr>
            </w:pPr>
            <w:r>
              <w:rPr>
                <w:b/>
                <w:u w:val="single"/>
              </w:rPr>
              <w:t>WHEN:</w:t>
            </w:r>
          </w:p>
          <w:p w14:paraId="2D13FBC9" w14:textId="77777777" w:rsidR="00C217E8" w:rsidRDefault="00C217E8" w:rsidP="00C217E8">
            <w:pPr>
              <w:numPr>
                <w:ilvl w:val="0"/>
                <w:numId w:val="114"/>
              </w:numPr>
            </w:pPr>
            <w:r>
              <w:t>The BASECASE UVALDE flow is approaching 85% of the limit in TCM</w:t>
            </w:r>
          </w:p>
          <w:p w14:paraId="72AF1B0B" w14:textId="77777777" w:rsidR="00C217E8" w:rsidRDefault="00C217E8" w:rsidP="00C217E8">
            <w:pPr>
              <w:jc w:val="both"/>
              <w:rPr>
                <w:b/>
                <w:u w:val="single"/>
              </w:rPr>
            </w:pPr>
            <w:r>
              <w:rPr>
                <w:b/>
                <w:u w:val="single"/>
              </w:rPr>
              <w:t>THEN:</w:t>
            </w:r>
          </w:p>
          <w:p w14:paraId="4EC2A480" w14:textId="1D1E3BA5" w:rsidR="00C217E8" w:rsidRPr="00AB27BD" w:rsidRDefault="00C217E8" w:rsidP="00C217E8">
            <w:pPr>
              <w:numPr>
                <w:ilvl w:val="0"/>
                <w:numId w:val="114"/>
              </w:numPr>
            </w:pPr>
            <w:r>
              <w:t>Activate the BASECASE UVALDE constraint in TCM</w:t>
            </w:r>
            <w:r w:rsidRPr="00AB27BD">
              <w:rPr>
                <w14:ligatures w14:val="standardContextual"/>
              </w:rPr>
              <w:t xml:space="preserve"> </w:t>
            </w:r>
            <w:r w:rsidRPr="00AB27BD">
              <w:t>at 85% of the limit.</w:t>
            </w:r>
          </w:p>
          <w:p w14:paraId="1C2DA02A" w14:textId="77777777" w:rsidR="00C217E8" w:rsidRPr="00AB27BD" w:rsidRDefault="00C217E8" w:rsidP="00C217E8">
            <w:pPr>
              <w:numPr>
                <w:ilvl w:val="0"/>
                <w:numId w:val="114"/>
              </w:numPr>
            </w:pPr>
            <w:r w:rsidRPr="00AB27BD">
              <w:t>Match the Not to Exceed (NTE) percentage to the activated percent rating.</w:t>
            </w:r>
          </w:p>
          <w:p w14:paraId="611A3018" w14:textId="2D5BEF1C" w:rsidR="00C217E8" w:rsidRDefault="00C217E8" w:rsidP="00C217E8">
            <w:pPr>
              <w:numPr>
                <w:ilvl w:val="0"/>
                <w:numId w:val="114"/>
              </w:numPr>
            </w:pPr>
            <w:r w:rsidRPr="00AB27BD">
              <w:t>Adjust the NTE percentage before the activated percent rating to maintain and control up to 98% as the flow stabilizes.</w:t>
            </w:r>
          </w:p>
        </w:tc>
      </w:tr>
      <w:tr w:rsidR="00C217E8" w14:paraId="1E891783" w14:textId="77777777" w:rsidTr="00B16237">
        <w:trPr>
          <w:gridBefore w:val="1"/>
          <w:wBefore w:w="126" w:type="dxa"/>
          <w:trHeight w:val="576"/>
        </w:trPr>
        <w:tc>
          <w:tcPr>
            <w:tcW w:w="1620" w:type="dxa"/>
            <w:tcBorders>
              <w:top w:val="single" w:sz="4" w:space="0" w:color="auto"/>
              <w:left w:val="nil"/>
              <w:bottom w:val="double" w:sz="4" w:space="0" w:color="auto"/>
            </w:tcBorders>
            <w:vAlign w:val="center"/>
          </w:tcPr>
          <w:p w14:paraId="454F0AE1" w14:textId="77777777" w:rsidR="00C217E8" w:rsidRDefault="00C217E8" w:rsidP="00C217E8">
            <w:pPr>
              <w:jc w:val="center"/>
              <w:rPr>
                <w:b/>
              </w:rPr>
            </w:pPr>
            <w:r>
              <w:rPr>
                <w:b/>
              </w:rPr>
              <w:lastRenderedPageBreak/>
              <w:t>Log</w:t>
            </w:r>
          </w:p>
        </w:tc>
        <w:tc>
          <w:tcPr>
            <w:tcW w:w="7560" w:type="dxa"/>
            <w:tcBorders>
              <w:top w:val="single" w:sz="4" w:space="0" w:color="auto"/>
              <w:bottom w:val="double" w:sz="4" w:space="0" w:color="auto"/>
              <w:right w:val="nil"/>
            </w:tcBorders>
            <w:vAlign w:val="center"/>
          </w:tcPr>
          <w:p w14:paraId="046129B1" w14:textId="77777777" w:rsidR="00C217E8" w:rsidRDefault="00C217E8" w:rsidP="00C217E8">
            <w:pPr>
              <w:pStyle w:val="TableText"/>
              <w:jc w:val="both"/>
              <w:rPr>
                <w:b/>
                <w:u w:val="single"/>
              </w:rPr>
            </w:pPr>
            <w:r>
              <w:t>Log all actions.</w:t>
            </w:r>
          </w:p>
        </w:tc>
      </w:tr>
      <w:tr w:rsidR="00A33E8C" w14:paraId="34AE02D0" w14:textId="77777777" w:rsidTr="00A33E8C">
        <w:trPr>
          <w:trHeight w:val="576"/>
        </w:trPr>
        <w:tc>
          <w:tcPr>
            <w:tcW w:w="9306" w:type="dxa"/>
            <w:gridSpan w:val="3"/>
            <w:tcBorders>
              <w:top w:val="double" w:sz="4" w:space="0" w:color="auto"/>
              <w:left w:val="double" w:sz="4" w:space="0" w:color="auto"/>
              <w:bottom w:val="double" w:sz="4" w:space="0" w:color="auto"/>
              <w:right w:val="double" w:sz="4" w:space="0" w:color="auto"/>
            </w:tcBorders>
            <w:vAlign w:val="center"/>
          </w:tcPr>
          <w:p w14:paraId="1DDCA4E1" w14:textId="17D26A55" w:rsidR="00A33E8C" w:rsidRDefault="00A33E8C" w:rsidP="0075358B">
            <w:pPr>
              <w:pStyle w:val="Heading2"/>
            </w:pPr>
            <w:r>
              <w:t>Sam Switch Stability</w:t>
            </w:r>
          </w:p>
        </w:tc>
      </w:tr>
      <w:tr w:rsidR="00A33E8C" w14:paraId="180B35D8" w14:textId="77777777" w:rsidTr="00A33E8C">
        <w:trPr>
          <w:trHeight w:val="576"/>
        </w:trPr>
        <w:tc>
          <w:tcPr>
            <w:tcW w:w="1746" w:type="dxa"/>
            <w:gridSpan w:val="2"/>
            <w:tcBorders>
              <w:top w:val="single" w:sz="4" w:space="0" w:color="auto"/>
              <w:left w:val="nil"/>
              <w:bottom w:val="single" w:sz="4" w:space="0" w:color="auto"/>
            </w:tcBorders>
            <w:vAlign w:val="center"/>
          </w:tcPr>
          <w:p w14:paraId="12AEC373" w14:textId="77777777" w:rsidR="00A33E8C" w:rsidRDefault="00A33E8C" w:rsidP="0075358B">
            <w:pPr>
              <w:jc w:val="center"/>
              <w:rPr>
                <w:b/>
              </w:rPr>
            </w:pPr>
            <w:r>
              <w:rPr>
                <w:b/>
              </w:rPr>
              <w:t>Note</w:t>
            </w:r>
          </w:p>
        </w:tc>
        <w:tc>
          <w:tcPr>
            <w:tcW w:w="7560" w:type="dxa"/>
            <w:tcBorders>
              <w:top w:val="single" w:sz="4" w:space="0" w:color="auto"/>
              <w:bottom w:val="single" w:sz="4" w:space="0" w:color="auto"/>
              <w:right w:val="nil"/>
            </w:tcBorders>
            <w:vAlign w:val="center"/>
          </w:tcPr>
          <w:p w14:paraId="558CDD1B" w14:textId="3B83D013" w:rsidR="00A33E8C" w:rsidRDefault="00A33E8C" w:rsidP="0075358B">
            <w:pPr>
              <w:pStyle w:val="TableText"/>
              <w:jc w:val="both"/>
            </w:pPr>
            <w:r>
              <w:t xml:space="preserve">When all lines are in-service, there is </w:t>
            </w:r>
            <w:r>
              <w:rPr>
                <w:color w:val="000000"/>
              </w:rPr>
              <w:t>no local stability issue.</w:t>
            </w:r>
          </w:p>
        </w:tc>
      </w:tr>
      <w:tr w:rsidR="00A33E8C" w14:paraId="55E5B873" w14:textId="77777777" w:rsidTr="00A33E8C">
        <w:trPr>
          <w:trHeight w:val="576"/>
        </w:trPr>
        <w:tc>
          <w:tcPr>
            <w:tcW w:w="1746" w:type="dxa"/>
            <w:gridSpan w:val="2"/>
            <w:tcBorders>
              <w:top w:val="single" w:sz="4" w:space="0" w:color="auto"/>
              <w:left w:val="nil"/>
              <w:bottom w:val="single" w:sz="4" w:space="0" w:color="auto"/>
            </w:tcBorders>
            <w:vAlign w:val="center"/>
          </w:tcPr>
          <w:p w14:paraId="011D5B91" w14:textId="77777777" w:rsidR="00A33E8C" w:rsidRDefault="00A33E8C" w:rsidP="0075358B">
            <w:pPr>
              <w:jc w:val="center"/>
              <w:rPr>
                <w:b/>
              </w:rPr>
            </w:pPr>
            <w:r>
              <w:rPr>
                <w:b/>
              </w:rPr>
              <w:t>1</w:t>
            </w:r>
          </w:p>
        </w:tc>
        <w:tc>
          <w:tcPr>
            <w:tcW w:w="7560" w:type="dxa"/>
            <w:tcBorders>
              <w:top w:val="single" w:sz="4" w:space="0" w:color="auto"/>
              <w:bottom w:val="single" w:sz="4" w:space="0" w:color="auto"/>
              <w:right w:val="nil"/>
            </w:tcBorders>
            <w:vAlign w:val="center"/>
          </w:tcPr>
          <w:p w14:paraId="5E4E70B6" w14:textId="77777777" w:rsidR="00A33E8C" w:rsidRDefault="00A33E8C" w:rsidP="0075358B">
            <w:pPr>
              <w:pStyle w:val="TableText"/>
              <w:jc w:val="both"/>
              <w:rPr>
                <w:b/>
                <w:u w:val="single"/>
              </w:rPr>
            </w:pPr>
            <w:r>
              <w:rPr>
                <w:b/>
                <w:u w:val="single"/>
              </w:rPr>
              <w:t>IF:</w:t>
            </w:r>
          </w:p>
          <w:p w14:paraId="0246E850" w14:textId="77777777" w:rsidR="00A33E8C" w:rsidRDefault="00A33E8C" w:rsidP="0075358B">
            <w:pPr>
              <w:pStyle w:val="ListParagraph"/>
              <w:numPr>
                <w:ilvl w:val="0"/>
                <w:numId w:val="114"/>
              </w:numPr>
              <w:jc w:val="both"/>
            </w:pPr>
            <w:r>
              <w:t>An outage has occurred on the identified element in the table (identified in Desktop Guide Transmission Desk 2.12);</w:t>
            </w:r>
          </w:p>
          <w:p w14:paraId="754AFD1B" w14:textId="77777777" w:rsidR="00A33E8C" w:rsidRDefault="00A33E8C" w:rsidP="0075358B">
            <w:pPr>
              <w:jc w:val="both"/>
              <w:rPr>
                <w:b/>
                <w:u w:val="single"/>
              </w:rPr>
            </w:pPr>
            <w:r>
              <w:rPr>
                <w:b/>
                <w:u w:val="single"/>
              </w:rPr>
              <w:t>THEN:</w:t>
            </w:r>
          </w:p>
          <w:p w14:paraId="58DCEFEB" w14:textId="77777777" w:rsidR="00A33E8C" w:rsidRDefault="00A33E8C" w:rsidP="0075358B">
            <w:pPr>
              <w:numPr>
                <w:ilvl w:val="0"/>
                <w:numId w:val="114"/>
              </w:numPr>
            </w:pPr>
            <w:r>
              <w:t>Refer to the constraint limit from table to set the value (identified in Desktop Guide Transmission Desk 2.12);</w:t>
            </w:r>
          </w:p>
          <w:p w14:paraId="2EECE58F" w14:textId="77777777" w:rsidR="00A33E8C" w:rsidRDefault="00A33E8C" w:rsidP="0075358B">
            <w:pPr>
              <w:numPr>
                <w:ilvl w:val="0"/>
                <w:numId w:val="114"/>
              </w:numPr>
            </w:pPr>
            <w:r>
              <w:t>Update RTMONI from table;</w:t>
            </w:r>
          </w:p>
          <w:p w14:paraId="512F7AF6" w14:textId="77777777" w:rsidR="00A33E8C" w:rsidRDefault="00A33E8C" w:rsidP="0075358B">
            <w:pPr>
              <w:jc w:val="both"/>
              <w:rPr>
                <w:b/>
                <w:u w:val="single"/>
              </w:rPr>
            </w:pPr>
            <w:r>
              <w:rPr>
                <w:b/>
                <w:u w:val="single"/>
              </w:rPr>
              <w:t>WHEN:</w:t>
            </w:r>
          </w:p>
          <w:p w14:paraId="258D0B4E" w14:textId="30C93BCF" w:rsidR="00A33E8C" w:rsidRDefault="00A33E8C" w:rsidP="0075358B">
            <w:pPr>
              <w:numPr>
                <w:ilvl w:val="0"/>
                <w:numId w:val="114"/>
              </w:numPr>
            </w:pPr>
            <w:r>
              <w:t>The BASECASE SAMSW flow is approaching 85% of the limit in TCM</w:t>
            </w:r>
          </w:p>
          <w:p w14:paraId="2EF7844E" w14:textId="77777777" w:rsidR="00A33E8C" w:rsidRDefault="00A33E8C" w:rsidP="0075358B">
            <w:pPr>
              <w:jc w:val="both"/>
              <w:rPr>
                <w:b/>
                <w:u w:val="single"/>
              </w:rPr>
            </w:pPr>
            <w:r>
              <w:rPr>
                <w:b/>
                <w:u w:val="single"/>
              </w:rPr>
              <w:t>THEN:</w:t>
            </w:r>
          </w:p>
          <w:p w14:paraId="689B7D6C" w14:textId="76DC9C32" w:rsidR="00A33E8C" w:rsidRPr="00AB27BD" w:rsidRDefault="00A33E8C" w:rsidP="0075358B">
            <w:pPr>
              <w:numPr>
                <w:ilvl w:val="0"/>
                <w:numId w:val="114"/>
              </w:numPr>
            </w:pPr>
            <w:r>
              <w:t>Activate the BASECASE SAMSW constraint in TCM</w:t>
            </w:r>
            <w:r w:rsidRPr="00AB27BD">
              <w:rPr>
                <w14:ligatures w14:val="standardContextual"/>
              </w:rPr>
              <w:t xml:space="preserve"> </w:t>
            </w:r>
            <w:r w:rsidRPr="00AB27BD">
              <w:t>at 85% of the limit.</w:t>
            </w:r>
          </w:p>
          <w:p w14:paraId="30279750" w14:textId="77777777" w:rsidR="00A33E8C" w:rsidRPr="00AB27BD" w:rsidRDefault="00A33E8C" w:rsidP="0075358B">
            <w:pPr>
              <w:numPr>
                <w:ilvl w:val="0"/>
                <w:numId w:val="114"/>
              </w:numPr>
            </w:pPr>
            <w:r w:rsidRPr="00AB27BD">
              <w:t>Match the Not to Exceed (NTE) percentage to the activated percent rating.</w:t>
            </w:r>
          </w:p>
          <w:p w14:paraId="79E4B44C" w14:textId="77777777" w:rsidR="00A33E8C" w:rsidRDefault="00A33E8C" w:rsidP="0075358B">
            <w:pPr>
              <w:numPr>
                <w:ilvl w:val="0"/>
                <w:numId w:val="114"/>
              </w:numPr>
            </w:pPr>
            <w:r w:rsidRPr="00AB27BD">
              <w:t>Adjust the NTE percentage before the activated percent rating to maintain and control up to 98% as the flow stabilizes.</w:t>
            </w:r>
          </w:p>
        </w:tc>
      </w:tr>
      <w:tr w:rsidR="00A33E8C" w14:paraId="30A53CE1" w14:textId="77777777" w:rsidTr="00A33E8C">
        <w:trPr>
          <w:trHeight w:val="576"/>
        </w:trPr>
        <w:tc>
          <w:tcPr>
            <w:tcW w:w="1746" w:type="dxa"/>
            <w:gridSpan w:val="2"/>
            <w:tcBorders>
              <w:top w:val="single" w:sz="4" w:space="0" w:color="auto"/>
              <w:left w:val="nil"/>
              <w:bottom w:val="double" w:sz="4" w:space="0" w:color="auto"/>
            </w:tcBorders>
            <w:vAlign w:val="center"/>
          </w:tcPr>
          <w:p w14:paraId="68E202E5" w14:textId="77777777" w:rsidR="00A33E8C" w:rsidRDefault="00A33E8C" w:rsidP="0075358B">
            <w:pPr>
              <w:jc w:val="center"/>
              <w:rPr>
                <w:b/>
              </w:rPr>
            </w:pPr>
            <w:r>
              <w:rPr>
                <w:b/>
              </w:rPr>
              <w:t>Log</w:t>
            </w:r>
          </w:p>
        </w:tc>
        <w:tc>
          <w:tcPr>
            <w:tcW w:w="7560" w:type="dxa"/>
            <w:tcBorders>
              <w:top w:val="single" w:sz="4" w:space="0" w:color="auto"/>
              <w:bottom w:val="double" w:sz="4" w:space="0" w:color="auto"/>
              <w:right w:val="nil"/>
            </w:tcBorders>
            <w:vAlign w:val="center"/>
          </w:tcPr>
          <w:p w14:paraId="4195F358" w14:textId="77777777" w:rsidR="00A33E8C" w:rsidRDefault="00A33E8C" w:rsidP="0075358B">
            <w:pPr>
              <w:pStyle w:val="TableText"/>
              <w:jc w:val="both"/>
              <w:rPr>
                <w:b/>
                <w:u w:val="single"/>
              </w:rPr>
            </w:pPr>
            <w:r>
              <w:t>Log all actions.</w:t>
            </w:r>
          </w:p>
        </w:tc>
      </w:tr>
    </w:tbl>
    <w:p w14:paraId="2ACA25CE" w14:textId="17AE2EB3" w:rsidR="00726250" w:rsidRDefault="00726250">
      <w:r>
        <w:br w:type="page"/>
      </w:r>
    </w:p>
    <w:p w14:paraId="3DC2708D" w14:textId="77777777" w:rsidR="00EB44D7" w:rsidRDefault="000A216D" w:rsidP="0098051E">
      <w:pPr>
        <w:pStyle w:val="Heading2"/>
      </w:pPr>
      <w:bookmarkStart w:id="244" w:name="_4.6_SPS,_RAP,"/>
      <w:bookmarkEnd w:id="244"/>
      <w:r>
        <w:lastRenderedPageBreak/>
        <w:t>4.6</w:t>
      </w:r>
      <w:r>
        <w:tab/>
        <w:t>RAS, AMP, RAP, PCAP, MP, and TOAP</w:t>
      </w:r>
    </w:p>
    <w:p w14:paraId="3DC2708E" w14:textId="77777777" w:rsidR="00EB44D7" w:rsidRDefault="00EB44D7">
      <w:pPr>
        <w:rPr>
          <w:b/>
        </w:rPr>
      </w:pPr>
    </w:p>
    <w:p w14:paraId="3DC2708F" w14:textId="77777777" w:rsidR="00EB44D7" w:rsidRDefault="000A216D" w:rsidP="005D1249">
      <w:pPr>
        <w:ind w:left="720"/>
        <w:rPr>
          <w:color w:val="000000"/>
        </w:rPr>
      </w:pPr>
      <w:r>
        <w:rPr>
          <w:b/>
        </w:rPr>
        <w:t>Procedure Purpose:</w:t>
      </w:r>
      <w:r>
        <w:rPr>
          <w:color w:val="000000"/>
        </w:rPr>
        <w:t xml:space="preserve">  To verify and take corrective action for post-contingency overloads for various conditions.</w:t>
      </w:r>
    </w:p>
    <w:p w14:paraId="3DC27090"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6"/>
        <w:gridCol w:w="2152"/>
        <w:gridCol w:w="1350"/>
        <w:gridCol w:w="1350"/>
        <w:gridCol w:w="1710"/>
      </w:tblGrid>
      <w:tr w:rsidR="001F731E" w14:paraId="3DC27096" w14:textId="77777777" w:rsidTr="00CB0BB7">
        <w:tc>
          <w:tcPr>
            <w:tcW w:w="2186" w:type="dxa"/>
            <w:vAlign w:val="center"/>
          </w:tcPr>
          <w:p w14:paraId="3DC27091" w14:textId="77777777" w:rsidR="001F731E" w:rsidRDefault="001F731E" w:rsidP="001F731E">
            <w:pPr>
              <w:rPr>
                <w:b/>
                <w:lang w:val="pt-BR"/>
              </w:rPr>
            </w:pPr>
            <w:r>
              <w:rPr>
                <w:b/>
                <w:lang w:val="pt-BR"/>
              </w:rPr>
              <w:t>Protocol Reference</w:t>
            </w:r>
          </w:p>
        </w:tc>
        <w:tc>
          <w:tcPr>
            <w:tcW w:w="2152" w:type="dxa"/>
            <w:vAlign w:val="center"/>
          </w:tcPr>
          <w:p w14:paraId="3DC27092" w14:textId="6CF6CEF8" w:rsidR="001F731E" w:rsidRDefault="001F731E" w:rsidP="001F731E">
            <w:pPr>
              <w:rPr>
                <w:b/>
                <w:lang w:val="pt-BR"/>
              </w:rPr>
            </w:pPr>
            <w:r>
              <w:rPr>
                <w:b/>
                <w:lang w:val="pt-BR"/>
              </w:rPr>
              <w:t>6.5.7.1.10(3)</w:t>
            </w:r>
          </w:p>
        </w:tc>
        <w:tc>
          <w:tcPr>
            <w:tcW w:w="1350" w:type="dxa"/>
            <w:vAlign w:val="center"/>
          </w:tcPr>
          <w:p w14:paraId="3DC27093" w14:textId="67A6E6EA" w:rsidR="001F731E" w:rsidRDefault="001F731E" w:rsidP="00EF1F83">
            <w:pPr>
              <w:rPr>
                <w:b/>
                <w:lang w:val="pt-BR"/>
              </w:rPr>
            </w:pPr>
            <w:r>
              <w:rPr>
                <w:b/>
                <w:lang w:val="pt-BR"/>
              </w:rPr>
              <w:t>6.5.9.3.3</w:t>
            </w:r>
          </w:p>
        </w:tc>
        <w:tc>
          <w:tcPr>
            <w:tcW w:w="1350" w:type="dxa"/>
            <w:vAlign w:val="center"/>
          </w:tcPr>
          <w:p w14:paraId="3DC27094" w14:textId="38FD9A68" w:rsidR="001F731E" w:rsidRDefault="001F731E" w:rsidP="001F731E">
            <w:pPr>
              <w:rPr>
                <w:b/>
                <w:lang w:val="pt-BR"/>
              </w:rPr>
            </w:pPr>
          </w:p>
        </w:tc>
        <w:tc>
          <w:tcPr>
            <w:tcW w:w="1710" w:type="dxa"/>
            <w:vAlign w:val="center"/>
          </w:tcPr>
          <w:p w14:paraId="3DC27095" w14:textId="77777777" w:rsidR="001F731E" w:rsidRDefault="001F731E" w:rsidP="001F731E">
            <w:pPr>
              <w:rPr>
                <w:b/>
                <w:lang w:val="pt-BR"/>
              </w:rPr>
            </w:pPr>
          </w:p>
        </w:tc>
      </w:tr>
      <w:tr w:rsidR="00EB44D7" w14:paraId="3DC2709C" w14:textId="77777777" w:rsidTr="00CB0BB7">
        <w:tc>
          <w:tcPr>
            <w:tcW w:w="2186" w:type="dxa"/>
            <w:vAlign w:val="center"/>
          </w:tcPr>
          <w:p w14:paraId="3DC27097" w14:textId="77777777" w:rsidR="00EB44D7" w:rsidRDefault="000A216D">
            <w:pPr>
              <w:rPr>
                <w:b/>
                <w:lang w:val="pt-BR"/>
              </w:rPr>
            </w:pPr>
            <w:r>
              <w:rPr>
                <w:b/>
                <w:lang w:val="pt-BR"/>
              </w:rPr>
              <w:t>Guide Reference</w:t>
            </w:r>
          </w:p>
        </w:tc>
        <w:tc>
          <w:tcPr>
            <w:tcW w:w="2152" w:type="dxa"/>
          </w:tcPr>
          <w:p w14:paraId="3DC27098" w14:textId="77777777" w:rsidR="00EB44D7" w:rsidRDefault="000A216D">
            <w:pPr>
              <w:rPr>
                <w:b/>
                <w:lang w:val="pt-BR"/>
              </w:rPr>
            </w:pPr>
            <w:r>
              <w:rPr>
                <w:b/>
                <w:lang w:val="pt-BR"/>
              </w:rPr>
              <w:t>2.2.2(3)(b)</w:t>
            </w:r>
          </w:p>
        </w:tc>
        <w:tc>
          <w:tcPr>
            <w:tcW w:w="1350" w:type="dxa"/>
          </w:tcPr>
          <w:p w14:paraId="3DC27099" w14:textId="77777777" w:rsidR="00EB44D7" w:rsidRDefault="000A216D">
            <w:pPr>
              <w:rPr>
                <w:b/>
                <w:lang w:val="pt-BR"/>
              </w:rPr>
            </w:pPr>
            <w:r>
              <w:rPr>
                <w:b/>
                <w:lang w:val="pt-BR"/>
              </w:rPr>
              <w:t>4.2.3(3)</w:t>
            </w:r>
          </w:p>
        </w:tc>
        <w:tc>
          <w:tcPr>
            <w:tcW w:w="1350" w:type="dxa"/>
          </w:tcPr>
          <w:p w14:paraId="3DC2709A" w14:textId="77777777" w:rsidR="00EB44D7" w:rsidRDefault="000A216D">
            <w:pPr>
              <w:rPr>
                <w:b/>
                <w:lang w:val="pt-BR"/>
              </w:rPr>
            </w:pPr>
            <w:r>
              <w:rPr>
                <w:b/>
                <w:lang w:val="pt-BR"/>
              </w:rPr>
              <w:t>4.3.1</w:t>
            </w:r>
          </w:p>
        </w:tc>
        <w:tc>
          <w:tcPr>
            <w:tcW w:w="1710" w:type="dxa"/>
          </w:tcPr>
          <w:p w14:paraId="3DC2709B" w14:textId="77777777" w:rsidR="00EB44D7" w:rsidRDefault="00EB44D7">
            <w:pPr>
              <w:rPr>
                <w:b/>
                <w:lang w:val="pt-BR"/>
              </w:rPr>
            </w:pPr>
          </w:p>
        </w:tc>
      </w:tr>
      <w:tr w:rsidR="00EB44D7" w14:paraId="3DC270A8" w14:textId="77777777" w:rsidTr="00CB0BB7">
        <w:tc>
          <w:tcPr>
            <w:tcW w:w="2186" w:type="dxa"/>
            <w:vMerge w:val="restart"/>
            <w:vAlign w:val="center"/>
          </w:tcPr>
          <w:p w14:paraId="3DC2709D" w14:textId="77777777" w:rsidR="00EB44D7" w:rsidRDefault="000A216D">
            <w:pPr>
              <w:jc w:val="center"/>
              <w:rPr>
                <w:b/>
                <w:lang w:val="pt-BR"/>
              </w:rPr>
            </w:pPr>
            <w:r>
              <w:rPr>
                <w:b/>
                <w:lang w:val="pt-BR"/>
              </w:rPr>
              <w:t>NERC Standard</w:t>
            </w:r>
          </w:p>
          <w:p w14:paraId="3DC2709E" w14:textId="77777777" w:rsidR="00EB44D7" w:rsidRDefault="00EB44D7">
            <w:pPr>
              <w:rPr>
                <w:b/>
                <w:lang w:val="pt-BR"/>
              </w:rPr>
            </w:pPr>
          </w:p>
          <w:p w14:paraId="3DC2709F" w14:textId="77777777" w:rsidR="00EB44D7" w:rsidRDefault="00EB44D7">
            <w:pPr>
              <w:rPr>
                <w:b/>
                <w:lang w:val="pt-BR"/>
              </w:rPr>
            </w:pPr>
          </w:p>
        </w:tc>
        <w:tc>
          <w:tcPr>
            <w:tcW w:w="2152" w:type="dxa"/>
          </w:tcPr>
          <w:p w14:paraId="3DC270A0" w14:textId="4106C1CE" w:rsidR="00EB44D7" w:rsidRDefault="000A216D">
            <w:pPr>
              <w:rPr>
                <w:b/>
              </w:rPr>
            </w:pPr>
            <w:r>
              <w:rPr>
                <w:b/>
              </w:rPr>
              <w:t>EOP-011-</w:t>
            </w:r>
            <w:r w:rsidR="004F68C6">
              <w:rPr>
                <w:b/>
              </w:rPr>
              <w:t>4</w:t>
            </w:r>
          </w:p>
          <w:p w14:paraId="3DC270A1" w14:textId="77777777" w:rsidR="00EB44D7" w:rsidRDefault="000A216D">
            <w:pPr>
              <w:rPr>
                <w:b/>
                <w:lang w:val="pt-BR"/>
              </w:rPr>
            </w:pPr>
            <w:r>
              <w:rPr>
                <w:b/>
              </w:rPr>
              <w:t>R1, R1.1, R1.2, R1.2.3</w:t>
            </w:r>
          </w:p>
        </w:tc>
        <w:tc>
          <w:tcPr>
            <w:tcW w:w="1350" w:type="dxa"/>
          </w:tcPr>
          <w:p w14:paraId="3DC270A2" w14:textId="77777777" w:rsidR="00EB44D7" w:rsidRDefault="000A216D">
            <w:pPr>
              <w:rPr>
                <w:b/>
                <w:lang w:val="pt-BR"/>
              </w:rPr>
            </w:pPr>
            <w:r>
              <w:rPr>
                <w:b/>
                <w:lang w:val="pt-BR"/>
              </w:rPr>
              <w:t>IRO-001-4</w:t>
            </w:r>
          </w:p>
          <w:p w14:paraId="3DC270A3" w14:textId="77777777" w:rsidR="00EB44D7" w:rsidRDefault="000A216D">
            <w:pPr>
              <w:rPr>
                <w:b/>
                <w:lang w:val="pt-BR"/>
              </w:rPr>
            </w:pPr>
            <w:r>
              <w:rPr>
                <w:b/>
                <w:lang w:val="pt-BR"/>
              </w:rPr>
              <w:t>R1</w:t>
            </w:r>
          </w:p>
        </w:tc>
        <w:tc>
          <w:tcPr>
            <w:tcW w:w="1350" w:type="dxa"/>
          </w:tcPr>
          <w:p w14:paraId="3DC270A4" w14:textId="349DD34A" w:rsidR="00EB44D7" w:rsidRDefault="000A216D">
            <w:pPr>
              <w:rPr>
                <w:b/>
                <w:lang w:val="pt-BR"/>
              </w:rPr>
            </w:pPr>
            <w:r>
              <w:rPr>
                <w:b/>
                <w:lang w:val="pt-BR"/>
              </w:rPr>
              <w:t>IRO-002-</w:t>
            </w:r>
            <w:r w:rsidR="00632333">
              <w:rPr>
                <w:b/>
                <w:lang w:val="pt-BR"/>
              </w:rPr>
              <w:t>7</w:t>
            </w:r>
          </w:p>
          <w:p w14:paraId="3DC270A5" w14:textId="77777777" w:rsidR="00EB44D7" w:rsidRDefault="000A216D">
            <w:pPr>
              <w:rPr>
                <w:b/>
                <w:lang w:val="pt-BR"/>
              </w:rPr>
            </w:pPr>
            <w:r>
              <w:rPr>
                <w:b/>
                <w:lang w:val="pt-BR"/>
              </w:rPr>
              <w:t>R5</w:t>
            </w:r>
          </w:p>
        </w:tc>
        <w:tc>
          <w:tcPr>
            <w:tcW w:w="1710" w:type="dxa"/>
          </w:tcPr>
          <w:p w14:paraId="21C8B44E" w14:textId="04549A1A" w:rsidR="00DB18DE" w:rsidRDefault="00DB18DE" w:rsidP="00DB18DE">
            <w:pPr>
              <w:rPr>
                <w:b/>
                <w:lang w:val="pt-BR"/>
              </w:rPr>
            </w:pPr>
            <w:r>
              <w:rPr>
                <w:b/>
                <w:lang w:val="pt-BR"/>
              </w:rPr>
              <w:t>IRO-008-</w:t>
            </w:r>
            <w:r w:rsidR="00463B4E">
              <w:rPr>
                <w:b/>
                <w:lang w:val="pt-BR"/>
              </w:rPr>
              <w:t>3</w:t>
            </w:r>
          </w:p>
          <w:p w14:paraId="3DC270A7" w14:textId="358ED2AB" w:rsidR="00EB44D7" w:rsidRDefault="00726250" w:rsidP="00DB18DE">
            <w:pPr>
              <w:rPr>
                <w:b/>
                <w:lang w:val="es-MX"/>
              </w:rPr>
            </w:pPr>
            <w:r>
              <w:rPr>
                <w:b/>
                <w:lang w:val="pt-BR"/>
              </w:rPr>
              <w:t xml:space="preserve">R2, </w:t>
            </w:r>
            <w:r w:rsidR="009B21D8">
              <w:rPr>
                <w:b/>
                <w:lang w:val="pt-BR"/>
              </w:rPr>
              <w:t xml:space="preserve">R3, </w:t>
            </w:r>
            <w:r w:rsidR="00DB18DE">
              <w:rPr>
                <w:b/>
                <w:lang w:val="pt-BR"/>
              </w:rPr>
              <w:t>R5, R6</w:t>
            </w:r>
          </w:p>
        </w:tc>
      </w:tr>
      <w:tr w:rsidR="00DC52E3" w14:paraId="3DC270B2" w14:textId="77777777" w:rsidTr="00CB0BB7">
        <w:tc>
          <w:tcPr>
            <w:tcW w:w="2186" w:type="dxa"/>
            <w:vMerge/>
          </w:tcPr>
          <w:p w14:paraId="3DC270A9" w14:textId="77777777" w:rsidR="00DC52E3" w:rsidRDefault="00DC52E3" w:rsidP="00DC52E3">
            <w:pPr>
              <w:rPr>
                <w:b/>
                <w:lang w:val="pt-BR"/>
              </w:rPr>
            </w:pPr>
          </w:p>
        </w:tc>
        <w:tc>
          <w:tcPr>
            <w:tcW w:w="2152" w:type="dxa"/>
          </w:tcPr>
          <w:p w14:paraId="4C681EF9" w14:textId="6CF81BF1" w:rsidR="00CB0BB7" w:rsidRPr="00CB0BB7" w:rsidRDefault="00CB0BB7" w:rsidP="00CB0BB7">
            <w:pPr>
              <w:rPr>
                <w:b/>
              </w:rPr>
            </w:pPr>
            <w:r w:rsidRPr="00CB0BB7">
              <w:rPr>
                <w:b/>
              </w:rPr>
              <w:t>TOP-001-</w:t>
            </w:r>
            <w:r w:rsidR="00577629">
              <w:rPr>
                <w:b/>
              </w:rPr>
              <w:t>6</w:t>
            </w:r>
          </w:p>
          <w:p w14:paraId="3DC270AB" w14:textId="0CDA7697" w:rsidR="00DC52E3" w:rsidRDefault="00CB0BB7" w:rsidP="00CB0BB7">
            <w:pPr>
              <w:rPr>
                <w:b/>
                <w:lang w:val="pt-BR"/>
              </w:rPr>
            </w:pPr>
            <w:r w:rsidRPr="00CB0BB7">
              <w:rPr>
                <w:b/>
              </w:rPr>
              <w:t>R1, R10, R10.1, R10.2, R10.5, R11, R14</w:t>
            </w:r>
            <w:r w:rsidR="002D234D">
              <w:rPr>
                <w:b/>
              </w:rPr>
              <w:t>, R25</w:t>
            </w:r>
          </w:p>
        </w:tc>
        <w:tc>
          <w:tcPr>
            <w:tcW w:w="1350" w:type="dxa"/>
          </w:tcPr>
          <w:p w14:paraId="0E06A4B5" w14:textId="77777777" w:rsidR="00516C13" w:rsidRDefault="00516C13" w:rsidP="004D351E">
            <w:pPr>
              <w:rPr>
                <w:b/>
              </w:rPr>
            </w:pPr>
            <w:r>
              <w:rPr>
                <w:b/>
              </w:rPr>
              <w:t>TOP-002-4</w:t>
            </w:r>
          </w:p>
          <w:p w14:paraId="3DC270AD" w14:textId="54953CE1" w:rsidR="00DC52E3" w:rsidRDefault="00516C13" w:rsidP="004D351E">
            <w:pPr>
              <w:rPr>
                <w:b/>
              </w:rPr>
            </w:pPr>
            <w:r>
              <w:rPr>
                <w:b/>
              </w:rPr>
              <w:t>R2, R3</w:t>
            </w:r>
          </w:p>
        </w:tc>
        <w:tc>
          <w:tcPr>
            <w:tcW w:w="1350" w:type="dxa"/>
          </w:tcPr>
          <w:p w14:paraId="3DC270AF" w14:textId="39595C0E" w:rsidR="00DC52E3" w:rsidRDefault="00DC52E3" w:rsidP="00DC52E3">
            <w:pPr>
              <w:rPr>
                <w:b/>
              </w:rPr>
            </w:pPr>
          </w:p>
        </w:tc>
        <w:tc>
          <w:tcPr>
            <w:tcW w:w="1710" w:type="dxa"/>
          </w:tcPr>
          <w:p w14:paraId="3DC270B1" w14:textId="74FAEEF7" w:rsidR="00DC52E3" w:rsidRDefault="00DC52E3" w:rsidP="00DC52E3">
            <w:pPr>
              <w:rPr>
                <w:b/>
              </w:rPr>
            </w:pPr>
          </w:p>
        </w:tc>
      </w:tr>
    </w:tbl>
    <w:p w14:paraId="3DC270BA" w14:textId="2FE95998"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0BE" w14:textId="77777777">
        <w:tc>
          <w:tcPr>
            <w:tcW w:w="1908" w:type="dxa"/>
          </w:tcPr>
          <w:p w14:paraId="3DC270BB" w14:textId="5E9682D2" w:rsidR="0082183D" w:rsidRDefault="0082183D" w:rsidP="0082183D">
            <w:pPr>
              <w:rPr>
                <w:b/>
              </w:rPr>
            </w:pPr>
            <w:r>
              <w:rPr>
                <w:b/>
              </w:rPr>
              <w:t xml:space="preserve">Version: 2 </w:t>
            </w:r>
          </w:p>
        </w:tc>
        <w:tc>
          <w:tcPr>
            <w:tcW w:w="2250" w:type="dxa"/>
          </w:tcPr>
          <w:p w14:paraId="3DC270BC" w14:textId="734068D3" w:rsidR="0082183D" w:rsidRDefault="0082183D" w:rsidP="0082183D">
            <w:pPr>
              <w:rPr>
                <w:b/>
              </w:rPr>
            </w:pPr>
            <w:r>
              <w:rPr>
                <w:b/>
              </w:rPr>
              <w:t>Revision: 0</w:t>
            </w:r>
          </w:p>
        </w:tc>
        <w:tc>
          <w:tcPr>
            <w:tcW w:w="4680" w:type="dxa"/>
          </w:tcPr>
          <w:p w14:paraId="3DC270BD" w14:textId="38FA964B" w:rsidR="0082183D" w:rsidRDefault="0082183D" w:rsidP="0082183D">
            <w:pPr>
              <w:rPr>
                <w:b/>
              </w:rPr>
            </w:pPr>
            <w:r>
              <w:rPr>
                <w:b/>
              </w:rPr>
              <w:t>Effective Date:  December 5, 2025</w:t>
            </w:r>
          </w:p>
        </w:tc>
      </w:tr>
    </w:tbl>
    <w:p w14:paraId="3DC270BF"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9"/>
        <w:gridCol w:w="7261"/>
      </w:tblGrid>
      <w:tr w:rsidR="00EB44D7" w14:paraId="3DC270C2" w14:textId="77777777" w:rsidTr="009170C9">
        <w:trPr>
          <w:trHeight w:val="600"/>
          <w:tblHeader/>
        </w:trPr>
        <w:tc>
          <w:tcPr>
            <w:tcW w:w="1739" w:type="dxa"/>
            <w:tcBorders>
              <w:top w:val="double" w:sz="4" w:space="0" w:color="auto"/>
              <w:left w:val="nil"/>
              <w:bottom w:val="double" w:sz="4" w:space="0" w:color="auto"/>
            </w:tcBorders>
            <w:vAlign w:val="center"/>
          </w:tcPr>
          <w:p w14:paraId="3DC270C0" w14:textId="77777777" w:rsidR="00EB44D7" w:rsidRDefault="000A216D">
            <w:pPr>
              <w:jc w:val="center"/>
              <w:rPr>
                <w:b/>
              </w:rPr>
            </w:pPr>
            <w:r>
              <w:rPr>
                <w:b/>
              </w:rPr>
              <w:t>Step</w:t>
            </w:r>
          </w:p>
        </w:tc>
        <w:tc>
          <w:tcPr>
            <w:tcW w:w="7261" w:type="dxa"/>
            <w:tcBorders>
              <w:top w:val="double" w:sz="4" w:space="0" w:color="auto"/>
              <w:bottom w:val="double" w:sz="4" w:space="0" w:color="auto"/>
              <w:right w:val="nil"/>
            </w:tcBorders>
            <w:vAlign w:val="center"/>
          </w:tcPr>
          <w:p w14:paraId="3DC270C1" w14:textId="77777777" w:rsidR="00EB44D7" w:rsidRDefault="000A216D">
            <w:pPr>
              <w:rPr>
                <w:b/>
              </w:rPr>
            </w:pPr>
            <w:r>
              <w:rPr>
                <w:b/>
              </w:rPr>
              <w:t>Action</w:t>
            </w:r>
          </w:p>
        </w:tc>
      </w:tr>
      <w:tr w:rsidR="00EB44D7" w14:paraId="3DC270C8" w14:textId="77777777" w:rsidTr="009170C9">
        <w:trPr>
          <w:trHeight w:val="576"/>
        </w:trPr>
        <w:tc>
          <w:tcPr>
            <w:tcW w:w="1739" w:type="dxa"/>
            <w:tcBorders>
              <w:top w:val="double" w:sz="4" w:space="0" w:color="auto"/>
              <w:left w:val="nil"/>
              <w:bottom w:val="single" w:sz="4" w:space="0" w:color="auto"/>
              <w:right w:val="single" w:sz="4" w:space="0" w:color="auto"/>
            </w:tcBorders>
            <w:vAlign w:val="center"/>
          </w:tcPr>
          <w:p w14:paraId="3DC270C3" w14:textId="50FE612E" w:rsidR="00EB44D7" w:rsidRDefault="000A216D">
            <w:pPr>
              <w:jc w:val="center"/>
              <w:rPr>
                <w:b/>
              </w:rPr>
            </w:pPr>
            <w:r>
              <w:rPr>
                <w:b/>
              </w:rPr>
              <w:t>N</w:t>
            </w:r>
            <w:r w:rsidR="00B83C38">
              <w:rPr>
                <w:b/>
              </w:rPr>
              <w:t>ote</w:t>
            </w:r>
          </w:p>
        </w:tc>
        <w:tc>
          <w:tcPr>
            <w:tcW w:w="7261" w:type="dxa"/>
            <w:tcBorders>
              <w:top w:val="double" w:sz="4" w:space="0" w:color="auto"/>
              <w:left w:val="single" w:sz="4" w:space="0" w:color="auto"/>
              <w:bottom w:val="single" w:sz="4" w:space="0" w:color="auto"/>
              <w:right w:val="nil"/>
            </w:tcBorders>
            <w:vAlign w:val="center"/>
          </w:tcPr>
          <w:p w14:paraId="3DC270C4" w14:textId="0771A4B3" w:rsidR="00EB44D7" w:rsidRDefault="000A216D">
            <w:pPr>
              <w:pStyle w:val="TableText"/>
              <w:ind w:left="17"/>
              <w:jc w:val="both"/>
            </w:pPr>
            <w:r>
              <w:t xml:space="preserve">MPs and PCAPs information </w:t>
            </w:r>
            <w:r w:rsidR="00D60616">
              <w:t>are</w:t>
            </w:r>
            <w:r>
              <w:t xml:space="preserve"> included in the EMS, refer to Desktop Guide Transmission Desk section 2.7</w:t>
            </w:r>
          </w:p>
          <w:p w14:paraId="3DC270C5" w14:textId="77777777" w:rsidR="00EB44D7" w:rsidRDefault="000A216D">
            <w:pPr>
              <w:pStyle w:val="TableText"/>
              <w:ind w:left="17"/>
              <w:jc w:val="both"/>
            </w:pPr>
            <w:r>
              <w:t>Electronic copies for the RASs, RAPs, PCAPs, and MPs can be found on SharePoint.</w:t>
            </w:r>
          </w:p>
          <w:p w14:paraId="3DC270C6" w14:textId="77777777" w:rsidR="00EB44D7" w:rsidRDefault="00EB44D7">
            <w:pPr>
              <w:pStyle w:val="TableText"/>
              <w:ind w:left="111"/>
              <w:jc w:val="both"/>
              <w:rPr>
                <w:sz w:val="16"/>
                <w:szCs w:val="16"/>
              </w:rPr>
            </w:pPr>
          </w:p>
          <w:p w14:paraId="3DC270C7" w14:textId="77777777" w:rsidR="00EB44D7" w:rsidRDefault="000A216D">
            <w:r>
              <w:t xml:space="preserve">ERCOT SharePoint &gt; System Operations – Control Center &gt; Quick Links &gt; Post-Contingency Overloads and/or MP/PCAP/RAP </w:t>
            </w:r>
          </w:p>
        </w:tc>
      </w:tr>
      <w:tr w:rsidR="00EB44D7" w14:paraId="3DC270CE" w14:textId="77777777" w:rsidTr="009170C9">
        <w:trPr>
          <w:trHeight w:val="576"/>
        </w:trPr>
        <w:tc>
          <w:tcPr>
            <w:tcW w:w="1739" w:type="dxa"/>
            <w:tcBorders>
              <w:top w:val="single" w:sz="4" w:space="0" w:color="auto"/>
              <w:left w:val="nil"/>
              <w:bottom w:val="single" w:sz="4" w:space="0" w:color="auto"/>
              <w:right w:val="single" w:sz="4" w:space="0" w:color="auto"/>
            </w:tcBorders>
            <w:vAlign w:val="center"/>
          </w:tcPr>
          <w:p w14:paraId="3DC270C9" w14:textId="79643379" w:rsidR="00EB44D7" w:rsidRDefault="000A216D">
            <w:pPr>
              <w:jc w:val="center"/>
              <w:rPr>
                <w:b/>
              </w:rPr>
            </w:pPr>
            <w:r>
              <w:rPr>
                <w:b/>
              </w:rPr>
              <w:t>N</w:t>
            </w:r>
            <w:r w:rsidR="00B83C38">
              <w:rPr>
                <w:b/>
              </w:rPr>
              <w:t>ote</w:t>
            </w:r>
          </w:p>
        </w:tc>
        <w:tc>
          <w:tcPr>
            <w:tcW w:w="7261" w:type="dxa"/>
            <w:tcBorders>
              <w:top w:val="single" w:sz="4" w:space="0" w:color="auto"/>
              <w:left w:val="single" w:sz="4" w:space="0" w:color="auto"/>
              <w:bottom w:val="single" w:sz="4" w:space="0" w:color="auto"/>
              <w:right w:val="nil"/>
            </w:tcBorders>
            <w:vAlign w:val="center"/>
          </w:tcPr>
          <w:p w14:paraId="3DC270CA" w14:textId="77777777" w:rsidR="00EB44D7" w:rsidRDefault="000A216D">
            <w:pPr>
              <w:spacing w:before="120"/>
            </w:pPr>
            <w:r>
              <w:t xml:space="preserve"> Remedial Action Schemes (RAS)</w:t>
            </w:r>
            <w:r>
              <w:rPr>
                <w:rFonts w:ascii="Palatino Linotype" w:hAnsi="Palatino Linotype"/>
                <w:position w:val="2"/>
                <w:sz w:val="21"/>
                <w:szCs w:val="21"/>
              </w:rPr>
              <w:t xml:space="preserve"> </w:t>
            </w:r>
            <w:r>
              <w:t xml:space="preserve">(identified as RAS in EMS) </w:t>
            </w:r>
            <w:r>
              <w:rPr>
                <w:b/>
              </w:rPr>
              <w:t>OR</w:t>
            </w:r>
            <w:r>
              <w:t xml:space="preserve"> Remedial Action Plans (RAP)</w:t>
            </w:r>
          </w:p>
          <w:p w14:paraId="3DC270CB" w14:textId="77777777" w:rsidR="00EB44D7" w:rsidRDefault="000A216D" w:rsidP="00B23CDD">
            <w:pPr>
              <w:numPr>
                <w:ilvl w:val="0"/>
                <w:numId w:val="44"/>
              </w:numPr>
              <w:spacing w:before="120"/>
            </w:pPr>
            <w:r>
              <w:t>EXAMINE the results of RTCA,</w:t>
            </w:r>
          </w:p>
          <w:p w14:paraId="3DC270CC" w14:textId="77777777" w:rsidR="00EB44D7" w:rsidRDefault="000A216D" w:rsidP="00B23CDD">
            <w:pPr>
              <w:pStyle w:val="TableText"/>
              <w:numPr>
                <w:ilvl w:val="0"/>
                <w:numId w:val="44"/>
              </w:numPr>
              <w:jc w:val="both"/>
            </w:pPr>
            <w:r>
              <w:t xml:space="preserve">If the background has a color indicating a RAS or RAP,  </w:t>
            </w:r>
          </w:p>
          <w:p w14:paraId="3DC270CD" w14:textId="77777777" w:rsidR="00EB44D7" w:rsidRDefault="000A216D" w:rsidP="00B23CDD">
            <w:pPr>
              <w:pStyle w:val="TableText"/>
              <w:numPr>
                <w:ilvl w:val="1"/>
                <w:numId w:val="44"/>
              </w:numPr>
              <w:tabs>
                <w:tab w:val="clear" w:pos="1440"/>
                <w:tab w:val="num" w:pos="1097"/>
              </w:tabs>
              <w:ind w:left="1097"/>
              <w:jc w:val="both"/>
            </w:pPr>
            <w:r>
              <w:t>Refer to Desktop Guide Transmission Desk Section 2.7 for explanation of colors and for actions to be taken based on the color of the background.</w:t>
            </w:r>
          </w:p>
        </w:tc>
      </w:tr>
      <w:tr w:rsidR="009170C9" w14:paraId="5BEE274D" w14:textId="77777777" w:rsidTr="009170C9">
        <w:trPr>
          <w:trHeight w:val="576"/>
        </w:trPr>
        <w:tc>
          <w:tcPr>
            <w:tcW w:w="1739" w:type="dxa"/>
            <w:tcBorders>
              <w:top w:val="single" w:sz="4" w:space="0" w:color="auto"/>
              <w:left w:val="nil"/>
              <w:bottom w:val="single" w:sz="4" w:space="0" w:color="auto"/>
              <w:right w:val="single" w:sz="4" w:space="0" w:color="auto"/>
            </w:tcBorders>
            <w:vAlign w:val="center"/>
          </w:tcPr>
          <w:p w14:paraId="39BFDF60" w14:textId="57BEF312" w:rsidR="009170C9" w:rsidRPr="00473C06" w:rsidRDefault="009170C9" w:rsidP="009170C9">
            <w:pPr>
              <w:jc w:val="center"/>
              <w:rPr>
                <w:b/>
              </w:rPr>
            </w:pPr>
            <w:r w:rsidRPr="00473C06">
              <w:rPr>
                <w:b/>
              </w:rPr>
              <w:t>SOL Comms</w:t>
            </w:r>
          </w:p>
        </w:tc>
        <w:tc>
          <w:tcPr>
            <w:tcW w:w="7261" w:type="dxa"/>
            <w:tcBorders>
              <w:top w:val="single" w:sz="4" w:space="0" w:color="auto"/>
              <w:left w:val="single" w:sz="4" w:space="0" w:color="auto"/>
              <w:bottom w:val="single" w:sz="4" w:space="0" w:color="auto"/>
              <w:right w:val="nil"/>
            </w:tcBorders>
            <w:vAlign w:val="center"/>
          </w:tcPr>
          <w:p w14:paraId="10E9299D" w14:textId="3A83B67F" w:rsidR="009170C9" w:rsidRPr="00473C06" w:rsidRDefault="009170C9" w:rsidP="009170C9">
            <w:pPr>
              <w:spacing w:before="120"/>
            </w:pPr>
            <w:r w:rsidRPr="00473C06">
              <w:t xml:space="preserve">If electronic communication of SOL exceedances is </w:t>
            </w:r>
            <w:r w:rsidR="000F2F26" w:rsidRPr="00473C06">
              <w:t>unavailable, r</w:t>
            </w:r>
            <w:r w:rsidRPr="00473C06">
              <w:t xml:space="preserve">efer to </w:t>
            </w:r>
            <w:r w:rsidR="000F2F26" w:rsidRPr="00473C06">
              <w:t>s</w:t>
            </w:r>
            <w:r w:rsidRPr="00473C06">
              <w:t xml:space="preserve">ection 3.8, </w:t>
            </w:r>
            <w:r w:rsidR="000F2F26" w:rsidRPr="00473C06">
              <w:t>“</w:t>
            </w:r>
            <w:r w:rsidRPr="00473C06">
              <w:t>SOL Exceedance Communications</w:t>
            </w:r>
            <w:r w:rsidR="000F2F26" w:rsidRPr="00473C06">
              <w:t xml:space="preserve"> Thresholds”</w:t>
            </w:r>
            <w:r w:rsidRPr="00473C06">
              <w:t>, for criteria of manual</w:t>
            </w:r>
            <w:r w:rsidR="007941CD" w:rsidRPr="00473C06">
              <w:t>ly</w:t>
            </w:r>
            <w:r w:rsidRPr="00473C06">
              <w:t xml:space="preserve"> communicat</w:t>
            </w:r>
            <w:r w:rsidR="007941CD" w:rsidRPr="00473C06">
              <w:t>ing</w:t>
            </w:r>
            <w:r w:rsidRPr="00473C06">
              <w:t xml:space="preserve"> SOL exceedances.  </w:t>
            </w:r>
          </w:p>
        </w:tc>
      </w:tr>
      <w:tr w:rsidR="009170C9" w14:paraId="3DC270D1" w14:textId="77777777" w:rsidTr="009170C9">
        <w:trPr>
          <w:trHeight w:val="576"/>
        </w:trPr>
        <w:tc>
          <w:tcPr>
            <w:tcW w:w="1739" w:type="dxa"/>
            <w:tcBorders>
              <w:top w:val="single" w:sz="4" w:space="0" w:color="auto"/>
              <w:left w:val="nil"/>
              <w:bottom w:val="double" w:sz="4" w:space="0" w:color="auto"/>
              <w:right w:val="single" w:sz="4" w:space="0" w:color="auto"/>
            </w:tcBorders>
            <w:vAlign w:val="center"/>
          </w:tcPr>
          <w:p w14:paraId="3DC270CF" w14:textId="77777777" w:rsidR="009170C9" w:rsidRDefault="009170C9" w:rsidP="009170C9">
            <w:pPr>
              <w:jc w:val="center"/>
              <w:rPr>
                <w:b/>
              </w:rPr>
            </w:pPr>
            <w:r>
              <w:rPr>
                <w:b/>
              </w:rPr>
              <w:t>Log</w:t>
            </w:r>
          </w:p>
        </w:tc>
        <w:tc>
          <w:tcPr>
            <w:tcW w:w="7261" w:type="dxa"/>
            <w:tcBorders>
              <w:top w:val="single" w:sz="4" w:space="0" w:color="auto"/>
              <w:left w:val="single" w:sz="4" w:space="0" w:color="auto"/>
              <w:bottom w:val="double" w:sz="4" w:space="0" w:color="auto"/>
              <w:right w:val="nil"/>
            </w:tcBorders>
            <w:vAlign w:val="center"/>
          </w:tcPr>
          <w:p w14:paraId="3DC270D0" w14:textId="77777777" w:rsidR="009170C9" w:rsidRDefault="009170C9" w:rsidP="009170C9">
            <w:pPr>
              <w:spacing w:before="120"/>
            </w:pPr>
            <w:r>
              <w:t>Log all actions.</w:t>
            </w:r>
          </w:p>
        </w:tc>
      </w:tr>
      <w:tr w:rsidR="009170C9" w14:paraId="3DC270D3" w14:textId="77777777" w:rsidTr="009170C9">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C270D2" w14:textId="77777777" w:rsidR="009170C9" w:rsidRDefault="009170C9" w:rsidP="00357506">
            <w:pPr>
              <w:pStyle w:val="Heading3"/>
            </w:pPr>
            <w:bookmarkStart w:id="245" w:name="_Special_Protection_Systems"/>
            <w:bookmarkEnd w:id="245"/>
            <w:r>
              <w:t xml:space="preserve">Remedial Action Schemes (RAS) </w:t>
            </w:r>
          </w:p>
        </w:tc>
      </w:tr>
      <w:tr w:rsidR="009170C9" w14:paraId="3DC270D6" w14:textId="77777777" w:rsidTr="009170C9">
        <w:trPr>
          <w:trHeight w:val="576"/>
        </w:trPr>
        <w:tc>
          <w:tcPr>
            <w:tcW w:w="1739" w:type="dxa"/>
            <w:tcBorders>
              <w:left w:val="nil"/>
              <w:bottom w:val="single" w:sz="4" w:space="0" w:color="auto"/>
            </w:tcBorders>
            <w:vAlign w:val="center"/>
          </w:tcPr>
          <w:p w14:paraId="3DC270D4" w14:textId="5E78BA68" w:rsidR="009170C9" w:rsidRDefault="009170C9" w:rsidP="009170C9">
            <w:pPr>
              <w:jc w:val="center"/>
              <w:rPr>
                <w:b/>
              </w:rPr>
            </w:pPr>
            <w:r>
              <w:rPr>
                <w:b/>
              </w:rPr>
              <w:t>Note</w:t>
            </w:r>
          </w:p>
        </w:tc>
        <w:tc>
          <w:tcPr>
            <w:tcW w:w="7261" w:type="dxa"/>
            <w:tcBorders>
              <w:bottom w:val="single" w:sz="4" w:space="0" w:color="auto"/>
              <w:right w:val="nil"/>
            </w:tcBorders>
            <w:vAlign w:val="center"/>
          </w:tcPr>
          <w:p w14:paraId="3DC270D5" w14:textId="77777777" w:rsidR="009170C9" w:rsidRDefault="009170C9" w:rsidP="009170C9">
            <w:r>
              <w:t>Real-time Contingency Analysis (RTCA) indicates a Post Contingent overload(s) on a Contingency in which the RAS will not mitigate all the overloaded elements automatically.  In this case, Congestion Management techniques will be utilized to return the system to the state in which the RAS was designed to automatically relieve the overload.</w:t>
            </w:r>
          </w:p>
        </w:tc>
      </w:tr>
      <w:tr w:rsidR="009170C9" w14:paraId="3DC270D9" w14:textId="77777777" w:rsidTr="009170C9">
        <w:trPr>
          <w:trHeight w:val="576"/>
        </w:trPr>
        <w:tc>
          <w:tcPr>
            <w:tcW w:w="1739" w:type="dxa"/>
            <w:tcBorders>
              <w:left w:val="nil"/>
              <w:bottom w:val="single" w:sz="4" w:space="0" w:color="auto"/>
            </w:tcBorders>
            <w:vAlign w:val="center"/>
          </w:tcPr>
          <w:p w14:paraId="3DC270D7" w14:textId="1A114D88" w:rsidR="009170C9" w:rsidRDefault="009170C9" w:rsidP="009170C9">
            <w:pPr>
              <w:jc w:val="center"/>
              <w:rPr>
                <w:b/>
              </w:rPr>
            </w:pPr>
            <w:r>
              <w:rPr>
                <w:b/>
              </w:rPr>
              <w:t>Note</w:t>
            </w:r>
          </w:p>
        </w:tc>
        <w:tc>
          <w:tcPr>
            <w:tcW w:w="7261" w:type="dxa"/>
            <w:tcBorders>
              <w:bottom w:val="single" w:sz="4" w:space="0" w:color="auto"/>
              <w:right w:val="nil"/>
            </w:tcBorders>
            <w:vAlign w:val="center"/>
          </w:tcPr>
          <w:p w14:paraId="3DC270D8" w14:textId="77777777" w:rsidR="009170C9" w:rsidRDefault="009170C9" w:rsidP="009170C9">
            <w:r>
              <w:rPr>
                <w:b/>
              </w:rPr>
              <w:t>Use caution when the tolerance setting is &lt;100% in RTCA.</w:t>
            </w:r>
            <w:r>
              <w:t xml:space="preserve">  If the post-contingency loading on an element monitored by an RAS is above </w:t>
            </w:r>
            <w:r>
              <w:lastRenderedPageBreak/>
              <w:t>the tolerance threshold, but below the activation point of the RAS (100%), the contingency associated with the RAS will show in the Transmission Constraint Manager (TCM) display. When this occurs, the result will be a light blue highlighted background identifying the device ID on the TCM display.  In this scenario, congestion management is not needed until the criteria in Desktop Guide Transmission Desk Section 2.7, is met.</w:t>
            </w:r>
          </w:p>
        </w:tc>
      </w:tr>
      <w:tr w:rsidR="009170C9" w14:paraId="3DC270DE" w14:textId="77777777" w:rsidTr="009170C9">
        <w:trPr>
          <w:trHeight w:val="576"/>
        </w:trPr>
        <w:tc>
          <w:tcPr>
            <w:tcW w:w="1739" w:type="dxa"/>
            <w:tcBorders>
              <w:left w:val="nil"/>
              <w:bottom w:val="single" w:sz="4" w:space="0" w:color="auto"/>
            </w:tcBorders>
            <w:vAlign w:val="center"/>
          </w:tcPr>
          <w:p w14:paraId="3DC270DA" w14:textId="77777777" w:rsidR="009170C9" w:rsidRDefault="009170C9" w:rsidP="009170C9">
            <w:pPr>
              <w:jc w:val="center"/>
              <w:rPr>
                <w:b/>
              </w:rPr>
            </w:pPr>
            <w:r>
              <w:rPr>
                <w:b/>
              </w:rPr>
              <w:lastRenderedPageBreak/>
              <w:t>Monitor</w:t>
            </w:r>
          </w:p>
        </w:tc>
        <w:tc>
          <w:tcPr>
            <w:tcW w:w="7261" w:type="dxa"/>
            <w:tcBorders>
              <w:bottom w:val="single" w:sz="4" w:space="0" w:color="auto"/>
              <w:right w:val="nil"/>
            </w:tcBorders>
            <w:vAlign w:val="center"/>
          </w:tcPr>
          <w:p w14:paraId="3DC270DB" w14:textId="77777777" w:rsidR="009170C9" w:rsidRDefault="009170C9" w:rsidP="009170C9">
            <w:r>
              <w:t>Each RAS will be displayed on the “Real Time Values” spreadsheet, as the RAS activation threshold increases the display changes color as follows:</w:t>
            </w:r>
          </w:p>
          <w:p w14:paraId="3DC270DC" w14:textId="77777777" w:rsidR="009170C9" w:rsidRDefault="009170C9" w:rsidP="009170C9">
            <w:pPr>
              <w:numPr>
                <w:ilvl w:val="0"/>
                <w:numId w:val="43"/>
              </w:numPr>
            </w:pPr>
            <w:r>
              <w:t xml:space="preserve">Greater than 80% but less than 90% turns </w:t>
            </w:r>
            <w:r>
              <w:rPr>
                <w:b/>
              </w:rPr>
              <w:t>Orange</w:t>
            </w:r>
          </w:p>
          <w:p w14:paraId="3DC270DD" w14:textId="77777777" w:rsidR="009170C9" w:rsidRDefault="009170C9" w:rsidP="009170C9">
            <w:pPr>
              <w:numPr>
                <w:ilvl w:val="0"/>
                <w:numId w:val="43"/>
              </w:numPr>
            </w:pPr>
            <w:r>
              <w:t xml:space="preserve">Greater than 90% turns </w:t>
            </w:r>
            <w:r>
              <w:rPr>
                <w:b/>
              </w:rPr>
              <w:t>Red</w:t>
            </w:r>
          </w:p>
        </w:tc>
      </w:tr>
      <w:tr w:rsidR="009170C9" w14:paraId="3DC270E5" w14:textId="77777777" w:rsidTr="009170C9">
        <w:trPr>
          <w:trHeight w:val="576"/>
        </w:trPr>
        <w:tc>
          <w:tcPr>
            <w:tcW w:w="1739" w:type="dxa"/>
            <w:tcBorders>
              <w:left w:val="nil"/>
              <w:bottom w:val="single" w:sz="4" w:space="0" w:color="auto"/>
            </w:tcBorders>
            <w:vAlign w:val="center"/>
          </w:tcPr>
          <w:p w14:paraId="3DC270DF" w14:textId="77777777" w:rsidR="009170C9" w:rsidRDefault="009170C9" w:rsidP="009170C9">
            <w:pPr>
              <w:jc w:val="center"/>
              <w:rPr>
                <w:b/>
              </w:rPr>
            </w:pPr>
            <w:r>
              <w:rPr>
                <w:b/>
              </w:rPr>
              <w:t>1</w:t>
            </w:r>
          </w:p>
        </w:tc>
        <w:tc>
          <w:tcPr>
            <w:tcW w:w="7261" w:type="dxa"/>
            <w:tcBorders>
              <w:bottom w:val="single" w:sz="4" w:space="0" w:color="auto"/>
              <w:right w:val="nil"/>
            </w:tcBorders>
            <w:vAlign w:val="center"/>
          </w:tcPr>
          <w:p w14:paraId="3DC270E0" w14:textId="12A578DB" w:rsidR="009170C9" w:rsidRDefault="009170C9" w:rsidP="009170C9">
            <w:r>
              <w:t>Typically, RASs are to solve post-contingency overloads on the Transmission System.</w:t>
            </w:r>
          </w:p>
          <w:p w14:paraId="3DC270E1" w14:textId="77777777" w:rsidR="009170C9" w:rsidRDefault="009170C9" w:rsidP="009170C9">
            <w:pPr>
              <w:rPr>
                <w:b/>
                <w:u w:val="single"/>
              </w:rPr>
            </w:pPr>
            <w:r>
              <w:rPr>
                <w:b/>
                <w:u w:val="single"/>
              </w:rPr>
              <w:t>IF:</w:t>
            </w:r>
          </w:p>
          <w:p w14:paraId="3DC270E2" w14:textId="77777777" w:rsidR="009170C9" w:rsidRDefault="009170C9" w:rsidP="009170C9">
            <w:pPr>
              <w:numPr>
                <w:ilvl w:val="0"/>
                <w:numId w:val="43"/>
              </w:numPr>
            </w:pPr>
            <w:r>
              <w:t>The Transmission system topology has temporarily changed due to outages (planned or forced) that affects an RAS;</w:t>
            </w:r>
          </w:p>
          <w:p w14:paraId="3DC270E3" w14:textId="77777777" w:rsidR="009170C9" w:rsidRDefault="009170C9" w:rsidP="009170C9">
            <w:pPr>
              <w:rPr>
                <w:b/>
                <w:u w:val="single"/>
              </w:rPr>
            </w:pPr>
            <w:r>
              <w:rPr>
                <w:b/>
                <w:u w:val="single"/>
              </w:rPr>
              <w:t>THEN:</w:t>
            </w:r>
          </w:p>
          <w:p w14:paraId="3DC270E4" w14:textId="77777777" w:rsidR="009170C9" w:rsidRDefault="009170C9" w:rsidP="009170C9">
            <w:pPr>
              <w:numPr>
                <w:ilvl w:val="0"/>
                <w:numId w:val="43"/>
              </w:numPr>
            </w:pPr>
            <w:r>
              <w:t>Utilize congestion management techniques to prevent any known RAS from operating in a pre-contingent state.</w:t>
            </w:r>
          </w:p>
        </w:tc>
      </w:tr>
      <w:tr w:rsidR="009170C9" w14:paraId="3DC270EB" w14:textId="77777777" w:rsidTr="009170C9">
        <w:trPr>
          <w:trHeight w:val="576"/>
        </w:trPr>
        <w:tc>
          <w:tcPr>
            <w:tcW w:w="1739" w:type="dxa"/>
            <w:tcBorders>
              <w:left w:val="nil"/>
              <w:bottom w:val="single" w:sz="4" w:space="0" w:color="auto"/>
            </w:tcBorders>
            <w:vAlign w:val="center"/>
          </w:tcPr>
          <w:p w14:paraId="3DC270E6" w14:textId="77777777" w:rsidR="009170C9" w:rsidRDefault="009170C9" w:rsidP="009170C9">
            <w:pPr>
              <w:jc w:val="center"/>
              <w:rPr>
                <w:b/>
              </w:rPr>
            </w:pPr>
            <w:r>
              <w:rPr>
                <w:b/>
              </w:rPr>
              <w:t>2</w:t>
            </w:r>
          </w:p>
        </w:tc>
        <w:tc>
          <w:tcPr>
            <w:tcW w:w="7261" w:type="dxa"/>
            <w:tcBorders>
              <w:bottom w:val="single" w:sz="4" w:space="0" w:color="auto"/>
              <w:right w:val="nil"/>
            </w:tcBorders>
            <w:vAlign w:val="center"/>
          </w:tcPr>
          <w:p w14:paraId="3DC270E7" w14:textId="77777777" w:rsidR="009170C9" w:rsidRDefault="009170C9" w:rsidP="009170C9">
            <w:pPr>
              <w:rPr>
                <w:b/>
                <w:u w:val="single"/>
              </w:rPr>
            </w:pPr>
            <w:r>
              <w:rPr>
                <w:b/>
                <w:u w:val="single"/>
              </w:rPr>
              <w:t>IF:</w:t>
            </w:r>
          </w:p>
          <w:p w14:paraId="3DC270E8" w14:textId="77777777" w:rsidR="009170C9" w:rsidRDefault="009170C9" w:rsidP="009170C9">
            <w:pPr>
              <w:numPr>
                <w:ilvl w:val="0"/>
                <w:numId w:val="43"/>
              </w:numPr>
            </w:pPr>
            <w:r>
              <w:t xml:space="preserve">RTCA indicates a post-contingency overload(s) on a contingency in which the RAS will not mitigate all the overloaded elements automatically; Example: (Light blue or Salmon highlighted background and above 100% loading) </w:t>
            </w:r>
          </w:p>
          <w:p w14:paraId="3DC270E9" w14:textId="77777777" w:rsidR="009170C9" w:rsidRDefault="009170C9" w:rsidP="009170C9">
            <w:pPr>
              <w:rPr>
                <w:b/>
                <w:u w:val="single"/>
              </w:rPr>
            </w:pPr>
            <w:r>
              <w:rPr>
                <w:b/>
                <w:u w:val="single"/>
              </w:rPr>
              <w:t>THEN:</w:t>
            </w:r>
          </w:p>
          <w:p w14:paraId="3DC270EA" w14:textId="77777777" w:rsidR="009170C9" w:rsidRDefault="009170C9" w:rsidP="009170C9">
            <w:pPr>
              <w:numPr>
                <w:ilvl w:val="0"/>
                <w:numId w:val="43"/>
              </w:numPr>
            </w:pPr>
            <w:r>
              <w:t>As system conditions warrant, activate congestion management techniques to relieve the overload.</w:t>
            </w:r>
          </w:p>
        </w:tc>
      </w:tr>
      <w:tr w:rsidR="009170C9" w14:paraId="3DC270F1" w14:textId="77777777" w:rsidTr="009170C9">
        <w:trPr>
          <w:trHeight w:val="576"/>
        </w:trPr>
        <w:tc>
          <w:tcPr>
            <w:tcW w:w="1739" w:type="dxa"/>
            <w:tcBorders>
              <w:left w:val="nil"/>
              <w:bottom w:val="single" w:sz="4" w:space="0" w:color="auto"/>
            </w:tcBorders>
            <w:vAlign w:val="center"/>
          </w:tcPr>
          <w:p w14:paraId="3DC270EC" w14:textId="77777777" w:rsidR="009170C9" w:rsidRDefault="009170C9" w:rsidP="009170C9">
            <w:pPr>
              <w:jc w:val="center"/>
              <w:rPr>
                <w:b/>
              </w:rPr>
            </w:pPr>
            <w:r>
              <w:rPr>
                <w:b/>
              </w:rPr>
              <w:t>3</w:t>
            </w:r>
          </w:p>
        </w:tc>
        <w:tc>
          <w:tcPr>
            <w:tcW w:w="7261" w:type="dxa"/>
            <w:tcBorders>
              <w:bottom w:val="single" w:sz="4" w:space="0" w:color="auto"/>
              <w:right w:val="nil"/>
            </w:tcBorders>
            <w:vAlign w:val="center"/>
          </w:tcPr>
          <w:p w14:paraId="3DC270ED" w14:textId="77777777" w:rsidR="009170C9" w:rsidRDefault="009170C9" w:rsidP="009170C9">
            <w:pPr>
              <w:rPr>
                <w:b/>
                <w:u w:val="single"/>
              </w:rPr>
            </w:pPr>
            <w:r>
              <w:rPr>
                <w:b/>
                <w:u w:val="single"/>
              </w:rPr>
              <w:t>IF:</w:t>
            </w:r>
          </w:p>
          <w:p w14:paraId="3DC270EE" w14:textId="77777777" w:rsidR="009170C9" w:rsidRDefault="009170C9" w:rsidP="009170C9">
            <w:pPr>
              <w:numPr>
                <w:ilvl w:val="0"/>
                <w:numId w:val="39"/>
              </w:numPr>
            </w:pPr>
            <w:r>
              <w:t>No reliability issues will arise as a result of a RAS’s operation;</w:t>
            </w:r>
          </w:p>
          <w:p w14:paraId="3DC270EF" w14:textId="77777777" w:rsidR="009170C9" w:rsidRDefault="009170C9" w:rsidP="009170C9">
            <w:pPr>
              <w:rPr>
                <w:b/>
                <w:u w:val="single"/>
              </w:rPr>
            </w:pPr>
            <w:r>
              <w:rPr>
                <w:b/>
                <w:u w:val="single"/>
              </w:rPr>
              <w:t>THEN:</w:t>
            </w:r>
          </w:p>
          <w:p w14:paraId="3DC270F0" w14:textId="77777777" w:rsidR="009170C9" w:rsidRDefault="009170C9" w:rsidP="009170C9">
            <w:pPr>
              <w:numPr>
                <w:ilvl w:val="0"/>
                <w:numId w:val="39"/>
              </w:numPr>
              <w:rPr>
                <w:b/>
                <w:u w:val="single"/>
              </w:rPr>
            </w:pPr>
            <w:r>
              <w:t>At the Operator’s discretion, allow the RAS to perform its function.</w:t>
            </w:r>
          </w:p>
        </w:tc>
      </w:tr>
      <w:tr w:rsidR="009170C9" w14:paraId="3DC270F7" w14:textId="77777777" w:rsidTr="009170C9">
        <w:trPr>
          <w:trHeight w:val="576"/>
        </w:trPr>
        <w:tc>
          <w:tcPr>
            <w:tcW w:w="1739" w:type="dxa"/>
            <w:tcBorders>
              <w:left w:val="nil"/>
              <w:bottom w:val="single" w:sz="4" w:space="0" w:color="auto"/>
            </w:tcBorders>
            <w:vAlign w:val="center"/>
          </w:tcPr>
          <w:p w14:paraId="3DC270F2" w14:textId="77777777" w:rsidR="009170C9" w:rsidRDefault="009170C9" w:rsidP="009170C9">
            <w:pPr>
              <w:jc w:val="center"/>
              <w:rPr>
                <w:b/>
              </w:rPr>
            </w:pPr>
            <w:r>
              <w:rPr>
                <w:b/>
              </w:rPr>
              <w:t>4</w:t>
            </w:r>
          </w:p>
        </w:tc>
        <w:tc>
          <w:tcPr>
            <w:tcW w:w="7261" w:type="dxa"/>
            <w:tcBorders>
              <w:bottom w:val="single" w:sz="4" w:space="0" w:color="auto"/>
              <w:right w:val="nil"/>
            </w:tcBorders>
            <w:vAlign w:val="center"/>
          </w:tcPr>
          <w:p w14:paraId="3DC270F3" w14:textId="77777777" w:rsidR="009170C9" w:rsidRDefault="009170C9" w:rsidP="009170C9">
            <w:pPr>
              <w:pStyle w:val="TableText"/>
              <w:jc w:val="both"/>
              <w:rPr>
                <w:b/>
                <w:u w:val="single"/>
              </w:rPr>
            </w:pPr>
            <w:r>
              <w:rPr>
                <w:b/>
                <w:u w:val="single"/>
              </w:rPr>
              <w:t>IF:</w:t>
            </w:r>
          </w:p>
          <w:p w14:paraId="3DC270F4" w14:textId="77777777" w:rsidR="009170C9" w:rsidRDefault="009170C9" w:rsidP="009170C9">
            <w:pPr>
              <w:pStyle w:val="TableText"/>
              <w:numPr>
                <w:ilvl w:val="0"/>
                <w:numId w:val="39"/>
              </w:numPr>
              <w:jc w:val="both"/>
            </w:pPr>
            <w:r>
              <w:t>An RAS operates;</w:t>
            </w:r>
          </w:p>
          <w:p w14:paraId="3DC270F5" w14:textId="77777777" w:rsidR="009170C9" w:rsidRDefault="009170C9" w:rsidP="009170C9">
            <w:pPr>
              <w:pStyle w:val="TableText"/>
              <w:jc w:val="both"/>
              <w:rPr>
                <w:b/>
                <w:u w:val="single"/>
              </w:rPr>
            </w:pPr>
            <w:r>
              <w:rPr>
                <w:b/>
                <w:u w:val="single"/>
              </w:rPr>
              <w:t>THEN:</w:t>
            </w:r>
          </w:p>
          <w:p w14:paraId="3DC270F6" w14:textId="77777777" w:rsidR="009170C9" w:rsidRDefault="009170C9" w:rsidP="009170C9">
            <w:pPr>
              <w:pStyle w:val="TableText"/>
              <w:numPr>
                <w:ilvl w:val="0"/>
                <w:numId w:val="45"/>
              </w:numPr>
              <w:jc w:val="both"/>
              <w:rPr>
                <w:b/>
                <w:u w:val="single"/>
              </w:rPr>
            </w:pPr>
            <w:r>
              <w:t>Notify affected TO to reset RAS as system conditions warrant</w:t>
            </w:r>
          </w:p>
        </w:tc>
      </w:tr>
      <w:tr w:rsidR="009170C9" w14:paraId="3DC27107" w14:textId="77777777" w:rsidTr="009170C9">
        <w:trPr>
          <w:trHeight w:val="576"/>
        </w:trPr>
        <w:tc>
          <w:tcPr>
            <w:tcW w:w="1739" w:type="dxa"/>
            <w:tcBorders>
              <w:top w:val="single" w:sz="4" w:space="0" w:color="auto"/>
              <w:left w:val="nil"/>
              <w:bottom w:val="single" w:sz="4" w:space="0" w:color="auto"/>
            </w:tcBorders>
            <w:vAlign w:val="center"/>
          </w:tcPr>
          <w:p w14:paraId="3DC270F8" w14:textId="77777777" w:rsidR="009170C9" w:rsidRDefault="009170C9" w:rsidP="009170C9">
            <w:pPr>
              <w:jc w:val="center"/>
              <w:rPr>
                <w:b/>
              </w:rPr>
            </w:pPr>
            <w:r>
              <w:rPr>
                <w:b/>
              </w:rPr>
              <w:t>RAS</w:t>
            </w:r>
          </w:p>
          <w:p w14:paraId="3DC270F9" w14:textId="77777777" w:rsidR="009170C9" w:rsidRDefault="009170C9" w:rsidP="009170C9">
            <w:pPr>
              <w:jc w:val="center"/>
              <w:rPr>
                <w:b/>
              </w:rPr>
            </w:pPr>
            <w:r>
              <w:rPr>
                <w:b/>
              </w:rPr>
              <w:t>Posting</w:t>
            </w:r>
          </w:p>
        </w:tc>
        <w:tc>
          <w:tcPr>
            <w:tcW w:w="7261" w:type="dxa"/>
            <w:tcBorders>
              <w:top w:val="single" w:sz="4" w:space="0" w:color="auto"/>
              <w:bottom w:val="single" w:sz="4" w:space="0" w:color="auto"/>
              <w:right w:val="nil"/>
            </w:tcBorders>
            <w:vAlign w:val="center"/>
          </w:tcPr>
          <w:p w14:paraId="3DC270FA" w14:textId="77777777" w:rsidR="009170C9" w:rsidRDefault="009170C9" w:rsidP="009170C9">
            <w:pPr>
              <w:pStyle w:val="TableText"/>
              <w:jc w:val="both"/>
            </w:pPr>
            <w:r>
              <w:t xml:space="preserve">All RASs are considered in-service unless otherwise notified by the TO. </w:t>
            </w:r>
          </w:p>
          <w:p w14:paraId="3DC270FB" w14:textId="77777777" w:rsidR="009170C9" w:rsidRDefault="009170C9" w:rsidP="009170C9">
            <w:pPr>
              <w:pStyle w:val="TableText"/>
              <w:jc w:val="both"/>
            </w:pPr>
          </w:p>
          <w:p w14:paraId="3DC270FC" w14:textId="77777777" w:rsidR="009170C9" w:rsidRDefault="009170C9" w:rsidP="009170C9">
            <w:pPr>
              <w:pStyle w:val="TableText"/>
              <w:jc w:val="both"/>
              <w:rPr>
                <w:b/>
              </w:rPr>
            </w:pPr>
            <w:r>
              <w:rPr>
                <w:b/>
              </w:rPr>
              <w:t>IF:</w:t>
            </w:r>
          </w:p>
          <w:p w14:paraId="3DC270FD" w14:textId="77777777" w:rsidR="009170C9" w:rsidRDefault="009170C9" w:rsidP="007E512D">
            <w:pPr>
              <w:pStyle w:val="TableText"/>
              <w:numPr>
                <w:ilvl w:val="0"/>
                <w:numId w:val="113"/>
              </w:numPr>
              <w:jc w:val="both"/>
            </w:pPr>
            <w:r>
              <w:t xml:space="preserve">An RAS is taken out of service and/or removed from RTCA; </w:t>
            </w:r>
          </w:p>
          <w:p w14:paraId="3DC270FE" w14:textId="77777777" w:rsidR="009170C9" w:rsidRDefault="009170C9" w:rsidP="009170C9">
            <w:pPr>
              <w:pStyle w:val="TableText"/>
              <w:jc w:val="both"/>
              <w:rPr>
                <w:b/>
              </w:rPr>
            </w:pPr>
            <w:r>
              <w:rPr>
                <w:b/>
              </w:rPr>
              <w:t>THEN:</w:t>
            </w:r>
          </w:p>
          <w:p w14:paraId="3DC270FF" w14:textId="62A7DB1F" w:rsidR="009170C9" w:rsidRDefault="009170C9" w:rsidP="007E512D">
            <w:pPr>
              <w:pStyle w:val="TableText"/>
              <w:numPr>
                <w:ilvl w:val="0"/>
                <w:numId w:val="113"/>
              </w:numPr>
              <w:jc w:val="both"/>
            </w:pPr>
            <w:r>
              <w:t xml:space="preserve">Post the information on the </w:t>
            </w:r>
            <w:r w:rsidRPr="00ED58B1">
              <w:t>ERCOT Website</w:t>
            </w:r>
          </w:p>
          <w:p w14:paraId="3DC27100" w14:textId="77777777" w:rsidR="009170C9" w:rsidRDefault="009170C9" w:rsidP="009170C9">
            <w:pPr>
              <w:pStyle w:val="TableText"/>
              <w:jc w:val="both"/>
              <w:rPr>
                <w:b/>
              </w:rPr>
            </w:pPr>
            <w:r>
              <w:rPr>
                <w:b/>
              </w:rPr>
              <w:t>WHEN:</w:t>
            </w:r>
          </w:p>
          <w:p w14:paraId="3DC27101" w14:textId="77777777" w:rsidR="009170C9" w:rsidRDefault="009170C9" w:rsidP="007E512D">
            <w:pPr>
              <w:pStyle w:val="TableText"/>
              <w:numPr>
                <w:ilvl w:val="0"/>
                <w:numId w:val="113"/>
              </w:numPr>
              <w:jc w:val="both"/>
            </w:pPr>
            <w:r>
              <w:t xml:space="preserve">The RAS is placed back in service, </w:t>
            </w:r>
          </w:p>
          <w:p w14:paraId="3DC27102" w14:textId="77777777" w:rsidR="009170C9" w:rsidRDefault="009170C9" w:rsidP="009170C9">
            <w:pPr>
              <w:pStyle w:val="TableText"/>
              <w:jc w:val="both"/>
              <w:rPr>
                <w:b/>
              </w:rPr>
            </w:pPr>
            <w:r>
              <w:rPr>
                <w:b/>
              </w:rPr>
              <w:t>THEN:</w:t>
            </w:r>
          </w:p>
          <w:p w14:paraId="3DC27103" w14:textId="77777777" w:rsidR="009170C9" w:rsidRDefault="009170C9" w:rsidP="007E512D">
            <w:pPr>
              <w:pStyle w:val="TableText"/>
              <w:numPr>
                <w:ilvl w:val="0"/>
                <w:numId w:val="113"/>
              </w:numPr>
              <w:jc w:val="both"/>
            </w:pPr>
            <w:r>
              <w:lastRenderedPageBreak/>
              <w:t>Cancel the message.</w:t>
            </w:r>
          </w:p>
          <w:p w14:paraId="3DC27104" w14:textId="77777777" w:rsidR="009170C9" w:rsidRDefault="009170C9" w:rsidP="009170C9">
            <w:pPr>
              <w:pStyle w:val="TableText"/>
              <w:jc w:val="both"/>
              <w:rPr>
                <w:b/>
                <w:highlight w:val="yellow"/>
                <w:u w:val="single"/>
              </w:rPr>
            </w:pPr>
          </w:p>
          <w:p w14:paraId="3DC27105" w14:textId="5C8E2E78" w:rsidR="009170C9" w:rsidRDefault="009170C9" w:rsidP="009170C9">
            <w:pPr>
              <w:pStyle w:val="TableText"/>
              <w:jc w:val="both"/>
              <w:rPr>
                <w:b/>
                <w:u w:val="single"/>
              </w:rPr>
            </w:pPr>
            <w:r>
              <w:rPr>
                <w:b/>
                <w:highlight w:val="yellow"/>
                <w:u w:val="single"/>
              </w:rPr>
              <w:t xml:space="preserve">Typical </w:t>
            </w:r>
            <w:r w:rsidRPr="00ED58B1">
              <w:rPr>
                <w:b/>
                <w:highlight w:val="yellow"/>
                <w:u w:val="single"/>
              </w:rPr>
              <w:t>ERCOT Website</w:t>
            </w:r>
            <w:r>
              <w:rPr>
                <w:b/>
                <w:highlight w:val="yellow"/>
                <w:u w:val="single"/>
              </w:rPr>
              <w:t xml:space="preserve"> Posting:</w:t>
            </w:r>
          </w:p>
          <w:p w14:paraId="3DC27106" w14:textId="77777777" w:rsidR="009170C9" w:rsidRDefault="009170C9" w:rsidP="009170C9">
            <w:pPr>
              <w:pStyle w:val="TableText"/>
              <w:jc w:val="both"/>
            </w:pPr>
            <w:r>
              <w:t>The [name] RAS has been [taken out of service/removed from RTCA].</w:t>
            </w:r>
          </w:p>
        </w:tc>
      </w:tr>
      <w:tr w:rsidR="009170C9" w14:paraId="3DC2710F" w14:textId="77777777" w:rsidTr="009170C9">
        <w:trPr>
          <w:trHeight w:val="1448"/>
        </w:trPr>
        <w:tc>
          <w:tcPr>
            <w:tcW w:w="1739" w:type="dxa"/>
            <w:tcBorders>
              <w:top w:val="single" w:sz="4" w:space="0" w:color="auto"/>
              <w:left w:val="nil"/>
              <w:bottom w:val="single" w:sz="4" w:space="0" w:color="auto"/>
            </w:tcBorders>
            <w:vAlign w:val="center"/>
          </w:tcPr>
          <w:p w14:paraId="3DC27108" w14:textId="77777777" w:rsidR="009170C9" w:rsidRDefault="009170C9" w:rsidP="009170C9">
            <w:pPr>
              <w:jc w:val="center"/>
              <w:rPr>
                <w:b/>
              </w:rPr>
            </w:pPr>
            <w:r>
              <w:rPr>
                <w:b/>
              </w:rPr>
              <w:lastRenderedPageBreak/>
              <w:t>Status</w:t>
            </w:r>
          </w:p>
          <w:p w14:paraId="3DC27109" w14:textId="77777777" w:rsidR="009170C9" w:rsidRDefault="009170C9" w:rsidP="009170C9">
            <w:pPr>
              <w:jc w:val="center"/>
              <w:rPr>
                <w:b/>
              </w:rPr>
            </w:pPr>
            <w:r>
              <w:rPr>
                <w:b/>
              </w:rPr>
              <w:t>Change</w:t>
            </w:r>
          </w:p>
        </w:tc>
        <w:tc>
          <w:tcPr>
            <w:tcW w:w="7261" w:type="dxa"/>
            <w:tcBorders>
              <w:top w:val="single" w:sz="4" w:space="0" w:color="auto"/>
              <w:bottom w:val="single" w:sz="4" w:space="0" w:color="auto"/>
              <w:right w:val="nil"/>
            </w:tcBorders>
            <w:vAlign w:val="center"/>
          </w:tcPr>
          <w:p w14:paraId="32461774" w14:textId="77777777" w:rsidR="009170C9" w:rsidRDefault="009170C9" w:rsidP="009170C9">
            <w:pPr>
              <w:pStyle w:val="TableText"/>
              <w:jc w:val="both"/>
            </w:pPr>
            <w:r>
              <w:t xml:space="preserve">Monitor RAS Summary for status changes. </w:t>
            </w:r>
          </w:p>
          <w:p w14:paraId="7A54E6C7" w14:textId="64FAAA20" w:rsidR="009170C9" w:rsidRDefault="009170C9" w:rsidP="009170C9">
            <w:pPr>
              <w:pStyle w:val="TableText"/>
              <w:jc w:val="both"/>
            </w:pPr>
            <w:r>
              <w:t>Refer to Desktop Guide Transmission Desk Section 2.14,</w:t>
            </w:r>
          </w:p>
          <w:p w14:paraId="00AC86F5" w14:textId="77777777" w:rsidR="009170C9" w:rsidRDefault="009170C9" w:rsidP="009170C9">
            <w:pPr>
              <w:pStyle w:val="TableText"/>
              <w:jc w:val="both"/>
              <w:rPr>
                <w:b/>
                <w:u w:val="single"/>
              </w:rPr>
            </w:pPr>
          </w:p>
          <w:p w14:paraId="75C8DE45" w14:textId="2626697D" w:rsidR="009170C9" w:rsidRDefault="009170C9" w:rsidP="009170C9">
            <w:pPr>
              <w:pStyle w:val="TableText"/>
              <w:jc w:val="both"/>
              <w:rPr>
                <w:b/>
                <w:u w:val="single"/>
              </w:rPr>
            </w:pPr>
            <w:r>
              <w:rPr>
                <w:b/>
                <w:u w:val="single"/>
              </w:rPr>
              <w:t>WHEN:</w:t>
            </w:r>
          </w:p>
          <w:p w14:paraId="3603EF1C" w14:textId="60CEB275" w:rsidR="009170C9" w:rsidRDefault="009170C9" w:rsidP="009170C9">
            <w:pPr>
              <w:pStyle w:val="TableText"/>
              <w:numPr>
                <w:ilvl w:val="0"/>
                <w:numId w:val="39"/>
              </w:numPr>
              <w:jc w:val="both"/>
            </w:pPr>
            <w:r>
              <w:t>Status changes for any type;</w:t>
            </w:r>
          </w:p>
          <w:p w14:paraId="4FF8CA54" w14:textId="77777777" w:rsidR="009170C9" w:rsidRDefault="009170C9" w:rsidP="009170C9">
            <w:pPr>
              <w:pStyle w:val="TableText"/>
              <w:jc w:val="both"/>
              <w:rPr>
                <w:b/>
                <w:u w:val="single"/>
              </w:rPr>
            </w:pPr>
            <w:r>
              <w:rPr>
                <w:b/>
                <w:u w:val="single"/>
              </w:rPr>
              <w:t>THEN:</w:t>
            </w:r>
          </w:p>
          <w:p w14:paraId="6BB0C1FE" w14:textId="3BCB980F" w:rsidR="009170C9" w:rsidRDefault="009170C9" w:rsidP="009170C9">
            <w:pPr>
              <w:pStyle w:val="TableText"/>
              <w:numPr>
                <w:ilvl w:val="0"/>
                <w:numId w:val="39"/>
              </w:numPr>
              <w:jc w:val="both"/>
            </w:pPr>
            <w:r>
              <w:t>Acknowledge alarm</w:t>
            </w:r>
          </w:p>
          <w:p w14:paraId="0C953AE3" w14:textId="77777777" w:rsidR="009170C9" w:rsidRDefault="009170C9" w:rsidP="009170C9">
            <w:pPr>
              <w:pStyle w:val="TableText"/>
              <w:jc w:val="both"/>
            </w:pPr>
          </w:p>
          <w:p w14:paraId="3DC2710A" w14:textId="59A19274" w:rsidR="009170C9" w:rsidRDefault="009170C9" w:rsidP="009170C9">
            <w:pPr>
              <w:pStyle w:val="TableText"/>
              <w:jc w:val="both"/>
            </w:pPr>
            <w:r>
              <w:t>If notified that a RAS has changed status (taken out or placed in service):</w:t>
            </w:r>
          </w:p>
          <w:p w14:paraId="3DC2710B" w14:textId="77777777" w:rsidR="009170C9" w:rsidRDefault="009170C9" w:rsidP="009170C9">
            <w:pPr>
              <w:pStyle w:val="TableText"/>
              <w:numPr>
                <w:ilvl w:val="0"/>
                <w:numId w:val="46"/>
              </w:numPr>
              <w:jc w:val="both"/>
            </w:pPr>
            <w:r>
              <w:t xml:space="preserve">Send e-mail for notification and have RTCA updated, </w:t>
            </w:r>
          </w:p>
          <w:p w14:paraId="3DC2710C" w14:textId="77777777" w:rsidR="009170C9" w:rsidRDefault="009170C9" w:rsidP="009170C9">
            <w:pPr>
              <w:pStyle w:val="TableText"/>
              <w:numPr>
                <w:ilvl w:val="1"/>
                <w:numId w:val="46"/>
              </w:numPr>
              <w:jc w:val="both"/>
            </w:pPr>
            <w:r>
              <w:t>“OPS Support Engineering”</w:t>
            </w:r>
          </w:p>
          <w:p w14:paraId="3DC2710D" w14:textId="77777777" w:rsidR="009170C9" w:rsidRDefault="009170C9" w:rsidP="009170C9">
            <w:pPr>
              <w:pStyle w:val="TableText"/>
              <w:numPr>
                <w:ilvl w:val="1"/>
                <w:numId w:val="46"/>
              </w:numPr>
              <w:jc w:val="both"/>
            </w:pPr>
            <w:r>
              <w:t>“1 ERCOT System Operators”</w:t>
            </w:r>
          </w:p>
          <w:p w14:paraId="3DC2710E" w14:textId="77777777" w:rsidR="009170C9" w:rsidRDefault="009170C9" w:rsidP="009170C9">
            <w:pPr>
              <w:pStyle w:val="TableText"/>
              <w:numPr>
                <w:ilvl w:val="1"/>
                <w:numId w:val="46"/>
              </w:numPr>
              <w:jc w:val="both"/>
              <w:rPr>
                <w:b/>
                <w:u w:val="single"/>
              </w:rPr>
            </w:pPr>
            <w:r>
              <w:t>“DAMTeam”</w:t>
            </w:r>
          </w:p>
        </w:tc>
      </w:tr>
      <w:tr w:rsidR="009170C9" w14:paraId="3DC2711C" w14:textId="77777777" w:rsidTr="009170C9">
        <w:trPr>
          <w:trHeight w:val="576"/>
        </w:trPr>
        <w:tc>
          <w:tcPr>
            <w:tcW w:w="1739" w:type="dxa"/>
            <w:tcBorders>
              <w:top w:val="single" w:sz="4" w:space="0" w:color="auto"/>
              <w:left w:val="nil"/>
              <w:bottom w:val="single" w:sz="4" w:space="0" w:color="auto"/>
            </w:tcBorders>
            <w:vAlign w:val="center"/>
          </w:tcPr>
          <w:p w14:paraId="3DC27110" w14:textId="77777777" w:rsidR="009170C9" w:rsidRDefault="009170C9" w:rsidP="009170C9">
            <w:pPr>
              <w:jc w:val="center"/>
              <w:rPr>
                <w:b/>
              </w:rPr>
            </w:pPr>
            <w:r>
              <w:rPr>
                <w:b/>
              </w:rPr>
              <w:t>Basecase continuous RAS Triggering</w:t>
            </w:r>
          </w:p>
        </w:tc>
        <w:tc>
          <w:tcPr>
            <w:tcW w:w="7261" w:type="dxa"/>
            <w:tcBorders>
              <w:top w:val="single" w:sz="4" w:space="0" w:color="auto"/>
              <w:bottom w:val="single" w:sz="4" w:space="0" w:color="auto"/>
              <w:right w:val="nil"/>
            </w:tcBorders>
            <w:vAlign w:val="center"/>
          </w:tcPr>
          <w:p w14:paraId="3DC27111" w14:textId="77777777" w:rsidR="009170C9" w:rsidRDefault="009170C9" w:rsidP="009170C9">
            <w:pPr>
              <w:pStyle w:val="TableText"/>
              <w:jc w:val="both"/>
            </w:pPr>
            <w:r>
              <w:t>Continual triggering of a RAS during Basecase operations should be managed utilizing manual constraints created in TCM (only applies to manual reset of RAS controls causing a reliability issue).</w:t>
            </w:r>
          </w:p>
          <w:p w14:paraId="3DC27112" w14:textId="77777777" w:rsidR="009170C9" w:rsidRDefault="009170C9" w:rsidP="009170C9">
            <w:pPr>
              <w:pStyle w:val="TableText"/>
              <w:jc w:val="both"/>
            </w:pPr>
          </w:p>
          <w:p w14:paraId="3DC27113" w14:textId="77777777" w:rsidR="009170C9" w:rsidRDefault="009170C9" w:rsidP="009170C9">
            <w:pPr>
              <w:pStyle w:val="TableText"/>
              <w:jc w:val="both"/>
              <w:rPr>
                <w:b/>
              </w:rPr>
            </w:pPr>
            <w:r>
              <w:rPr>
                <w:b/>
              </w:rPr>
              <w:t>IF:</w:t>
            </w:r>
          </w:p>
          <w:p w14:paraId="3DC27114" w14:textId="238BC8C1" w:rsidR="009170C9" w:rsidRDefault="009170C9" w:rsidP="009170C9">
            <w:pPr>
              <w:pStyle w:val="TableText"/>
              <w:numPr>
                <w:ilvl w:val="0"/>
                <w:numId w:val="46"/>
              </w:numPr>
              <w:jc w:val="both"/>
            </w:pPr>
            <w:r>
              <w:t xml:space="preserve">A RAS is continually triggered during Basecase operations; </w:t>
            </w:r>
          </w:p>
          <w:p w14:paraId="3DC27115" w14:textId="77777777" w:rsidR="009170C9" w:rsidRDefault="009170C9" w:rsidP="009170C9">
            <w:pPr>
              <w:pStyle w:val="TableText"/>
              <w:jc w:val="both"/>
              <w:rPr>
                <w:b/>
              </w:rPr>
            </w:pPr>
            <w:r>
              <w:rPr>
                <w:b/>
              </w:rPr>
              <w:t>THEN:</w:t>
            </w:r>
          </w:p>
          <w:p w14:paraId="3DC27116" w14:textId="583CAF7C" w:rsidR="009170C9" w:rsidRDefault="009170C9" w:rsidP="009170C9">
            <w:pPr>
              <w:pStyle w:val="TableText"/>
              <w:numPr>
                <w:ilvl w:val="0"/>
                <w:numId w:val="46"/>
              </w:numPr>
              <w:jc w:val="both"/>
            </w:pPr>
            <w:r>
              <w:t>Verify that an associated manual constraint exists for this RAS in TCM and activate the manual constraint in SCED.</w:t>
            </w:r>
          </w:p>
          <w:p w14:paraId="3DC27117" w14:textId="77777777" w:rsidR="009170C9" w:rsidRDefault="009170C9" w:rsidP="009170C9">
            <w:pPr>
              <w:pStyle w:val="TableText"/>
              <w:ind w:left="720"/>
              <w:jc w:val="both"/>
            </w:pPr>
          </w:p>
          <w:p w14:paraId="3DC27118" w14:textId="77777777" w:rsidR="009170C9" w:rsidRDefault="009170C9" w:rsidP="009170C9">
            <w:pPr>
              <w:pStyle w:val="TableText"/>
              <w:jc w:val="both"/>
              <w:rPr>
                <w:b/>
              </w:rPr>
            </w:pPr>
            <w:r>
              <w:rPr>
                <w:b/>
              </w:rPr>
              <w:t>IF:</w:t>
            </w:r>
          </w:p>
          <w:p w14:paraId="3DC27119" w14:textId="77777777" w:rsidR="009170C9" w:rsidRDefault="009170C9" w:rsidP="009170C9">
            <w:pPr>
              <w:pStyle w:val="TableText"/>
              <w:numPr>
                <w:ilvl w:val="0"/>
                <w:numId w:val="46"/>
              </w:numPr>
              <w:jc w:val="both"/>
            </w:pPr>
            <w:r>
              <w:t>A manual constraint does not exist for this RAS in TCM;</w:t>
            </w:r>
          </w:p>
          <w:p w14:paraId="3DC2711A" w14:textId="77777777" w:rsidR="009170C9" w:rsidRDefault="009170C9" w:rsidP="009170C9">
            <w:pPr>
              <w:pStyle w:val="TableText"/>
              <w:jc w:val="both"/>
              <w:rPr>
                <w:b/>
              </w:rPr>
            </w:pPr>
            <w:r>
              <w:rPr>
                <w:b/>
              </w:rPr>
              <w:t>THEN:</w:t>
            </w:r>
          </w:p>
          <w:p w14:paraId="3DC2711B" w14:textId="77777777" w:rsidR="009170C9" w:rsidRDefault="009170C9" w:rsidP="009170C9">
            <w:pPr>
              <w:pStyle w:val="TableText"/>
              <w:numPr>
                <w:ilvl w:val="0"/>
                <w:numId w:val="46"/>
              </w:numPr>
              <w:jc w:val="both"/>
            </w:pPr>
            <w:r>
              <w:t>Coordinate with the Operations Support Engineer to build a manual constraint for the RAS action in TCM.</w:t>
            </w:r>
          </w:p>
        </w:tc>
      </w:tr>
      <w:tr w:rsidR="009170C9" w14:paraId="3DC2711F" w14:textId="77777777" w:rsidTr="009170C9">
        <w:trPr>
          <w:trHeight w:val="576"/>
        </w:trPr>
        <w:tc>
          <w:tcPr>
            <w:tcW w:w="1739" w:type="dxa"/>
            <w:tcBorders>
              <w:top w:val="single" w:sz="4" w:space="0" w:color="auto"/>
              <w:left w:val="nil"/>
              <w:bottom w:val="double" w:sz="4" w:space="0" w:color="auto"/>
            </w:tcBorders>
            <w:vAlign w:val="center"/>
          </w:tcPr>
          <w:p w14:paraId="3DC2711D" w14:textId="72EE2229" w:rsidR="009170C9" w:rsidRDefault="009170C9" w:rsidP="009170C9">
            <w:pPr>
              <w:jc w:val="center"/>
              <w:rPr>
                <w:b/>
              </w:rPr>
            </w:pPr>
            <w:r>
              <w:rPr>
                <w:b/>
              </w:rPr>
              <w:t>Log</w:t>
            </w:r>
          </w:p>
        </w:tc>
        <w:tc>
          <w:tcPr>
            <w:tcW w:w="7261" w:type="dxa"/>
            <w:tcBorders>
              <w:top w:val="single" w:sz="4" w:space="0" w:color="auto"/>
              <w:bottom w:val="double" w:sz="4" w:space="0" w:color="auto"/>
              <w:right w:val="nil"/>
            </w:tcBorders>
            <w:vAlign w:val="center"/>
          </w:tcPr>
          <w:p w14:paraId="3DC2711E" w14:textId="77777777" w:rsidR="009170C9" w:rsidRDefault="009170C9" w:rsidP="009170C9">
            <w:pPr>
              <w:pStyle w:val="TableText"/>
              <w:jc w:val="both"/>
            </w:pPr>
            <w:r>
              <w:t>Log all actions.</w:t>
            </w:r>
          </w:p>
        </w:tc>
      </w:tr>
      <w:tr w:rsidR="009170C9" w14:paraId="3DC27121" w14:textId="77777777" w:rsidTr="009170C9">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C27120" w14:textId="77777777" w:rsidR="009170C9" w:rsidRDefault="009170C9" w:rsidP="00357506">
            <w:pPr>
              <w:pStyle w:val="Heading3"/>
            </w:pPr>
            <w:bookmarkStart w:id="246" w:name="_Automatic_Mitigation_Plan"/>
            <w:bookmarkEnd w:id="246"/>
            <w:r>
              <w:t>Automatic Mitigation Plan (AMP)</w:t>
            </w:r>
          </w:p>
        </w:tc>
      </w:tr>
      <w:tr w:rsidR="009170C9" w14:paraId="3DC27124" w14:textId="77777777" w:rsidTr="009170C9">
        <w:trPr>
          <w:trHeight w:val="576"/>
        </w:trPr>
        <w:tc>
          <w:tcPr>
            <w:tcW w:w="1739" w:type="dxa"/>
            <w:tcBorders>
              <w:top w:val="single" w:sz="4" w:space="0" w:color="auto"/>
              <w:left w:val="nil"/>
              <w:bottom w:val="single" w:sz="4" w:space="0" w:color="auto"/>
            </w:tcBorders>
            <w:vAlign w:val="center"/>
          </w:tcPr>
          <w:p w14:paraId="3DC27122" w14:textId="1D5E6D00" w:rsidR="009170C9" w:rsidRDefault="009170C9" w:rsidP="009170C9">
            <w:pPr>
              <w:jc w:val="center"/>
              <w:rPr>
                <w:b/>
              </w:rPr>
            </w:pPr>
            <w:r>
              <w:rPr>
                <w:b/>
              </w:rPr>
              <w:t>Note</w:t>
            </w:r>
          </w:p>
        </w:tc>
        <w:tc>
          <w:tcPr>
            <w:tcW w:w="7261" w:type="dxa"/>
            <w:tcBorders>
              <w:top w:val="single" w:sz="4" w:space="0" w:color="auto"/>
              <w:bottom w:val="single" w:sz="4" w:space="0" w:color="auto"/>
              <w:right w:val="nil"/>
            </w:tcBorders>
            <w:vAlign w:val="center"/>
          </w:tcPr>
          <w:p w14:paraId="3DC27123" w14:textId="134E0184" w:rsidR="009170C9" w:rsidRDefault="009170C9" w:rsidP="009170C9">
            <w:pPr>
              <w:pStyle w:val="TableText"/>
              <w:jc w:val="both"/>
            </w:pPr>
            <w:r>
              <w:t xml:space="preserve">There is current no AMPs. </w:t>
            </w:r>
          </w:p>
        </w:tc>
      </w:tr>
      <w:tr w:rsidR="009170C9" w14:paraId="3DC27126" w14:textId="77777777" w:rsidTr="009170C9">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C27125" w14:textId="77777777" w:rsidR="009170C9" w:rsidRDefault="009170C9" w:rsidP="00357506">
            <w:pPr>
              <w:pStyle w:val="Heading3"/>
            </w:pPr>
            <w:bookmarkStart w:id="247" w:name="_Remedial_Action_Plan"/>
            <w:bookmarkEnd w:id="247"/>
            <w:r>
              <w:t>Remedial Action Plan (RAP)</w:t>
            </w:r>
          </w:p>
        </w:tc>
      </w:tr>
      <w:tr w:rsidR="009170C9" w14:paraId="3DC2712E" w14:textId="77777777" w:rsidTr="009170C9">
        <w:trPr>
          <w:trHeight w:val="576"/>
        </w:trPr>
        <w:tc>
          <w:tcPr>
            <w:tcW w:w="1739" w:type="dxa"/>
            <w:tcBorders>
              <w:left w:val="nil"/>
            </w:tcBorders>
            <w:vAlign w:val="center"/>
          </w:tcPr>
          <w:p w14:paraId="3DC27127" w14:textId="77777777" w:rsidR="009170C9" w:rsidRDefault="009170C9" w:rsidP="009170C9">
            <w:pPr>
              <w:jc w:val="center"/>
              <w:rPr>
                <w:b/>
              </w:rPr>
            </w:pPr>
            <w:r>
              <w:rPr>
                <w:b/>
              </w:rPr>
              <w:t>1</w:t>
            </w:r>
          </w:p>
        </w:tc>
        <w:tc>
          <w:tcPr>
            <w:tcW w:w="7261" w:type="dxa"/>
            <w:tcBorders>
              <w:right w:val="nil"/>
            </w:tcBorders>
            <w:vAlign w:val="center"/>
          </w:tcPr>
          <w:p w14:paraId="3DC27128" w14:textId="77777777" w:rsidR="009170C9" w:rsidRDefault="009170C9" w:rsidP="009170C9">
            <w:pPr>
              <w:rPr>
                <w:b/>
                <w:u w:val="single"/>
              </w:rPr>
            </w:pPr>
            <w:r>
              <w:rPr>
                <w:b/>
                <w:u w:val="single"/>
              </w:rPr>
              <w:t>IF:</w:t>
            </w:r>
          </w:p>
          <w:p w14:paraId="3DC27129" w14:textId="77777777" w:rsidR="009170C9" w:rsidRDefault="009170C9" w:rsidP="009170C9">
            <w:pPr>
              <w:numPr>
                <w:ilvl w:val="0"/>
                <w:numId w:val="39"/>
              </w:numPr>
            </w:pPr>
            <w:r>
              <w:t>A RAP exists for the contingency;</w:t>
            </w:r>
          </w:p>
          <w:p w14:paraId="3DC2712A" w14:textId="77777777" w:rsidR="009170C9" w:rsidRDefault="009170C9" w:rsidP="009170C9">
            <w:pPr>
              <w:rPr>
                <w:b/>
                <w:u w:val="single"/>
              </w:rPr>
            </w:pPr>
            <w:r>
              <w:rPr>
                <w:b/>
                <w:u w:val="single"/>
              </w:rPr>
              <w:t>THEN:</w:t>
            </w:r>
          </w:p>
          <w:p w14:paraId="3DC2712B" w14:textId="77777777" w:rsidR="009170C9" w:rsidRDefault="009170C9" w:rsidP="009170C9">
            <w:pPr>
              <w:numPr>
                <w:ilvl w:val="0"/>
                <w:numId w:val="39"/>
              </w:numPr>
            </w:pPr>
            <w:r>
              <w:t>Confirm that the relevant RAP is properly modeled,</w:t>
            </w:r>
          </w:p>
          <w:p w14:paraId="3DC2712C" w14:textId="77777777" w:rsidR="009170C9" w:rsidRDefault="009170C9" w:rsidP="009170C9">
            <w:pPr>
              <w:numPr>
                <w:ilvl w:val="0"/>
                <w:numId w:val="39"/>
              </w:numPr>
            </w:pPr>
            <w:r>
              <w:t>Review the RAP with the impacted TO,</w:t>
            </w:r>
          </w:p>
          <w:p w14:paraId="3DC2712D" w14:textId="77777777" w:rsidR="009170C9" w:rsidRDefault="009170C9" w:rsidP="009170C9">
            <w:pPr>
              <w:numPr>
                <w:ilvl w:val="0"/>
                <w:numId w:val="39"/>
              </w:numPr>
            </w:pPr>
            <w:r>
              <w:t>Notify the Shift Supervisor of the anticipated actions.</w:t>
            </w:r>
          </w:p>
        </w:tc>
      </w:tr>
      <w:tr w:rsidR="009170C9" w14:paraId="3DC27134" w14:textId="77777777" w:rsidTr="009170C9">
        <w:trPr>
          <w:trHeight w:val="576"/>
        </w:trPr>
        <w:tc>
          <w:tcPr>
            <w:tcW w:w="1739" w:type="dxa"/>
            <w:tcBorders>
              <w:left w:val="nil"/>
            </w:tcBorders>
            <w:vAlign w:val="center"/>
          </w:tcPr>
          <w:p w14:paraId="3DC2712F" w14:textId="77777777" w:rsidR="009170C9" w:rsidRDefault="009170C9" w:rsidP="009170C9">
            <w:pPr>
              <w:jc w:val="center"/>
              <w:rPr>
                <w:b/>
              </w:rPr>
            </w:pPr>
            <w:r>
              <w:rPr>
                <w:b/>
              </w:rPr>
              <w:lastRenderedPageBreak/>
              <w:t>2</w:t>
            </w:r>
          </w:p>
        </w:tc>
        <w:tc>
          <w:tcPr>
            <w:tcW w:w="7261" w:type="dxa"/>
            <w:tcBorders>
              <w:right w:val="nil"/>
            </w:tcBorders>
            <w:vAlign w:val="center"/>
          </w:tcPr>
          <w:p w14:paraId="3DC27130" w14:textId="77777777" w:rsidR="009170C9" w:rsidRDefault="009170C9" w:rsidP="009170C9">
            <w:pPr>
              <w:rPr>
                <w:b/>
                <w:u w:val="single"/>
              </w:rPr>
            </w:pPr>
            <w:r>
              <w:rPr>
                <w:b/>
                <w:u w:val="single"/>
              </w:rPr>
              <w:t>IF:</w:t>
            </w:r>
          </w:p>
          <w:p w14:paraId="3DC27131" w14:textId="77777777" w:rsidR="009170C9" w:rsidRDefault="009170C9" w:rsidP="009170C9">
            <w:pPr>
              <w:numPr>
                <w:ilvl w:val="0"/>
                <w:numId w:val="39"/>
              </w:numPr>
            </w:pPr>
            <w:r>
              <w:t>A RAP is used to alleviate the identified problem regardless of the contingency listed on the RAP;</w:t>
            </w:r>
          </w:p>
          <w:p w14:paraId="3DC27132" w14:textId="77777777" w:rsidR="009170C9" w:rsidRDefault="009170C9" w:rsidP="009170C9">
            <w:pPr>
              <w:rPr>
                <w:b/>
                <w:u w:val="single"/>
              </w:rPr>
            </w:pPr>
            <w:r>
              <w:rPr>
                <w:b/>
                <w:u w:val="single"/>
              </w:rPr>
              <w:t>THEN:</w:t>
            </w:r>
          </w:p>
          <w:p w14:paraId="3DC27133" w14:textId="77777777" w:rsidR="009170C9" w:rsidRDefault="009170C9" w:rsidP="009170C9">
            <w:pPr>
              <w:numPr>
                <w:ilvl w:val="0"/>
                <w:numId w:val="39"/>
              </w:numPr>
              <w:rPr>
                <w:b/>
                <w:u w:val="single"/>
              </w:rPr>
            </w:pPr>
            <w:r>
              <w:t>Make log entry.</w:t>
            </w:r>
          </w:p>
        </w:tc>
      </w:tr>
      <w:tr w:rsidR="009170C9" w14:paraId="3DC2713B" w14:textId="77777777" w:rsidTr="009170C9">
        <w:trPr>
          <w:trHeight w:val="576"/>
        </w:trPr>
        <w:tc>
          <w:tcPr>
            <w:tcW w:w="1739" w:type="dxa"/>
            <w:tcBorders>
              <w:left w:val="nil"/>
            </w:tcBorders>
            <w:vAlign w:val="center"/>
          </w:tcPr>
          <w:p w14:paraId="3DC27135" w14:textId="77777777" w:rsidR="009170C9" w:rsidRDefault="009170C9" w:rsidP="009170C9">
            <w:pPr>
              <w:jc w:val="center"/>
              <w:rPr>
                <w:b/>
              </w:rPr>
            </w:pPr>
            <w:r>
              <w:rPr>
                <w:b/>
              </w:rPr>
              <w:t>3</w:t>
            </w:r>
          </w:p>
        </w:tc>
        <w:tc>
          <w:tcPr>
            <w:tcW w:w="7261" w:type="dxa"/>
            <w:tcBorders>
              <w:right w:val="nil"/>
            </w:tcBorders>
            <w:vAlign w:val="center"/>
          </w:tcPr>
          <w:p w14:paraId="3DC27136" w14:textId="77777777" w:rsidR="009170C9" w:rsidRDefault="009170C9" w:rsidP="009170C9">
            <w:pPr>
              <w:rPr>
                <w:b/>
                <w:u w:val="single"/>
              </w:rPr>
            </w:pPr>
            <w:r>
              <w:rPr>
                <w:b/>
                <w:u w:val="single"/>
              </w:rPr>
              <w:t>IF:</w:t>
            </w:r>
          </w:p>
          <w:p w14:paraId="3DC27137" w14:textId="77777777" w:rsidR="009170C9" w:rsidRDefault="009170C9" w:rsidP="009170C9">
            <w:pPr>
              <w:numPr>
                <w:ilvl w:val="0"/>
                <w:numId w:val="39"/>
              </w:numPr>
            </w:pPr>
            <w:r>
              <w:t xml:space="preserve">A RAP exists for the contingency </w:t>
            </w:r>
            <w:r>
              <w:rPr>
                <w:b/>
              </w:rPr>
              <w:t>AND</w:t>
            </w:r>
            <w:r>
              <w:t xml:space="preserve"> does not solve the contingency </w:t>
            </w:r>
            <w:r>
              <w:rPr>
                <w:b/>
              </w:rPr>
              <w:t>OR</w:t>
            </w:r>
            <w:r>
              <w:t xml:space="preserve"> the pre-RAP overload exceeds the 15 MN rating;</w:t>
            </w:r>
          </w:p>
          <w:p w14:paraId="3DC27138" w14:textId="77777777" w:rsidR="009170C9" w:rsidRDefault="009170C9" w:rsidP="009170C9">
            <w:r>
              <w:rPr>
                <w:b/>
                <w:u w:val="single"/>
              </w:rPr>
              <w:t>THEN:</w:t>
            </w:r>
          </w:p>
          <w:p w14:paraId="3DC27139" w14:textId="77777777" w:rsidR="009170C9" w:rsidRDefault="009170C9" w:rsidP="009170C9">
            <w:pPr>
              <w:pStyle w:val="ListParagraph"/>
              <w:numPr>
                <w:ilvl w:val="0"/>
                <w:numId w:val="39"/>
              </w:numPr>
              <w:rPr>
                <w:b/>
                <w:u w:val="single"/>
              </w:rPr>
            </w:pPr>
            <w:r>
              <w:t>RTCA does not pass the 15MN (15 minute) rating to TCM, only the EMGY (2-hour emergency) rating.  To properly constrain for RAP-associated elements, the % Rating column in TCM may need to be increased so that the constraint limit matches the 15MN value.</w:t>
            </w:r>
          </w:p>
          <w:p w14:paraId="3DC2713A" w14:textId="77777777" w:rsidR="009170C9" w:rsidRDefault="009170C9" w:rsidP="009170C9">
            <w:pPr>
              <w:pStyle w:val="ListParagraph"/>
              <w:numPr>
                <w:ilvl w:val="1"/>
                <w:numId w:val="39"/>
              </w:numPr>
              <w:rPr>
                <w:b/>
                <w:u w:val="single"/>
              </w:rPr>
            </w:pPr>
            <w:r>
              <w:t>Increase the value in the % Rating column in TCM to loosen the constraint (maximum 100% of 15MN value).</w:t>
            </w:r>
          </w:p>
        </w:tc>
      </w:tr>
      <w:tr w:rsidR="009170C9" w14:paraId="3DC27141" w14:textId="77777777" w:rsidTr="009170C9">
        <w:trPr>
          <w:trHeight w:val="576"/>
        </w:trPr>
        <w:tc>
          <w:tcPr>
            <w:tcW w:w="1739" w:type="dxa"/>
            <w:tcBorders>
              <w:left w:val="nil"/>
            </w:tcBorders>
            <w:vAlign w:val="center"/>
          </w:tcPr>
          <w:p w14:paraId="3DC2713C" w14:textId="77777777" w:rsidR="009170C9" w:rsidRDefault="009170C9" w:rsidP="009170C9">
            <w:pPr>
              <w:jc w:val="center"/>
              <w:rPr>
                <w:b/>
              </w:rPr>
            </w:pPr>
            <w:r>
              <w:rPr>
                <w:b/>
              </w:rPr>
              <w:t>4</w:t>
            </w:r>
          </w:p>
        </w:tc>
        <w:tc>
          <w:tcPr>
            <w:tcW w:w="7261" w:type="dxa"/>
            <w:tcBorders>
              <w:right w:val="nil"/>
            </w:tcBorders>
            <w:vAlign w:val="center"/>
          </w:tcPr>
          <w:p w14:paraId="3DC2713D" w14:textId="77777777" w:rsidR="009170C9" w:rsidRDefault="009170C9" w:rsidP="009170C9">
            <w:pPr>
              <w:rPr>
                <w:b/>
                <w:u w:val="single"/>
              </w:rPr>
            </w:pPr>
            <w:r>
              <w:rPr>
                <w:b/>
                <w:u w:val="single"/>
              </w:rPr>
              <w:t>IF:</w:t>
            </w:r>
          </w:p>
          <w:p w14:paraId="3DC2713E" w14:textId="77777777" w:rsidR="009170C9" w:rsidRDefault="009170C9" w:rsidP="009170C9">
            <w:pPr>
              <w:numPr>
                <w:ilvl w:val="0"/>
                <w:numId w:val="43"/>
              </w:numPr>
            </w:pPr>
            <w:r>
              <w:t xml:space="preserve">RTCA indicates a post-contingency overload(s) on a contingency in which the RAP will not mitigate all the overloaded elements automatically; Example: (Light blue or Yellow highlighted background and above 100% loading) </w:t>
            </w:r>
          </w:p>
          <w:p w14:paraId="3DC2713F" w14:textId="77777777" w:rsidR="009170C9" w:rsidRDefault="009170C9" w:rsidP="009170C9">
            <w:pPr>
              <w:rPr>
                <w:b/>
                <w:u w:val="single"/>
              </w:rPr>
            </w:pPr>
            <w:r>
              <w:rPr>
                <w:b/>
                <w:u w:val="single"/>
              </w:rPr>
              <w:t>THEN:</w:t>
            </w:r>
          </w:p>
          <w:p w14:paraId="3DC27140" w14:textId="77777777" w:rsidR="009170C9" w:rsidRDefault="009170C9" w:rsidP="009170C9">
            <w:pPr>
              <w:pStyle w:val="ListParagraph"/>
              <w:numPr>
                <w:ilvl w:val="0"/>
                <w:numId w:val="43"/>
              </w:numPr>
              <w:rPr>
                <w:b/>
                <w:u w:val="single"/>
              </w:rPr>
            </w:pPr>
            <w:r>
              <w:t>Activate constraint if a 2% shift factor exists.</w:t>
            </w:r>
          </w:p>
        </w:tc>
      </w:tr>
      <w:tr w:rsidR="009170C9" w14:paraId="3DC2714A" w14:textId="77777777" w:rsidTr="009170C9">
        <w:trPr>
          <w:trHeight w:val="576"/>
        </w:trPr>
        <w:tc>
          <w:tcPr>
            <w:tcW w:w="1739" w:type="dxa"/>
            <w:tcBorders>
              <w:left w:val="nil"/>
              <w:bottom w:val="single" w:sz="4" w:space="0" w:color="auto"/>
            </w:tcBorders>
            <w:vAlign w:val="center"/>
          </w:tcPr>
          <w:p w14:paraId="3DC27142" w14:textId="77777777" w:rsidR="009170C9" w:rsidRDefault="009170C9" w:rsidP="009170C9">
            <w:pPr>
              <w:jc w:val="center"/>
              <w:rPr>
                <w:b/>
              </w:rPr>
            </w:pPr>
            <w:r>
              <w:rPr>
                <w:b/>
              </w:rPr>
              <w:t>5</w:t>
            </w:r>
          </w:p>
        </w:tc>
        <w:tc>
          <w:tcPr>
            <w:tcW w:w="7261" w:type="dxa"/>
            <w:tcBorders>
              <w:bottom w:val="single" w:sz="4" w:space="0" w:color="auto"/>
              <w:right w:val="nil"/>
            </w:tcBorders>
            <w:vAlign w:val="center"/>
          </w:tcPr>
          <w:p w14:paraId="3DC27143" w14:textId="77777777" w:rsidR="009170C9" w:rsidRDefault="009170C9" w:rsidP="009170C9">
            <w:pPr>
              <w:pStyle w:val="TableText"/>
              <w:jc w:val="both"/>
              <w:rPr>
                <w:b/>
                <w:u w:val="single"/>
              </w:rPr>
            </w:pPr>
            <w:r>
              <w:rPr>
                <w:b/>
                <w:u w:val="single"/>
              </w:rPr>
              <w:t>IF:</w:t>
            </w:r>
          </w:p>
          <w:p w14:paraId="3DC27144" w14:textId="77777777" w:rsidR="009170C9" w:rsidRDefault="009170C9" w:rsidP="009170C9">
            <w:pPr>
              <w:pStyle w:val="TableText"/>
              <w:numPr>
                <w:ilvl w:val="0"/>
                <w:numId w:val="39"/>
              </w:numPr>
              <w:jc w:val="both"/>
            </w:pPr>
            <w:r>
              <w:t>The contingency anticipated by the RAP takes place;</w:t>
            </w:r>
          </w:p>
          <w:p w14:paraId="3DC27145" w14:textId="77777777" w:rsidR="009170C9" w:rsidRDefault="009170C9" w:rsidP="009170C9">
            <w:pPr>
              <w:pStyle w:val="TableText"/>
              <w:jc w:val="both"/>
              <w:rPr>
                <w:b/>
                <w:u w:val="single"/>
              </w:rPr>
            </w:pPr>
            <w:r>
              <w:rPr>
                <w:b/>
                <w:u w:val="single"/>
              </w:rPr>
              <w:t>THEN:</w:t>
            </w:r>
          </w:p>
          <w:p w14:paraId="3DC27146" w14:textId="77777777" w:rsidR="009170C9" w:rsidRDefault="009170C9" w:rsidP="009170C9">
            <w:pPr>
              <w:pStyle w:val="TableText"/>
              <w:numPr>
                <w:ilvl w:val="0"/>
                <w:numId w:val="39"/>
              </w:numPr>
              <w:jc w:val="both"/>
            </w:pPr>
            <w:r>
              <w:t>Instruct the implementation of the RAP,</w:t>
            </w:r>
          </w:p>
          <w:p w14:paraId="3DC27147" w14:textId="77777777" w:rsidR="009170C9" w:rsidRDefault="009170C9" w:rsidP="009170C9">
            <w:pPr>
              <w:pStyle w:val="TableText"/>
              <w:numPr>
                <w:ilvl w:val="0"/>
                <w:numId w:val="39"/>
              </w:numPr>
              <w:jc w:val="both"/>
            </w:pPr>
            <w:r>
              <w:t>Respond to requests made by the TO in accordance with the RAP,</w:t>
            </w:r>
          </w:p>
          <w:p w14:paraId="3DC27148" w14:textId="77777777" w:rsidR="009170C9" w:rsidRDefault="009170C9" w:rsidP="009170C9">
            <w:pPr>
              <w:pStyle w:val="TableText"/>
              <w:numPr>
                <w:ilvl w:val="0"/>
                <w:numId w:val="39"/>
              </w:numPr>
              <w:jc w:val="both"/>
            </w:pPr>
            <w:r>
              <w:t>If necessary, continue to use additional congestion management methods,</w:t>
            </w:r>
          </w:p>
          <w:p w14:paraId="3DC27149" w14:textId="77777777" w:rsidR="009170C9" w:rsidRDefault="009170C9" w:rsidP="009170C9">
            <w:pPr>
              <w:pStyle w:val="TableText"/>
              <w:numPr>
                <w:ilvl w:val="0"/>
                <w:numId w:val="39"/>
              </w:numPr>
              <w:jc w:val="both"/>
            </w:pPr>
            <w:r>
              <w:t>Notify the TO when the contingency clears.</w:t>
            </w:r>
          </w:p>
        </w:tc>
      </w:tr>
      <w:tr w:rsidR="009170C9" w14:paraId="3DC27150" w14:textId="77777777" w:rsidTr="009170C9">
        <w:trPr>
          <w:trHeight w:val="576"/>
        </w:trPr>
        <w:tc>
          <w:tcPr>
            <w:tcW w:w="1739" w:type="dxa"/>
            <w:tcBorders>
              <w:left w:val="nil"/>
              <w:bottom w:val="single" w:sz="4" w:space="0" w:color="auto"/>
            </w:tcBorders>
            <w:vAlign w:val="center"/>
          </w:tcPr>
          <w:p w14:paraId="3DC2714B" w14:textId="77777777" w:rsidR="009170C9" w:rsidRDefault="009170C9" w:rsidP="009170C9">
            <w:pPr>
              <w:jc w:val="center"/>
              <w:rPr>
                <w:b/>
              </w:rPr>
            </w:pPr>
            <w:r>
              <w:rPr>
                <w:b/>
              </w:rPr>
              <w:t>6</w:t>
            </w:r>
          </w:p>
        </w:tc>
        <w:tc>
          <w:tcPr>
            <w:tcW w:w="7261" w:type="dxa"/>
            <w:tcBorders>
              <w:bottom w:val="single" w:sz="4" w:space="0" w:color="auto"/>
              <w:right w:val="nil"/>
            </w:tcBorders>
            <w:vAlign w:val="center"/>
          </w:tcPr>
          <w:p w14:paraId="3DC2714C" w14:textId="77777777" w:rsidR="009170C9" w:rsidRDefault="009170C9" w:rsidP="009170C9">
            <w:pPr>
              <w:pStyle w:val="TableText"/>
              <w:jc w:val="both"/>
              <w:rPr>
                <w:b/>
                <w:u w:val="single"/>
              </w:rPr>
            </w:pPr>
            <w:r>
              <w:rPr>
                <w:b/>
                <w:u w:val="single"/>
              </w:rPr>
              <w:t>IF:</w:t>
            </w:r>
          </w:p>
          <w:p w14:paraId="3DC2714D" w14:textId="77777777" w:rsidR="009170C9" w:rsidRDefault="009170C9" w:rsidP="009170C9">
            <w:pPr>
              <w:pStyle w:val="TableText"/>
              <w:numPr>
                <w:ilvl w:val="0"/>
                <w:numId w:val="39"/>
              </w:numPr>
              <w:jc w:val="both"/>
            </w:pPr>
            <w:r>
              <w:t>A RAP will not work as designed and needs to be disabled due to topology changes in the area;</w:t>
            </w:r>
          </w:p>
          <w:p w14:paraId="3DC2714E" w14:textId="77777777" w:rsidR="009170C9" w:rsidRDefault="009170C9" w:rsidP="009170C9">
            <w:pPr>
              <w:pStyle w:val="TableText"/>
              <w:jc w:val="both"/>
              <w:rPr>
                <w:b/>
                <w:u w:val="single"/>
              </w:rPr>
            </w:pPr>
            <w:r>
              <w:rPr>
                <w:b/>
                <w:u w:val="single"/>
              </w:rPr>
              <w:t>THEN:</w:t>
            </w:r>
          </w:p>
          <w:p w14:paraId="3DC2714F" w14:textId="77777777" w:rsidR="009170C9" w:rsidRDefault="009170C9" w:rsidP="009170C9">
            <w:pPr>
              <w:pStyle w:val="TableText"/>
              <w:numPr>
                <w:ilvl w:val="0"/>
                <w:numId w:val="39"/>
              </w:numPr>
              <w:jc w:val="both"/>
            </w:pPr>
            <w:r>
              <w:t>Notify the affected TO of actions</w:t>
            </w:r>
          </w:p>
        </w:tc>
      </w:tr>
      <w:tr w:rsidR="009170C9" w14:paraId="3DC27160" w14:textId="77777777" w:rsidTr="009170C9">
        <w:trPr>
          <w:trHeight w:val="576"/>
        </w:trPr>
        <w:tc>
          <w:tcPr>
            <w:tcW w:w="1739" w:type="dxa"/>
            <w:tcBorders>
              <w:left w:val="nil"/>
              <w:bottom w:val="single" w:sz="4" w:space="0" w:color="auto"/>
            </w:tcBorders>
            <w:vAlign w:val="center"/>
          </w:tcPr>
          <w:p w14:paraId="3DC27151" w14:textId="77777777" w:rsidR="009170C9" w:rsidRDefault="009170C9" w:rsidP="009170C9">
            <w:pPr>
              <w:jc w:val="center"/>
              <w:rPr>
                <w:b/>
              </w:rPr>
            </w:pPr>
            <w:r>
              <w:rPr>
                <w:b/>
              </w:rPr>
              <w:t>RAP</w:t>
            </w:r>
          </w:p>
          <w:p w14:paraId="3DC27152" w14:textId="77777777" w:rsidR="009170C9" w:rsidRDefault="009170C9" w:rsidP="009170C9">
            <w:pPr>
              <w:jc w:val="center"/>
              <w:rPr>
                <w:b/>
              </w:rPr>
            </w:pPr>
            <w:r>
              <w:rPr>
                <w:b/>
              </w:rPr>
              <w:t>Posting</w:t>
            </w:r>
          </w:p>
        </w:tc>
        <w:tc>
          <w:tcPr>
            <w:tcW w:w="7261" w:type="dxa"/>
            <w:tcBorders>
              <w:bottom w:val="single" w:sz="4" w:space="0" w:color="auto"/>
              <w:right w:val="nil"/>
            </w:tcBorders>
            <w:vAlign w:val="center"/>
          </w:tcPr>
          <w:p w14:paraId="3DC27153" w14:textId="77777777" w:rsidR="009170C9" w:rsidRDefault="009170C9" w:rsidP="009170C9">
            <w:pPr>
              <w:pStyle w:val="TableText"/>
              <w:jc w:val="both"/>
            </w:pPr>
            <w:r>
              <w:t xml:space="preserve">All RAPs are considered in-service unless otherwise notified by ERCOT or the TO. </w:t>
            </w:r>
          </w:p>
          <w:p w14:paraId="3DC27154" w14:textId="77777777" w:rsidR="009170C9" w:rsidRDefault="009170C9" w:rsidP="009170C9">
            <w:pPr>
              <w:pStyle w:val="TableText"/>
              <w:jc w:val="both"/>
            </w:pPr>
          </w:p>
          <w:p w14:paraId="3DC27155" w14:textId="77777777" w:rsidR="009170C9" w:rsidRDefault="009170C9" w:rsidP="009170C9">
            <w:pPr>
              <w:pStyle w:val="TableText"/>
              <w:jc w:val="both"/>
              <w:rPr>
                <w:b/>
              </w:rPr>
            </w:pPr>
            <w:r>
              <w:rPr>
                <w:b/>
              </w:rPr>
              <w:t>IF:</w:t>
            </w:r>
          </w:p>
          <w:p w14:paraId="3DC27156" w14:textId="77777777" w:rsidR="009170C9" w:rsidRDefault="009170C9" w:rsidP="007E512D">
            <w:pPr>
              <w:pStyle w:val="TableText"/>
              <w:numPr>
                <w:ilvl w:val="0"/>
                <w:numId w:val="113"/>
              </w:numPr>
              <w:jc w:val="both"/>
            </w:pPr>
            <w:r>
              <w:t xml:space="preserve">A RAP is taken out of service and/or removed from RTCA; </w:t>
            </w:r>
          </w:p>
          <w:p w14:paraId="3DC27157" w14:textId="77777777" w:rsidR="009170C9" w:rsidRDefault="009170C9" w:rsidP="009170C9">
            <w:pPr>
              <w:pStyle w:val="TableText"/>
              <w:jc w:val="both"/>
              <w:rPr>
                <w:b/>
              </w:rPr>
            </w:pPr>
            <w:r>
              <w:rPr>
                <w:b/>
              </w:rPr>
              <w:t>THEN:</w:t>
            </w:r>
          </w:p>
          <w:p w14:paraId="3DC27158" w14:textId="5599953F" w:rsidR="009170C9" w:rsidRDefault="009170C9" w:rsidP="007E512D">
            <w:pPr>
              <w:pStyle w:val="TableText"/>
              <w:numPr>
                <w:ilvl w:val="0"/>
                <w:numId w:val="113"/>
              </w:numPr>
              <w:jc w:val="both"/>
            </w:pPr>
            <w:r>
              <w:t xml:space="preserve">Post the information on the </w:t>
            </w:r>
            <w:r w:rsidRPr="00ED58B1">
              <w:t>ERCOT Website</w:t>
            </w:r>
          </w:p>
          <w:p w14:paraId="3DC27159" w14:textId="77777777" w:rsidR="009170C9" w:rsidRDefault="009170C9" w:rsidP="009170C9">
            <w:pPr>
              <w:pStyle w:val="TableText"/>
              <w:jc w:val="both"/>
              <w:rPr>
                <w:b/>
              </w:rPr>
            </w:pPr>
            <w:r>
              <w:rPr>
                <w:b/>
              </w:rPr>
              <w:t>WHEN:</w:t>
            </w:r>
          </w:p>
          <w:p w14:paraId="3DC2715A" w14:textId="77777777" w:rsidR="009170C9" w:rsidRDefault="009170C9" w:rsidP="007E512D">
            <w:pPr>
              <w:pStyle w:val="TableText"/>
              <w:numPr>
                <w:ilvl w:val="0"/>
                <w:numId w:val="113"/>
              </w:numPr>
              <w:jc w:val="both"/>
            </w:pPr>
            <w:r>
              <w:t xml:space="preserve">The RAP is placed back in service, </w:t>
            </w:r>
          </w:p>
          <w:p w14:paraId="3DC2715B" w14:textId="77777777" w:rsidR="009170C9" w:rsidRDefault="009170C9" w:rsidP="009170C9">
            <w:pPr>
              <w:pStyle w:val="TableText"/>
              <w:jc w:val="both"/>
              <w:rPr>
                <w:b/>
              </w:rPr>
            </w:pPr>
            <w:r>
              <w:rPr>
                <w:b/>
              </w:rPr>
              <w:lastRenderedPageBreak/>
              <w:t>THEN:</w:t>
            </w:r>
          </w:p>
          <w:p w14:paraId="3DC2715C" w14:textId="77777777" w:rsidR="009170C9" w:rsidRDefault="009170C9" w:rsidP="007E512D">
            <w:pPr>
              <w:pStyle w:val="TableText"/>
              <w:numPr>
                <w:ilvl w:val="0"/>
                <w:numId w:val="113"/>
              </w:numPr>
              <w:jc w:val="both"/>
            </w:pPr>
            <w:r>
              <w:t>Cancel the message.</w:t>
            </w:r>
          </w:p>
          <w:p w14:paraId="3DC2715D" w14:textId="77777777" w:rsidR="009170C9" w:rsidRDefault="009170C9" w:rsidP="009170C9">
            <w:pPr>
              <w:pStyle w:val="TableText"/>
              <w:jc w:val="both"/>
              <w:rPr>
                <w:b/>
                <w:highlight w:val="yellow"/>
                <w:u w:val="single"/>
              </w:rPr>
            </w:pPr>
          </w:p>
          <w:p w14:paraId="3DC2715E" w14:textId="7FFF820D" w:rsidR="009170C9" w:rsidRDefault="009170C9" w:rsidP="009170C9">
            <w:pPr>
              <w:pStyle w:val="TableText"/>
              <w:jc w:val="both"/>
              <w:rPr>
                <w:b/>
                <w:u w:val="single"/>
              </w:rPr>
            </w:pPr>
            <w:r>
              <w:rPr>
                <w:b/>
                <w:highlight w:val="yellow"/>
                <w:u w:val="single"/>
              </w:rPr>
              <w:t xml:space="preserve">Typical </w:t>
            </w:r>
            <w:r w:rsidRPr="00ED58B1">
              <w:rPr>
                <w:b/>
                <w:highlight w:val="yellow"/>
                <w:u w:val="single"/>
              </w:rPr>
              <w:t>ERCOT Website</w:t>
            </w:r>
            <w:r>
              <w:rPr>
                <w:b/>
                <w:highlight w:val="yellow"/>
                <w:u w:val="single"/>
              </w:rPr>
              <w:t xml:space="preserve"> Posting:</w:t>
            </w:r>
          </w:p>
          <w:p w14:paraId="3DC2715F" w14:textId="77777777" w:rsidR="009170C9" w:rsidRDefault="009170C9" w:rsidP="009170C9">
            <w:pPr>
              <w:pStyle w:val="TableText"/>
              <w:jc w:val="both"/>
              <w:rPr>
                <w:b/>
                <w:u w:val="single"/>
              </w:rPr>
            </w:pPr>
            <w:r>
              <w:t>The [name] RAP has been [taken out of service/removed from RTCA] due to a [Planned/Forced Outage].</w:t>
            </w:r>
          </w:p>
        </w:tc>
      </w:tr>
      <w:tr w:rsidR="009170C9" w14:paraId="3DC27168" w14:textId="77777777" w:rsidTr="009170C9">
        <w:trPr>
          <w:trHeight w:val="576"/>
        </w:trPr>
        <w:tc>
          <w:tcPr>
            <w:tcW w:w="1739" w:type="dxa"/>
            <w:tcBorders>
              <w:left w:val="nil"/>
              <w:bottom w:val="single" w:sz="4" w:space="0" w:color="auto"/>
            </w:tcBorders>
            <w:vAlign w:val="center"/>
          </w:tcPr>
          <w:p w14:paraId="3DC27161" w14:textId="77777777" w:rsidR="009170C9" w:rsidRDefault="009170C9" w:rsidP="009170C9">
            <w:pPr>
              <w:jc w:val="center"/>
              <w:rPr>
                <w:b/>
              </w:rPr>
            </w:pPr>
            <w:r>
              <w:rPr>
                <w:b/>
              </w:rPr>
              <w:lastRenderedPageBreak/>
              <w:t>Status</w:t>
            </w:r>
          </w:p>
          <w:p w14:paraId="3DC27162" w14:textId="77777777" w:rsidR="009170C9" w:rsidRDefault="009170C9" w:rsidP="009170C9">
            <w:pPr>
              <w:jc w:val="center"/>
              <w:rPr>
                <w:b/>
              </w:rPr>
            </w:pPr>
            <w:r>
              <w:rPr>
                <w:b/>
              </w:rPr>
              <w:t>Change</w:t>
            </w:r>
          </w:p>
        </w:tc>
        <w:tc>
          <w:tcPr>
            <w:tcW w:w="7261" w:type="dxa"/>
            <w:tcBorders>
              <w:bottom w:val="single" w:sz="4" w:space="0" w:color="auto"/>
              <w:right w:val="nil"/>
            </w:tcBorders>
            <w:vAlign w:val="center"/>
          </w:tcPr>
          <w:p w14:paraId="3DC27163" w14:textId="77777777" w:rsidR="009170C9" w:rsidRDefault="009170C9" w:rsidP="009170C9">
            <w:pPr>
              <w:pStyle w:val="TableText"/>
              <w:jc w:val="both"/>
            </w:pPr>
            <w:r>
              <w:t>If the RAP has changed status (taken out or placed in service):</w:t>
            </w:r>
          </w:p>
          <w:p w14:paraId="3DC27164" w14:textId="77777777" w:rsidR="009170C9" w:rsidRDefault="009170C9" w:rsidP="009170C9">
            <w:pPr>
              <w:pStyle w:val="TableText"/>
              <w:numPr>
                <w:ilvl w:val="0"/>
                <w:numId w:val="46"/>
              </w:numPr>
              <w:jc w:val="both"/>
            </w:pPr>
            <w:r>
              <w:t xml:space="preserve">Send e-mail for notification and have RTCA updated, </w:t>
            </w:r>
          </w:p>
          <w:p w14:paraId="3DC27165" w14:textId="77777777" w:rsidR="009170C9" w:rsidRDefault="009170C9" w:rsidP="009170C9">
            <w:pPr>
              <w:pStyle w:val="TableText"/>
              <w:numPr>
                <w:ilvl w:val="1"/>
                <w:numId w:val="46"/>
              </w:numPr>
              <w:jc w:val="both"/>
            </w:pPr>
            <w:r>
              <w:t>“OPS Support Engineering”</w:t>
            </w:r>
          </w:p>
          <w:p w14:paraId="3DC27166" w14:textId="77777777" w:rsidR="009170C9" w:rsidRDefault="009170C9" w:rsidP="009170C9">
            <w:pPr>
              <w:pStyle w:val="TableText"/>
              <w:numPr>
                <w:ilvl w:val="1"/>
                <w:numId w:val="46"/>
              </w:numPr>
              <w:jc w:val="both"/>
              <w:rPr>
                <w:b/>
                <w:u w:val="single"/>
              </w:rPr>
            </w:pPr>
            <w:r>
              <w:t>“1 ERCOT System Operators”</w:t>
            </w:r>
          </w:p>
          <w:p w14:paraId="3DC27167" w14:textId="77777777" w:rsidR="009170C9" w:rsidRDefault="009170C9" w:rsidP="009170C9">
            <w:pPr>
              <w:pStyle w:val="TableText"/>
              <w:numPr>
                <w:ilvl w:val="1"/>
                <w:numId w:val="46"/>
              </w:numPr>
              <w:jc w:val="both"/>
              <w:rPr>
                <w:b/>
                <w:u w:val="single"/>
              </w:rPr>
            </w:pPr>
            <w:r>
              <w:t>“DAMTeam”</w:t>
            </w:r>
          </w:p>
        </w:tc>
      </w:tr>
      <w:tr w:rsidR="009170C9" w14:paraId="3DC2716B" w14:textId="77777777" w:rsidTr="009170C9">
        <w:trPr>
          <w:trHeight w:val="576"/>
        </w:trPr>
        <w:tc>
          <w:tcPr>
            <w:tcW w:w="1739" w:type="dxa"/>
            <w:tcBorders>
              <w:left w:val="nil"/>
              <w:bottom w:val="double" w:sz="4" w:space="0" w:color="auto"/>
            </w:tcBorders>
            <w:vAlign w:val="center"/>
          </w:tcPr>
          <w:p w14:paraId="3DC27169" w14:textId="6A106F47" w:rsidR="009170C9" w:rsidRDefault="009170C9" w:rsidP="009170C9">
            <w:pPr>
              <w:jc w:val="center"/>
              <w:rPr>
                <w:b/>
              </w:rPr>
            </w:pPr>
            <w:r>
              <w:rPr>
                <w:b/>
              </w:rPr>
              <w:t>Log</w:t>
            </w:r>
          </w:p>
        </w:tc>
        <w:tc>
          <w:tcPr>
            <w:tcW w:w="7261" w:type="dxa"/>
            <w:tcBorders>
              <w:bottom w:val="double" w:sz="4" w:space="0" w:color="auto"/>
              <w:right w:val="nil"/>
            </w:tcBorders>
            <w:vAlign w:val="center"/>
          </w:tcPr>
          <w:p w14:paraId="3DC2716A" w14:textId="77777777" w:rsidR="009170C9" w:rsidRDefault="009170C9" w:rsidP="009170C9">
            <w:pPr>
              <w:pStyle w:val="TableText"/>
              <w:ind w:left="60"/>
              <w:jc w:val="both"/>
            </w:pPr>
            <w:r>
              <w:t>Log all actions.</w:t>
            </w:r>
          </w:p>
        </w:tc>
      </w:tr>
      <w:tr w:rsidR="009170C9" w14:paraId="3DC2716D" w14:textId="77777777" w:rsidTr="009170C9">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C2716C" w14:textId="77777777" w:rsidR="009170C9" w:rsidRDefault="009170C9" w:rsidP="00357506">
            <w:pPr>
              <w:pStyle w:val="Heading3"/>
            </w:pPr>
            <w:bookmarkStart w:id="248" w:name="_Pre-Contingency_Action_Plan"/>
            <w:bookmarkEnd w:id="248"/>
            <w:r>
              <w:t>Pre-Contingency Action Plan (PCAP)</w:t>
            </w:r>
          </w:p>
        </w:tc>
      </w:tr>
      <w:tr w:rsidR="009170C9" w14:paraId="3DC27170" w14:textId="77777777" w:rsidTr="009170C9">
        <w:trPr>
          <w:trHeight w:val="576"/>
        </w:trPr>
        <w:tc>
          <w:tcPr>
            <w:tcW w:w="1739" w:type="dxa"/>
            <w:tcBorders>
              <w:top w:val="double" w:sz="4" w:space="0" w:color="auto"/>
              <w:left w:val="nil"/>
              <w:bottom w:val="single" w:sz="4" w:space="0" w:color="auto"/>
            </w:tcBorders>
            <w:vAlign w:val="center"/>
          </w:tcPr>
          <w:p w14:paraId="3DC2716E" w14:textId="14561BFD" w:rsidR="009170C9" w:rsidRDefault="009170C9" w:rsidP="009170C9">
            <w:pPr>
              <w:jc w:val="center"/>
              <w:rPr>
                <w:b/>
              </w:rPr>
            </w:pPr>
            <w:r>
              <w:rPr>
                <w:b/>
              </w:rPr>
              <w:t>Caution</w:t>
            </w:r>
          </w:p>
        </w:tc>
        <w:tc>
          <w:tcPr>
            <w:tcW w:w="7261" w:type="dxa"/>
            <w:tcBorders>
              <w:top w:val="double" w:sz="4" w:space="0" w:color="auto"/>
              <w:bottom w:val="single" w:sz="4" w:space="0" w:color="auto"/>
              <w:right w:val="nil"/>
            </w:tcBorders>
            <w:vAlign w:val="center"/>
          </w:tcPr>
          <w:p w14:paraId="3DC2716F" w14:textId="77777777" w:rsidR="009170C9" w:rsidRDefault="009170C9" w:rsidP="009170C9">
            <w:pPr>
              <w:rPr>
                <w:b/>
                <w:u w:val="single"/>
              </w:rPr>
            </w:pPr>
            <w:r>
              <w:t xml:space="preserve">Pre-Contingency Action Plans (PCAPs) are designed to be enacted before the contingency occurs.  </w:t>
            </w:r>
          </w:p>
        </w:tc>
      </w:tr>
      <w:tr w:rsidR="009170C9" w14:paraId="3DC2717D" w14:textId="77777777" w:rsidTr="009170C9">
        <w:trPr>
          <w:trHeight w:val="576"/>
        </w:trPr>
        <w:tc>
          <w:tcPr>
            <w:tcW w:w="1739" w:type="dxa"/>
            <w:tcBorders>
              <w:top w:val="single" w:sz="4" w:space="0" w:color="auto"/>
              <w:left w:val="nil"/>
            </w:tcBorders>
            <w:vAlign w:val="center"/>
          </w:tcPr>
          <w:p w14:paraId="3DC27171" w14:textId="77777777" w:rsidR="009170C9" w:rsidRDefault="009170C9" w:rsidP="009170C9">
            <w:pPr>
              <w:jc w:val="center"/>
              <w:rPr>
                <w:b/>
              </w:rPr>
            </w:pPr>
            <w:r>
              <w:rPr>
                <w:b/>
              </w:rPr>
              <w:t>1</w:t>
            </w:r>
          </w:p>
        </w:tc>
        <w:tc>
          <w:tcPr>
            <w:tcW w:w="7261" w:type="dxa"/>
            <w:tcBorders>
              <w:top w:val="single" w:sz="4" w:space="0" w:color="auto"/>
              <w:right w:val="nil"/>
            </w:tcBorders>
            <w:vAlign w:val="center"/>
          </w:tcPr>
          <w:p w14:paraId="3DC27172" w14:textId="77777777" w:rsidR="009170C9" w:rsidRDefault="009170C9" w:rsidP="009170C9">
            <w:pPr>
              <w:rPr>
                <w:b/>
                <w:u w:val="single"/>
              </w:rPr>
            </w:pPr>
            <w:r>
              <w:rPr>
                <w:b/>
                <w:u w:val="single"/>
              </w:rPr>
              <w:t>WHEN:</w:t>
            </w:r>
          </w:p>
          <w:p w14:paraId="3DC27173" w14:textId="77777777" w:rsidR="009170C9" w:rsidRDefault="009170C9" w:rsidP="009170C9">
            <w:pPr>
              <w:numPr>
                <w:ilvl w:val="0"/>
                <w:numId w:val="40"/>
              </w:numPr>
            </w:pPr>
            <w:r>
              <w:t>RTCA shows a post-contingency overload and a PCAP exists to resolve it;</w:t>
            </w:r>
          </w:p>
          <w:p w14:paraId="3DC27174" w14:textId="77777777" w:rsidR="009170C9" w:rsidRDefault="009170C9" w:rsidP="009170C9">
            <w:pPr>
              <w:rPr>
                <w:b/>
                <w:u w:val="single"/>
              </w:rPr>
            </w:pPr>
            <w:r>
              <w:rPr>
                <w:b/>
                <w:u w:val="single"/>
              </w:rPr>
              <w:t>THEN:</w:t>
            </w:r>
          </w:p>
          <w:p w14:paraId="3DC27175" w14:textId="77777777" w:rsidR="009170C9" w:rsidRDefault="009170C9" w:rsidP="009170C9">
            <w:pPr>
              <w:numPr>
                <w:ilvl w:val="0"/>
                <w:numId w:val="40"/>
              </w:numPr>
            </w:pPr>
            <w:r>
              <w:t>Review the PCAP with the impacted Transmission Operator,</w:t>
            </w:r>
          </w:p>
          <w:p w14:paraId="3DC27176" w14:textId="77777777" w:rsidR="009170C9" w:rsidRDefault="009170C9" w:rsidP="009170C9">
            <w:pPr>
              <w:numPr>
                <w:ilvl w:val="0"/>
                <w:numId w:val="40"/>
              </w:numPr>
            </w:pPr>
            <w:r>
              <w:t>Notify the Shift Supervisor of the anticipated actions,</w:t>
            </w:r>
          </w:p>
          <w:p w14:paraId="3DC27177" w14:textId="77777777" w:rsidR="009170C9" w:rsidRDefault="009170C9" w:rsidP="009170C9">
            <w:pPr>
              <w:numPr>
                <w:ilvl w:val="0"/>
                <w:numId w:val="40"/>
              </w:numPr>
            </w:pPr>
            <w:r>
              <w:t>Instruct the execution of the PCAP with the impacted Transmission Operator.</w:t>
            </w:r>
          </w:p>
          <w:p w14:paraId="3DC27178" w14:textId="77777777" w:rsidR="009170C9" w:rsidRDefault="009170C9" w:rsidP="009170C9"/>
          <w:p w14:paraId="3DC27179" w14:textId="77777777" w:rsidR="009170C9" w:rsidRDefault="009170C9" w:rsidP="009170C9">
            <w:pPr>
              <w:rPr>
                <w:b/>
                <w:u w:val="single"/>
              </w:rPr>
            </w:pPr>
            <w:r>
              <w:rPr>
                <w:b/>
                <w:highlight w:val="yellow"/>
                <w:u w:val="single"/>
              </w:rPr>
              <w:t>Typical Script to appropriate TO:</w:t>
            </w:r>
          </w:p>
          <w:p w14:paraId="3DC2717A" w14:textId="77777777" w:rsidR="009170C9" w:rsidRDefault="009170C9" w:rsidP="009170C9">
            <w:r>
              <w:t>“This is ERCOT Operator [first and last name].  At [xx:xx], ERCOT is giving an Operating Instruction [TO] to implement the ****PCAP and [open/close] [breaker(s)].  [TO] please repeat this back to me.”</w:t>
            </w:r>
          </w:p>
          <w:p w14:paraId="3DC2717B" w14:textId="77777777" w:rsidR="009170C9" w:rsidRDefault="009170C9" w:rsidP="009170C9">
            <w:r>
              <w:t xml:space="preserve">If repeat back is </w:t>
            </w:r>
            <w:r>
              <w:rPr>
                <w:b/>
                <w:u w:val="single"/>
              </w:rPr>
              <w:t>CORRECT</w:t>
            </w:r>
            <w:r>
              <w:t>, “That is correct, thank you.”</w:t>
            </w:r>
          </w:p>
          <w:p w14:paraId="3DC2717C" w14:textId="77777777" w:rsidR="009170C9" w:rsidRDefault="009170C9" w:rsidP="009170C9">
            <w:r>
              <w:t xml:space="preserve">If </w:t>
            </w:r>
            <w:r>
              <w:rPr>
                <w:b/>
                <w:u w:val="single"/>
              </w:rPr>
              <w:t>INCORRECT</w:t>
            </w:r>
            <w:r>
              <w:t>, repeat the process until the repeat back is correct.</w:t>
            </w:r>
          </w:p>
        </w:tc>
      </w:tr>
      <w:tr w:rsidR="009170C9" w14:paraId="3DC27180" w14:textId="77777777" w:rsidTr="009170C9">
        <w:trPr>
          <w:trHeight w:val="576"/>
        </w:trPr>
        <w:tc>
          <w:tcPr>
            <w:tcW w:w="1739" w:type="dxa"/>
            <w:tcBorders>
              <w:left w:val="nil"/>
              <w:bottom w:val="single" w:sz="4" w:space="0" w:color="auto"/>
            </w:tcBorders>
            <w:vAlign w:val="center"/>
          </w:tcPr>
          <w:p w14:paraId="3DC2717E" w14:textId="0651D2CF" w:rsidR="009170C9" w:rsidRDefault="009170C9" w:rsidP="009170C9">
            <w:pPr>
              <w:jc w:val="center"/>
            </w:pPr>
            <w:r>
              <w:rPr>
                <w:b/>
              </w:rPr>
              <w:t>Note</w:t>
            </w:r>
          </w:p>
        </w:tc>
        <w:tc>
          <w:tcPr>
            <w:tcW w:w="7261" w:type="dxa"/>
            <w:tcBorders>
              <w:bottom w:val="single" w:sz="4" w:space="0" w:color="auto"/>
              <w:right w:val="nil"/>
            </w:tcBorders>
            <w:vAlign w:val="center"/>
          </w:tcPr>
          <w:p w14:paraId="3DC2717F" w14:textId="77777777" w:rsidR="009170C9" w:rsidRDefault="009170C9" w:rsidP="009170C9">
            <w:r>
              <w:t>If necessary, use congestion management methods for post contingency loading after initiating the PCAP.</w:t>
            </w:r>
          </w:p>
        </w:tc>
      </w:tr>
      <w:tr w:rsidR="009170C9" w14:paraId="3DC27187" w14:textId="77777777" w:rsidTr="009170C9">
        <w:trPr>
          <w:trHeight w:val="576"/>
        </w:trPr>
        <w:tc>
          <w:tcPr>
            <w:tcW w:w="1739" w:type="dxa"/>
            <w:tcBorders>
              <w:left w:val="nil"/>
              <w:bottom w:val="single" w:sz="4" w:space="0" w:color="auto"/>
            </w:tcBorders>
            <w:vAlign w:val="center"/>
          </w:tcPr>
          <w:p w14:paraId="3DC27181" w14:textId="77777777" w:rsidR="009170C9" w:rsidRDefault="009170C9" w:rsidP="009170C9">
            <w:pPr>
              <w:jc w:val="center"/>
              <w:rPr>
                <w:b/>
              </w:rPr>
            </w:pPr>
            <w:r>
              <w:rPr>
                <w:b/>
              </w:rPr>
              <w:t>2</w:t>
            </w:r>
          </w:p>
        </w:tc>
        <w:tc>
          <w:tcPr>
            <w:tcW w:w="7261" w:type="dxa"/>
            <w:tcBorders>
              <w:bottom w:val="single" w:sz="4" w:space="0" w:color="auto"/>
              <w:right w:val="nil"/>
            </w:tcBorders>
            <w:vAlign w:val="center"/>
          </w:tcPr>
          <w:p w14:paraId="3DC27182" w14:textId="77777777" w:rsidR="009170C9" w:rsidRDefault="009170C9" w:rsidP="009170C9">
            <w:pPr>
              <w:pStyle w:val="TableText"/>
              <w:ind w:left="60"/>
              <w:jc w:val="both"/>
              <w:rPr>
                <w:b/>
                <w:u w:val="single"/>
              </w:rPr>
            </w:pPr>
            <w:r>
              <w:rPr>
                <w:b/>
                <w:u w:val="single"/>
              </w:rPr>
              <w:t>WHEN:</w:t>
            </w:r>
          </w:p>
          <w:p w14:paraId="3DC27183" w14:textId="77777777" w:rsidR="009170C9" w:rsidRDefault="009170C9" w:rsidP="009170C9">
            <w:pPr>
              <w:pStyle w:val="TableText"/>
              <w:ind w:left="60"/>
              <w:jc w:val="both"/>
              <w:rPr>
                <w:b/>
                <w:u w:val="single"/>
              </w:rPr>
            </w:pPr>
            <w:r>
              <w:t xml:space="preserve">A PCAP is no longer needed; </w:t>
            </w:r>
            <w:r>
              <w:rPr>
                <w:b/>
                <w:u w:val="single"/>
              </w:rPr>
              <w:t>THEN:</w:t>
            </w:r>
          </w:p>
          <w:p w14:paraId="3DC27184" w14:textId="77777777" w:rsidR="009170C9" w:rsidRDefault="009170C9" w:rsidP="009170C9">
            <w:pPr>
              <w:pStyle w:val="TableText"/>
              <w:numPr>
                <w:ilvl w:val="0"/>
                <w:numId w:val="41"/>
              </w:numPr>
              <w:jc w:val="both"/>
            </w:pPr>
            <w:r>
              <w:t>Instruct the impacted Transmission Operator to return the system to:</w:t>
            </w:r>
          </w:p>
          <w:p w14:paraId="3DC27185" w14:textId="77777777" w:rsidR="009170C9" w:rsidRDefault="009170C9" w:rsidP="009170C9">
            <w:pPr>
              <w:pStyle w:val="TableText"/>
              <w:numPr>
                <w:ilvl w:val="0"/>
                <w:numId w:val="42"/>
              </w:numPr>
              <w:tabs>
                <w:tab w:val="clear" w:pos="780"/>
              </w:tabs>
              <w:ind w:left="1152"/>
              <w:jc w:val="both"/>
            </w:pPr>
            <w:r>
              <w:t>Its normal status, OR</w:t>
            </w:r>
          </w:p>
          <w:p w14:paraId="3DC27186" w14:textId="77777777" w:rsidR="009170C9" w:rsidRDefault="009170C9" w:rsidP="009170C9">
            <w:pPr>
              <w:pStyle w:val="TableText"/>
              <w:numPr>
                <w:ilvl w:val="0"/>
                <w:numId w:val="42"/>
              </w:numPr>
              <w:tabs>
                <w:tab w:val="clear" w:pos="780"/>
              </w:tabs>
              <w:ind w:left="1152"/>
              <w:jc w:val="both"/>
            </w:pPr>
            <w:r>
              <w:t>Its status prior to implementation of the PCAP.</w:t>
            </w:r>
          </w:p>
        </w:tc>
      </w:tr>
      <w:tr w:rsidR="009170C9" w14:paraId="3DC2718D" w14:textId="77777777" w:rsidTr="009170C9">
        <w:trPr>
          <w:trHeight w:val="576"/>
        </w:trPr>
        <w:tc>
          <w:tcPr>
            <w:tcW w:w="1739" w:type="dxa"/>
            <w:tcBorders>
              <w:left w:val="nil"/>
              <w:bottom w:val="single" w:sz="4" w:space="0" w:color="auto"/>
            </w:tcBorders>
            <w:vAlign w:val="center"/>
          </w:tcPr>
          <w:p w14:paraId="3DC27188" w14:textId="77777777" w:rsidR="009170C9" w:rsidRDefault="009170C9" w:rsidP="009170C9">
            <w:pPr>
              <w:jc w:val="center"/>
              <w:rPr>
                <w:b/>
              </w:rPr>
            </w:pPr>
            <w:r>
              <w:rPr>
                <w:b/>
              </w:rPr>
              <w:t>3</w:t>
            </w:r>
          </w:p>
        </w:tc>
        <w:tc>
          <w:tcPr>
            <w:tcW w:w="7261" w:type="dxa"/>
            <w:tcBorders>
              <w:bottom w:val="single" w:sz="4" w:space="0" w:color="auto"/>
              <w:right w:val="nil"/>
            </w:tcBorders>
            <w:vAlign w:val="center"/>
          </w:tcPr>
          <w:p w14:paraId="3DC27189" w14:textId="77777777" w:rsidR="009170C9" w:rsidRDefault="009170C9" w:rsidP="009170C9">
            <w:pPr>
              <w:rPr>
                <w:b/>
                <w:u w:val="single"/>
              </w:rPr>
            </w:pPr>
            <w:r>
              <w:rPr>
                <w:b/>
                <w:u w:val="single"/>
              </w:rPr>
              <w:t>IF:</w:t>
            </w:r>
          </w:p>
          <w:p w14:paraId="3DC2718A" w14:textId="77777777" w:rsidR="009170C9" w:rsidRDefault="009170C9" w:rsidP="009170C9">
            <w:pPr>
              <w:numPr>
                <w:ilvl w:val="0"/>
                <w:numId w:val="39"/>
              </w:numPr>
            </w:pPr>
            <w:r>
              <w:t>A PCAP is used to alleviate the identified problem regardless of the contingency listed on the PCAP;</w:t>
            </w:r>
          </w:p>
          <w:p w14:paraId="3DC2718B" w14:textId="77777777" w:rsidR="009170C9" w:rsidRDefault="009170C9" w:rsidP="009170C9">
            <w:pPr>
              <w:rPr>
                <w:b/>
                <w:u w:val="single"/>
              </w:rPr>
            </w:pPr>
            <w:r>
              <w:rPr>
                <w:b/>
                <w:u w:val="single"/>
              </w:rPr>
              <w:t>THEN:</w:t>
            </w:r>
          </w:p>
          <w:p w14:paraId="3DC2718C" w14:textId="77777777" w:rsidR="009170C9" w:rsidRDefault="009170C9" w:rsidP="009170C9">
            <w:pPr>
              <w:numPr>
                <w:ilvl w:val="0"/>
                <w:numId w:val="39"/>
              </w:numPr>
              <w:rPr>
                <w:b/>
                <w:u w:val="single"/>
              </w:rPr>
            </w:pPr>
            <w:r>
              <w:t>Make log entry.</w:t>
            </w:r>
          </w:p>
        </w:tc>
      </w:tr>
      <w:tr w:rsidR="009170C9" w14:paraId="3DC27190" w14:textId="77777777" w:rsidTr="009170C9">
        <w:trPr>
          <w:trHeight w:val="576"/>
        </w:trPr>
        <w:tc>
          <w:tcPr>
            <w:tcW w:w="1739" w:type="dxa"/>
            <w:tcBorders>
              <w:left w:val="nil"/>
              <w:bottom w:val="double" w:sz="4" w:space="0" w:color="auto"/>
            </w:tcBorders>
            <w:vAlign w:val="center"/>
          </w:tcPr>
          <w:p w14:paraId="3DC2718E" w14:textId="319D8FC3" w:rsidR="009170C9" w:rsidRDefault="009170C9" w:rsidP="009170C9">
            <w:pPr>
              <w:jc w:val="center"/>
              <w:rPr>
                <w:b/>
              </w:rPr>
            </w:pPr>
            <w:r>
              <w:rPr>
                <w:b/>
              </w:rPr>
              <w:lastRenderedPageBreak/>
              <w:t>Log</w:t>
            </w:r>
          </w:p>
        </w:tc>
        <w:tc>
          <w:tcPr>
            <w:tcW w:w="7261" w:type="dxa"/>
            <w:tcBorders>
              <w:bottom w:val="double" w:sz="4" w:space="0" w:color="auto"/>
              <w:right w:val="nil"/>
            </w:tcBorders>
            <w:vAlign w:val="center"/>
          </w:tcPr>
          <w:p w14:paraId="3DC2718F" w14:textId="77777777" w:rsidR="009170C9" w:rsidRDefault="009170C9" w:rsidP="009170C9">
            <w:pPr>
              <w:pStyle w:val="TableText"/>
              <w:ind w:left="60"/>
              <w:jc w:val="both"/>
            </w:pPr>
            <w:r>
              <w:t>Log all actions.</w:t>
            </w:r>
          </w:p>
        </w:tc>
      </w:tr>
      <w:tr w:rsidR="009170C9" w14:paraId="3DC27192" w14:textId="77777777" w:rsidTr="009170C9">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C27191" w14:textId="77777777" w:rsidR="009170C9" w:rsidRDefault="009170C9" w:rsidP="00357506">
            <w:pPr>
              <w:pStyle w:val="Heading3"/>
            </w:pPr>
            <w:bookmarkStart w:id="249" w:name="_Mitigation_Plan_(MP)"/>
            <w:bookmarkEnd w:id="249"/>
            <w:r>
              <w:t>Mitigation Plan (MP)</w:t>
            </w:r>
          </w:p>
        </w:tc>
      </w:tr>
      <w:tr w:rsidR="009170C9" w14:paraId="3DC27199" w14:textId="77777777" w:rsidTr="009170C9">
        <w:trPr>
          <w:trHeight w:val="576"/>
        </w:trPr>
        <w:tc>
          <w:tcPr>
            <w:tcW w:w="1739" w:type="dxa"/>
            <w:tcBorders>
              <w:top w:val="double" w:sz="4" w:space="0" w:color="auto"/>
              <w:left w:val="nil"/>
            </w:tcBorders>
            <w:vAlign w:val="center"/>
          </w:tcPr>
          <w:p w14:paraId="3DC27193" w14:textId="6D717615" w:rsidR="009170C9" w:rsidRDefault="009170C9" w:rsidP="009170C9">
            <w:pPr>
              <w:jc w:val="center"/>
            </w:pPr>
            <w:r>
              <w:rPr>
                <w:b/>
              </w:rPr>
              <w:t>Note</w:t>
            </w:r>
          </w:p>
        </w:tc>
        <w:tc>
          <w:tcPr>
            <w:tcW w:w="7261" w:type="dxa"/>
            <w:tcBorders>
              <w:top w:val="double" w:sz="4" w:space="0" w:color="auto"/>
              <w:right w:val="nil"/>
            </w:tcBorders>
            <w:vAlign w:val="center"/>
          </w:tcPr>
          <w:p w14:paraId="3DC27194" w14:textId="50E84249" w:rsidR="009170C9" w:rsidRDefault="009170C9" w:rsidP="009170C9">
            <w:pPr>
              <w:pStyle w:val="TableText"/>
              <w:jc w:val="both"/>
            </w:pPr>
            <w:r>
              <w:t xml:space="preserve">Mitigation Plans (MPs) are pre-determined actions to be taken associated with the occurrence of a specific contingency event </w:t>
            </w:r>
            <w:r>
              <w:rPr>
                <w:u w:val="single"/>
              </w:rPr>
              <w:t>if congestion management methods cannot resolve the post-contingency overload</w:t>
            </w:r>
            <w:r>
              <w:t>.  MPs are designed to be enacted Post-Contingency.  They are NOT pre-emptive congestion management actions.</w:t>
            </w:r>
          </w:p>
          <w:p w14:paraId="3DC27195" w14:textId="77777777" w:rsidR="009170C9" w:rsidRDefault="009170C9" w:rsidP="009170C9">
            <w:pPr>
              <w:pStyle w:val="TableText"/>
              <w:jc w:val="both"/>
            </w:pPr>
          </w:p>
          <w:p w14:paraId="3DC27196" w14:textId="77777777" w:rsidR="009170C9" w:rsidRDefault="009170C9" w:rsidP="009170C9">
            <w:pPr>
              <w:numPr>
                <w:ilvl w:val="0"/>
                <w:numId w:val="41"/>
              </w:numPr>
            </w:pPr>
            <w:r>
              <w:t>A MP is developed when SCED cannot fully resolve the constraint, OR</w:t>
            </w:r>
          </w:p>
          <w:p w14:paraId="3DC27197" w14:textId="77777777" w:rsidR="009170C9" w:rsidRDefault="009170C9" w:rsidP="009170C9">
            <w:pPr>
              <w:numPr>
                <w:ilvl w:val="0"/>
                <w:numId w:val="41"/>
              </w:numPr>
            </w:pPr>
            <w:r>
              <w:t>A MP is developed when there are no generator shift factors greater than or equal to 2% as indicated in EMS,</w:t>
            </w:r>
          </w:p>
          <w:p w14:paraId="3DC27198" w14:textId="77777777" w:rsidR="009170C9" w:rsidRDefault="009170C9" w:rsidP="009170C9">
            <w:pPr>
              <w:numPr>
                <w:ilvl w:val="0"/>
                <w:numId w:val="41"/>
              </w:numPr>
              <w:rPr>
                <w:b/>
                <w:u w:val="single"/>
              </w:rPr>
            </w:pPr>
            <w:r>
              <w:t>If a MP is used to alleviate the identified problem regardless of the contingency listed on the MP, make a log entry.</w:t>
            </w:r>
          </w:p>
        </w:tc>
      </w:tr>
      <w:tr w:rsidR="009170C9" w14:paraId="3DC271AA" w14:textId="77777777" w:rsidTr="009170C9">
        <w:trPr>
          <w:trHeight w:val="576"/>
        </w:trPr>
        <w:tc>
          <w:tcPr>
            <w:tcW w:w="1739" w:type="dxa"/>
            <w:tcBorders>
              <w:left w:val="nil"/>
              <w:bottom w:val="single" w:sz="4" w:space="0" w:color="auto"/>
            </w:tcBorders>
            <w:vAlign w:val="center"/>
          </w:tcPr>
          <w:p w14:paraId="3DC2719A" w14:textId="77777777" w:rsidR="009170C9" w:rsidRDefault="009170C9" w:rsidP="009170C9">
            <w:pPr>
              <w:jc w:val="center"/>
              <w:rPr>
                <w:b/>
              </w:rPr>
            </w:pPr>
            <w:r>
              <w:rPr>
                <w:b/>
              </w:rPr>
              <w:t>SCED</w:t>
            </w:r>
          </w:p>
          <w:p w14:paraId="3DC2719B" w14:textId="77777777" w:rsidR="009170C9" w:rsidRDefault="009170C9" w:rsidP="009170C9">
            <w:pPr>
              <w:jc w:val="center"/>
              <w:rPr>
                <w:b/>
              </w:rPr>
            </w:pPr>
            <w:r>
              <w:rPr>
                <w:b/>
              </w:rPr>
              <w:t xml:space="preserve">unable to </w:t>
            </w:r>
          </w:p>
          <w:p w14:paraId="3DC2719C" w14:textId="77777777" w:rsidR="009170C9" w:rsidRDefault="009170C9" w:rsidP="009170C9">
            <w:pPr>
              <w:jc w:val="center"/>
              <w:rPr>
                <w:b/>
              </w:rPr>
            </w:pPr>
            <w:r>
              <w:rPr>
                <w:b/>
              </w:rPr>
              <w:t>fully resolve</w:t>
            </w:r>
          </w:p>
          <w:p w14:paraId="3DC2719D" w14:textId="77777777" w:rsidR="009170C9" w:rsidRDefault="009170C9" w:rsidP="009170C9">
            <w:pPr>
              <w:jc w:val="center"/>
              <w:rPr>
                <w:b/>
              </w:rPr>
            </w:pPr>
            <w:r>
              <w:rPr>
                <w:b/>
              </w:rPr>
              <w:t>constraint</w:t>
            </w:r>
          </w:p>
        </w:tc>
        <w:tc>
          <w:tcPr>
            <w:tcW w:w="7261" w:type="dxa"/>
            <w:tcBorders>
              <w:bottom w:val="single" w:sz="4" w:space="0" w:color="auto"/>
              <w:right w:val="nil"/>
            </w:tcBorders>
            <w:vAlign w:val="center"/>
          </w:tcPr>
          <w:p w14:paraId="3DC2719E" w14:textId="77777777" w:rsidR="009170C9" w:rsidRDefault="009170C9" w:rsidP="009170C9">
            <w:pPr>
              <w:rPr>
                <w:b/>
                <w:u w:val="single"/>
              </w:rPr>
            </w:pPr>
            <w:r>
              <w:rPr>
                <w:b/>
                <w:u w:val="single"/>
              </w:rPr>
              <w:t>IF:</w:t>
            </w:r>
          </w:p>
          <w:p w14:paraId="3DC2719F" w14:textId="77777777" w:rsidR="009170C9" w:rsidRDefault="009170C9" w:rsidP="009170C9">
            <w:pPr>
              <w:numPr>
                <w:ilvl w:val="0"/>
                <w:numId w:val="39"/>
              </w:numPr>
            </w:pPr>
            <w:r>
              <w:t>SCED is unable to resolve a constraint;</w:t>
            </w:r>
          </w:p>
          <w:p w14:paraId="3DC271A0" w14:textId="77777777" w:rsidR="009170C9" w:rsidRDefault="009170C9" w:rsidP="009170C9">
            <w:pPr>
              <w:rPr>
                <w:b/>
                <w:u w:val="single"/>
              </w:rPr>
            </w:pPr>
            <w:r>
              <w:rPr>
                <w:b/>
                <w:u w:val="single"/>
              </w:rPr>
              <w:t>THEN:</w:t>
            </w:r>
          </w:p>
          <w:p w14:paraId="3DC271A1" w14:textId="77777777" w:rsidR="009170C9" w:rsidRDefault="009170C9" w:rsidP="009170C9">
            <w:pPr>
              <w:numPr>
                <w:ilvl w:val="0"/>
                <w:numId w:val="39"/>
              </w:numPr>
            </w:pPr>
            <w:r>
              <w:t>Keep constraint active in SCED,</w:t>
            </w:r>
          </w:p>
          <w:p w14:paraId="3DC271A2" w14:textId="77777777" w:rsidR="009170C9" w:rsidRDefault="009170C9" w:rsidP="009170C9">
            <w:pPr>
              <w:numPr>
                <w:ilvl w:val="0"/>
                <w:numId w:val="39"/>
              </w:numPr>
            </w:pPr>
            <w:r>
              <w:t>Verify a MP or TOAP exists for the contingency, and review the MP or TOAP with the impacted TO</w:t>
            </w:r>
          </w:p>
          <w:p w14:paraId="3DC271A3" w14:textId="77777777" w:rsidR="009170C9" w:rsidRDefault="009170C9" w:rsidP="009170C9">
            <w:pPr>
              <w:rPr>
                <w:b/>
                <w:u w:val="single"/>
              </w:rPr>
            </w:pPr>
            <w:r>
              <w:rPr>
                <w:b/>
                <w:u w:val="single"/>
              </w:rPr>
              <w:t xml:space="preserve"> IF:</w:t>
            </w:r>
          </w:p>
          <w:p w14:paraId="3DC271A4" w14:textId="77777777" w:rsidR="009170C9" w:rsidRDefault="009170C9" w:rsidP="009170C9">
            <w:pPr>
              <w:numPr>
                <w:ilvl w:val="0"/>
                <w:numId w:val="39"/>
              </w:numPr>
            </w:pPr>
            <w:r>
              <w:t>No MP or TOAP exists for the constraint;</w:t>
            </w:r>
          </w:p>
          <w:p w14:paraId="3DC271A5" w14:textId="77777777" w:rsidR="009170C9" w:rsidRDefault="009170C9" w:rsidP="009170C9">
            <w:pPr>
              <w:rPr>
                <w:b/>
                <w:u w:val="single"/>
              </w:rPr>
            </w:pPr>
            <w:r>
              <w:rPr>
                <w:b/>
                <w:u w:val="single"/>
              </w:rPr>
              <w:t>THEN:</w:t>
            </w:r>
          </w:p>
          <w:p w14:paraId="3DC271A6" w14:textId="77777777" w:rsidR="009170C9" w:rsidRDefault="009170C9" w:rsidP="009170C9">
            <w:pPr>
              <w:numPr>
                <w:ilvl w:val="0"/>
                <w:numId w:val="39"/>
              </w:numPr>
            </w:pPr>
            <w:r>
              <w:t>Keep constraint active in SCED,</w:t>
            </w:r>
          </w:p>
          <w:p w14:paraId="3DC271A7" w14:textId="77777777" w:rsidR="009170C9" w:rsidRDefault="009170C9" w:rsidP="009170C9">
            <w:pPr>
              <w:numPr>
                <w:ilvl w:val="0"/>
                <w:numId w:val="39"/>
              </w:numPr>
            </w:pPr>
            <w:r>
              <w:t xml:space="preserve">Coordinate with Operations Support Engineer to develop a MP </w:t>
            </w:r>
          </w:p>
          <w:p w14:paraId="3DC271A8" w14:textId="77777777" w:rsidR="009170C9" w:rsidRDefault="009170C9" w:rsidP="009170C9">
            <w:pPr>
              <w:numPr>
                <w:ilvl w:val="1"/>
                <w:numId w:val="39"/>
              </w:numPr>
            </w:pPr>
            <w:r>
              <w:t>If constraint exists due to an outage, a TOAP should be developed (see TOAP procedure),</w:t>
            </w:r>
          </w:p>
          <w:p w14:paraId="3DC271A9" w14:textId="77777777" w:rsidR="009170C9" w:rsidRDefault="009170C9" w:rsidP="009170C9">
            <w:pPr>
              <w:numPr>
                <w:ilvl w:val="0"/>
                <w:numId w:val="39"/>
              </w:numPr>
            </w:pPr>
            <w:r>
              <w:t>Issue a Transmission Watch if the MP or TOAP has not been developed within 30 minutes and the constraint remains violated in SCED.</w:t>
            </w:r>
          </w:p>
        </w:tc>
      </w:tr>
      <w:tr w:rsidR="009170C9" w14:paraId="3DC271BA" w14:textId="77777777" w:rsidTr="009170C9">
        <w:trPr>
          <w:trHeight w:val="386"/>
        </w:trPr>
        <w:tc>
          <w:tcPr>
            <w:tcW w:w="1739" w:type="dxa"/>
            <w:tcBorders>
              <w:left w:val="nil"/>
              <w:bottom w:val="single" w:sz="4" w:space="0" w:color="auto"/>
            </w:tcBorders>
            <w:vAlign w:val="center"/>
          </w:tcPr>
          <w:p w14:paraId="3DC271AB" w14:textId="77777777" w:rsidR="009170C9" w:rsidRDefault="009170C9" w:rsidP="009170C9">
            <w:pPr>
              <w:jc w:val="center"/>
              <w:rPr>
                <w:b/>
              </w:rPr>
            </w:pPr>
            <w:r>
              <w:rPr>
                <w:b/>
              </w:rPr>
              <w:t xml:space="preserve">&lt; 2% </w:t>
            </w:r>
          </w:p>
          <w:p w14:paraId="3DC271AC" w14:textId="77777777" w:rsidR="009170C9" w:rsidRDefault="009170C9" w:rsidP="009170C9">
            <w:pPr>
              <w:jc w:val="center"/>
              <w:rPr>
                <w:b/>
              </w:rPr>
            </w:pPr>
            <w:r>
              <w:rPr>
                <w:b/>
              </w:rPr>
              <w:t xml:space="preserve">Absolute </w:t>
            </w:r>
          </w:p>
          <w:p w14:paraId="3DC271AD" w14:textId="77777777" w:rsidR="009170C9" w:rsidRDefault="009170C9" w:rsidP="009170C9">
            <w:pPr>
              <w:jc w:val="center"/>
              <w:rPr>
                <w:b/>
              </w:rPr>
            </w:pPr>
            <w:r>
              <w:rPr>
                <w:b/>
              </w:rPr>
              <w:t>Shift</w:t>
            </w:r>
          </w:p>
          <w:p w14:paraId="3DC271AE" w14:textId="77777777" w:rsidR="009170C9" w:rsidRDefault="009170C9" w:rsidP="009170C9">
            <w:pPr>
              <w:jc w:val="center"/>
              <w:rPr>
                <w:b/>
              </w:rPr>
            </w:pPr>
            <w:r>
              <w:rPr>
                <w:b/>
              </w:rPr>
              <w:t xml:space="preserve">Factors </w:t>
            </w:r>
          </w:p>
        </w:tc>
        <w:tc>
          <w:tcPr>
            <w:tcW w:w="7261" w:type="dxa"/>
            <w:tcBorders>
              <w:bottom w:val="single" w:sz="4" w:space="0" w:color="auto"/>
              <w:right w:val="nil"/>
            </w:tcBorders>
            <w:vAlign w:val="center"/>
          </w:tcPr>
          <w:p w14:paraId="3DC271AF" w14:textId="77777777" w:rsidR="009170C9" w:rsidRDefault="009170C9" w:rsidP="009170C9">
            <w:pPr>
              <w:rPr>
                <w:b/>
                <w:u w:val="single"/>
              </w:rPr>
            </w:pPr>
            <w:r>
              <w:rPr>
                <w:b/>
                <w:u w:val="single"/>
              </w:rPr>
              <w:t>IF:</w:t>
            </w:r>
          </w:p>
          <w:p w14:paraId="3DC271B0" w14:textId="2B250F00" w:rsidR="009170C9" w:rsidRDefault="009170C9" w:rsidP="009170C9">
            <w:pPr>
              <w:numPr>
                <w:ilvl w:val="0"/>
                <w:numId w:val="47"/>
              </w:numPr>
            </w:pPr>
            <w:r>
              <w:t>A constraint exists for which there are no generator shift factors greater than or equal to 2% as indicated in EMS;</w:t>
            </w:r>
          </w:p>
          <w:p w14:paraId="3DC271B1" w14:textId="77777777" w:rsidR="009170C9" w:rsidRDefault="009170C9" w:rsidP="009170C9">
            <w:pPr>
              <w:rPr>
                <w:b/>
                <w:u w:val="single"/>
              </w:rPr>
            </w:pPr>
            <w:r>
              <w:rPr>
                <w:b/>
                <w:u w:val="single"/>
              </w:rPr>
              <w:t>THEN:</w:t>
            </w:r>
          </w:p>
          <w:p w14:paraId="3DC271B2" w14:textId="77777777" w:rsidR="009170C9" w:rsidRDefault="009170C9" w:rsidP="009170C9">
            <w:pPr>
              <w:numPr>
                <w:ilvl w:val="0"/>
                <w:numId w:val="39"/>
              </w:numPr>
            </w:pPr>
            <w:r>
              <w:t>DO NOT activate the constraint in SCED</w:t>
            </w:r>
          </w:p>
          <w:p w14:paraId="3DC271B3" w14:textId="77777777" w:rsidR="009170C9" w:rsidRDefault="009170C9" w:rsidP="009170C9">
            <w:pPr>
              <w:numPr>
                <w:ilvl w:val="0"/>
                <w:numId w:val="47"/>
              </w:numPr>
            </w:pPr>
            <w:r>
              <w:t>Verify a MP or TOAP exists for the contingency, and review the MP or TOAP with the impacted TO</w:t>
            </w:r>
          </w:p>
          <w:p w14:paraId="3DC271B4" w14:textId="77777777" w:rsidR="009170C9" w:rsidRDefault="009170C9" w:rsidP="009170C9">
            <w:pPr>
              <w:rPr>
                <w:b/>
                <w:u w:val="single"/>
              </w:rPr>
            </w:pPr>
            <w:r>
              <w:rPr>
                <w:b/>
                <w:u w:val="single"/>
              </w:rPr>
              <w:t>IF:</w:t>
            </w:r>
          </w:p>
          <w:p w14:paraId="3DC271B5" w14:textId="77777777" w:rsidR="009170C9" w:rsidRDefault="009170C9" w:rsidP="009170C9">
            <w:pPr>
              <w:numPr>
                <w:ilvl w:val="0"/>
                <w:numId w:val="39"/>
              </w:numPr>
            </w:pPr>
            <w:r>
              <w:t>No MP or TOAP exists for the constraint;</w:t>
            </w:r>
          </w:p>
          <w:p w14:paraId="3DC271B6" w14:textId="77777777" w:rsidR="009170C9" w:rsidRDefault="009170C9" w:rsidP="009170C9">
            <w:pPr>
              <w:rPr>
                <w:b/>
                <w:u w:val="single"/>
              </w:rPr>
            </w:pPr>
            <w:r>
              <w:rPr>
                <w:b/>
                <w:u w:val="single"/>
              </w:rPr>
              <w:t>THEN:</w:t>
            </w:r>
          </w:p>
          <w:p w14:paraId="3DC271B7" w14:textId="77777777" w:rsidR="009170C9" w:rsidRDefault="009170C9" w:rsidP="009170C9">
            <w:pPr>
              <w:numPr>
                <w:ilvl w:val="0"/>
                <w:numId w:val="47"/>
              </w:numPr>
            </w:pPr>
            <w:r>
              <w:t>Coordinate with the Operations Support Engineer to develop MP</w:t>
            </w:r>
          </w:p>
          <w:p w14:paraId="3DC271B8" w14:textId="77777777" w:rsidR="009170C9" w:rsidRDefault="009170C9" w:rsidP="009170C9">
            <w:pPr>
              <w:numPr>
                <w:ilvl w:val="1"/>
                <w:numId w:val="47"/>
              </w:numPr>
            </w:pPr>
            <w:r>
              <w:t>If contingency exists due to an outage, a TOAP should be developed (see TOAP procedure)</w:t>
            </w:r>
          </w:p>
          <w:p w14:paraId="3DC271B9" w14:textId="77777777" w:rsidR="009170C9" w:rsidRDefault="009170C9" w:rsidP="009170C9">
            <w:pPr>
              <w:numPr>
                <w:ilvl w:val="0"/>
                <w:numId w:val="47"/>
              </w:numPr>
            </w:pPr>
            <w:r>
              <w:lastRenderedPageBreak/>
              <w:t>Issue a Transmission Watch if the MP or TOAP has not been developed within 30 minutes.</w:t>
            </w:r>
          </w:p>
        </w:tc>
      </w:tr>
      <w:tr w:rsidR="009170C9" w14:paraId="3DC271C2" w14:textId="77777777" w:rsidTr="009170C9">
        <w:trPr>
          <w:trHeight w:val="386"/>
        </w:trPr>
        <w:tc>
          <w:tcPr>
            <w:tcW w:w="1739" w:type="dxa"/>
            <w:tcBorders>
              <w:left w:val="nil"/>
              <w:bottom w:val="single" w:sz="4" w:space="0" w:color="auto"/>
            </w:tcBorders>
            <w:vAlign w:val="center"/>
          </w:tcPr>
          <w:p w14:paraId="3DC271BB" w14:textId="77777777" w:rsidR="009170C9" w:rsidRDefault="009170C9" w:rsidP="009170C9">
            <w:pPr>
              <w:jc w:val="center"/>
              <w:rPr>
                <w:b/>
              </w:rPr>
            </w:pPr>
            <w:r>
              <w:rPr>
                <w:b/>
              </w:rPr>
              <w:lastRenderedPageBreak/>
              <w:t>TO</w:t>
            </w:r>
          </w:p>
          <w:p w14:paraId="3DC271BC" w14:textId="77777777" w:rsidR="009170C9" w:rsidRDefault="009170C9" w:rsidP="009170C9">
            <w:pPr>
              <w:jc w:val="center"/>
              <w:rPr>
                <w:b/>
              </w:rPr>
            </w:pPr>
            <w:r>
              <w:rPr>
                <w:b/>
              </w:rPr>
              <w:t>Issue</w:t>
            </w:r>
          </w:p>
        </w:tc>
        <w:tc>
          <w:tcPr>
            <w:tcW w:w="7261" w:type="dxa"/>
            <w:tcBorders>
              <w:bottom w:val="single" w:sz="4" w:space="0" w:color="auto"/>
              <w:right w:val="nil"/>
            </w:tcBorders>
            <w:vAlign w:val="center"/>
          </w:tcPr>
          <w:p w14:paraId="3DC271BD" w14:textId="77777777" w:rsidR="009170C9" w:rsidRDefault="009170C9" w:rsidP="009170C9">
            <w:pPr>
              <w:rPr>
                <w:b/>
                <w:u w:val="single"/>
              </w:rPr>
            </w:pPr>
            <w:r>
              <w:rPr>
                <w:b/>
                <w:u w:val="single"/>
              </w:rPr>
              <w:t>IF:</w:t>
            </w:r>
          </w:p>
          <w:p w14:paraId="3DC271BE" w14:textId="77777777" w:rsidR="009170C9" w:rsidRDefault="009170C9" w:rsidP="009170C9">
            <w:pPr>
              <w:numPr>
                <w:ilvl w:val="0"/>
                <w:numId w:val="47"/>
              </w:numPr>
            </w:pPr>
            <w:r>
              <w:t>Notified by a TO that it will take more time to implement the MP than is identified on the MP;</w:t>
            </w:r>
          </w:p>
          <w:p w14:paraId="3DC271BF" w14:textId="77777777" w:rsidR="009170C9" w:rsidRDefault="009170C9" w:rsidP="009170C9">
            <w:pPr>
              <w:rPr>
                <w:b/>
                <w:u w:val="single"/>
              </w:rPr>
            </w:pPr>
            <w:r>
              <w:rPr>
                <w:b/>
                <w:u w:val="single"/>
              </w:rPr>
              <w:t>THEN:</w:t>
            </w:r>
          </w:p>
          <w:p w14:paraId="3DC271C0" w14:textId="77777777" w:rsidR="009170C9" w:rsidRDefault="009170C9" w:rsidP="009170C9">
            <w:pPr>
              <w:numPr>
                <w:ilvl w:val="0"/>
                <w:numId w:val="39"/>
              </w:numPr>
            </w:pPr>
            <w:r>
              <w:t>Notify the Operations Support Engineer to restudy and modify MP,</w:t>
            </w:r>
          </w:p>
          <w:p w14:paraId="3DC271C1" w14:textId="77777777" w:rsidR="009170C9" w:rsidRDefault="009170C9" w:rsidP="009170C9">
            <w:pPr>
              <w:numPr>
                <w:ilvl w:val="0"/>
                <w:numId w:val="39"/>
              </w:numPr>
              <w:rPr>
                <w:b/>
                <w:u w:val="single"/>
              </w:rPr>
            </w:pPr>
            <w:r>
              <w:t>Log actions taken</w:t>
            </w:r>
          </w:p>
        </w:tc>
      </w:tr>
      <w:tr w:rsidR="009170C9" w14:paraId="3DC271CF" w14:textId="77777777" w:rsidTr="009170C9">
        <w:trPr>
          <w:trHeight w:val="576"/>
        </w:trPr>
        <w:tc>
          <w:tcPr>
            <w:tcW w:w="1739" w:type="dxa"/>
            <w:tcBorders>
              <w:left w:val="nil"/>
              <w:bottom w:val="single" w:sz="4" w:space="0" w:color="auto"/>
            </w:tcBorders>
            <w:vAlign w:val="center"/>
          </w:tcPr>
          <w:p w14:paraId="3DC271C3" w14:textId="77777777" w:rsidR="009170C9" w:rsidRDefault="009170C9" w:rsidP="009170C9">
            <w:pPr>
              <w:jc w:val="center"/>
              <w:rPr>
                <w:b/>
              </w:rPr>
            </w:pPr>
            <w:r>
              <w:rPr>
                <w:b/>
              </w:rPr>
              <w:t>Issue</w:t>
            </w:r>
          </w:p>
          <w:p w14:paraId="3DC271C4" w14:textId="77777777" w:rsidR="009170C9" w:rsidRDefault="009170C9" w:rsidP="009170C9">
            <w:pPr>
              <w:jc w:val="center"/>
              <w:rPr>
                <w:b/>
              </w:rPr>
            </w:pPr>
            <w:r>
              <w:rPr>
                <w:b/>
              </w:rPr>
              <w:t>Watch</w:t>
            </w:r>
          </w:p>
        </w:tc>
        <w:tc>
          <w:tcPr>
            <w:tcW w:w="7261" w:type="dxa"/>
            <w:tcBorders>
              <w:bottom w:val="single" w:sz="4" w:space="0" w:color="auto"/>
              <w:right w:val="nil"/>
            </w:tcBorders>
            <w:vAlign w:val="center"/>
          </w:tcPr>
          <w:p w14:paraId="3DC271C5" w14:textId="77777777" w:rsidR="009170C9" w:rsidRDefault="009170C9" w:rsidP="009170C9">
            <w:pPr>
              <w:pStyle w:val="TableText"/>
            </w:pPr>
            <w:r>
              <w:t>When issuing a Transmission Watch for an unsolved post-contingency overload (and waiting on MP or TOAP to be developed:</w:t>
            </w:r>
          </w:p>
          <w:p w14:paraId="3DC271C6" w14:textId="77777777" w:rsidR="009170C9" w:rsidRDefault="009170C9" w:rsidP="009170C9">
            <w:pPr>
              <w:pStyle w:val="TableText"/>
            </w:pPr>
          </w:p>
          <w:p w14:paraId="3DC271C7" w14:textId="77777777" w:rsidR="009170C9" w:rsidRDefault="009170C9" w:rsidP="007E512D">
            <w:pPr>
              <w:pStyle w:val="TableText"/>
              <w:numPr>
                <w:ilvl w:val="0"/>
                <w:numId w:val="112"/>
              </w:numPr>
            </w:pPr>
            <w:r>
              <w:t>Make Hotline call to TOs</w:t>
            </w:r>
          </w:p>
          <w:p w14:paraId="3DC271C8" w14:textId="76EA3058" w:rsidR="009170C9" w:rsidRDefault="009170C9" w:rsidP="007E512D">
            <w:pPr>
              <w:pStyle w:val="TableText"/>
              <w:numPr>
                <w:ilvl w:val="0"/>
                <w:numId w:val="112"/>
              </w:numPr>
            </w:pPr>
            <w:r>
              <w:t xml:space="preserve">Coordinate with the Real-Time Operator to call QSEs </w:t>
            </w:r>
          </w:p>
          <w:p w14:paraId="3DC271C9" w14:textId="082D29B5" w:rsidR="009170C9" w:rsidRDefault="009170C9" w:rsidP="007E512D">
            <w:pPr>
              <w:pStyle w:val="TableText"/>
              <w:numPr>
                <w:ilvl w:val="0"/>
                <w:numId w:val="112"/>
              </w:numPr>
            </w:pPr>
            <w:r>
              <w:t xml:space="preserve">Post message on the </w:t>
            </w:r>
            <w:r w:rsidRPr="00ED58B1">
              <w:t>ERCOT Website</w:t>
            </w:r>
          </w:p>
          <w:p w14:paraId="3DC271CA" w14:textId="77777777" w:rsidR="009170C9" w:rsidRDefault="009170C9" w:rsidP="009170C9">
            <w:pPr>
              <w:pStyle w:val="TableText"/>
            </w:pPr>
          </w:p>
          <w:p w14:paraId="3DC271CB" w14:textId="354D2BBA" w:rsidR="009170C9" w:rsidRDefault="009170C9" w:rsidP="009170C9">
            <w:pPr>
              <w:pStyle w:val="TableText"/>
              <w:rPr>
                <w:b/>
                <w:highlight w:val="yellow"/>
                <w:u w:val="single"/>
              </w:rPr>
            </w:pPr>
            <w:r>
              <w:rPr>
                <w:b/>
                <w:highlight w:val="yellow"/>
                <w:u w:val="single"/>
              </w:rPr>
              <w:t xml:space="preserve">T#34 – Typical Hotline Script for Transmission Watch for Post-Contingency Overload </w:t>
            </w:r>
          </w:p>
          <w:p w14:paraId="3DC271CC" w14:textId="77777777" w:rsidR="009170C9" w:rsidRDefault="009170C9" w:rsidP="009170C9">
            <w:pPr>
              <w:pStyle w:val="TableText"/>
              <w:jc w:val="both"/>
            </w:pPr>
          </w:p>
          <w:p w14:paraId="3DC271CD" w14:textId="47A5B755" w:rsidR="009170C9" w:rsidRDefault="009170C9" w:rsidP="009170C9">
            <w:pPr>
              <w:pStyle w:val="TableText"/>
              <w:rPr>
                <w:color w:val="FF0000"/>
                <w:u w:val="single"/>
              </w:rPr>
            </w:pPr>
            <w:r>
              <w:rPr>
                <w:b/>
                <w:highlight w:val="yellow"/>
                <w:u w:val="single"/>
              </w:rPr>
              <w:t xml:space="preserve">Typical </w:t>
            </w:r>
            <w:r w:rsidRPr="00ED58B1">
              <w:rPr>
                <w:b/>
                <w:highlight w:val="yellow"/>
                <w:u w:val="single"/>
              </w:rPr>
              <w:t>ERCOT Website</w:t>
            </w:r>
            <w:r>
              <w:rPr>
                <w:b/>
                <w:highlight w:val="yellow"/>
                <w:u w:val="single"/>
              </w:rPr>
              <w:t xml:space="preserve"> Posting Script:</w:t>
            </w:r>
            <w:r>
              <w:rPr>
                <w:color w:val="FF0000"/>
                <w:u w:val="single"/>
              </w:rPr>
              <w:t xml:space="preserve"> </w:t>
            </w:r>
          </w:p>
          <w:p w14:paraId="3DC271CE" w14:textId="7C5210C4" w:rsidR="009170C9" w:rsidRDefault="009170C9" w:rsidP="009170C9">
            <w:pPr>
              <w:pStyle w:val="TableText"/>
              <w:jc w:val="both"/>
              <w:rPr>
                <w:b/>
                <w:u w:val="single"/>
              </w:rPr>
            </w:pPr>
            <w:r>
              <w:t>At [xx:xx] a Transmission Watch was issued due to the post-contingency overload in the [geographical area], [ manual actions are being performed to reduce the post-contingency overload] a [mitigation plan/temporary outage action plan] is being developed.</w:t>
            </w:r>
          </w:p>
        </w:tc>
      </w:tr>
      <w:tr w:rsidR="009170C9" w14:paraId="3DC271DA" w14:textId="77777777" w:rsidTr="009170C9">
        <w:trPr>
          <w:trHeight w:val="576"/>
        </w:trPr>
        <w:tc>
          <w:tcPr>
            <w:tcW w:w="1739" w:type="dxa"/>
            <w:tcBorders>
              <w:left w:val="nil"/>
              <w:bottom w:val="single" w:sz="4" w:space="0" w:color="auto"/>
            </w:tcBorders>
            <w:vAlign w:val="center"/>
          </w:tcPr>
          <w:p w14:paraId="3DC271D0" w14:textId="77777777" w:rsidR="009170C9" w:rsidRDefault="009170C9" w:rsidP="009170C9">
            <w:pPr>
              <w:jc w:val="center"/>
              <w:rPr>
                <w:b/>
              </w:rPr>
            </w:pPr>
            <w:r>
              <w:rPr>
                <w:b/>
              </w:rPr>
              <w:t>Cancel</w:t>
            </w:r>
          </w:p>
          <w:p w14:paraId="3DC271D1" w14:textId="77777777" w:rsidR="009170C9" w:rsidRDefault="009170C9" w:rsidP="009170C9">
            <w:pPr>
              <w:jc w:val="center"/>
              <w:rPr>
                <w:b/>
              </w:rPr>
            </w:pPr>
            <w:r>
              <w:rPr>
                <w:b/>
              </w:rPr>
              <w:t>Watch</w:t>
            </w:r>
          </w:p>
        </w:tc>
        <w:tc>
          <w:tcPr>
            <w:tcW w:w="7261" w:type="dxa"/>
            <w:tcBorders>
              <w:bottom w:val="single" w:sz="4" w:space="0" w:color="auto"/>
              <w:right w:val="nil"/>
            </w:tcBorders>
            <w:vAlign w:val="center"/>
          </w:tcPr>
          <w:p w14:paraId="3DC271D2" w14:textId="77777777" w:rsidR="009170C9" w:rsidRDefault="009170C9" w:rsidP="009170C9">
            <w:pPr>
              <w:pStyle w:val="TableText"/>
            </w:pPr>
            <w:r>
              <w:t>When the MP or TOAP has been developed, cancel the Watch:</w:t>
            </w:r>
          </w:p>
          <w:p w14:paraId="3DC271D3" w14:textId="77777777" w:rsidR="009170C9" w:rsidRDefault="009170C9" w:rsidP="009170C9">
            <w:pPr>
              <w:pStyle w:val="TableText"/>
            </w:pPr>
          </w:p>
          <w:p w14:paraId="3DC271D4" w14:textId="77777777" w:rsidR="009170C9" w:rsidRDefault="009170C9" w:rsidP="007E512D">
            <w:pPr>
              <w:pStyle w:val="TableText"/>
              <w:numPr>
                <w:ilvl w:val="0"/>
                <w:numId w:val="112"/>
              </w:numPr>
            </w:pPr>
            <w:r>
              <w:t>Make Hotline call to TOs</w:t>
            </w:r>
          </w:p>
          <w:p w14:paraId="3DC271D5" w14:textId="114D9A8E" w:rsidR="009170C9" w:rsidRDefault="009170C9" w:rsidP="007E512D">
            <w:pPr>
              <w:pStyle w:val="TableText"/>
              <w:numPr>
                <w:ilvl w:val="0"/>
                <w:numId w:val="112"/>
              </w:numPr>
            </w:pPr>
            <w:r>
              <w:t>Coordinate with the Real-Time Operator to call QSEs</w:t>
            </w:r>
          </w:p>
          <w:p w14:paraId="3DC271D6" w14:textId="3B7702A8" w:rsidR="009170C9" w:rsidRDefault="009170C9" w:rsidP="007E512D">
            <w:pPr>
              <w:pStyle w:val="TableText"/>
              <w:numPr>
                <w:ilvl w:val="0"/>
                <w:numId w:val="112"/>
              </w:numPr>
            </w:pPr>
            <w:r>
              <w:t xml:space="preserve">Cancel message on </w:t>
            </w:r>
            <w:r w:rsidRPr="00ED58B1">
              <w:t>ERCOT Website</w:t>
            </w:r>
          </w:p>
          <w:p w14:paraId="3DC271D7" w14:textId="77777777" w:rsidR="009170C9" w:rsidRDefault="009170C9" w:rsidP="009170C9">
            <w:pPr>
              <w:pStyle w:val="TableText"/>
            </w:pPr>
          </w:p>
          <w:p w14:paraId="3DC271D9" w14:textId="0DAEEF23" w:rsidR="009170C9" w:rsidRDefault="009170C9" w:rsidP="009170C9">
            <w:pPr>
              <w:pStyle w:val="TableText"/>
            </w:pPr>
            <w:r>
              <w:rPr>
                <w:b/>
                <w:highlight w:val="yellow"/>
                <w:u w:val="single"/>
              </w:rPr>
              <w:t>T#35 – Typical Hotline Script to Cancel Transmission Watch for Post-Contingency Overload</w:t>
            </w:r>
          </w:p>
        </w:tc>
      </w:tr>
      <w:tr w:rsidR="009170C9" w14:paraId="3DC271E4" w14:textId="77777777" w:rsidTr="009170C9">
        <w:trPr>
          <w:trHeight w:val="576"/>
        </w:trPr>
        <w:tc>
          <w:tcPr>
            <w:tcW w:w="1739" w:type="dxa"/>
            <w:tcBorders>
              <w:left w:val="nil"/>
              <w:bottom w:val="single" w:sz="4" w:space="0" w:color="auto"/>
            </w:tcBorders>
            <w:vAlign w:val="center"/>
          </w:tcPr>
          <w:p w14:paraId="3DC271DB" w14:textId="77777777" w:rsidR="009170C9" w:rsidRDefault="009170C9" w:rsidP="009170C9">
            <w:pPr>
              <w:jc w:val="center"/>
              <w:rPr>
                <w:b/>
              </w:rPr>
            </w:pPr>
            <w:r>
              <w:rPr>
                <w:b/>
              </w:rPr>
              <w:t>Contingency</w:t>
            </w:r>
          </w:p>
          <w:p w14:paraId="3DC271DC" w14:textId="77777777" w:rsidR="009170C9" w:rsidRDefault="009170C9" w:rsidP="009170C9">
            <w:pPr>
              <w:jc w:val="center"/>
              <w:rPr>
                <w:b/>
              </w:rPr>
            </w:pPr>
            <w:r>
              <w:rPr>
                <w:b/>
              </w:rPr>
              <w:t>Occurs</w:t>
            </w:r>
          </w:p>
        </w:tc>
        <w:tc>
          <w:tcPr>
            <w:tcW w:w="7261" w:type="dxa"/>
            <w:tcBorders>
              <w:bottom w:val="single" w:sz="4" w:space="0" w:color="auto"/>
              <w:right w:val="nil"/>
            </w:tcBorders>
            <w:vAlign w:val="center"/>
          </w:tcPr>
          <w:p w14:paraId="3DC271DD" w14:textId="77777777" w:rsidR="009170C9" w:rsidRDefault="009170C9" w:rsidP="009170C9">
            <w:pPr>
              <w:pStyle w:val="TableText"/>
              <w:jc w:val="both"/>
              <w:rPr>
                <w:b/>
                <w:u w:val="single"/>
              </w:rPr>
            </w:pPr>
            <w:r>
              <w:rPr>
                <w:b/>
                <w:u w:val="single"/>
              </w:rPr>
              <w:t>IF:</w:t>
            </w:r>
          </w:p>
          <w:p w14:paraId="3DC271DE" w14:textId="77777777" w:rsidR="009170C9" w:rsidRDefault="009170C9" w:rsidP="009170C9">
            <w:pPr>
              <w:pStyle w:val="TableText"/>
              <w:numPr>
                <w:ilvl w:val="0"/>
                <w:numId w:val="39"/>
              </w:numPr>
              <w:jc w:val="both"/>
            </w:pPr>
            <w:r>
              <w:t>The anticipated contingency takes place;</w:t>
            </w:r>
          </w:p>
          <w:p w14:paraId="3DC271DF" w14:textId="77777777" w:rsidR="009170C9" w:rsidRDefault="009170C9" w:rsidP="009170C9">
            <w:pPr>
              <w:pStyle w:val="TableText"/>
              <w:jc w:val="both"/>
              <w:rPr>
                <w:b/>
                <w:u w:val="single"/>
              </w:rPr>
            </w:pPr>
            <w:r>
              <w:rPr>
                <w:b/>
                <w:u w:val="single"/>
              </w:rPr>
              <w:t>THEN:</w:t>
            </w:r>
          </w:p>
          <w:p w14:paraId="3DC271E0" w14:textId="77777777" w:rsidR="009170C9" w:rsidRDefault="009170C9" w:rsidP="009170C9">
            <w:pPr>
              <w:pStyle w:val="TableText"/>
              <w:numPr>
                <w:ilvl w:val="0"/>
                <w:numId w:val="39"/>
              </w:numPr>
              <w:jc w:val="both"/>
            </w:pPr>
            <w:r>
              <w:t>Instruct (if necessary) the implementation of the MP or TOAP to the impacted TO,</w:t>
            </w:r>
          </w:p>
          <w:p w14:paraId="3DC271E1" w14:textId="77777777" w:rsidR="009170C9" w:rsidRDefault="009170C9" w:rsidP="009170C9">
            <w:pPr>
              <w:pStyle w:val="TableText"/>
              <w:numPr>
                <w:ilvl w:val="0"/>
                <w:numId w:val="39"/>
              </w:numPr>
              <w:jc w:val="both"/>
            </w:pPr>
            <w:r>
              <w:t>Respond as quickly as possible to requests made by the TO in accordance with the MP,</w:t>
            </w:r>
          </w:p>
          <w:p w14:paraId="3DC271E2" w14:textId="77777777" w:rsidR="009170C9" w:rsidRDefault="009170C9" w:rsidP="009170C9">
            <w:pPr>
              <w:pStyle w:val="TableText"/>
              <w:numPr>
                <w:ilvl w:val="0"/>
                <w:numId w:val="39"/>
              </w:numPr>
              <w:jc w:val="both"/>
            </w:pPr>
            <w:r>
              <w:t>If necessary, continue to use congestion management methods for post-contingency loading after initiating the MP.</w:t>
            </w:r>
          </w:p>
          <w:p w14:paraId="3DC271E3" w14:textId="77777777" w:rsidR="009170C9" w:rsidRDefault="009170C9" w:rsidP="009170C9">
            <w:pPr>
              <w:pStyle w:val="TableText"/>
              <w:numPr>
                <w:ilvl w:val="0"/>
                <w:numId w:val="39"/>
              </w:numPr>
              <w:jc w:val="both"/>
            </w:pPr>
            <w:r>
              <w:t>Notify the TO when the system can be returned to normal.</w:t>
            </w:r>
          </w:p>
        </w:tc>
      </w:tr>
      <w:tr w:rsidR="009170C9" w14:paraId="3DC271E7" w14:textId="77777777" w:rsidTr="009170C9">
        <w:trPr>
          <w:trHeight w:val="576"/>
        </w:trPr>
        <w:tc>
          <w:tcPr>
            <w:tcW w:w="1739" w:type="dxa"/>
            <w:tcBorders>
              <w:left w:val="nil"/>
              <w:bottom w:val="single" w:sz="4" w:space="0" w:color="auto"/>
            </w:tcBorders>
            <w:vAlign w:val="center"/>
          </w:tcPr>
          <w:p w14:paraId="3DC271E5" w14:textId="71FEEE0C" w:rsidR="009170C9" w:rsidRDefault="009170C9" w:rsidP="009170C9">
            <w:pPr>
              <w:jc w:val="center"/>
              <w:rPr>
                <w:b/>
              </w:rPr>
            </w:pPr>
            <w:r>
              <w:rPr>
                <w:b/>
              </w:rPr>
              <w:t>Log</w:t>
            </w:r>
          </w:p>
        </w:tc>
        <w:tc>
          <w:tcPr>
            <w:tcW w:w="7261" w:type="dxa"/>
            <w:tcBorders>
              <w:bottom w:val="single" w:sz="4" w:space="0" w:color="auto"/>
              <w:right w:val="nil"/>
            </w:tcBorders>
            <w:vAlign w:val="center"/>
          </w:tcPr>
          <w:p w14:paraId="3DC271E6" w14:textId="77777777" w:rsidR="009170C9" w:rsidRDefault="009170C9" w:rsidP="009170C9">
            <w:pPr>
              <w:pStyle w:val="TableText"/>
              <w:jc w:val="both"/>
              <w:rPr>
                <w:b/>
                <w:u w:val="single"/>
              </w:rPr>
            </w:pPr>
            <w:r>
              <w:t>Log all actions.</w:t>
            </w:r>
          </w:p>
        </w:tc>
      </w:tr>
      <w:tr w:rsidR="009170C9" w14:paraId="3DC271E9" w14:textId="77777777" w:rsidTr="009170C9">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3DC271E8" w14:textId="77777777" w:rsidR="009170C9" w:rsidRDefault="009170C9" w:rsidP="00357506">
            <w:pPr>
              <w:pStyle w:val="Heading3"/>
            </w:pPr>
            <w:bookmarkStart w:id="250" w:name="_Temporary_Outage_Action"/>
            <w:bookmarkEnd w:id="250"/>
            <w:r>
              <w:lastRenderedPageBreak/>
              <w:t>Temporary Outage Action Plan (TOAP)</w:t>
            </w:r>
          </w:p>
        </w:tc>
      </w:tr>
      <w:tr w:rsidR="009170C9" w14:paraId="3DC271EE" w14:textId="77777777" w:rsidTr="009170C9">
        <w:trPr>
          <w:trHeight w:val="576"/>
        </w:trPr>
        <w:tc>
          <w:tcPr>
            <w:tcW w:w="1739" w:type="dxa"/>
            <w:tcBorders>
              <w:top w:val="double" w:sz="4" w:space="0" w:color="auto"/>
              <w:left w:val="nil"/>
              <w:bottom w:val="single" w:sz="4" w:space="0" w:color="auto"/>
            </w:tcBorders>
            <w:vAlign w:val="center"/>
          </w:tcPr>
          <w:p w14:paraId="3DC271EA" w14:textId="1FE44B60" w:rsidR="009170C9" w:rsidRDefault="009170C9" w:rsidP="009170C9">
            <w:pPr>
              <w:jc w:val="center"/>
              <w:rPr>
                <w:b/>
              </w:rPr>
            </w:pPr>
            <w:r>
              <w:rPr>
                <w:b/>
              </w:rPr>
              <w:t>Note</w:t>
            </w:r>
          </w:p>
        </w:tc>
        <w:tc>
          <w:tcPr>
            <w:tcW w:w="7261" w:type="dxa"/>
            <w:tcBorders>
              <w:top w:val="double" w:sz="4" w:space="0" w:color="auto"/>
              <w:bottom w:val="single" w:sz="4" w:space="0" w:color="auto"/>
              <w:right w:val="nil"/>
            </w:tcBorders>
            <w:vAlign w:val="center"/>
          </w:tcPr>
          <w:p w14:paraId="3DC271EB" w14:textId="77777777" w:rsidR="009170C9" w:rsidRDefault="009170C9" w:rsidP="009170C9">
            <w:r>
              <w:t xml:space="preserve">TOAPs are temporary since they are outage related  </w:t>
            </w:r>
          </w:p>
          <w:p w14:paraId="3DC271EC" w14:textId="77777777" w:rsidR="009170C9" w:rsidRDefault="009170C9" w:rsidP="009170C9">
            <w:pPr>
              <w:numPr>
                <w:ilvl w:val="0"/>
                <w:numId w:val="41"/>
              </w:numPr>
            </w:pPr>
            <w:r>
              <w:t>A TOAP is developed when there is no generation shift factors greater than or equal to 2% as indicated in EMS, OR</w:t>
            </w:r>
          </w:p>
          <w:p w14:paraId="3DC271ED" w14:textId="77777777" w:rsidR="009170C9" w:rsidRDefault="009170C9" w:rsidP="009170C9">
            <w:pPr>
              <w:numPr>
                <w:ilvl w:val="0"/>
                <w:numId w:val="41"/>
              </w:numPr>
              <w:rPr>
                <w:b/>
                <w:u w:val="single"/>
              </w:rPr>
            </w:pPr>
            <w:r>
              <w:t>A TOAP is developed when SCED cannot fully resolve the constraint</w:t>
            </w:r>
          </w:p>
        </w:tc>
      </w:tr>
      <w:tr w:rsidR="009170C9" w14:paraId="3DC271F6" w14:textId="77777777" w:rsidTr="009170C9">
        <w:trPr>
          <w:trHeight w:val="576"/>
        </w:trPr>
        <w:tc>
          <w:tcPr>
            <w:tcW w:w="1739" w:type="dxa"/>
            <w:tcBorders>
              <w:top w:val="single" w:sz="4" w:space="0" w:color="auto"/>
              <w:left w:val="nil"/>
              <w:bottom w:val="single" w:sz="4" w:space="0" w:color="auto"/>
            </w:tcBorders>
            <w:vAlign w:val="center"/>
          </w:tcPr>
          <w:p w14:paraId="3DC271EF" w14:textId="77777777" w:rsidR="009170C9" w:rsidRDefault="009170C9" w:rsidP="009170C9">
            <w:pPr>
              <w:jc w:val="center"/>
              <w:rPr>
                <w:b/>
              </w:rPr>
            </w:pPr>
            <w:r>
              <w:rPr>
                <w:b/>
              </w:rPr>
              <w:t>Planned</w:t>
            </w:r>
          </w:p>
          <w:p w14:paraId="3DC271F0" w14:textId="77777777" w:rsidR="009170C9" w:rsidRDefault="009170C9" w:rsidP="009170C9">
            <w:pPr>
              <w:jc w:val="center"/>
              <w:rPr>
                <w:b/>
              </w:rPr>
            </w:pPr>
            <w:r>
              <w:rPr>
                <w:b/>
              </w:rPr>
              <w:t>Outage</w:t>
            </w:r>
          </w:p>
        </w:tc>
        <w:tc>
          <w:tcPr>
            <w:tcW w:w="7261" w:type="dxa"/>
            <w:tcBorders>
              <w:top w:val="single" w:sz="4" w:space="0" w:color="auto"/>
              <w:bottom w:val="single" w:sz="4" w:space="0" w:color="auto"/>
              <w:right w:val="nil"/>
            </w:tcBorders>
            <w:vAlign w:val="center"/>
          </w:tcPr>
          <w:p w14:paraId="3DC271F1" w14:textId="77777777" w:rsidR="009170C9" w:rsidRDefault="009170C9" w:rsidP="009170C9">
            <w:pPr>
              <w:jc w:val="both"/>
              <w:rPr>
                <w:b/>
              </w:rPr>
            </w:pPr>
            <w:r>
              <w:rPr>
                <w:b/>
                <w:u w:val="single"/>
              </w:rPr>
              <w:t>IF</w:t>
            </w:r>
            <w:r>
              <w:rPr>
                <w:b/>
              </w:rPr>
              <w:t>:</w:t>
            </w:r>
          </w:p>
          <w:p w14:paraId="3DC271F2" w14:textId="77777777" w:rsidR="009170C9" w:rsidRDefault="009170C9" w:rsidP="009170C9">
            <w:pPr>
              <w:numPr>
                <w:ilvl w:val="0"/>
                <w:numId w:val="41"/>
              </w:numPr>
            </w:pPr>
            <w:r>
              <w:t>A post-contingency overload is due to a planned outage on a transmission line(s) or a transmission facility;</w:t>
            </w:r>
          </w:p>
          <w:p w14:paraId="3DC271F3" w14:textId="77777777" w:rsidR="009170C9" w:rsidRDefault="009170C9" w:rsidP="009170C9">
            <w:pPr>
              <w:rPr>
                <w:b/>
                <w:u w:val="single"/>
              </w:rPr>
            </w:pPr>
            <w:r>
              <w:rPr>
                <w:b/>
                <w:u w:val="single"/>
              </w:rPr>
              <w:t>THEN:</w:t>
            </w:r>
          </w:p>
          <w:p w14:paraId="3DC271F4" w14:textId="77777777" w:rsidR="009170C9" w:rsidRDefault="009170C9" w:rsidP="009170C9">
            <w:pPr>
              <w:numPr>
                <w:ilvl w:val="0"/>
                <w:numId w:val="41"/>
              </w:numPr>
            </w:pPr>
            <w:r>
              <w:t>Locate the TOAP in the Outage Notes,</w:t>
            </w:r>
          </w:p>
          <w:p w14:paraId="3DC271F5" w14:textId="77777777" w:rsidR="009170C9" w:rsidRDefault="009170C9" w:rsidP="009170C9">
            <w:pPr>
              <w:numPr>
                <w:ilvl w:val="0"/>
                <w:numId w:val="41"/>
              </w:numPr>
            </w:pPr>
            <w:r>
              <w:t>Follow the same process as a MP outlined above.</w:t>
            </w:r>
          </w:p>
        </w:tc>
      </w:tr>
      <w:tr w:rsidR="009170C9" w14:paraId="3DC271FD" w14:textId="77777777" w:rsidTr="009170C9">
        <w:trPr>
          <w:trHeight w:val="576"/>
        </w:trPr>
        <w:tc>
          <w:tcPr>
            <w:tcW w:w="1739" w:type="dxa"/>
            <w:tcBorders>
              <w:top w:val="single" w:sz="4" w:space="0" w:color="auto"/>
              <w:left w:val="nil"/>
              <w:bottom w:val="single" w:sz="4" w:space="0" w:color="auto"/>
            </w:tcBorders>
            <w:vAlign w:val="center"/>
          </w:tcPr>
          <w:p w14:paraId="3DC271F7" w14:textId="77777777" w:rsidR="009170C9" w:rsidRDefault="009170C9" w:rsidP="009170C9">
            <w:pPr>
              <w:jc w:val="center"/>
              <w:rPr>
                <w:b/>
              </w:rPr>
            </w:pPr>
            <w:r>
              <w:rPr>
                <w:b/>
              </w:rPr>
              <w:t>Forced</w:t>
            </w:r>
          </w:p>
          <w:p w14:paraId="3DC271F8" w14:textId="77777777" w:rsidR="009170C9" w:rsidRDefault="009170C9" w:rsidP="009170C9">
            <w:pPr>
              <w:jc w:val="center"/>
              <w:rPr>
                <w:b/>
              </w:rPr>
            </w:pPr>
            <w:r>
              <w:rPr>
                <w:b/>
              </w:rPr>
              <w:t>Outage</w:t>
            </w:r>
          </w:p>
        </w:tc>
        <w:tc>
          <w:tcPr>
            <w:tcW w:w="7261" w:type="dxa"/>
            <w:tcBorders>
              <w:top w:val="single" w:sz="4" w:space="0" w:color="auto"/>
              <w:bottom w:val="single" w:sz="4" w:space="0" w:color="auto"/>
              <w:right w:val="nil"/>
            </w:tcBorders>
            <w:vAlign w:val="center"/>
          </w:tcPr>
          <w:p w14:paraId="3DC271F9" w14:textId="77777777" w:rsidR="009170C9" w:rsidRDefault="009170C9" w:rsidP="009170C9">
            <w:pPr>
              <w:jc w:val="both"/>
              <w:rPr>
                <w:b/>
              </w:rPr>
            </w:pPr>
            <w:r>
              <w:rPr>
                <w:b/>
                <w:u w:val="single"/>
              </w:rPr>
              <w:t>IF</w:t>
            </w:r>
            <w:r>
              <w:rPr>
                <w:b/>
              </w:rPr>
              <w:t>:</w:t>
            </w:r>
          </w:p>
          <w:p w14:paraId="3DC271FA" w14:textId="77777777" w:rsidR="009170C9" w:rsidRDefault="009170C9" w:rsidP="009170C9">
            <w:pPr>
              <w:numPr>
                <w:ilvl w:val="0"/>
                <w:numId w:val="41"/>
              </w:numPr>
            </w:pPr>
            <w:r>
              <w:t>A post-contingency overload is due to a forced outage or planned outage not recognized by Outage Coordination on a transmission line(s) or a transmission facility;</w:t>
            </w:r>
          </w:p>
          <w:p w14:paraId="3DC271FB" w14:textId="77777777" w:rsidR="009170C9" w:rsidRDefault="009170C9" w:rsidP="009170C9">
            <w:pPr>
              <w:rPr>
                <w:b/>
                <w:u w:val="single"/>
              </w:rPr>
            </w:pPr>
            <w:r>
              <w:rPr>
                <w:b/>
                <w:u w:val="single"/>
              </w:rPr>
              <w:t>THEN:</w:t>
            </w:r>
          </w:p>
          <w:p w14:paraId="3DC271FC" w14:textId="77777777" w:rsidR="009170C9" w:rsidRDefault="009170C9" w:rsidP="009170C9">
            <w:pPr>
              <w:numPr>
                <w:ilvl w:val="0"/>
                <w:numId w:val="41"/>
              </w:numPr>
              <w:rPr>
                <w:b/>
                <w:u w:val="single"/>
              </w:rPr>
            </w:pPr>
            <w:r>
              <w:t>Follow the same process as a MP outlined above.</w:t>
            </w:r>
          </w:p>
        </w:tc>
      </w:tr>
      <w:tr w:rsidR="009170C9" w14:paraId="3DC27200" w14:textId="77777777" w:rsidTr="009170C9">
        <w:trPr>
          <w:trHeight w:val="576"/>
        </w:trPr>
        <w:tc>
          <w:tcPr>
            <w:tcW w:w="1739" w:type="dxa"/>
            <w:tcBorders>
              <w:top w:val="single" w:sz="4" w:space="0" w:color="auto"/>
              <w:left w:val="nil"/>
              <w:bottom w:val="double" w:sz="4" w:space="0" w:color="auto"/>
            </w:tcBorders>
            <w:vAlign w:val="center"/>
          </w:tcPr>
          <w:p w14:paraId="3DC271FE" w14:textId="5B7BAD8F" w:rsidR="009170C9" w:rsidRDefault="009170C9" w:rsidP="009170C9">
            <w:pPr>
              <w:jc w:val="center"/>
              <w:rPr>
                <w:b/>
              </w:rPr>
            </w:pPr>
            <w:r>
              <w:rPr>
                <w:b/>
              </w:rPr>
              <w:t>Log</w:t>
            </w:r>
          </w:p>
        </w:tc>
        <w:tc>
          <w:tcPr>
            <w:tcW w:w="7261" w:type="dxa"/>
            <w:tcBorders>
              <w:top w:val="single" w:sz="4" w:space="0" w:color="auto"/>
              <w:bottom w:val="double" w:sz="4" w:space="0" w:color="auto"/>
              <w:right w:val="nil"/>
            </w:tcBorders>
            <w:vAlign w:val="center"/>
          </w:tcPr>
          <w:p w14:paraId="3DC271FF" w14:textId="77777777" w:rsidR="009170C9" w:rsidRDefault="009170C9" w:rsidP="009170C9">
            <w:pPr>
              <w:jc w:val="both"/>
              <w:rPr>
                <w:b/>
                <w:u w:val="single"/>
              </w:rPr>
            </w:pPr>
            <w:r>
              <w:t>Log all actions.</w:t>
            </w:r>
          </w:p>
        </w:tc>
      </w:tr>
    </w:tbl>
    <w:p w14:paraId="3DC27201" w14:textId="77777777" w:rsidR="00EB44D7" w:rsidRDefault="00EB44D7">
      <w:pPr>
        <w:sectPr w:rsidR="00EB44D7">
          <w:pgSz w:w="12240" w:h="15840" w:code="1"/>
          <w:pgMar w:top="1008" w:right="1800" w:bottom="1008" w:left="1440" w:header="720" w:footer="720" w:gutter="0"/>
          <w:cols w:space="720"/>
          <w:titlePg/>
          <w:docGrid w:linePitch="360"/>
        </w:sectPr>
      </w:pPr>
    </w:p>
    <w:p w14:paraId="3DC27202" w14:textId="77777777" w:rsidR="00EB44D7" w:rsidRDefault="000A216D" w:rsidP="0098051E">
      <w:pPr>
        <w:pStyle w:val="Heading2"/>
      </w:pPr>
      <w:bookmarkStart w:id="251" w:name="_3.6_Manual_"/>
      <w:bookmarkEnd w:id="251"/>
      <w:r>
        <w:lastRenderedPageBreak/>
        <w:t>4.7</w:t>
      </w:r>
      <w:r>
        <w:tab/>
        <w:t>Manual Dispatch of Resources</w:t>
      </w:r>
    </w:p>
    <w:p w14:paraId="3DC27203" w14:textId="77777777" w:rsidR="00EB44D7" w:rsidRDefault="00EB44D7">
      <w:pPr>
        <w:rPr>
          <w:b/>
        </w:rPr>
      </w:pPr>
    </w:p>
    <w:p w14:paraId="3DC27204" w14:textId="77777777" w:rsidR="00EB44D7" w:rsidRDefault="000A216D" w:rsidP="005D1249">
      <w:pPr>
        <w:ind w:left="720"/>
      </w:pPr>
      <w:r>
        <w:rPr>
          <w:b/>
        </w:rPr>
        <w:t xml:space="preserve">Procedure Purpose:  </w:t>
      </w:r>
      <w:r>
        <w:t>Manually Dispatch Resources as necessary to ensure system security.</w:t>
      </w:r>
    </w:p>
    <w:p w14:paraId="3DC27205"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1530"/>
        <w:gridCol w:w="1170"/>
        <w:gridCol w:w="1530"/>
      </w:tblGrid>
      <w:tr w:rsidR="00EB44D7" w14:paraId="3DC2720B" w14:textId="77777777">
        <w:tc>
          <w:tcPr>
            <w:tcW w:w="2628" w:type="dxa"/>
            <w:vAlign w:val="center"/>
          </w:tcPr>
          <w:p w14:paraId="3DC27206" w14:textId="77777777" w:rsidR="00EB44D7" w:rsidRDefault="000A216D">
            <w:pPr>
              <w:rPr>
                <w:b/>
                <w:lang w:val="pt-BR"/>
              </w:rPr>
            </w:pPr>
            <w:r>
              <w:rPr>
                <w:b/>
                <w:lang w:val="pt-BR"/>
              </w:rPr>
              <w:t>Protocol Reference</w:t>
            </w:r>
          </w:p>
        </w:tc>
        <w:tc>
          <w:tcPr>
            <w:tcW w:w="1800" w:type="dxa"/>
          </w:tcPr>
          <w:p w14:paraId="3DC27207" w14:textId="77777777" w:rsidR="00EB44D7" w:rsidRDefault="000A216D">
            <w:pPr>
              <w:rPr>
                <w:b/>
                <w:lang w:val="pt-BR"/>
              </w:rPr>
            </w:pPr>
            <w:r>
              <w:rPr>
                <w:b/>
                <w:lang w:val="pt-BR"/>
              </w:rPr>
              <w:t>6.5.7.8</w:t>
            </w:r>
          </w:p>
        </w:tc>
        <w:tc>
          <w:tcPr>
            <w:tcW w:w="1530" w:type="dxa"/>
          </w:tcPr>
          <w:p w14:paraId="3DC27208" w14:textId="386EFB83" w:rsidR="00EB44D7" w:rsidRDefault="00873DD9">
            <w:pPr>
              <w:rPr>
                <w:b/>
                <w:lang w:val="pt-BR"/>
              </w:rPr>
            </w:pPr>
            <w:r>
              <w:rPr>
                <w:b/>
                <w:lang w:val="pt-BR"/>
              </w:rPr>
              <w:t>6.5.9(3)</w:t>
            </w:r>
          </w:p>
        </w:tc>
        <w:tc>
          <w:tcPr>
            <w:tcW w:w="1170" w:type="dxa"/>
          </w:tcPr>
          <w:p w14:paraId="3DC27209" w14:textId="7BDEC542" w:rsidR="00EB44D7" w:rsidRDefault="00EB44D7">
            <w:pPr>
              <w:rPr>
                <w:b/>
                <w:lang w:val="pt-BR"/>
              </w:rPr>
            </w:pPr>
          </w:p>
        </w:tc>
        <w:tc>
          <w:tcPr>
            <w:tcW w:w="1530" w:type="dxa"/>
          </w:tcPr>
          <w:p w14:paraId="3DC2720A" w14:textId="77777777" w:rsidR="00EB44D7" w:rsidRDefault="00EB44D7">
            <w:pPr>
              <w:rPr>
                <w:b/>
                <w:lang w:val="pt-BR"/>
              </w:rPr>
            </w:pPr>
          </w:p>
        </w:tc>
      </w:tr>
      <w:tr w:rsidR="00EB44D7" w14:paraId="3DC27211" w14:textId="77777777">
        <w:tc>
          <w:tcPr>
            <w:tcW w:w="2628" w:type="dxa"/>
            <w:vAlign w:val="center"/>
          </w:tcPr>
          <w:p w14:paraId="3DC2720C" w14:textId="77777777" w:rsidR="00EB44D7" w:rsidRDefault="000A216D">
            <w:pPr>
              <w:rPr>
                <w:b/>
                <w:lang w:val="pt-BR"/>
              </w:rPr>
            </w:pPr>
            <w:r>
              <w:rPr>
                <w:b/>
                <w:lang w:val="pt-BR"/>
              </w:rPr>
              <w:t>Guide Reference</w:t>
            </w:r>
          </w:p>
        </w:tc>
        <w:tc>
          <w:tcPr>
            <w:tcW w:w="1800" w:type="dxa"/>
          </w:tcPr>
          <w:p w14:paraId="3DC2720D" w14:textId="77777777" w:rsidR="00EB44D7" w:rsidRDefault="000A216D">
            <w:pPr>
              <w:rPr>
                <w:b/>
                <w:lang w:val="pt-BR"/>
              </w:rPr>
            </w:pPr>
            <w:r>
              <w:rPr>
                <w:b/>
                <w:lang w:val="pt-BR"/>
              </w:rPr>
              <w:t>4.1.(1)</w:t>
            </w:r>
          </w:p>
        </w:tc>
        <w:tc>
          <w:tcPr>
            <w:tcW w:w="1530" w:type="dxa"/>
          </w:tcPr>
          <w:p w14:paraId="3DC2720E" w14:textId="77777777" w:rsidR="00EB44D7" w:rsidRDefault="00EB44D7">
            <w:pPr>
              <w:rPr>
                <w:b/>
                <w:lang w:val="pt-BR"/>
              </w:rPr>
            </w:pPr>
          </w:p>
        </w:tc>
        <w:tc>
          <w:tcPr>
            <w:tcW w:w="1170" w:type="dxa"/>
          </w:tcPr>
          <w:p w14:paraId="3DC2720F" w14:textId="77777777" w:rsidR="00EB44D7" w:rsidRDefault="00EB44D7">
            <w:pPr>
              <w:rPr>
                <w:b/>
                <w:lang w:val="pt-BR"/>
              </w:rPr>
            </w:pPr>
          </w:p>
        </w:tc>
        <w:tc>
          <w:tcPr>
            <w:tcW w:w="1530" w:type="dxa"/>
          </w:tcPr>
          <w:p w14:paraId="3DC27210" w14:textId="77777777" w:rsidR="00EB44D7" w:rsidRDefault="00EB44D7">
            <w:pPr>
              <w:rPr>
                <w:b/>
                <w:lang w:val="pt-BR"/>
              </w:rPr>
            </w:pPr>
          </w:p>
        </w:tc>
      </w:tr>
      <w:tr w:rsidR="00EB44D7" w14:paraId="3DC27217" w14:textId="77777777">
        <w:tc>
          <w:tcPr>
            <w:tcW w:w="2628" w:type="dxa"/>
          </w:tcPr>
          <w:p w14:paraId="3DC27212" w14:textId="77777777" w:rsidR="00EB44D7" w:rsidRDefault="000A216D">
            <w:pPr>
              <w:rPr>
                <w:b/>
                <w:lang w:val="pt-BR"/>
              </w:rPr>
            </w:pPr>
            <w:r>
              <w:rPr>
                <w:b/>
                <w:lang w:val="pt-BR"/>
              </w:rPr>
              <w:t>NERC Standard</w:t>
            </w:r>
          </w:p>
        </w:tc>
        <w:tc>
          <w:tcPr>
            <w:tcW w:w="1800" w:type="dxa"/>
          </w:tcPr>
          <w:p w14:paraId="3DC27213" w14:textId="77777777" w:rsidR="00EB44D7" w:rsidRDefault="00EB44D7">
            <w:pPr>
              <w:rPr>
                <w:b/>
                <w:lang w:val="pt-BR"/>
              </w:rPr>
            </w:pPr>
          </w:p>
        </w:tc>
        <w:tc>
          <w:tcPr>
            <w:tcW w:w="1530" w:type="dxa"/>
          </w:tcPr>
          <w:p w14:paraId="3DC27214" w14:textId="77777777" w:rsidR="00EB44D7" w:rsidRDefault="00EB44D7">
            <w:pPr>
              <w:rPr>
                <w:b/>
                <w:lang w:val="pt-BR"/>
              </w:rPr>
            </w:pPr>
          </w:p>
        </w:tc>
        <w:tc>
          <w:tcPr>
            <w:tcW w:w="1170" w:type="dxa"/>
          </w:tcPr>
          <w:p w14:paraId="3DC27215" w14:textId="77777777" w:rsidR="00EB44D7" w:rsidRDefault="00EB44D7">
            <w:pPr>
              <w:rPr>
                <w:b/>
              </w:rPr>
            </w:pPr>
          </w:p>
        </w:tc>
        <w:tc>
          <w:tcPr>
            <w:tcW w:w="1530" w:type="dxa"/>
          </w:tcPr>
          <w:p w14:paraId="3DC27216" w14:textId="77777777" w:rsidR="00EB44D7" w:rsidRDefault="00EB44D7">
            <w:pPr>
              <w:rPr>
                <w:b/>
              </w:rPr>
            </w:pPr>
          </w:p>
        </w:tc>
      </w:tr>
    </w:tbl>
    <w:p w14:paraId="3DC2721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21C" w14:textId="77777777">
        <w:tc>
          <w:tcPr>
            <w:tcW w:w="1908" w:type="dxa"/>
          </w:tcPr>
          <w:p w14:paraId="3DC27219" w14:textId="72FC55D4" w:rsidR="0082183D" w:rsidRDefault="0082183D" w:rsidP="0082183D">
            <w:pPr>
              <w:rPr>
                <w:b/>
              </w:rPr>
            </w:pPr>
            <w:r>
              <w:rPr>
                <w:b/>
              </w:rPr>
              <w:t xml:space="preserve">Version: 2 </w:t>
            </w:r>
          </w:p>
        </w:tc>
        <w:tc>
          <w:tcPr>
            <w:tcW w:w="2250" w:type="dxa"/>
          </w:tcPr>
          <w:p w14:paraId="3DC2721A" w14:textId="1A79E67E" w:rsidR="0082183D" w:rsidRDefault="0082183D" w:rsidP="0082183D">
            <w:pPr>
              <w:rPr>
                <w:b/>
              </w:rPr>
            </w:pPr>
            <w:r>
              <w:rPr>
                <w:b/>
              </w:rPr>
              <w:t>Revision: 0</w:t>
            </w:r>
          </w:p>
        </w:tc>
        <w:tc>
          <w:tcPr>
            <w:tcW w:w="4680" w:type="dxa"/>
          </w:tcPr>
          <w:p w14:paraId="3DC2721B" w14:textId="0C784EA7" w:rsidR="0082183D" w:rsidRDefault="0082183D" w:rsidP="0082183D">
            <w:pPr>
              <w:rPr>
                <w:b/>
              </w:rPr>
            </w:pPr>
            <w:r>
              <w:rPr>
                <w:b/>
              </w:rPr>
              <w:t>Effective Date:  December 5, 2025</w:t>
            </w:r>
          </w:p>
        </w:tc>
      </w:tr>
    </w:tbl>
    <w:p w14:paraId="3DC2721D"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7129"/>
      </w:tblGrid>
      <w:tr w:rsidR="00EB44D7" w14:paraId="3DC27220" w14:textId="77777777">
        <w:trPr>
          <w:trHeight w:val="576"/>
          <w:tblHeader/>
        </w:trPr>
        <w:tc>
          <w:tcPr>
            <w:tcW w:w="1912" w:type="dxa"/>
            <w:tcBorders>
              <w:top w:val="double" w:sz="4" w:space="0" w:color="auto"/>
              <w:left w:val="nil"/>
              <w:bottom w:val="double" w:sz="4" w:space="0" w:color="auto"/>
            </w:tcBorders>
            <w:vAlign w:val="center"/>
          </w:tcPr>
          <w:p w14:paraId="3DC2721E" w14:textId="77777777" w:rsidR="00EB44D7" w:rsidRDefault="000A216D">
            <w:pPr>
              <w:jc w:val="center"/>
              <w:rPr>
                <w:b/>
              </w:rPr>
            </w:pPr>
            <w:r>
              <w:rPr>
                <w:b/>
              </w:rPr>
              <w:t>Step</w:t>
            </w:r>
          </w:p>
        </w:tc>
        <w:tc>
          <w:tcPr>
            <w:tcW w:w="7304" w:type="dxa"/>
            <w:tcBorders>
              <w:top w:val="double" w:sz="4" w:space="0" w:color="auto"/>
              <w:bottom w:val="double" w:sz="4" w:space="0" w:color="auto"/>
              <w:right w:val="nil"/>
            </w:tcBorders>
            <w:vAlign w:val="center"/>
          </w:tcPr>
          <w:p w14:paraId="3DC2721F" w14:textId="77777777" w:rsidR="00EB44D7" w:rsidRDefault="000A216D">
            <w:pPr>
              <w:rPr>
                <w:b/>
              </w:rPr>
            </w:pPr>
            <w:r>
              <w:rPr>
                <w:b/>
              </w:rPr>
              <w:t>Action</w:t>
            </w:r>
          </w:p>
        </w:tc>
      </w:tr>
      <w:tr w:rsidR="00EB44D7" w14:paraId="3DC27223" w14:textId="77777777">
        <w:trPr>
          <w:trHeight w:val="576"/>
        </w:trPr>
        <w:tc>
          <w:tcPr>
            <w:tcW w:w="1912" w:type="dxa"/>
            <w:tcBorders>
              <w:top w:val="single" w:sz="4" w:space="0" w:color="auto"/>
              <w:left w:val="nil"/>
              <w:bottom w:val="double" w:sz="4" w:space="0" w:color="auto"/>
            </w:tcBorders>
            <w:vAlign w:val="center"/>
          </w:tcPr>
          <w:p w14:paraId="3DC27221" w14:textId="175D5333" w:rsidR="00EB44D7" w:rsidRDefault="000A216D">
            <w:pPr>
              <w:jc w:val="center"/>
              <w:rPr>
                <w:b/>
              </w:rPr>
            </w:pPr>
            <w:r>
              <w:rPr>
                <w:b/>
              </w:rPr>
              <w:t>N</w:t>
            </w:r>
            <w:r w:rsidR="00B83C38">
              <w:rPr>
                <w:b/>
              </w:rPr>
              <w:t>ote</w:t>
            </w:r>
          </w:p>
        </w:tc>
        <w:tc>
          <w:tcPr>
            <w:tcW w:w="7304" w:type="dxa"/>
            <w:tcBorders>
              <w:top w:val="single" w:sz="4" w:space="0" w:color="auto"/>
              <w:bottom w:val="double" w:sz="4" w:space="0" w:color="auto"/>
              <w:right w:val="nil"/>
            </w:tcBorders>
            <w:vAlign w:val="center"/>
          </w:tcPr>
          <w:p w14:paraId="3DC27222" w14:textId="77777777" w:rsidR="00EB44D7" w:rsidRDefault="000A216D">
            <w:r>
              <w:t>ERCOT shall honor all Resource operating parameters in Dispatch Instructions / Operating Instructions under normal conditions and Emergency Condition.  During Emergency Conditions, ERCOT may verbally request QSE’s to operate its Resources outside normal operating parameters.  If such request is received by a QSE, the QSE shall discuss the request with ERCOT in good faith and may choose to comply with the request.</w:t>
            </w:r>
          </w:p>
        </w:tc>
      </w:tr>
      <w:tr w:rsidR="00EB44D7" w14:paraId="3DC27225"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224" w14:textId="77777777" w:rsidR="00EB44D7" w:rsidRDefault="000A216D" w:rsidP="00357506">
            <w:pPr>
              <w:pStyle w:val="Heading3"/>
            </w:pPr>
            <w:bookmarkStart w:id="252" w:name="_Manual_Dispatch_Instruction"/>
            <w:bookmarkEnd w:id="252"/>
            <w:r>
              <w:t>Manual Dispatch to take a Unit Off-Line</w:t>
            </w:r>
          </w:p>
        </w:tc>
      </w:tr>
      <w:tr w:rsidR="00EB44D7" w14:paraId="3DC2722B" w14:textId="77777777">
        <w:trPr>
          <w:trHeight w:val="576"/>
        </w:trPr>
        <w:tc>
          <w:tcPr>
            <w:tcW w:w="1912" w:type="dxa"/>
            <w:tcBorders>
              <w:top w:val="double" w:sz="4" w:space="0" w:color="auto"/>
              <w:left w:val="nil"/>
            </w:tcBorders>
            <w:vAlign w:val="center"/>
          </w:tcPr>
          <w:p w14:paraId="3DC27226" w14:textId="77777777" w:rsidR="00EB44D7" w:rsidRDefault="000A216D">
            <w:pPr>
              <w:jc w:val="center"/>
              <w:rPr>
                <w:b/>
              </w:rPr>
            </w:pPr>
            <w:r>
              <w:rPr>
                <w:b/>
              </w:rPr>
              <w:t>1</w:t>
            </w:r>
          </w:p>
        </w:tc>
        <w:tc>
          <w:tcPr>
            <w:tcW w:w="7304" w:type="dxa"/>
            <w:tcBorders>
              <w:top w:val="double" w:sz="4" w:space="0" w:color="auto"/>
              <w:right w:val="nil"/>
            </w:tcBorders>
            <w:vAlign w:val="center"/>
          </w:tcPr>
          <w:p w14:paraId="3DC27227" w14:textId="77777777" w:rsidR="00EB44D7" w:rsidRDefault="000A216D">
            <w:pPr>
              <w:rPr>
                <w:b/>
                <w:u w:val="single"/>
              </w:rPr>
            </w:pPr>
            <w:r>
              <w:rPr>
                <w:b/>
                <w:u w:val="single"/>
              </w:rPr>
              <w:t>IF:</w:t>
            </w:r>
          </w:p>
          <w:p w14:paraId="3DC27228" w14:textId="77777777" w:rsidR="00EB44D7" w:rsidRDefault="000A216D" w:rsidP="00B23CDD">
            <w:pPr>
              <w:numPr>
                <w:ilvl w:val="0"/>
                <w:numId w:val="48"/>
              </w:numPr>
            </w:pPr>
            <w:r>
              <w:t>A manual Dispatch Instruction / Operating Instruction will result in the unit being dispatched off-line (i.e., less than the minimum operating limit for that Resource);</w:t>
            </w:r>
          </w:p>
          <w:p w14:paraId="3DC27229" w14:textId="77777777" w:rsidR="00EB44D7" w:rsidRDefault="000A216D">
            <w:pPr>
              <w:rPr>
                <w:b/>
                <w:u w:val="single"/>
              </w:rPr>
            </w:pPr>
            <w:r>
              <w:rPr>
                <w:b/>
                <w:u w:val="single"/>
              </w:rPr>
              <w:t>THEN:</w:t>
            </w:r>
          </w:p>
          <w:p w14:paraId="3DC2722A" w14:textId="77777777" w:rsidR="00EB44D7" w:rsidRDefault="000A216D" w:rsidP="00B23CDD">
            <w:pPr>
              <w:numPr>
                <w:ilvl w:val="0"/>
                <w:numId w:val="48"/>
              </w:numPr>
            </w:pPr>
            <w:r>
              <w:t>Request RUC Operator to issue the VDI and electronic Dispatch Instruction.</w:t>
            </w:r>
          </w:p>
        </w:tc>
      </w:tr>
      <w:tr w:rsidR="00EB44D7" w14:paraId="3DC2722D"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22C" w14:textId="1F80AC3E" w:rsidR="00EB44D7" w:rsidRDefault="000A216D" w:rsidP="00357506">
            <w:pPr>
              <w:pStyle w:val="Heading3"/>
            </w:pPr>
            <w:bookmarkStart w:id="253" w:name="_Manual_Dispatch_Instruction_1"/>
            <w:bookmarkStart w:id="254" w:name="_Manual_Dispatch_to"/>
            <w:bookmarkStart w:id="255" w:name="_Manual_Dispatch_to_1"/>
            <w:bookmarkStart w:id="256" w:name="_Manual_Dispatch_Instruction_2"/>
            <w:bookmarkStart w:id="257" w:name="_Manual_Commit_of"/>
            <w:bookmarkEnd w:id="253"/>
            <w:bookmarkEnd w:id="254"/>
            <w:bookmarkEnd w:id="255"/>
            <w:bookmarkEnd w:id="256"/>
            <w:bookmarkEnd w:id="257"/>
            <w:r>
              <w:t xml:space="preserve">Manual </w:t>
            </w:r>
            <w:r w:rsidR="000D0C32">
              <w:t>RUC</w:t>
            </w:r>
            <w:r w:rsidR="00283229">
              <w:t xml:space="preserve"> </w:t>
            </w:r>
            <w:r>
              <w:t>Commit</w:t>
            </w:r>
            <w:r w:rsidR="006D5AB4">
              <w:t xml:space="preserve"> </w:t>
            </w:r>
            <w:r>
              <w:t>of a Resource</w:t>
            </w:r>
          </w:p>
        </w:tc>
      </w:tr>
      <w:tr w:rsidR="00EB44D7" w14:paraId="3DC27233" w14:textId="77777777">
        <w:trPr>
          <w:trHeight w:val="576"/>
        </w:trPr>
        <w:tc>
          <w:tcPr>
            <w:tcW w:w="1912" w:type="dxa"/>
            <w:tcBorders>
              <w:top w:val="double" w:sz="4" w:space="0" w:color="auto"/>
              <w:left w:val="nil"/>
              <w:bottom w:val="single" w:sz="4" w:space="0" w:color="auto"/>
            </w:tcBorders>
            <w:vAlign w:val="center"/>
          </w:tcPr>
          <w:p w14:paraId="3DC2722E" w14:textId="77777777" w:rsidR="00EB44D7" w:rsidRDefault="000A216D">
            <w:pPr>
              <w:jc w:val="center"/>
              <w:rPr>
                <w:b/>
              </w:rPr>
            </w:pPr>
            <w:r>
              <w:rPr>
                <w:b/>
              </w:rPr>
              <w:t>1</w:t>
            </w:r>
          </w:p>
        </w:tc>
        <w:tc>
          <w:tcPr>
            <w:tcW w:w="7304" w:type="dxa"/>
            <w:tcBorders>
              <w:top w:val="double" w:sz="4" w:space="0" w:color="auto"/>
              <w:bottom w:val="single" w:sz="4" w:space="0" w:color="auto"/>
              <w:right w:val="nil"/>
            </w:tcBorders>
            <w:vAlign w:val="center"/>
          </w:tcPr>
          <w:p w14:paraId="3DC2722F" w14:textId="77777777" w:rsidR="00EB44D7" w:rsidRDefault="000A216D">
            <w:pPr>
              <w:rPr>
                <w:b/>
                <w:u w:val="single"/>
              </w:rPr>
            </w:pPr>
            <w:r>
              <w:rPr>
                <w:b/>
                <w:u w:val="single"/>
              </w:rPr>
              <w:t>IF:</w:t>
            </w:r>
          </w:p>
          <w:p w14:paraId="3DC27230" w14:textId="77777777" w:rsidR="00EB44D7" w:rsidRDefault="000A216D" w:rsidP="00B23CDD">
            <w:pPr>
              <w:numPr>
                <w:ilvl w:val="0"/>
                <w:numId w:val="49"/>
              </w:numPr>
            </w:pPr>
            <w:r>
              <w:t>It has been determined that a Resource is needed in real-time for a transmission condition;</w:t>
            </w:r>
          </w:p>
          <w:p w14:paraId="3DC27231" w14:textId="77777777" w:rsidR="00EB44D7" w:rsidRDefault="000A216D">
            <w:pPr>
              <w:rPr>
                <w:b/>
                <w:u w:val="single"/>
              </w:rPr>
            </w:pPr>
            <w:r>
              <w:rPr>
                <w:b/>
                <w:u w:val="single"/>
              </w:rPr>
              <w:t>THEN:</w:t>
            </w:r>
          </w:p>
          <w:p w14:paraId="3DC27232" w14:textId="6ADFED85" w:rsidR="00EB44D7" w:rsidRDefault="000A216D" w:rsidP="00B23CDD">
            <w:pPr>
              <w:numPr>
                <w:ilvl w:val="0"/>
                <w:numId w:val="48"/>
              </w:numPr>
              <w:rPr>
                <w:b/>
                <w:u w:val="single"/>
              </w:rPr>
            </w:pPr>
            <w:r>
              <w:t xml:space="preserve">Request RUC Operator to </w:t>
            </w:r>
            <w:r w:rsidR="000D0C32">
              <w:t>RUC</w:t>
            </w:r>
            <w:r w:rsidR="00283229">
              <w:t xml:space="preserve"> </w:t>
            </w:r>
            <w:r>
              <w:t>commit the Resource</w:t>
            </w:r>
          </w:p>
        </w:tc>
      </w:tr>
      <w:tr w:rsidR="00EB44D7" w14:paraId="3DC27236" w14:textId="77777777">
        <w:trPr>
          <w:trHeight w:val="576"/>
        </w:trPr>
        <w:tc>
          <w:tcPr>
            <w:tcW w:w="1912" w:type="dxa"/>
            <w:tcBorders>
              <w:top w:val="single" w:sz="4" w:space="0" w:color="auto"/>
              <w:left w:val="nil"/>
              <w:bottom w:val="double" w:sz="4" w:space="0" w:color="auto"/>
            </w:tcBorders>
            <w:vAlign w:val="center"/>
          </w:tcPr>
          <w:p w14:paraId="3DC27234" w14:textId="436FDEC1" w:rsidR="00EB44D7" w:rsidRDefault="000A216D">
            <w:pPr>
              <w:jc w:val="center"/>
              <w:rPr>
                <w:b/>
              </w:rPr>
            </w:pPr>
            <w:bookmarkStart w:id="258" w:name="_Canceling_RUC_Commitments"/>
            <w:bookmarkStart w:id="259" w:name="_Posting_Manual_Actions"/>
            <w:bookmarkEnd w:id="258"/>
            <w:bookmarkEnd w:id="259"/>
            <w:r>
              <w:rPr>
                <w:b/>
              </w:rPr>
              <w:t>L</w:t>
            </w:r>
            <w:r w:rsidR="00B83C38">
              <w:rPr>
                <w:b/>
              </w:rPr>
              <w:t>og</w:t>
            </w:r>
          </w:p>
        </w:tc>
        <w:tc>
          <w:tcPr>
            <w:tcW w:w="7304" w:type="dxa"/>
            <w:tcBorders>
              <w:top w:val="single" w:sz="4" w:space="0" w:color="auto"/>
              <w:bottom w:val="double" w:sz="4" w:space="0" w:color="auto"/>
              <w:right w:val="nil"/>
            </w:tcBorders>
            <w:vAlign w:val="center"/>
          </w:tcPr>
          <w:p w14:paraId="3DC27235" w14:textId="77777777" w:rsidR="00EB44D7" w:rsidRDefault="000A216D">
            <w:r>
              <w:t>Log all actions.</w:t>
            </w:r>
          </w:p>
        </w:tc>
      </w:tr>
    </w:tbl>
    <w:p w14:paraId="3DC27237" w14:textId="77777777" w:rsidR="00EB44D7" w:rsidRDefault="00EB44D7">
      <w:pPr>
        <w:sectPr w:rsidR="00EB44D7">
          <w:pgSz w:w="12240" w:h="15840" w:code="1"/>
          <w:pgMar w:top="1008" w:right="1800" w:bottom="1008" w:left="1440" w:header="720" w:footer="720" w:gutter="0"/>
          <w:cols w:space="720"/>
          <w:titlePg/>
          <w:docGrid w:linePitch="360"/>
        </w:sectPr>
      </w:pPr>
    </w:p>
    <w:p w14:paraId="3DC27238" w14:textId="77777777" w:rsidR="00EB44D7" w:rsidRDefault="000A216D" w:rsidP="0098051E">
      <w:pPr>
        <w:pStyle w:val="Heading2"/>
      </w:pPr>
      <w:bookmarkStart w:id="260" w:name="_3.7_Responding_to"/>
      <w:bookmarkStart w:id="261" w:name="_4.7_Requests_to"/>
      <w:bookmarkEnd w:id="260"/>
      <w:bookmarkEnd w:id="261"/>
      <w:r>
        <w:lastRenderedPageBreak/>
        <w:t>4.8</w:t>
      </w:r>
      <w:r>
        <w:tab/>
        <w:t>Responding to Diminishing Reserves</w:t>
      </w:r>
    </w:p>
    <w:p w14:paraId="3DC27239" w14:textId="77777777" w:rsidR="00EB44D7" w:rsidRDefault="00EB44D7">
      <w:pPr>
        <w:rPr>
          <w:b/>
        </w:rPr>
      </w:pPr>
    </w:p>
    <w:p w14:paraId="3DC2723A" w14:textId="77777777" w:rsidR="00EB44D7" w:rsidRDefault="000A216D" w:rsidP="005D1249">
      <w:pPr>
        <w:ind w:left="720"/>
      </w:pPr>
      <w:r>
        <w:rPr>
          <w:b/>
        </w:rPr>
        <w:t xml:space="preserve">Procedure Purpose: </w:t>
      </w:r>
      <w:r>
        <w:t>Monitor the Physical Responsive Capability (PRC) for issuing advance notice of diminishing Responsive Reserve.  Steps within this procedure are intended to keep ERCOT from progressing into EEA.</w:t>
      </w:r>
    </w:p>
    <w:p w14:paraId="3DC2723B" w14:textId="77777777" w:rsidR="00EB44D7" w:rsidRDefault="00EB44D7" w:rsidP="005D124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710"/>
        <w:gridCol w:w="1350"/>
        <w:gridCol w:w="1458"/>
      </w:tblGrid>
      <w:tr w:rsidR="00EB44D7" w14:paraId="3DC27241" w14:textId="77777777">
        <w:tc>
          <w:tcPr>
            <w:tcW w:w="2628" w:type="dxa"/>
            <w:vAlign w:val="center"/>
          </w:tcPr>
          <w:p w14:paraId="3DC2723C" w14:textId="77777777" w:rsidR="00EB44D7" w:rsidRDefault="000A216D">
            <w:pPr>
              <w:rPr>
                <w:b/>
                <w:lang w:val="pt-BR"/>
              </w:rPr>
            </w:pPr>
            <w:r>
              <w:rPr>
                <w:b/>
                <w:lang w:val="pt-BR"/>
              </w:rPr>
              <w:t>Protocol Reference</w:t>
            </w:r>
          </w:p>
        </w:tc>
        <w:tc>
          <w:tcPr>
            <w:tcW w:w="1710" w:type="dxa"/>
          </w:tcPr>
          <w:p w14:paraId="3DC2723D" w14:textId="1D452D7B" w:rsidR="00EB44D7" w:rsidRDefault="004B3E60" w:rsidP="00440717">
            <w:pPr>
              <w:rPr>
                <w:b/>
                <w:lang w:val="pt-BR"/>
              </w:rPr>
            </w:pPr>
            <w:r>
              <w:rPr>
                <w:b/>
                <w:lang w:val="pt-BR"/>
              </w:rPr>
              <w:t>3.17.3(2)</w:t>
            </w:r>
          </w:p>
        </w:tc>
        <w:tc>
          <w:tcPr>
            <w:tcW w:w="1710" w:type="dxa"/>
          </w:tcPr>
          <w:p w14:paraId="3DC2723E" w14:textId="5B39E462" w:rsidR="00EB44D7" w:rsidRDefault="004B3E60">
            <w:pPr>
              <w:rPr>
                <w:b/>
                <w:lang w:val="pt-BR"/>
              </w:rPr>
            </w:pPr>
            <w:r>
              <w:rPr>
                <w:b/>
                <w:lang w:val="pt-BR"/>
              </w:rPr>
              <w:t>6.5.7.6.2.3</w:t>
            </w:r>
          </w:p>
        </w:tc>
        <w:tc>
          <w:tcPr>
            <w:tcW w:w="1350" w:type="dxa"/>
          </w:tcPr>
          <w:p w14:paraId="3DC2723F" w14:textId="4150FA6E" w:rsidR="00EB44D7" w:rsidRDefault="004B3E60">
            <w:pPr>
              <w:rPr>
                <w:b/>
                <w:lang w:val="pt-BR"/>
              </w:rPr>
            </w:pPr>
            <w:r>
              <w:rPr>
                <w:b/>
                <w:lang w:val="pt-BR"/>
              </w:rPr>
              <w:t>6.5.9.4.1</w:t>
            </w:r>
          </w:p>
        </w:tc>
        <w:tc>
          <w:tcPr>
            <w:tcW w:w="1458" w:type="dxa"/>
          </w:tcPr>
          <w:p w14:paraId="3DC27240" w14:textId="77777777" w:rsidR="00EB44D7" w:rsidRDefault="00EB44D7">
            <w:pPr>
              <w:rPr>
                <w:b/>
                <w:lang w:val="pt-BR"/>
              </w:rPr>
            </w:pPr>
          </w:p>
        </w:tc>
      </w:tr>
      <w:tr w:rsidR="00EB44D7" w14:paraId="3DC27247" w14:textId="77777777">
        <w:tc>
          <w:tcPr>
            <w:tcW w:w="2628" w:type="dxa"/>
            <w:vAlign w:val="center"/>
          </w:tcPr>
          <w:p w14:paraId="3DC27242" w14:textId="77777777" w:rsidR="00EB44D7" w:rsidRDefault="000A216D">
            <w:pPr>
              <w:rPr>
                <w:b/>
                <w:lang w:val="pt-BR"/>
              </w:rPr>
            </w:pPr>
            <w:r>
              <w:rPr>
                <w:b/>
                <w:lang w:val="pt-BR"/>
              </w:rPr>
              <w:t>Guide Reference</w:t>
            </w:r>
          </w:p>
        </w:tc>
        <w:tc>
          <w:tcPr>
            <w:tcW w:w="1710" w:type="dxa"/>
          </w:tcPr>
          <w:p w14:paraId="3DC27243" w14:textId="7BA5D2E2" w:rsidR="00EB44D7" w:rsidRDefault="000A216D">
            <w:pPr>
              <w:rPr>
                <w:b/>
                <w:lang w:val="pt-BR"/>
              </w:rPr>
            </w:pPr>
            <w:r>
              <w:rPr>
                <w:b/>
                <w:lang w:val="pt-BR"/>
              </w:rPr>
              <w:t>4.5.3.1(</w:t>
            </w:r>
            <w:r w:rsidR="004B3E60">
              <w:rPr>
                <w:b/>
                <w:lang w:val="pt-BR"/>
              </w:rPr>
              <w:t>d</w:t>
            </w:r>
            <w:r>
              <w:rPr>
                <w:b/>
                <w:lang w:val="pt-BR"/>
              </w:rPr>
              <w:t>)</w:t>
            </w:r>
          </w:p>
        </w:tc>
        <w:tc>
          <w:tcPr>
            <w:tcW w:w="1710" w:type="dxa"/>
          </w:tcPr>
          <w:p w14:paraId="3DC27244" w14:textId="2A53FFB4" w:rsidR="00EB44D7" w:rsidRDefault="004B3E60">
            <w:pPr>
              <w:rPr>
                <w:b/>
                <w:lang w:val="pt-BR"/>
              </w:rPr>
            </w:pPr>
            <w:r>
              <w:rPr>
                <w:b/>
                <w:lang w:val="pt-BR"/>
              </w:rPr>
              <w:t>4.5.3.1(e)</w:t>
            </w:r>
          </w:p>
        </w:tc>
        <w:tc>
          <w:tcPr>
            <w:tcW w:w="1350" w:type="dxa"/>
          </w:tcPr>
          <w:p w14:paraId="3DC27245" w14:textId="77777777" w:rsidR="00EB44D7" w:rsidRDefault="00EB44D7">
            <w:pPr>
              <w:rPr>
                <w:b/>
                <w:lang w:val="pt-BR"/>
              </w:rPr>
            </w:pPr>
          </w:p>
        </w:tc>
        <w:tc>
          <w:tcPr>
            <w:tcW w:w="1458" w:type="dxa"/>
          </w:tcPr>
          <w:p w14:paraId="3DC27246" w14:textId="77777777" w:rsidR="00EB44D7" w:rsidRDefault="00EB44D7">
            <w:pPr>
              <w:rPr>
                <w:b/>
                <w:lang w:val="pt-BR"/>
              </w:rPr>
            </w:pPr>
          </w:p>
        </w:tc>
      </w:tr>
      <w:tr w:rsidR="00EB44D7" w14:paraId="3DC2724E" w14:textId="77777777">
        <w:tc>
          <w:tcPr>
            <w:tcW w:w="2628" w:type="dxa"/>
            <w:vAlign w:val="center"/>
          </w:tcPr>
          <w:p w14:paraId="3DC27248" w14:textId="77777777" w:rsidR="00EB44D7" w:rsidRDefault="000A216D">
            <w:pPr>
              <w:rPr>
                <w:b/>
                <w:lang w:val="pt-BR"/>
              </w:rPr>
            </w:pPr>
            <w:r>
              <w:rPr>
                <w:b/>
                <w:lang w:val="pt-BR"/>
              </w:rPr>
              <w:t>NERC Standard</w:t>
            </w:r>
          </w:p>
        </w:tc>
        <w:tc>
          <w:tcPr>
            <w:tcW w:w="1710" w:type="dxa"/>
          </w:tcPr>
          <w:p w14:paraId="3DC27249" w14:textId="25286401" w:rsidR="00EB44D7" w:rsidRDefault="000A216D">
            <w:pPr>
              <w:rPr>
                <w:b/>
                <w:lang w:val="pt-BR"/>
              </w:rPr>
            </w:pPr>
            <w:r>
              <w:rPr>
                <w:b/>
                <w:lang w:val="pt-BR"/>
              </w:rPr>
              <w:t>TOP-001-</w:t>
            </w:r>
            <w:r w:rsidR="00577629">
              <w:rPr>
                <w:b/>
                <w:lang w:val="pt-BR"/>
              </w:rPr>
              <w:t>6</w:t>
            </w:r>
          </w:p>
          <w:p w14:paraId="3DC2724A" w14:textId="77777777" w:rsidR="00EB44D7" w:rsidRDefault="000A216D">
            <w:pPr>
              <w:rPr>
                <w:b/>
                <w:lang w:val="pt-BR"/>
              </w:rPr>
            </w:pPr>
            <w:r>
              <w:rPr>
                <w:b/>
                <w:lang w:val="pt-BR"/>
              </w:rPr>
              <w:t>R8</w:t>
            </w:r>
          </w:p>
        </w:tc>
        <w:tc>
          <w:tcPr>
            <w:tcW w:w="1710" w:type="dxa"/>
          </w:tcPr>
          <w:p w14:paraId="3DC2724B" w14:textId="77777777" w:rsidR="00EB44D7" w:rsidRDefault="00EB44D7">
            <w:pPr>
              <w:rPr>
                <w:b/>
                <w:lang w:val="pt-BR"/>
              </w:rPr>
            </w:pPr>
          </w:p>
        </w:tc>
        <w:tc>
          <w:tcPr>
            <w:tcW w:w="1350" w:type="dxa"/>
          </w:tcPr>
          <w:p w14:paraId="3DC2724C" w14:textId="77777777" w:rsidR="00EB44D7" w:rsidRDefault="00EB44D7">
            <w:pPr>
              <w:rPr>
                <w:b/>
                <w:lang w:val="pt-BR"/>
              </w:rPr>
            </w:pPr>
          </w:p>
        </w:tc>
        <w:tc>
          <w:tcPr>
            <w:tcW w:w="1458" w:type="dxa"/>
          </w:tcPr>
          <w:p w14:paraId="3DC2724D" w14:textId="77777777" w:rsidR="00EB44D7" w:rsidRDefault="00EB44D7">
            <w:pPr>
              <w:rPr>
                <w:b/>
                <w:lang w:val="pt-BR"/>
              </w:rPr>
            </w:pPr>
          </w:p>
        </w:tc>
      </w:tr>
    </w:tbl>
    <w:p w14:paraId="3DC2724F"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253" w14:textId="77777777">
        <w:tc>
          <w:tcPr>
            <w:tcW w:w="1908" w:type="dxa"/>
          </w:tcPr>
          <w:p w14:paraId="3DC27250" w14:textId="3F0DC82B" w:rsidR="0082183D" w:rsidRDefault="0082183D" w:rsidP="0082183D">
            <w:pPr>
              <w:rPr>
                <w:b/>
              </w:rPr>
            </w:pPr>
            <w:r>
              <w:rPr>
                <w:b/>
              </w:rPr>
              <w:t xml:space="preserve">Version: 2 </w:t>
            </w:r>
          </w:p>
        </w:tc>
        <w:tc>
          <w:tcPr>
            <w:tcW w:w="2250" w:type="dxa"/>
          </w:tcPr>
          <w:p w14:paraId="3DC27251" w14:textId="31A08B5D" w:rsidR="0082183D" w:rsidRDefault="0082183D" w:rsidP="0082183D">
            <w:pPr>
              <w:rPr>
                <w:b/>
              </w:rPr>
            </w:pPr>
            <w:r>
              <w:rPr>
                <w:b/>
              </w:rPr>
              <w:t>Revision: 0</w:t>
            </w:r>
          </w:p>
        </w:tc>
        <w:tc>
          <w:tcPr>
            <w:tcW w:w="4680" w:type="dxa"/>
          </w:tcPr>
          <w:p w14:paraId="3DC27252" w14:textId="1EE964BE" w:rsidR="0082183D" w:rsidRDefault="0082183D" w:rsidP="0082183D">
            <w:pPr>
              <w:rPr>
                <w:b/>
              </w:rPr>
            </w:pPr>
            <w:r>
              <w:rPr>
                <w:b/>
              </w:rPr>
              <w:t>Effective Date:  December 5, 2025</w:t>
            </w:r>
          </w:p>
        </w:tc>
      </w:tr>
    </w:tbl>
    <w:p w14:paraId="3DC27254" w14:textId="77777777" w:rsidR="00EB44D7" w:rsidRDefault="00EB44D7">
      <w:pPr>
        <w:rPr>
          <w:b/>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
        <w:gridCol w:w="15"/>
        <w:gridCol w:w="1450"/>
        <w:gridCol w:w="85"/>
        <w:gridCol w:w="7450"/>
        <w:gridCol w:w="108"/>
      </w:tblGrid>
      <w:tr w:rsidR="00EB44D7" w14:paraId="3DC27257" w14:textId="77777777" w:rsidTr="0036695D">
        <w:trPr>
          <w:gridAfter w:val="1"/>
          <w:wAfter w:w="108" w:type="dxa"/>
          <w:trHeight w:val="576"/>
          <w:tblHeader/>
        </w:trPr>
        <w:tc>
          <w:tcPr>
            <w:tcW w:w="1573" w:type="dxa"/>
            <w:gridSpan w:val="3"/>
            <w:tcBorders>
              <w:top w:val="double" w:sz="4" w:space="0" w:color="auto"/>
              <w:left w:val="nil"/>
              <w:bottom w:val="double" w:sz="4" w:space="0" w:color="auto"/>
            </w:tcBorders>
            <w:vAlign w:val="center"/>
          </w:tcPr>
          <w:p w14:paraId="3DC27255" w14:textId="77777777" w:rsidR="00EB44D7" w:rsidRDefault="000A216D">
            <w:pPr>
              <w:jc w:val="center"/>
              <w:rPr>
                <w:b/>
              </w:rPr>
            </w:pPr>
            <w:r>
              <w:rPr>
                <w:b/>
              </w:rPr>
              <w:t>Step</w:t>
            </w:r>
          </w:p>
        </w:tc>
        <w:tc>
          <w:tcPr>
            <w:tcW w:w="7535" w:type="dxa"/>
            <w:gridSpan w:val="2"/>
            <w:tcBorders>
              <w:top w:val="double" w:sz="4" w:space="0" w:color="auto"/>
              <w:bottom w:val="double" w:sz="4" w:space="0" w:color="auto"/>
              <w:right w:val="nil"/>
            </w:tcBorders>
            <w:vAlign w:val="center"/>
          </w:tcPr>
          <w:p w14:paraId="3DC27256" w14:textId="77777777" w:rsidR="00EB44D7" w:rsidRDefault="000A216D">
            <w:pPr>
              <w:rPr>
                <w:b/>
              </w:rPr>
            </w:pPr>
            <w:r>
              <w:rPr>
                <w:b/>
              </w:rPr>
              <w:t>Action</w:t>
            </w:r>
          </w:p>
        </w:tc>
      </w:tr>
      <w:tr w:rsidR="007E314C" w14:paraId="3E267B01" w14:textId="77777777" w:rsidTr="0036695D">
        <w:trPr>
          <w:gridBefore w:val="1"/>
          <w:gridAfter w:val="1"/>
          <w:wBefore w:w="108" w:type="dxa"/>
          <w:wAfter w:w="108" w:type="dxa"/>
          <w:trHeight w:val="576"/>
        </w:trPr>
        <w:tc>
          <w:tcPr>
            <w:tcW w:w="1550" w:type="dxa"/>
            <w:gridSpan w:val="3"/>
            <w:tcBorders>
              <w:left w:val="nil"/>
            </w:tcBorders>
            <w:vAlign w:val="center"/>
          </w:tcPr>
          <w:p w14:paraId="72C1902E" w14:textId="77777777" w:rsidR="007E314C" w:rsidRDefault="007E314C" w:rsidP="00967D4C">
            <w:pPr>
              <w:jc w:val="center"/>
              <w:rPr>
                <w:b/>
                <w:bCs/>
              </w:rPr>
            </w:pPr>
            <w:r>
              <w:rPr>
                <w:b/>
                <w:bCs/>
              </w:rPr>
              <w:t>Media</w:t>
            </w:r>
          </w:p>
          <w:p w14:paraId="06C51D2A" w14:textId="77777777" w:rsidR="007E314C" w:rsidRDefault="007E314C" w:rsidP="00967D4C">
            <w:pPr>
              <w:jc w:val="center"/>
              <w:rPr>
                <w:b/>
                <w:bCs/>
              </w:rPr>
            </w:pPr>
            <w:r>
              <w:rPr>
                <w:b/>
                <w:bCs/>
              </w:rPr>
              <w:t>Appeal</w:t>
            </w:r>
          </w:p>
        </w:tc>
        <w:tc>
          <w:tcPr>
            <w:tcW w:w="7450" w:type="dxa"/>
            <w:tcBorders>
              <w:right w:val="nil"/>
            </w:tcBorders>
          </w:tcPr>
          <w:p w14:paraId="62E2ADE4" w14:textId="180C0946" w:rsidR="007E314C" w:rsidRDefault="007E314C" w:rsidP="00967D4C">
            <w:r>
              <w:t xml:space="preserve">An appeal through the public news media for voluntary energy conservation may be issued any time at ERCOT’s discretion.  </w:t>
            </w:r>
            <w:r w:rsidR="002D1984">
              <w:t xml:space="preserve">Make </w:t>
            </w:r>
            <w:r w:rsidR="00CD3305">
              <w:t>H</w:t>
            </w:r>
            <w:r>
              <w:t>otline call</w:t>
            </w:r>
            <w:r w:rsidR="009C7A1B">
              <w:t>.</w:t>
            </w:r>
            <w:r>
              <w:t xml:space="preserve"> </w:t>
            </w:r>
          </w:p>
          <w:p w14:paraId="07409264" w14:textId="77777777" w:rsidR="002D1984" w:rsidRDefault="002D1984" w:rsidP="00967D4C"/>
          <w:p w14:paraId="52FC8FD3" w14:textId="37B1707C" w:rsidR="002D1984" w:rsidRDefault="002D1984" w:rsidP="00967D4C">
            <w:r>
              <w:rPr>
                <w:b/>
                <w:highlight w:val="yellow"/>
                <w:u w:val="single"/>
              </w:rPr>
              <w:t>T</w:t>
            </w:r>
            <w:r w:rsidRPr="00DD3D3D">
              <w:rPr>
                <w:b/>
                <w:highlight w:val="yellow"/>
                <w:u w:val="single"/>
              </w:rPr>
              <w:t>#</w:t>
            </w:r>
            <w:r>
              <w:rPr>
                <w:b/>
                <w:highlight w:val="yellow"/>
                <w:u w:val="single"/>
              </w:rPr>
              <w:t>39</w:t>
            </w:r>
            <w:r w:rsidRPr="00DD3D3D">
              <w:rPr>
                <w:b/>
                <w:highlight w:val="yellow"/>
                <w:u w:val="single"/>
              </w:rPr>
              <w:t xml:space="preserve"> </w:t>
            </w:r>
            <w:r>
              <w:rPr>
                <w:b/>
                <w:highlight w:val="yellow"/>
                <w:u w:val="single"/>
              </w:rPr>
              <w:t xml:space="preserve">Typical Hotline Script for </w:t>
            </w:r>
            <w:r w:rsidRPr="00DD3D3D">
              <w:rPr>
                <w:b/>
                <w:highlight w:val="yellow"/>
                <w:u w:val="single"/>
              </w:rPr>
              <w:t>Media Appeal</w:t>
            </w:r>
          </w:p>
        </w:tc>
      </w:tr>
      <w:tr w:rsidR="007E314C" w14:paraId="539C2B04" w14:textId="77777777" w:rsidTr="0036695D">
        <w:trPr>
          <w:gridBefore w:val="1"/>
          <w:gridAfter w:val="1"/>
          <w:wBefore w:w="108" w:type="dxa"/>
          <w:wAfter w:w="108" w:type="dxa"/>
          <w:trHeight w:val="576"/>
        </w:trPr>
        <w:tc>
          <w:tcPr>
            <w:tcW w:w="1550" w:type="dxa"/>
            <w:gridSpan w:val="3"/>
            <w:tcBorders>
              <w:left w:val="nil"/>
            </w:tcBorders>
            <w:vAlign w:val="center"/>
          </w:tcPr>
          <w:p w14:paraId="2057F7C3" w14:textId="77777777" w:rsidR="007E314C" w:rsidRDefault="007E314C" w:rsidP="00967D4C">
            <w:pPr>
              <w:jc w:val="center"/>
              <w:rPr>
                <w:b/>
                <w:bCs/>
              </w:rPr>
            </w:pPr>
            <w:r>
              <w:rPr>
                <w:b/>
                <w:bCs/>
              </w:rPr>
              <w:t>TCEQ</w:t>
            </w:r>
          </w:p>
        </w:tc>
        <w:tc>
          <w:tcPr>
            <w:tcW w:w="7450" w:type="dxa"/>
            <w:tcBorders>
              <w:right w:val="nil"/>
            </w:tcBorders>
          </w:tcPr>
          <w:p w14:paraId="5DDA0234" w14:textId="1024BD2F" w:rsidR="007E314C" w:rsidRDefault="007E314C" w:rsidP="00967D4C">
            <w:r>
              <w:t xml:space="preserve">The </w:t>
            </w:r>
            <w:r w:rsidRPr="005C340F">
              <w:t>Texas Commission on Environmental Quality (TCEQ)</w:t>
            </w:r>
            <w:r>
              <w:t xml:space="preserve"> may</w:t>
            </w:r>
            <w:r w:rsidRPr="005C340F">
              <w:t xml:space="preserve"> exercise enforcement discretion for exceedances of emission limits </w:t>
            </w:r>
            <w:r>
              <w:t>and</w:t>
            </w:r>
            <w:r w:rsidRPr="005C340F">
              <w:t xml:space="preserve"> operational limits for </w:t>
            </w:r>
            <w:r>
              <w:t>Resources</w:t>
            </w:r>
            <w:r w:rsidRPr="005C340F">
              <w:t xml:space="preserve"> </w:t>
            </w:r>
            <w:r>
              <w:t>that</w:t>
            </w:r>
            <w:r w:rsidRPr="005C340F">
              <w:t xml:space="preserve"> exceed air permit limits in order to maximize generation </w:t>
            </w:r>
            <w:r>
              <w:t>when entering a capacity shortage</w:t>
            </w:r>
            <w:r w:rsidRPr="005C340F">
              <w:t xml:space="preserve">. </w:t>
            </w:r>
            <w:r>
              <w:t>A</w:t>
            </w:r>
            <w:r w:rsidRPr="005C340F">
              <w:t xml:space="preserve"> Market Notice </w:t>
            </w:r>
            <w:r>
              <w:t xml:space="preserve">will be sent to Market Participants. </w:t>
            </w:r>
            <w:r w:rsidR="002D1984">
              <w:t>Make Hotline call.</w:t>
            </w:r>
            <w:r>
              <w:t xml:space="preserve"> </w:t>
            </w:r>
          </w:p>
          <w:p w14:paraId="2591877E" w14:textId="77777777" w:rsidR="002D1984" w:rsidRDefault="002D1984" w:rsidP="00967D4C"/>
          <w:p w14:paraId="69C8B387" w14:textId="2E53A45D" w:rsidR="002D1984" w:rsidRDefault="002D1984" w:rsidP="00967D4C">
            <w:r>
              <w:rPr>
                <w:b/>
                <w:highlight w:val="yellow"/>
                <w:u w:val="single"/>
              </w:rPr>
              <w:t>T</w:t>
            </w:r>
            <w:r w:rsidRPr="00DD3D3D">
              <w:rPr>
                <w:b/>
                <w:highlight w:val="yellow"/>
                <w:u w:val="single"/>
              </w:rPr>
              <w:t>#</w:t>
            </w:r>
            <w:r>
              <w:rPr>
                <w:b/>
                <w:highlight w:val="yellow"/>
                <w:u w:val="single"/>
              </w:rPr>
              <w:t>87</w:t>
            </w:r>
            <w:r w:rsidRPr="00DD3D3D">
              <w:rPr>
                <w:b/>
                <w:highlight w:val="yellow"/>
                <w:u w:val="single"/>
              </w:rPr>
              <w:t xml:space="preserve"> </w:t>
            </w:r>
            <w:r>
              <w:rPr>
                <w:b/>
                <w:highlight w:val="yellow"/>
                <w:u w:val="single"/>
              </w:rPr>
              <w:t xml:space="preserve">Typical Hotline Script for </w:t>
            </w:r>
            <w:r w:rsidRPr="00DD3D3D">
              <w:rPr>
                <w:b/>
                <w:highlight w:val="yellow"/>
                <w:u w:val="single"/>
              </w:rPr>
              <w:t>TCEQ Notice of Enforcement Discretion</w:t>
            </w:r>
          </w:p>
        </w:tc>
      </w:tr>
      <w:tr w:rsidR="002D1984" w14:paraId="561D2D4B" w14:textId="77777777" w:rsidTr="0036695D">
        <w:trPr>
          <w:gridBefore w:val="1"/>
          <w:gridAfter w:val="1"/>
          <w:wBefore w:w="108" w:type="dxa"/>
          <w:wAfter w:w="108" w:type="dxa"/>
          <w:trHeight w:val="576"/>
        </w:trPr>
        <w:tc>
          <w:tcPr>
            <w:tcW w:w="1550" w:type="dxa"/>
            <w:gridSpan w:val="3"/>
            <w:tcBorders>
              <w:left w:val="nil"/>
            </w:tcBorders>
            <w:vAlign w:val="center"/>
          </w:tcPr>
          <w:p w14:paraId="14A2835D" w14:textId="543FACC1" w:rsidR="002D1984" w:rsidRDefault="002D1984" w:rsidP="00967D4C">
            <w:pPr>
              <w:jc w:val="center"/>
              <w:rPr>
                <w:b/>
                <w:bCs/>
              </w:rPr>
            </w:pPr>
            <w:r>
              <w:rPr>
                <w:b/>
              </w:rPr>
              <w:t>Request Large Load Curtailment Program</w:t>
            </w:r>
          </w:p>
        </w:tc>
        <w:tc>
          <w:tcPr>
            <w:tcW w:w="7450" w:type="dxa"/>
            <w:tcBorders>
              <w:right w:val="nil"/>
            </w:tcBorders>
          </w:tcPr>
          <w:p w14:paraId="071A5301" w14:textId="77777777" w:rsidR="002D1984" w:rsidRPr="006C14A5" w:rsidRDefault="002D1984" w:rsidP="002D1984">
            <w:pPr>
              <w:rPr>
                <w:b/>
                <w:u w:val="single"/>
              </w:rPr>
            </w:pPr>
            <w:r w:rsidRPr="006C14A5">
              <w:rPr>
                <w:b/>
                <w:u w:val="single"/>
              </w:rPr>
              <w:t>WHEN:</w:t>
            </w:r>
          </w:p>
          <w:p w14:paraId="17EEF8E6" w14:textId="77777777" w:rsidR="002D1984" w:rsidRPr="00CE7FD7" w:rsidRDefault="002D1984" w:rsidP="007E512D">
            <w:pPr>
              <w:pStyle w:val="ListParagraph"/>
              <w:numPr>
                <w:ilvl w:val="0"/>
                <w:numId w:val="248"/>
              </w:numPr>
            </w:pPr>
            <w:r w:rsidRPr="006C14A5">
              <w:t>Notified by the ERCOT</w:t>
            </w:r>
            <w:r>
              <w:t xml:space="preserve"> Shift Supervisor</w:t>
            </w:r>
            <w:r w:rsidRPr="006C14A5">
              <w:t xml:space="preserve"> that </w:t>
            </w:r>
            <w:r>
              <w:t>the Large Load Voluntary Curtailment Program Participants were requested to curtail consumption</w:t>
            </w:r>
            <w:r w:rsidRPr="006C14A5">
              <w:t>;</w:t>
            </w:r>
          </w:p>
          <w:p w14:paraId="45CF577C" w14:textId="77777777" w:rsidR="002D1984" w:rsidRPr="00CE7FD7" w:rsidRDefault="002D1984" w:rsidP="002D1984">
            <w:r w:rsidRPr="00CE7FD7">
              <w:rPr>
                <w:b/>
                <w:u w:val="single"/>
              </w:rPr>
              <w:t>THEN:</w:t>
            </w:r>
          </w:p>
          <w:p w14:paraId="3E5C1846" w14:textId="616F5D9A" w:rsidR="002D1984" w:rsidRDefault="002D1984" w:rsidP="007E512D">
            <w:pPr>
              <w:pStyle w:val="ListParagraph"/>
              <w:numPr>
                <w:ilvl w:val="0"/>
                <w:numId w:val="248"/>
              </w:numPr>
            </w:pPr>
            <w:r>
              <w:t xml:space="preserve">Make Hotline call to notify </w:t>
            </w:r>
            <w:r w:rsidR="00C4155A">
              <w:t>TO</w:t>
            </w:r>
            <w:r>
              <w:t>’s</w:t>
            </w:r>
            <w:r w:rsidRPr="00CE7FD7">
              <w:t xml:space="preserve"> </w:t>
            </w:r>
            <w:r w:rsidRPr="006C14A5">
              <w:t xml:space="preserve">that </w:t>
            </w:r>
            <w:r>
              <w:t>the Large Load Voluntary Curtailment Program Participants were requested to curtail consumption</w:t>
            </w:r>
            <w:r w:rsidRPr="00CE7FD7">
              <w:t>.</w:t>
            </w:r>
          </w:p>
          <w:p w14:paraId="6E1C024E" w14:textId="77777777" w:rsidR="002D1984" w:rsidRDefault="002D1984" w:rsidP="007E512D">
            <w:pPr>
              <w:pStyle w:val="ListParagraph"/>
              <w:numPr>
                <w:ilvl w:val="0"/>
                <w:numId w:val="248"/>
              </w:numPr>
            </w:pPr>
            <w:r>
              <w:t>Coordinate with Resource operator for posting message.</w:t>
            </w:r>
          </w:p>
          <w:p w14:paraId="4391521D" w14:textId="77777777" w:rsidR="002D1984" w:rsidRDefault="002D1984" w:rsidP="002D1984"/>
          <w:p w14:paraId="39964D38" w14:textId="0D12DB6D" w:rsidR="002D1984" w:rsidRDefault="00C4155A" w:rsidP="002D1984">
            <w:r>
              <w:rPr>
                <w:b/>
                <w:highlight w:val="yellow"/>
                <w:u w:val="single"/>
              </w:rPr>
              <w:t>T</w:t>
            </w:r>
            <w:r w:rsidR="002D1984" w:rsidRPr="00DD3D3D">
              <w:rPr>
                <w:b/>
                <w:highlight w:val="yellow"/>
                <w:u w:val="single"/>
              </w:rPr>
              <w:t>#</w:t>
            </w:r>
            <w:r>
              <w:rPr>
                <w:b/>
                <w:highlight w:val="yellow"/>
                <w:u w:val="single"/>
              </w:rPr>
              <w:t>63</w:t>
            </w:r>
            <w:r w:rsidR="002D1984" w:rsidRPr="00DD3D3D">
              <w:rPr>
                <w:b/>
                <w:highlight w:val="yellow"/>
                <w:u w:val="single"/>
              </w:rPr>
              <w:t xml:space="preserve"> </w:t>
            </w:r>
            <w:r w:rsidR="002D1984">
              <w:rPr>
                <w:b/>
                <w:highlight w:val="yellow"/>
                <w:u w:val="single"/>
              </w:rPr>
              <w:t xml:space="preserve">Typical Hotline Script for </w:t>
            </w:r>
            <w:r w:rsidR="002D1984" w:rsidRPr="003B3532">
              <w:rPr>
                <w:b/>
                <w:highlight w:val="yellow"/>
                <w:u w:val="single"/>
              </w:rPr>
              <w:t>ERCOT Large Load Voluntary Curtailment Program</w:t>
            </w:r>
          </w:p>
        </w:tc>
      </w:tr>
      <w:tr w:rsidR="002D1984" w14:paraId="29C3F749" w14:textId="77777777" w:rsidTr="0036695D">
        <w:trPr>
          <w:gridBefore w:val="1"/>
          <w:gridAfter w:val="1"/>
          <w:wBefore w:w="108" w:type="dxa"/>
          <w:wAfter w:w="108" w:type="dxa"/>
          <w:trHeight w:val="576"/>
        </w:trPr>
        <w:tc>
          <w:tcPr>
            <w:tcW w:w="1550" w:type="dxa"/>
            <w:gridSpan w:val="3"/>
            <w:tcBorders>
              <w:left w:val="nil"/>
            </w:tcBorders>
            <w:vAlign w:val="center"/>
          </w:tcPr>
          <w:p w14:paraId="37888A2B" w14:textId="3E6FA72A" w:rsidR="002D1984" w:rsidRDefault="002D1984" w:rsidP="00967D4C">
            <w:pPr>
              <w:jc w:val="center"/>
              <w:rPr>
                <w:b/>
              </w:rPr>
            </w:pPr>
            <w:r>
              <w:rPr>
                <w:b/>
              </w:rPr>
              <w:t>Large Load Curtailment Program Ended</w:t>
            </w:r>
          </w:p>
        </w:tc>
        <w:tc>
          <w:tcPr>
            <w:tcW w:w="7450" w:type="dxa"/>
            <w:tcBorders>
              <w:right w:val="nil"/>
            </w:tcBorders>
          </w:tcPr>
          <w:p w14:paraId="4549C0D9" w14:textId="77777777" w:rsidR="00C4155A" w:rsidRPr="00CE7FD7" w:rsidRDefault="00C4155A" w:rsidP="00C4155A">
            <w:pPr>
              <w:rPr>
                <w:b/>
                <w:u w:val="single"/>
              </w:rPr>
            </w:pPr>
            <w:r w:rsidRPr="00CE7FD7">
              <w:rPr>
                <w:b/>
                <w:u w:val="single"/>
              </w:rPr>
              <w:t>WHEN:</w:t>
            </w:r>
          </w:p>
          <w:p w14:paraId="397818FA" w14:textId="77777777" w:rsidR="00C4155A" w:rsidRPr="00CE7FD7" w:rsidRDefault="00C4155A" w:rsidP="007E512D">
            <w:pPr>
              <w:pStyle w:val="ListParagraph"/>
              <w:numPr>
                <w:ilvl w:val="0"/>
                <w:numId w:val="248"/>
              </w:numPr>
            </w:pPr>
            <w:r w:rsidRPr="00CE7FD7">
              <w:t xml:space="preserve">Notified by the ERCOT Shift Supervisor that </w:t>
            </w:r>
            <w:r>
              <w:t xml:space="preserve">the </w:t>
            </w:r>
            <w:r w:rsidRPr="00CE7FD7">
              <w:t>Large Load Voluntary Curtailment Program Participants requested to curtail consumption</w:t>
            </w:r>
            <w:r>
              <w:t xml:space="preserve"> ended</w:t>
            </w:r>
            <w:r w:rsidRPr="00CE7FD7">
              <w:t>;</w:t>
            </w:r>
          </w:p>
          <w:p w14:paraId="4F6307FC" w14:textId="77777777" w:rsidR="00C4155A" w:rsidRPr="00CE7FD7" w:rsidRDefault="00C4155A" w:rsidP="00C4155A">
            <w:r w:rsidRPr="00CE7FD7">
              <w:rPr>
                <w:b/>
                <w:u w:val="single"/>
              </w:rPr>
              <w:t>THEN:</w:t>
            </w:r>
          </w:p>
          <w:p w14:paraId="2A98658D" w14:textId="4BEB6995" w:rsidR="00C4155A" w:rsidRPr="00C4155A" w:rsidRDefault="00C4155A" w:rsidP="007E512D">
            <w:pPr>
              <w:pStyle w:val="ListParagraph"/>
              <w:numPr>
                <w:ilvl w:val="0"/>
                <w:numId w:val="248"/>
              </w:numPr>
              <w:spacing w:before="120" w:after="120"/>
              <w:rPr>
                <w:b/>
                <w:u w:val="single"/>
              </w:rPr>
            </w:pPr>
            <w:r>
              <w:lastRenderedPageBreak/>
              <w:t>Make Hotline call to notify TO’s</w:t>
            </w:r>
            <w:r w:rsidRPr="00CE7FD7">
              <w:t xml:space="preserve"> that</w:t>
            </w:r>
            <w:r>
              <w:t xml:space="preserve"> the</w:t>
            </w:r>
            <w:r w:rsidRPr="00CE7FD7">
              <w:t xml:space="preserve"> Large Load Voluntary Curtailment Program Participants</w:t>
            </w:r>
            <w:r w:rsidRPr="00FF5CD8">
              <w:t xml:space="preserve"> requested to curtail consumption</w:t>
            </w:r>
            <w:r>
              <w:t xml:space="preserve"> ended</w:t>
            </w:r>
            <w:r w:rsidRPr="00CE7FD7">
              <w:t>.</w:t>
            </w:r>
          </w:p>
          <w:p w14:paraId="337C9D14" w14:textId="77777777" w:rsidR="00C4155A" w:rsidRDefault="00C4155A" w:rsidP="00C4155A">
            <w:pPr>
              <w:rPr>
                <w:b/>
                <w:highlight w:val="yellow"/>
                <w:u w:val="single"/>
              </w:rPr>
            </w:pPr>
          </w:p>
          <w:p w14:paraId="0C295C3B" w14:textId="30A4A91E" w:rsidR="002D1984" w:rsidRPr="006C14A5" w:rsidRDefault="00C4155A" w:rsidP="00C4155A">
            <w:pPr>
              <w:rPr>
                <w:b/>
                <w:u w:val="single"/>
              </w:rPr>
            </w:pPr>
            <w:r>
              <w:rPr>
                <w:b/>
                <w:highlight w:val="yellow"/>
                <w:u w:val="single"/>
              </w:rPr>
              <w:t>T</w:t>
            </w:r>
            <w:r w:rsidRPr="00DD3D3D">
              <w:rPr>
                <w:b/>
                <w:highlight w:val="yellow"/>
                <w:u w:val="single"/>
              </w:rPr>
              <w:t>#</w:t>
            </w:r>
            <w:r>
              <w:rPr>
                <w:b/>
                <w:highlight w:val="yellow"/>
                <w:u w:val="single"/>
              </w:rPr>
              <w:t>64</w:t>
            </w:r>
            <w:r w:rsidRPr="00DD3D3D">
              <w:rPr>
                <w:b/>
                <w:highlight w:val="yellow"/>
                <w:u w:val="single"/>
              </w:rPr>
              <w:t xml:space="preserve"> </w:t>
            </w:r>
            <w:r>
              <w:rPr>
                <w:b/>
                <w:highlight w:val="yellow"/>
                <w:u w:val="single"/>
              </w:rPr>
              <w:t xml:space="preserve">Typical Hotline Script for </w:t>
            </w:r>
            <w:r w:rsidRPr="003B3532">
              <w:rPr>
                <w:b/>
                <w:highlight w:val="yellow"/>
                <w:u w:val="single"/>
              </w:rPr>
              <w:t>ERCOT Large Load Voluntary Curtailment Program Ended</w:t>
            </w:r>
          </w:p>
        </w:tc>
      </w:tr>
      <w:tr w:rsidR="00C4155A" w14:paraId="399CF2EC" w14:textId="77777777" w:rsidTr="0036695D">
        <w:trPr>
          <w:gridBefore w:val="1"/>
          <w:gridAfter w:val="1"/>
          <w:wBefore w:w="108" w:type="dxa"/>
          <w:wAfter w:w="108" w:type="dxa"/>
          <w:trHeight w:val="576"/>
        </w:trPr>
        <w:tc>
          <w:tcPr>
            <w:tcW w:w="1550" w:type="dxa"/>
            <w:gridSpan w:val="3"/>
            <w:tcBorders>
              <w:left w:val="nil"/>
            </w:tcBorders>
            <w:vAlign w:val="center"/>
          </w:tcPr>
          <w:p w14:paraId="7AE6B6EA" w14:textId="580EA7DD" w:rsidR="00C4155A" w:rsidRDefault="00C4155A" w:rsidP="00967D4C">
            <w:pPr>
              <w:jc w:val="center"/>
              <w:rPr>
                <w:b/>
              </w:rPr>
            </w:pPr>
            <w:r>
              <w:rPr>
                <w:b/>
              </w:rPr>
              <w:lastRenderedPageBreak/>
              <w:t>L</w:t>
            </w:r>
            <w:r w:rsidR="00B83C38">
              <w:rPr>
                <w:b/>
              </w:rPr>
              <w:t>og</w:t>
            </w:r>
          </w:p>
        </w:tc>
        <w:tc>
          <w:tcPr>
            <w:tcW w:w="7450" w:type="dxa"/>
            <w:tcBorders>
              <w:right w:val="nil"/>
            </w:tcBorders>
          </w:tcPr>
          <w:p w14:paraId="0004221A" w14:textId="6F14302B" w:rsidR="00C4155A" w:rsidRPr="00CE7FD7" w:rsidRDefault="00C4155A" w:rsidP="00C4155A">
            <w:pPr>
              <w:rPr>
                <w:b/>
                <w:u w:val="single"/>
              </w:rPr>
            </w:pPr>
            <w:r w:rsidRPr="007F3CA6">
              <w:t>Log all actions</w:t>
            </w:r>
            <w:r w:rsidR="00237FA4">
              <w:t>.</w:t>
            </w:r>
          </w:p>
        </w:tc>
      </w:tr>
      <w:tr w:rsidR="00EB44D7" w14:paraId="3DC27259" w14:textId="77777777" w:rsidTr="00006038">
        <w:trPr>
          <w:gridAfter w:val="1"/>
          <w:wAfter w:w="108" w:type="dxa"/>
          <w:trHeight w:val="576"/>
        </w:trPr>
        <w:tc>
          <w:tcPr>
            <w:tcW w:w="9108" w:type="dxa"/>
            <w:gridSpan w:val="5"/>
            <w:tcBorders>
              <w:top w:val="double" w:sz="4" w:space="0" w:color="auto"/>
              <w:left w:val="double" w:sz="4" w:space="0" w:color="auto"/>
              <w:bottom w:val="double" w:sz="4" w:space="0" w:color="auto"/>
              <w:right w:val="double" w:sz="4" w:space="0" w:color="auto"/>
            </w:tcBorders>
            <w:vAlign w:val="center"/>
          </w:tcPr>
          <w:p w14:paraId="3DC27258" w14:textId="77D226BD" w:rsidR="00EB44D7" w:rsidRDefault="0036695D" w:rsidP="00357506">
            <w:pPr>
              <w:pStyle w:val="Heading3"/>
            </w:pPr>
            <w:bookmarkStart w:id="262" w:name="_Implementation"/>
            <w:bookmarkStart w:id="263" w:name="_WatchAdvisory"/>
            <w:bookmarkEnd w:id="262"/>
            <w:bookmarkEnd w:id="263"/>
            <w:r>
              <w:t>Watch</w:t>
            </w:r>
          </w:p>
        </w:tc>
      </w:tr>
      <w:tr w:rsidR="00EB44D7" w14:paraId="3DC27263" w14:textId="77777777" w:rsidTr="00006038">
        <w:trPr>
          <w:gridAfter w:val="1"/>
          <w:wAfter w:w="108" w:type="dxa"/>
          <w:trHeight w:val="576"/>
        </w:trPr>
        <w:tc>
          <w:tcPr>
            <w:tcW w:w="1573" w:type="dxa"/>
            <w:gridSpan w:val="3"/>
            <w:tcBorders>
              <w:top w:val="double" w:sz="4" w:space="0" w:color="auto"/>
              <w:left w:val="nil"/>
              <w:bottom w:val="single" w:sz="4" w:space="0" w:color="auto"/>
            </w:tcBorders>
            <w:vAlign w:val="center"/>
          </w:tcPr>
          <w:p w14:paraId="3DC2725A" w14:textId="77777777" w:rsidR="00EB44D7" w:rsidRDefault="000A216D">
            <w:pPr>
              <w:pStyle w:val="TableText"/>
              <w:jc w:val="center"/>
              <w:rPr>
                <w:b/>
                <w:bCs/>
              </w:rPr>
            </w:pPr>
            <w:r>
              <w:rPr>
                <w:b/>
                <w:bCs/>
              </w:rPr>
              <w:t xml:space="preserve">Issue </w:t>
            </w:r>
          </w:p>
          <w:p w14:paraId="3DC2725B" w14:textId="542510E7" w:rsidR="00EB44D7" w:rsidRDefault="0036695D">
            <w:pPr>
              <w:pStyle w:val="TableText"/>
              <w:jc w:val="center"/>
              <w:rPr>
                <w:b/>
                <w:bCs/>
              </w:rPr>
            </w:pPr>
            <w:r>
              <w:rPr>
                <w:b/>
                <w:bCs/>
              </w:rPr>
              <w:t>Watch</w:t>
            </w:r>
          </w:p>
        </w:tc>
        <w:tc>
          <w:tcPr>
            <w:tcW w:w="7535" w:type="dxa"/>
            <w:gridSpan w:val="2"/>
            <w:tcBorders>
              <w:top w:val="double" w:sz="4" w:space="0" w:color="auto"/>
              <w:bottom w:val="single" w:sz="4" w:space="0" w:color="auto"/>
              <w:right w:val="nil"/>
            </w:tcBorders>
          </w:tcPr>
          <w:p w14:paraId="79760996" w14:textId="77777777" w:rsidR="00F47669" w:rsidRDefault="00F47669" w:rsidP="00F47669">
            <w:pPr>
              <w:pStyle w:val="TableText"/>
              <w:rPr>
                <w:b/>
                <w:bCs/>
                <w:u w:val="single"/>
              </w:rPr>
            </w:pPr>
            <w:r>
              <w:rPr>
                <w:b/>
                <w:bCs/>
                <w:u w:val="single"/>
              </w:rPr>
              <w:t>IF:</w:t>
            </w:r>
          </w:p>
          <w:p w14:paraId="405ABAC0" w14:textId="7FD0123C" w:rsidR="00F47669" w:rsidRPr="00FC76AB" w:rsidRDefault="00F47669" w:rsidP="000F3A55">
            <w:pPr>
              <w:pStyle w:val="TableText"/>
              <w:numPr>
                <w:ilvl w:val="0"/>
                <w:numId w:val="50"/>
              </w:numPr>
            </w:pPr>
            <w:r>
              <w:t xml:space="preserve">PRC &lt; 3000 MW </w:t>
            </w:r>
            <w:r>
              <w:rPr>
                <w:rFonts w:cstheme="minorHAnsi"/>
              </w:rPr>
              <w:t>and not expected to return &gt; 3</w:t>
            </w:r>
            <w:r w:rsidR="007C15A4">
              <w:rPr>
                <w:rFonts w:cstheme="minorHAnsi"/>
              </w:rPr>
              <w:t>0</w:t>
            </w:r>
            <w:r>
              <w:rPr>
                <w:rFonts w:cstheme="minorHAnsi"/>
              </w:rPr>
              <w:t>00M</w:t>
            </w:r>
            <w:r w:rsidR="00EB5351">
              <w:rPr>
                <w:rFonts w:cstheme="minorHAnsi"/>
              </w:rPr>
              <w:t>W</w:t>
            </w:r>
            <w:r>
              <w:rPr>
                <w:rFonts w:cstheme="minorHAnsi"/>
              </w:rPr>
              <w:t xml:space="preserve"> within 30 minutes</w:t>
            </w:r>
          </w:p>
          <w:p w14:paraId="73BB29F2" w14:textId="77777777" w:rsidR="00F47669" w:rsidRPr="0010237A" w:rsidRDefault="00F47669" w:rsidP="00F47669">
            <w:pPr>
              <w:pStyle w:val="TableText"/>
              <w:rPr>
                <w:b/>
                <w:u w:val="single"/>
              </w:rPr>
            </w:pPr>
            <w:r w:rsidRPr="0010237A">
              <w:rPr>
                <w:b/>
                <w:u w:val="single"/>
              </w:rPr>
              <w:t>THEN:</w:t>
            </w:r>
          </w:p>
          <w:p w14:paraId="3455D8E3" w14:textId="2D064BA8" w:rsidR="00CA4298" w:rsidRDefault="00F47669" w:rsidP="007E512D">
            <w:pPr>
              <w:pStyle w:val="TableText"/>
              <w:numPr>
                <w:ilvl w:val="0"/>
                <w:numId w:val="240"/>
              </w:numPr>
            </w:pPr>
            <w:r w:rsidRPr="0010237A">
              <w:t xml:space="preserve">Using the Hotline, issue an </w:t>
            </w:r>
            <w:r w:rsidR="0036695D">
              <w:t>Watch</w:t>
            </w:r>
          </w:p>
          <w:p w14:paraId="458D1D46" w14:textId="7A28B89A" w:rsidR="0036695D" w:rsidRDefault="0036695D" w:rsidP="007E512D">
            <w:pPr>
              <w:pStyle w:val="TableText"/>
              <w:numPr>
                <w:ilvl w:val="0"/>
                <w:numId w:val="240"/>
              </w:numPr>
            </w:pPr>
            <w:r>
              <w:rPr>
                <w:color w:val="FF0000"/>
              </w:rPr>
              <w:t>After the repeat, give TOs an update of system conditions, including chances of proceeding into an EEA.</w:t>
            </w:r>
          </w:p>
          <w:p w14:paraId="7C650659" w14:textId="6A927C5E" w:rsidR="0010237A" w:rsidRDefault="00F47669" w:rsidP="001B3562">
            <w:pPr>
              <w:pStyle w:val="TableText"/>
              <w:numPr>
                <w:ilvl w:val="0"/>
                <w:numId w:val="50"/>
              </w:numPr>
            </w:pPr>
            <w:r w:rsidRPr="0010237A">
              <w:t xml:space="preserve">Reduce Customer Load by using </w:t>
            </w:r>
            <w:r w:rsidR="00EB5351" w:rsidRPr="0010237A">
              <w:t>D</w:t>
            </w:r>
            <w:r w:rsidRPr="0010237A">
              <w:t>istribution voltage reduction measures, if deemed beneficial</w:t>
            </w:r>
            <w:r w:rsidR="00EB5351" w:rsidRPr="0010237A">
              <w:t xml:space="preserve"> and</w:t>
            </w:r>
            <w:r w:rsidR="0010237A" w:rsidRPr="0010237A">
              <w:t xml:space="preserve"> </w:t>
            </w:r>
            <w:r w:rsidR="00EB5351" w:rsidRPr="0010237A">
              <w:t>EEA</w:t>
            </w:r>
            <w:r w:rsidR="00A1278D">
              <w:t>3</w:t>
            </w:r>
            <w:r w:rsidR="00EB5351" w:rsidRPr="0010237A">
              <w:t xml:space="preserve"> </w:t>
            </w:r>
            <w:r w:rsidR="00A1278D">
              <w:t xml:space="preserve">load shed </w:t>
            </w:r>
            <w:r w:rsidR="00EB5351" w:rsidRPr="0010237A">
              <w:t>is not anticipated</w:t>
            </w:r>
          </w:p>
          <w:p w14:paraId="10BA13BE" w14:textId="5BD683EF" w:rsidR="0036154F" w:rsidRPr="0010237A" w:rsidRDefault="0036154F" w:rsidP="001B3562">
            <w:pPr>
              <w:pStyle w:val="TableText"/>
              <w:numPr>
                <w:ilvl w:val="0"/>
                <w:numId w:val="50"/>
              </w:numPr>
            </w:pPr>
            <w:r>
              <w:t xml:space="preserve">If not already completed, coordinate with the Resource Operator to post Distribution Voltage Reduction messages on the </w:t>
            </w:r>
            <w:r w:rsidRPr="009C06DD">
              <w:t>ERCOT Website</w:t>
            </w:r>
            <w:r>
              <w:t>.</w:t>
            </w:r>
          </w:p>
          <w:p w14:paraId="6F689C35" w14:textId="77777777" w:rsidR="00F47669" w:rsidRPr="0010237A" w:rsidRDefault="00F47669" w:rsidP="0010237A">
            <w:pPr>
              <w:pStyle w:val="TableText"/>
              <w:rPr>
                <w:b/>
                <w:u w:val="single"/>
              </w:rPr>
            </w:pPr>
          </w:p>
          <w:p w14:paraId="3DC27262" w14:textId="0C360FB8" w:rsidR="00587FC5" w:rsidRPr="00AA4372" w:rsidRDefault="00F47669" w:rsidP="008D7772">
            <w:pPr>
              <w:pStyle w:val="TableText"/>
              <w:jc w:val="both"/>
              <w:rPr>
                <w:b/>
                <w:bCs/>
                <w:u w:val="single"/>
              </w:rPr>
            </w:pPr>
            <w:r>
              <w:t xml:space="preserve"> </w:t>
            </w:r>
            <w:bookmarkStart w:id="264" w:name="_Toc77071389"/>
            <w:r w:rsidR="00587FC5">
              <w:rPr>
                <w:b/>
                <w:highlight w:val="yellow"/>
                <w:u w:val="single"/>
              </w:rPr>
              <w:t xml:space="preserve">T#1 – Typical Hotline Script for </w:t>
            </w:r>
            <w:r w:rsidR="0036695D">
              <w:rPr>
                <w:b/>
                <w:highlight w:val="yellow"/>
                <w:u w:val="single"/>
              </w:rPr>
              <w:t>Watch</w:t>
            </w:r>
            <w:r w:rsidR="00587FC5">
              <w:rPr>
                <w:b/>
                <w:highlight w:val="yellow"/>
                <w:u w:val="single"/>
              </w:rPr>
              <w:t xml:space="preserve"> PRC &lt;3000 MW</w:t>
            </w:r>
            <w:bookmarkEnd w:id="264"/>
          </w:p>
        </w:tc>
      </w:tr>
      <w:tr w:rsidR="00F47669" w:rsidRPr="00FC76AB" w14:paraId="479388E2" w14:textId="77777777" w:rsidTr="0036695D">
        <w:trPr>
          <w:gridBefore w:val="2"/>
          <w:wBefore w:w="123" w:type="dxa"/>
          <w:trHeight w:val="576"/>
        </w:trPr>
        <w:tc>
          <w:tcPr>
            <w:tcW w:w="1450" w:type="dxa"/>
            <w:tcBorders>
              <w:top w:val="single" w:sz="4" w:space="0" w:color="auto"/>
              <w:left w:val="nil"/>
              <w:bottom w:val="single" w:sz="4" w:space="0" w:color="auto"/>
              <w:right w:val="single" w:sz="4" w:space="0" w:color="auto"/>
            </w:tcBorders>
            <w:vAlign w:val="center"/>
          </w:tcPr>
          <w:p w14:paraId="31CA8774" w14:textId="06A88214" w:rsidR="00F47669" w:rsidRPr="00FC76AB" w:rsidRDefault="00F47669" w:rsidP="00B83C38">
            <w:pPr>
              <w:pStyle w:val="TableText"/>
              <w:jc w:val="center"/>
              <w:rPr>
                <w:b/>
                <w:bCs/>
              </w:rPr>
            </w:pPr>
            <w:r w:rsidRPr="00FC76AB">
              <w:rPr>
                <w:b/>
                <w:bCs/>
              </w:rPr>
              <w:t>L</w:t>
            </w:r>
            <w:r w:rsidR="00B83C38">
              <w:rPr>
                <w:b/>
                <w:bCs/>
              </w:rPr>
              <w:t>og</w:t>
            </w:r>
          </w:p>
        </w:tc>
        <w:tc>
          <w:tcPr>
            <w:tcW w:w="7643" w:type="dxa"/>
            <w:gridSpan w:val="3"/>
            <w:tcBorders>
              <w:top w:val="single" w:sz="4" w:space="0" w:color="auto"/>
              <w:left w:val="single" w:sz="4" w:space="0" w:color="auto"/>
              <w:bottom w:val="single" w:sz="4" w:space="0" w:color="auto"/>
              <w:right w:val="nil"/>
            </w:tcBorders>
          </w:tcPr>
          <w:p w14:paraId="41BB4003" w14:textId="77777777" w:rsidR="00F47669" w:rsidRPr="0005555C" w:rsidRDefault="00F47669" w:rsidP="00EB5351">
            <w:pPr>
              <w:pStyle w:val="TableText"/>
              <w:spacing w:before="120" w:after="120"/>
              <w:rPr>
                <w:bCs/>
              </w:rPr>
            </w:pPr>
            <w:r w:rsidRPr="0005555C">
              <w:rPr>
                <w:bCs/>
              </w:rPr>
              <w:t>Log all actions.</w:t>
            </w:r>
          </w:p>
        </w:tc>
      </w:tr>
      <w:tr w:rsidR="00EB44D7" w14:paraId="3DC2726A" w14:textId="77777777" w:rsidTr="0036695D">
        <w:trPr>
          <w:gridAfter w:val="1"/>
          <w:wAfter w:w="108" w:type="dxa"/>
          <w:trHeight w:val="576"/>
        </w:trPr>
        <w:tc>
          <w:tcPr>
            <w:tcW w:w="1573" w:type="dxa"/>
            <w:gridSpan w:val="3"/>
            <w:tcBorders>
              <w:top w:val="single" w:sz="4" w:space="0" w:color="auto"/>
              <w:left w:val="nil"/>
              <w:bottom w:val="single" w:sz="4" w:space="0" w:color="auto"/>
            </w:tcBorders>
            <w:vAlign w:val="center"/>
          </w:tcPr>
          <w:p w14:paraId="3DC27264" w14:textId="77777777" w:rsidR="00EB44D7" w:rsidRDefault="000A216D">
            <w:pPr>
              <w:pStyle w:val="TableText"/>
              <w:jc w:val="center"/>
              <w:rPr>
                <w:b/>
                <w:bCs/>
              </w:rPr>
            </w:pPr>
            <w:r>
              <w:rPr>
                <w:b/>
                <w:bCs/>
              </w:rPr>
              <w:t>Evaluate</w:t>
            </w:r>
          </w:p>
          <w:p w14:paraId="3DC27265" w14:textId="77777777" w:rsidR="00EB44D7" w:rsidRDefault="000A216D">
            <w:pPr>
              <w:pStyle w:val="TableText"/>
              <w:jc w:val="center"/>
              <w:rPr>
                <w:b/>
                <w:bCs/>
              </w:rPr>
            </w:pPr>
            <w:r>
              <w:rPr>
                <w:b/>
                <w:bCs/>
              </w:rPr>
              <w:t>Constraints</w:t>
            </w:r>
          </w:p>
        </w:tc>
        <w:tc>
          <w:tcPr>
            <w:tcW w:w="7535" w:type="dxa"/>
            <w:gridSpan w:val="2"/>
            <w:tcBorders>
              <w:top w:val="single" w:sz="4" w:space="0" w:color="auto"/>
              <w:bottom w:val="single" w:sz="4" w:space="0" w:color="auto"/>
              <w:right w:val="nil"/>
            </w:tcBorders>
          </w:tcPr>
          <w:p w14:paraId="3DC27266" w14:textId="77777777" w:rsidR="00EB44D7" w:rsidRDefault="000A216D">
            <w:pPr>
              <w:pStyle w:val="TableText"/>
              <w:rPr>
                <w:b/>
                <w:u w:val="single"/>
              </w:rPr>
            </w:pPr>
            <w:r>
              <w:rPr>
                <w:b/>
                <w:u w:val="single"/>
              </w:rPr>
              <w:t>IF:</w:t>
            </w:r>
          </w:p>
          <w:p w14:paraId="3DC27267" w14:textId="77777777" w:rsidR="00EB44D7" w:rsidRDefault="000A216D" w:rsidP="00B23CDD">
            <w:pPr>
              <w:pStyle w:val="TableText"/>
              <w:numPr>
                <w:ilvl w:val="0"/>
                <w:numId w:val="50"/>
              </w:numPr>
            </w:pPr>
            <w:r>
              <w:t xml:space="preserve">PRC is expected to continue to drop to the progression of an EEA 2; </w:t>
            </w:r>
          </w:p>
          <w:p w14:paraId="3DC27268" w14:textId="77777777" w:rsidR="00EB44D7" w:rsidRDefault="000A216D">
            <w:pPr>
              <w:pStyle w:val="TableText"/>
              <w:rPr>
                <w:b/>
                <w:u w:val="single"/>
              </w:rPr>
            </w:pPr>
            <w:r>
              <w:rPr>
                <w:b/>
                <w:u w:val="single"/>
              </w:rPr>
              <w:t>THEN:</w:t>
            </w:r>
          </w:p>
          <w:p w14:paraId="3DC27269" w14:textId="77777777" w:rsidR="00EB44D7" w:rsidRDefault="000A216D" w:rsidP="00B23CDD">
            <w:pPr>
              <w:pStyle w:val="TableText"/>
              <w:numPr>
                <w:ilvl w:val="0"/>
                <w:numId w:val="50"/>
              </w:numPr>
              <w:rPr>
                <w:b/>
                <w:u w:val="single"/>
              </w:rPr>
            </w:pPr>
            <w:r>
              <w:t>Proceed to section 7.2, Congestion Management during EEA Levels.</w:t>
            </w:r>
            <w:r>
              <w:rPr>
                <w:b/>
                <w:u w:val="single"/>
              </w:rPr>
              <w:t xml:space="preserve"> </w:t>
            </w:r>
          </w:p>
        </w:tc>
      </w:tr>
      <w:tr w:rsidR="00EB44D7" w14:paraId="3DC27274" w14:textId="77777777" w:rsidTr="0036695D">
        <w:trPr>
          <w:gridAfter w:val="1"/>
          <w:wAfter w:w="108" w:type="dxa"/>
          <w:trHeight w:val="576"/>
        </w:trPr>
        <w:tc>
          <w:tcPr>
            <w:tcW w:w="1573" w:type="dxa"/>
            <w:gridSpan w:val="3"/>
            <w:tcBorders>
              <w:top w:val="single" w:sz="4" w:space="0" w:color="auto"/>
              <w:left w:val="nil"/>
              <w:bottom w:val="single" w:sz="4" w:space="0" w:color="auto"/>
            </w:tcBorders>
            <w:vAlign w:val="center"/>
          </w:tcPr>
          <w:p w14:paraId="3DC2726B" w14:textId="4FE3336B" w:rsidR="00EB44D7" w:rsidRDefault="00587FC5">
            <w:pPr>
              <w:jc w:val="center"/>
              <w:rPr>
                <w:b/>
              </w:rPr>
            </w:pPr>
            <w:r>
              <w:br w:type="page"/>
            </w:r>
            <w:r w:rsidR="000A216D">
              <w:rPr>
                <w:b/>
              </w:rPr>
              <w:t>Cancel</w:t>
            </w:r>
          </w:p>
          <w:p w14:paraId="3DC2726C" w14:textId="2DC80E53" w:rsidR="00EB44D7" w:rsidRDefault="0036695D">
            <w:pPr>
              <w:pStyle w:val="TableText"/>
              <w:jc w:val="center"/>
              <w:rPr>
                <w:b/>
                <w:bCs/>
              </w:rPr>
            </w:pPr>
            <w:r>
              <w:rPr>
                <w:b/>
              </w:rPr>
              <w:t>Watch</w:t>
            </w:r>
          </w:p>
        </w:tc>
        <w:tc>
          <w:tcPr>
            <w:tcW w:w="7535" w:type="dxa"/>
            <w:gridSpan w:val="2"/>
            <w:tcBorders>
              <w:top w:val="single" w:sz="4" w:space="0" w:color="auto"/>
              <w:bottom w:val="single" w:sz="4" w:space="0" w:color="auto"/>
              <w:right w:val="nil"/>
            </w:tcBorders>
          </w:tcPr>
          <w:p w14:paraId="3DC2726D" w14:textId="77777777" w:rsidR="00EB44D7" w:rsidRDefault="000A216D">
            <w:pPr>
              <w:rPr>
                <w:b/>
                <w:u w:val="single"/>
              </w:rPr>
            </w:pPr>
            <w:r>
              <w:rPr>
                <w:b/>
                <w:u w:val="single"/>
              </w:rPr>
              <w:t>WHEN:</w:t>
            </w:r>
          </w:p>
          <w:p w14:paraId="3DC2726E" w14:textId="77777777" w:rsidR="00EB44D7" w:rsidRDefault="000A216D" w:rsidP="00B23CDD">
            <w:pPr>
              <w:numPr>
                <w:ilvl w:val="0"/>
                <w:numId w:val="51"/>
              </w:numPr>
            </w:pPr>
            <w:r>
              <w:t>PRC &gt; 3000 MW;</w:t>
            </w:r>
          </w:p>
          <w:p w14:paraId="3DC2726F" w14:textId="77777777" w:rsidR="00EB44D7" w:rsidRDefault="000A216D">
            <w:pPr>
              <w:rPr>
                <w:b/>
                <w:u w:val="single"/>
              </w:rPr>
            </w:pPr>
            <w:r>
              <w:rPr>
                <w:b/>
                <w:u w:val="single"/>
              </w:rPr>
              <w:t>THEN:</w:t>
            </w:r>
          </w:p>
          <w:p w14:paraId="3DC27270" w14:textId="6EDA42EB" w:rsidR="00EB44D7" w:rsidRDefault="000A216D" w:rsidP="00B23CDD">
            <w:pPr>
              <w:numPr>
                <w:ilvl w:val="0"/>
                <w:numId w:val="51"/>
              </w:numPr>
            </w:pPr>
            <w:r>
              <w:t xml:space="preserve">Using the Hotline, cancel the </w:t>
            </w:r>
            <w:r w:rsidR="0036695D">
              <w:t>Watch</w:t>
            </w:r>
            <w:r>
              <w:t>.</w:t>
            </w:r>
          </w:p>
          <w:p w14:paraId="6C582FD6" w14:textId="65591A62" w:rsidR="0036154F" w:rsidRDefault="0036154F" w:rsidP="0036154F">
            <w:pPr>
              <w:numPr>
                <w:ilvl w:val="0"/>
                <w:numId w:val="51"/>
              </w:numPr>
            </w:pPr>
            <w:r>
              <w:t xml:space="preserve">If </w:t>
            </w:r>
            <w:r w:rsidRPr="0010237A">
              <w:t>Distribution voltage reduction measures</w:t>
            </w:r>
            <w:r>
              <w:t xml:space="preserve"> where requested</w:t>
            </w:r>
            <w:r w:rsidRPr="0010237A">
              <w:t>,</w:t>
            </w:r>
            <w:r>
              <w:t xml:space="preserve"> notify Transmission Operators to return Distribution Voltage Reduction back to normal  </w:t>
            </w:r>
          </w:p>
          <w:p w14:paraId="27A17F64" w14:textId="388BF58F" w:rsidR="0036154F" w:rsidRDefault="0036154F" w:rsidP="0036154F">
            <w:pPr>
              <w:numPr>
                <w:ilvl w:val="0"/>
                <w:numId w:val="51"/>
              </w:numPr>
            </w:pPr>
            <w:r>
              <w:t>If not already completed, coordinate with the Resource Operator to post Transmission Operators have been requested to return D</w:t>
            </w:r>
            <w:r w:rsidRPr="00514943">
              <w:rPr>
                <w:color w:val="000000"/>
              </w:rPr>
              <w:t xml:space="preserve">istribution </w:t>
            </w:r>
            <w:r>
              <w:rPr>
                <w:color w:val="000000"/>
              </w:rPr>
              <w:t>V</w:t>
            </w:r>
            <w:r w:rsidRPr="00514943">
              <w:rPr>
                <w:color w:val="000000"/>
              </w:rPr>
              <w:t>oltage</w:t>
            </w:r>
            <w:r>
              <w:rPr>
                <w:color w:val="000000"/>
              </w:rPr>
              <w:t xml:space="preserve"> Reduction</w:t>
            </w:r>
            <w:r w:rsidRPr="00514943">
              <w:rPr>
                <w:color w:val="000000"/>
              </w:rPr>
              <w:t xml:space="preserve"> to normal operation</w:t>
            </w:r>
            <w:r>
              <w:rPr>
                <w:color w:val="000000"/>
              </w:rPr>
              <w:t>.</w:t>
            </w:r>
          </w:p>
          <w:p w14:paraId="6F68EEE3" w14:textId="77777777" w:rsidR="0036154F" w:rsidRDefault="0036154F" w:rsidP="00B23CDD">
            <w:pPr>
              <w:numPr>
                <w:ilvl w:val="0"/>
                <w:numId w:val="51"/>
              </w:numPr>
            </w:pPr>
          </w:p>
          <w:p w14:paraId="3DC27271" w14:textId="77777777" w:rsidR="00EB44D7" w:rsidRDefault="00EB44D7">
            <w:pPr>
              <w:rPr>
                <w:b/>
                <w:highlight w:val="yellow"/>
                <w:u w:val="single"/>
              </w:rPr>
            </w:pPr>
          </w:p>
          <w:p w14:paraId="3DC27273" w14:textId="494C9716" w:rsidR="00EB44D7" w:rsidRDefault="000A216D" w:rsidP="008D7772">
            <w:pPr>
              <w:rPr>
                <w:b/>
                <w:u w:val="single"/>
              </w:rPr>
            </w:pPr>
            <w:r>
              <w:rPr>
                <w:b/>
                <w:highlight w:val="yellow"/>
                <w:u w:val="single"/>
              </w:rPr>
              <w:t xml:space="preserve">T#2 </w:t>
            </w:r>
            <w:r w:rsidR="00C31559">
              <w:rPr>
                <w:b/>
                <w:highlight w:val="yellow"/>
                <w:u w:val="single"/>
              </w:rPr>
              <w:t>–</w:t>
            </w:r>
            <w:r>
              <w:rPr>
                <w:b/>
                <w:highlight w:val="yellow"/>
                <w:u w:val="single"/>
              </w:rPr>
              <w:t xml:space="preserve"> Typical Hotline Script to Cancel </w:t>
            </w:r>
            <w:r w:rsidR="0036695D">
              <w:rPr>
                <w:b/>
                <w:highlight w:val="yellow"/>
                <w:u w:val="single"/>
              </w:rPr>
              <w:t>Watch</w:t>
            </w:r>
            <w:r>
              <w:rPr>
                <w:b/>
                <w:highlight w:val="yellow"/>
                <w:u w:val="single"/>
              </w:rPr>
              <w:t xml:space="preserve"> for PRC&lt;3000 MW</w:t>
            </w:r>
          </w:p>
        </w:tc>
      </w:tr>
      <w:tr w:rsidR="00EB44D7" w14:paraId="3DC27291" w14:textId="77777777" w:rsidTr="0036695D">
        <w:trPr>
          <w:gridAfter w:val="1"/>
          <w:wAfter w:w="108" w:type="dxa"/>
          <w:trHeight w:val="386"/>
        </w:trPr>
        <w:tc>
          <w:tcPr>
            <w:tcW w:w="1573" w:type="dxa"/>
            <w:gridSpan w:val="3"/>
            <w:tcBorders>
              <w:left w:val="nil"/>
              <w:bottom w:val="double" w:sz="4" w:space="0" w:color="auto"/>
            </w:tcBorders>
            <w:vAlign w:val="center"/>
          </w:tcPr>
          <w:p w14:paraId="3DC2728F" w14:textId="0FDA41E2" w:rsidR="00EB44D7" w:rsidRDefault="000A216D">
            <w:pPr>
              <w:pStyle w:val="TableText"/>
              <w:jc w:val="center"/>
              <w:rPr>
                <w:b/>
                <w:bCs/>
              </w:rPr>
            </w:pPr>
            <w:bookmarkStart w:id="265" w:name="_Watch_1"/>
            <w:bookmarkEnd w:id="265"/>
            <w:r>
              <w:rPr>
                <w:b/>
                <w:bCs/>
              </w:rPr>
              <w:lastRenderedPageBreak/>
              <w:t>Log</w:t>
            </w:r>
          </w:p>
        </w:tc>
        <w:tc>
          <w:tcPr>
            <w:tcW w:w="7535" w:type="dxa"/>
            <w:gridSpan w:val="2"/>
            <w:tcBorders>
              <w:bottom w:val="double" w:sz="4" w:space="0" w:color="auto"/>
              <w:right w:val="nil"/>
            </w:tcBorders>
          </w:tcPr>
          <w:p w14:paraId="3DC27290" w14:textId="4CE114F0" w:rsidR="00EB44D7" w:rsidRDefault="000A216D">
            <w:pPr>
              <w:pStyle w:val="TableText"/>
              <w:rPr>
                <w:b/>
                <w:color w:val="000000"/>
                <w:u w:val="single"/>
              </w:rPr>
            </w:pPr>
            <w:r>
              <w:rPr>
                <w:color w:val="000000"/>
              </w:rPr>
              <w:t>Log all actions.</w:t>
            </w:r>
          </w:p>
        </w:tc>
      </w:tr>
    </w:tbl>
    <w:p w14:paraId="3DC27292" w14:textId="01358454" w:rsidR="00B83C38" w:rsidRDefault="00B83C38">
      <w:bookmarkStart w:id="266" w:name="_Cancelation"/>
      <w:bookmarkEnd w:id="266"/>
    </w:p>
    <w:p w14:paraId="7D222D5B" w14:textId="77777777" w:rsidR="00B83C38" w:rsidRDefault="00B83C38">
      <w:r>
        <w:br w:type="page"/>
      </w:r>
    </w:p>
    <w:p w14:paraId="3DC27294" w14:textId="77777777" w:rsidR="00EB44D7" w:rsidRDefault="000A216D" w:rsidP="0098051E">
      <w:pPr>
        <w:pStyle w:val="Heading2"/>
      </w:pPr>
      <w:bookmarkStart w:id="267" w:name="_4.9_Creation_of"/>
      <w:bookmarkEnd w:id="267"/>
      <w:r>
        <w:lastRenderedPageBreak/>
        <w:t>4.9</w:t>
      </w:r>
      <w:r>
        <w:tab/>
        <w:t>Creation of new GTC in Real-time</w:t>
      </w:r>
    </w:p>
    <w:p w14:paraId="3DC27295" w14:textId="77777777" w:rsidR="00EB44D7" w:rsidRDefault="00EB44D7">
      <w:pPr>
        <w:rPr>
          <w:b/>
        </w:rPr>
      </w:pPr>
    </w:p>
    <w:p w14:paraId="3DC27296" w14:textId="12C84535" w:rsidR="00EB44D7" w:rsidRDefault="000A216D" w:rsidP="005D1249">
      <w:pPr>
        <w:ind w:left="720"/>
      </w:pPr>
      <w:r>
        <w:rPr>
          <w:b/>
        </w:rPr>
        <w:t>Procedure Purpose:</w:t>
      </w:r>
      <w:r>
        <w:t xml:space="preserve">  Unexpected change to system conditions that result in a new Generic Transmission </w:t>
      </w:r>
      <w:r>
        <w:rPr>
          <w:sz w:val="23"/>
          <w:szCs w:val="23"/>
        </w:rPr>
        <w:t>Constraint</w:t>
      </w:r>
      <w:r>
        <w:t xml:space="preserve"> </w:t>
      </w:r>
      <w:r w:rsidR="00613680">
        <w:t xml:space="preserve">or modified </w:t>
      </w:r>
      <w:r>
        <w:t xml:space="preserve">(GTC). </w:t>
      </w:r>
    </w:p>
    <w:p w14:paraId="3DC27297"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386"/>
        <w:gridCol w:w="1728"/>
      </w:tblGrid>
      <w:tr w:rsidR="00EB44D7" w14:paraId="3DC2729D" w14:textId="77777777">
        <w:tc>
          <w:tcPr>
            <w:tcW w:w="2628" w:type="dxa"/>
            <w:vAlign w:val="center"/>
          </w:tcPr>
          <w:p w14:paraId="3DC27298" w14:textId="77777777" w:rsidR="00EB44D7" w:rsidRDefault="000A216D">
            <w:pPr>
              <w:rPr>
                <w:b/>
                <w:lang w:val="pt-BR"/>
              </w:rPr>
            </w:pPr>
            <w:r>
              <w:rPr>
                <w:b/>
                <w:lang w:val="pt-BR"/>
              </w:rPr>
              <w:t>Protocol Reference</w:t>
            </w:r>
          </w:p>
        </w:tc>
        <w:tc>
          <w:tcPr>
            <w:tcW w:w="1557" w:type="dxa"/>
          </w:tcPr>
          <w:p w14:paraId="3DC27299" w14:textId="77777777" w:rsidR="00EB44D7" w:rsidRDefault="000A216D">
            <w:pPr>
              <w:rPr>
                <w:b/>
                <w:lang w:val="pt-BR"/>
              </w:rPr>
            </w:pPr>
            <w:r>
              <w:rPr>
                <w:b/>
                <w:lang w:val="pt-BR"/>
              </w:rPr>
              <w:t>3.10.7.6 (6)</w:t>
            </w:r>
          </w:p>
        </w:tc>
        <w:tc>
          <w:tcPr>
            <w:tcW w:w="1557" w:type="dxa"/>
          </w:tcPr>
          <w:p w14:paraId="3DC2729A" w14:textId="77777777" w:rsidR="00EB44D7" w:rsidRDefault="00EB44D7">
            <w:pPr>
              <w:rPr>
                <w:b/>
                <w:lang w:val="pt-BR"/>
              </w:rPr>
            </w:pPr>
          </w:p>
        </w:tc>
        <w:tc>
          <w:tcPr>
            <w:tcW w:w="1386" w:type="dxa"/>
          </w:tcPr>
          <w:p w14:paraId="3DC2729B" w14:textId="77777777" w:rsidR="00EB44D7" w:rsidRDefault="00EB44D7">
            <w:pPr>
              <w:rPr>
                <w:b/>
                <w:lang w:val="pt-BR"/>
              </w:rPr>
            </w:pPr>
          </w:p>
        </w:tc>
        <w:tc>
          <w:tcPr>
            <w:tcW w:w="1728" w:type="dxa"/>
          </w:tcPr>
          <w:p w14:paraId="3DC2729C" w14:textId="77777777" w:rsidR="00EB44D7" w:rsidRDefault="00EB44D7">
            <w:pPr>
              <w:rPr>
                <w:b/>
                <w:lang w:val="pt-BR"/>
              </w:rPr>
            </w:pPr>
          </w:p>
        </w:tc>
      </w:tr>
      <w:tr w:rsidR="00EB44D7" w14:paraId="3DC272A3" w14:textId="77777777">
        <w:tc>
          <w:tcPr>
            <w:tcW w:w="2628" w:type="dxa"/>
            <w:vAlign w:val="center"/>
          </w:tcPr>
          <w:p w14:paraId="3DC2729E" w14:textId="77777777" w:rsidR="00EB44D7" w:rsidRDefault="000A216D">
            <w:pPr>
              <w:rPr>
                <w:b/>
                <w:lang w:val="pt-BR"/>
              </w:rPr>
            </w:pPr>
            <w:r>
              <w:rPr>
                <w:b/>
                <w:lang w:val="pt-BR"/>
              </w:rPr>
              <w:t>Guide Reference</w:t>
            </w:r>
          </w:p>
        </w:tc>
        <w:tc>
          <w:tcPr>
            <w:tcW w:w="1557" w:type="dxa"/>
          </w:tcPr>
          <w:p w14:paraId="3DC2729F" w14:textId="77777777" w:rsidR="00EB44D7" w:rsidRDefault="00EB44D7">
            <w:pPr>
              <w:rPr>
                <w:b/>
                <w:lang w:val="pt-BR"/>
              </w:rPr>
            </w:pPr>
          </w:p>
        </w:tc>
        <w:tc>
          <w:tcPr>
            <w:tcW w:w="1557" w:type="dxa"/>
          </w:tcPr>
          <w:p w14:paraId="3DC272A0" w14:textId="77777777" w:rsidR="00EB44D7" w:rsidRDefault="00EB44D7">
            <w:pPr>
              <w:rPr>
                <w:b/>
                <w:lang w:val="pt-BR"/>
              </w:rPr>
            </w:pPr>
          </w:p>
        </w:tc>
        <w:tc>
          <w:tcPr>
            <w:tcW w:w="1386" w:type="dxa"/>
          </w:tcPr>
          <w:p w14:paraId="3DC272A1" w14:textId="77777777" w:rsidR="00EB44D7" w:rsidRDefault="00EB44D7">
            <w:pPr>
              <w:rPr>
                <w:b/>
                <w:lang w:val="pt-BR"/>
              </w:rPr>
            </w:pPr>
          </w:p>
        </w:tc>
        <w:tc>
          <w:tcPr>
            <w:tcW w:w="1728" w:type="dxa"/>
          </w:tcPr>
          <w:p w14:paraId="3DC272A2" w14:textId="77777777" w:rsidR="00EB44D7" w:rsidRDefault="00EB44D7">
            <w:pPr>
              <w:rPr>
                <w:b/>
                <w:lang w:val="pt-BR"/>
              </w:rPr>
            </w:pPr>
          </w:p>
        </w:tc>
      </w:tr>
      <w:tr w:rsidR="00EB44D7" w14:paraId="3DC272A9" w14:textId="77777777">
        <w:tc>
          <w:tcPr>
            <w:tcW w:w="2628" w:type="dxa"/>
            <w:vAlign w:val="center"/>
          </w:tcPr>
          <w:p w14:paraId="3DC272A4" w14:textId="77777777" w:rsidR="00EB44D7" w:rsidRDefault="000A216D">
            <w:pPr>
              <w:jc w:val="both"/>
              <w:rPr>
                <w:b/>
                <w:lang w:val="pt-BR"/>
              </w:rPr>
            </w:pPr>
            <w:r>
              <w:rPr>
                <w:b/>
                <w:lang w:val="pt-BR"/>
              </w:rPr>
              <w:t>NERC Standard</w:t>
            </w:r>
          </w:p>
        </w:tc>
        <w:tc>
          <w:tcPr>
            <w:tcW w:w="1557" w:type="dxa"/>
          </w:tcPr>
          <w:p w14:paraId="3DC272A5" w14:textId="77777777" w:rsidR="00EB44D7" w:rsidRDefault="00EB44D7">
            <w:pPr>
              <w:rPr>
                <w:b/>
                <w:lang w:val="pt-BR"/>
              </w:rPr>
            </w:pPr>
          </w:p>
        </w:tc>
        <w:tc>
          <w:tcPr>
            <w:tcW w:w="1557" w:type="dxa"/>
          </w:tcPr>
          <w:p w14:paraId="3DC272A6" w14:textId="77777777" w:rsidR="00EB44D7" w:rsidRDefault="00EB44D7">
            <w:pPr>
              <w:rPr>
                <w:b/>
                <w:lang w:val="pt-BR"/>
              </w:rPr>
            </w:pPr>
          </w:p>
        </w:tc>
        <w:tc>
          <w:tcPr>
            <w:tcW w:w="1386" w:type="dxa"/>
          </w:tcPr>
          <w:p w14:paraId="3DC272A7" w14:textId="77777777" w:rsidR="00EB44D7" w:rsidRDefault="00EB44D7">
            <w:pPr>
              <w:rPr>
                <w:b/>
              </w:rPr>
            </w:pPr>
          </w:p>
        </w:tc>
        <w:tc>
          <w:tcPr>
            <w:tcW w:w="1728" w:type="dxa"/>
          </w:tcPr>
          <w:p w14:paraId="3DC272A8" w14:textId="77777777" w:rsidR="00EB44D7" w:rsidRDefault="00EB44D7">
            <w:pPr>
              <w:rPr>
                <w:b/>
              </w:rPr>
            </w:pPr>
          </w:p>
        </w:tc>
      </w:tr>
    </w:tbl>
    <w:p w14:paraId="3DC272AA"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2AE" w14:textId="77777777">
        <w:tc>
          <w:tcPr>
            <w:tcW w:w="1908" w:type="dxa"/>
          </w:tcPr>
          <w:p w14:paraId="3DC272AB" w14:textId="645B486D" w:rsidR="0082183D" w:rsidRDefault="0082183D" w:rsidP="0082183D">
            <w:pPr>
              <w:rPr>
                <w:b/>
              </w:rPr>
            </w:pPr>
            <w:r>
              <w:rPr>
                <w:b/>
              </w:rPr>
              <w:t xml:space="preserve">Version: 2 </w:t>
            </w:r>
          </w:p>
        </w:tc>
        <w:tc>
          <w:tcPr>
            <w:tcW w:w="2250" w:type="dxa"/>
          </w:tcPr>
          <w:p w14:paraId="3DC272AC" w14:textId="3217CEC4" w:rsidR="0082183D" w:rsidRDefault="0082183D" w:rsidP="0082183D">
            <w:pPr>
              <w:rPr>
                <w:b/>
              </w:rPr>
            </w:pPr>
            <w:r>
              <w:rPr>
                <w:b/>
              </w:rPr>
              <w:t>Revision: 0</w:t>
            </w:r>
          </w:p>
        </w:tc>
        <w:tc>
          <w:tcPr>
            <w:tcW w:w="4680" w:type="dxa"/>
          </w:tcPr>
          <w:p w14:paraId="3DC272AD" w14:textId="54D06B21" w:rsidR="0082183D" w:rsidRDefault="0082183D" w:rsidP="0082183D">
            <w:pPr>
              <w:rPr>
                <w:b/>
              </w:rPr>
            </w:pPr>
            <w:r>
              <w:rPr>
                <w:b/>
              </w:rPr>
              <w:t>Effective Date:  December 5, 2025</w:t>
            </w:r>
          </w:p>
        </w:tc>
      </w:tr>
    </w:tbl>
    <w:p w14:paraId="3DC272AF"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EB44D7" w14:paraId="3DC272B2" w14:textId="77777777" w:rsidTr="003C441E">
        <w:trPr>
          <w:trHeight w:val="576"/>
          <w:tblHeader/>
        </w:trPr>
        <w:tc>
          <w:tcPr>
            <w:tcW w:w="1368" w:type="dxa"/>
            <w:tcBorders>
              <w:top w:val="double" w:sz="4" w:space="0" w:color="auto"/>
              <w:left w:val="nil"/>
              <w:bottom w:val="double" w:sz="4" w:space="0" w:color="auto"/>
            </w:tcBorders>
            <w:vAlign w:val="center"/>
          </w:tcPr>
          <w:p w14:paraId="3DC272B0"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72B1" w14:textId="77777777" w:rsidR="00EB44D7" w:rsidRDefault="000A216D">
            <w:pPr>
              <w:rPr>
                <w:b/>
              </w:rPr>
            </w:pPr>
            <w:r>
              <w:rPr>
                <w:b/>
              </w:rPr>
              <w:t>Action</w:t>
            </w:r>
          </w:p>
        </w:tc>
      </w:tr>
      <w:tr w:rsidR="00EB44D7" w14:paraId="3DC272BE" w14:textId="77777777" w:rsidTr="003C441E">
        <w:trPr>
          <w:trHeight w:val="576"/>
        </w:trPr>
        <w:tc>
          <w:tcPr>
            <w:tcW w:w="1368" w:type="dxa"/>
            <w:tcBorders>
              <w:top w:val="double" w:sz="4" w:space="0" w:color="auto"/>
              <w:left w:val="nil"/>
              <w:bottom w:val="single" w:sz="4" w:space="0" w:color="auto"/>
            </w:tcBorders>
            <w:vAlign w:val="center"/>
          </w:tcPr>
          <w:p w14:paraId="3DC272B3" w14:textId="77777777" w:rsidR="00EB44D7" w:rsidRDefault="000A216D">
            <w:pPr>
              <w:jc w:val="center"/>
              <w:rPr>
                <w:b/>
              </w:rPr>
            </w:pPr>
            <w:r>
              <w:rPr>
                <w:b/>
              </w:rPr>
              <w:t>GTC</w:t>
            </w:r>
          </w:p>
        </w:tc>
        <w:tc>
          <w:tcPr>
            <w:tcW w:w="7488" w:type="dxa"/>
            <w:tcBorders>
              <w:top w:val="double" w:sz="4" w:space="0" w:color="auto"/>
              <w:bottom w:val="single" w:sz="4" w:space="0" w:color="auto"/>
              <w:right w:val="nil"/>
            </w:tcBorders>
            <w:vAlign w:val="center"/>
          </w:tcPr>
          <w:p w14:paraId="3DC272B4" w14:textId="0288A3F6" w:rsidR="00EB44D7" w:rsidRDefault="000A216D">
            <w:r>
              <w:t>If an unexpected change to system conditions occur</w:t>
            </w:r>
            <w:r w:rsidR="00094139">
              <w:t>s</w:t>
            </w:r>
            <w:r>
              <w:t xml:space="preserve"> that result in a new or modified GTC (one that had not previously been defined and posted):</w:t>
            </w:r>
          </w:p>
          <w:p w14:paraId="3DC272B5" w14:textId="77777777" w:rsidR="00EB44D7" w:rsidRDefault="000A216D" w:rsidP="007E512D">
            <w:pPr>
              <w:pStyle w:val="ListParagraph"/>
              <w:numPr>
                <w:ilvl w:val="0"/>
                <w:numId w:val="109"/>
              </w:numPr>
            </w:pPr>
            <w:r>
              <w:t xml:space="preserve">Declare an OCN </w:t>
            </w:r>
          </w:p>
          <w:p w14:paraId="3DC272B6" w14:textId="77777777" w:rsidR="00EB44D7" w:rsidRDefault="000A216D" w:rsidP="007E512D">
            <w:pPr>
              <w:pStyle w:val="ListParagraph"/>
              <w:numPr>
                <w:ilvl w:val="0"/>
                <w:numId w:val="109"/>
              </w:numPr>
            </w:pPr>
            <w:r>
              <w:t>Make Hotline call to TOs</w:t>
            </w:r>
          </w:p>
          <w:p w14:paraId="3DC272B7" w14:textId="3329244C" w:rsidR="00EB44D7" w:rsidRDefault="000A216D" w:rsidP="007E512D">
            <w:pPr>
              <w:pStyle w:val="ListParagraph"/>
              <w:numPr>
                <w:ilvl w:val="0"/>
                <w:numId w:val="109"/>
              </w:numPr>
            </w:pPr>
            <w:r>
              <w:t xml:space="preserve">Notify Real-Time operator to make </w:t>
            </w:r>
            <w:r w:rsidR="00CD3305">
              <w:t>H</w:t>
            </w:r>
            <w:r>
              <w:t>otline call</w:t>
            </w:r>
          </w:p>
          <w:p w14:paraId="3DC272B8" w14:textId="465FF427" w:rsidR="00EB44D7" w:rsidRDefault="000A216D" w:rsidP="007E512D">
            <w:pPr>
              <w:pStyle w:val="ListParagraph"/>
              <w:numPr>
                <w:ilvl w:val="0"/>
                <w:numId w:val="109"/>
              </w:numPr>
            </w:pPr>
            <w:r>
              <w:t xml:space="preserve">Post message on </w:t>
            </w:r>
            <w:r w:rsidR="00ED58B1">
              <w:t xml:space="preserve">the </w:t>
            </w:r>
            <w:r w:rsidR="00ED58B1" w:rsidRPr="00ED58B1">
              <w:t>ERCOT Website</w:t>
            </w:r>
          </w:p>
          <w:p w14:paraId="3DC272B9" w14:textId="77777777" w:rsidR="00EB44D7" w:rsidRDefault="00EB44D7"/>
          <w:p w14:paraId="3DC272BA" w14:textId="044FDBC0" w:rsidR="00EB44D7" w:rsidRDefault="000A216D">
            <w:pPr>
              <w:rPr>
                <w:b/>
                <w:u w:val="single"/>
              </w:rPr>
            </w:pPr>
            <w:r>
              <w:rPr>
                <w:b/>
                <w:highlight w:val="yellow"/>
                <w:u w:val="single"/>
              </w:rPr>
              <w:t xml:space="preserve">T#36 </w:t>
            </w:r>
            <w:r w:rsidR="00C31559">
              <w:rPr>
                <w:b/>
                <w:highlight w:val="yellow"/>
                <w:u w:val="single"/>
              </w:rPr>
              <w:t>–</w:t>
            </w:r>
            <w:r>
              <w:rPr>
                <w:b/>
                <w:highlight w:val="yellow"/>
                <w:u w:val="single"/>
              </w:rPr>
              <w:t xml:space="preserve"> Typical Hotline Script for OCN for new Generic Transmission Constraint</w:t>
            </w:r>
          </w:p>
          <w:p w14:paraId="3DC272BB" w14:textId="77777777" w:rsidR="00EB44D7" w:rsidRDefault="00EB44D7"/>
          <w:p w14:paraId="3DC272BC" w14:textId="6A26642B" w:rsidR="00EB44D7" w:rsidRDefault="000A216D">
            <w:pPr>
              <w:pStyle w:val="TableText"/>
              <w:jc w:val="both"/>
              <w:rPr>
                <w:b/>
                <w:u w:val="single"/>
              </w:rPr>
            </w:pPr>
            <w:r>
              <w:rPr>
                <w:b/>
                <w:highlight w:val="yellow"/>
                <w:u w:val="single"/>
              </w:rPr>
              <w:t xml:space="preserve">Typical </w:t>
            </w:r>
            <w:r w:rsidR="0051754D">
              <w:rPr>
                <w:b/>
                <w:highlight w:val="yellow"/>
                <w:u w:val="single"/>
              </w:rPr>
              <w:t>ERCOT Website</w:t>
            </w:r>
            <w:r>
              <w:rPr>
                <w:b/>
                <w:highlight w:val="yellow"/>
                <w:u w:val="single"/>
              </w:rPr>
              <w:t xml:space="preserve"> Posting Script:</w:t>
            </w:r>
          </w:p>
          <w:p w14:paraId="3DC272BD" w14:textId="0CD8747E" w:rsidR="00EB44D7" w:rsidRDefault="000A216D" w:rsidP="008B40A6">
            <w:r>
              <w:t xml:space="preserve">“An OCN has been issued due to ERCOT developing a </w:t>
            </w:r>
            <w:r w:rsidR="008B40A6">
              <w:t>[</w:t>
            </w:r>
            <w:r>
              <w:t>new</w:t>
            </w:r>
            <w:r w:rsidR="008B40A6">
              <w:t>/modified]</w:t>
            </w:r>
            <w:r>
              <w:t xml:space="preserve"> Generic Transmission </w:t>
            </w:r>
            <w:r>
              <w:rPr>
                <w:sz w:val="23"/>
                <w:szCs w:val="23"/>
              </w:rPr>
              <w:t>Constraint</w:t>
            </w:r>
            <w:r>
              <w:t xml:space="preserve"> due to [reason]</w:t>
            </w:r>
            <w:r w:rsidR="00C87B69">
              <w:t>.</w:t>
            </w:r>
            <w:r>
              <w:t>”</w:t>
            </w:r>
          </w:p>
        </w:tc>
      </w:tr>
      <w:tr w:rsidR="003C441E" w14:paraId="3FCF8078" w14:textId="77777777" w:rsidTr="003C441E">
        <w:trPr>
          <w:trHeight w:val="576"/>
        </w:trPr>
        <w:tc>
          <w:tcPr>
            <w:tcW w:w="1368" w:type="dxa"/>
            <w:tcBorders>
              <w:top w:val="single" w:sz="4" w:space="0" w:color="auto"/>
              <w:left w:val="nil"/>
              <w:bottom w:val="single" w:sz="4" w:space="0" w:color="auto"/>
            </w:tcBorders>
            <w:vAlign w:val="center"/>
          </w:tcPr>
          <w:p w14:paraId="18E4493D" w14:textId="3E1C61D6" w:rsidR="003C441E" w:rsidRDefault="003C441E">
            <w:pPr>
              <w:jc w:val="center"/>
              <w:rPr>
                <w:b/>
              </w:rPr>
            </w:pPr>
            <w:r>
              <w:rPr>
                <w:b/>
              </w:rPr>
              <w:t>N</w:t>
            </w:r>
            <w:r w:rsidR="00B83C38">
              <w:rPr>
                <w:b/>
              </w:rPr>
              <w:t>ote</w:t>
            </w:r>
          </w:p>
        </w:tc>
        <w:tc>
          <w:tcPr>
            <w:tcW w:w="7488" w:type="dxa"/>
            <w:tcBorders>
              <w:top w:val="single" w:sz="4" w:space="0" w:color="auto"/>
              <w:bottom w:val="single" w:sz="4" w:space="0" w:color="auto"/>
              <w:right w:val="nil"/>
            </w:tcBorders>
            <w:vAlign w:val="center"/>
          </w:tcPr>
          <w:p w14:paraId="1A9738E4" w14:textId="77777777" w:rsidR="008B40A6" w:rsidRDefault="008B40A6">
            <w:pPr>
              <w:rPr>
                <w:sz w:val="23"/>
                <w:szCs w:val="23"/>
              </w:rPr>
            </w:pPr>
            <w:r>
              <w:t xml:space="preserve">If a OCN has been issued due to ERCOT developing a [new/modified] Generic Transmission </w:t>
            </w:r>
            <w:r>
              <w:rPr>
                <w:sz w:val="23"/>
                <w:szCs w:val="23"/>
              </w:rPr>
              <w:t>Constraint</w:t>
            </w:r>
          </w:p>
          <w:p w14:paraId="3EE0CC18" w14:textId="701CECFB" w:rsidR="008B40A6" w:rsidRDefault="008B40A6" w:rsidP="00B23CDD">
            <w:pPr>
              <w:pStyle w:val="TableText"/>
              <w:numPr>
                <w:ilvl w:val="0"/>
                <w:numId w:val="46"/>
              </w:numPr>
              <w:jc w:val="both"/>
            </w:pPr>
            <w:r>
              <w:t xml:space="preserve">Send e-mail for notification, </w:t>
            </w:r>
          </w:p>
          <w:p w14:paraId="05FEF12A" w14:textId="07C56402" w:rsidR="008B40A6" w:rsidRDefault="008B40A6" w:rsidP="00B23CDD">
            <w:pPr>
              <w:pStyle w:val="TableText"/>
              <w:numPr>
                <w:ilvl w:val="1"/>
                <w:numId w:val="46"/>
              </w:numPr>
              <w:jc w:val="both"/>
            </w:pPr>
            <w:r>
              <w:t>1 ERCOT S</w:t>
            </w:r>
            <w:r w:rsidR="005207F1">
              <w:t>ystem Operators</w:t>
            </w:r>
          </w:p>
          <w:p w14:paraId="4F0E9D86" w14:textId="77777777" w:rsidR="00C50914" w:rsidRDefault="008B40A6" w:rsidP="00B23CDD">
            <w:pPr>
              <w:pStyle w:val="TableText"/>
              <w:numPr>
                <w:ilvl w:val="1"/>
                <w:numId w:val="46"/>
              </w:numPr>
              <w:jc w:val="both"/>
            </w:pPr>
            <w:r>
              <w:t>OPS Support Engineering</w:t>
            </w:r>
          </w:p>
          <w:p w14:paraId="08DA7537" w14:textId="2F0300D2" w:rsidR="00C50914" w:rsidRDefault="00C50914" w:rsidP="00B23CDD">
            <w:pPr>
              <w:pStyle w:val="TableText"/>
              <w:numPr>
                <w:ilvl w:val="1"/>
                <w:numId w:val="46"/>
              </w:numPr>
              <w:jc w:val="both"/>
            </w:pPr>
            <w:r>
              <w:t>OPS Outage Coordination</w:t>
            </w:r>
          </w:p>
        </w:tc>
      </w:tr>
      <w:tr w:rsidR="00EB44D7" w14:paraId="3DC272C1" w14:textId="77777777" w:rsidTr="003C441E">
        <w:trPr>
          <w:trHeight w:val="576"/>
        </w:trPr>
        <w:tc>
          <w:tcPr>
            <w:tcW w:w="1368" w:type="dxa"/>
            <w:tcBorders>
              <w:top w:val="single" w:sz="4" w:space="0" w:color="auto"/>
              <w:left w:val="nil"/>
              <w:bottom w:val="double" w:sz="4" w:space="0" w:color="auto"/>
            </w:tcBorders>
            <w:vAlign w:val="center"/>
          </w:tcPr>
          <w:p w14:paraId="3DC272BF" w14:textId="54D8BFD7" w:rsidR="00EB44D7" w:rsidRDefault="000A216D">
            <w:pPr>
              <w:jc w:val="center"/>
              <w:rPr>
                <w:b/>
              </w:rPr>
            </w:pPr>
            <w:r>
              <w:rPr>
                <w:b/>
              </w:rPr>
              <w:t>L</w:t>
            </w:r>
            <w:r w:rsidR="00B83C38">
              <w:rPr>
                <w:b/>
              </w:rPr>
              <w:t>og</w:t>
            </w:r>
          </w:p>
        </w:tc>
        <w:tc>
          <w:tcPr>
            <w:tcW w:w="7488" w:type="dxa"/>
            <w:tcBorders>
              <w:top w:val="single" w:sz="4" w:space="0" w:color="auto"/>
              <w:bottom w:val="double" w:sz="4" w:space="0" w:color="auto"/>
              <w:right w:val="nil"/>
            </w:tcBorders>
            <w:vAlign w:val="center"/>
          </w:tcPr>
          <w:p w14:paraId="3DC272C0" w14:textId="77777777" w:rsidR="00EB44D7" w:rsidRDefault="000A216D">
            <w:r>
              <w:t>Log all actions.</w:t>
            </w:r>
          </w:p>
        </w:tc>
      </w:tr>
    </w:tbl>
    <w:p w14:paraId="3DC272C2" w14:textId="77777777" w:rsidR="00EB44D7" w:rsidRDefault="00EB44D7">
      <w:pPr>
        <w:sectPr w:rsidR="00EB44D7">
          <w:pgSz w:w="12240" w:h="15840" w:code="1"/>
          <w:pgMar w:top="1008" w:right="1800" w:bottom="1008" w:left="1440" w:header="720" w:footer="720" w:gutter="0"/>
          <w:cols w:space="720"/>
          <w:titlePg/>
          <w:docGrid w:linePitch="360"/>
        </w:sectPr>
      </w:pPr>
    </w:p>
    <w:p w14:paraId="3DC272C3" w14:textId="77777777" w:rsidR="00EB44D7" w:rsidRDefault="000A216D" w:rsidP="00A7220C">
      <w:pPr>
        <w:pStyle w:val="Heading1"/>
      </w:pPr>
      <w:bookmarkStart w:id="268" w:name="_4._Manage_Outages"/>
      <w:bookmarkEnd w:id="268"/>
      <w:r>
        <w:lastRenderedPageBreak/>
        <w:t>5.</w:t>
      </w:r>
      <w:r>
        <w:tab/>
        <w:t>Manage Outages</w:t>
      </w:r>
    </w:p>
    <w:p w14:paraId="3DC272C4" w14:textId="77777777" w:rsidR="00EB44D7" w:rsidRDefault="00EB44D7"/>
    <w:p w14:paraId="3DC272C5" w14:textId="77777777" w:rsidR="00EB44D7" w:rsidRDefault="000A216D" w:rsidP="0098051E">
      <w:pPr>
        <w:pStyle w:val="Heading2"/>
      </w:pPr>
      <w:bookmarkStart w:id="269" w:name="_4.1_Outages"/>
      <w:bookmarkEnd w:id="269"/>
      <w:r>
        <w:t>5.1</w:t>
      </w:r>
      <w:r>
        <w:tab/>
        <w:t>Outages</w:t>
      </w:r>
    </w:p>
    <w:p w14:paraId="3DC272C6" w14:textId="77777777" w:rsidR="00EB44D7" w:rsidRDefault="00EB44D7">
      <w:pPr>
        <w:rPr>
          <w:b/>
        </w:rPr>
      </w:pPr>
    </w:p>
    <w:p w14:paraId="3DC272C7" w14:textId="38B9A49E" w:rsidR="00EB44D7" w:rsidRDefault="000A216D" w:rsidP="005D1249">
      <w:pPr>
        <w:ind w:left="720"/>
      </w:pPr>
      <w:r>
        <w:rPr>
          <w:b/>
        </w:rPr>
        <w:t>Procedure Purpose:</w:t>
      </w:r>
      <w:r>
        <w:t xml:space="preserve">  Monitor and respond to various types of equipment outages, both Transmission and Generation, to maintain reliability of the ERCOT Grid.</w:t>
      </w:r>
    </w:p>
    <w:p w14:paraId="3DC272C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23"/>
        <w:gridCol w:w="1427"/>
        <w:gridCol w:w="1723"/>
        <w:gridCol w:w="1440"/>
      </w:tblGrid>
      <w:tr w:rsidR="003224AE" w14:paraId="3DC272CF" w14:textId="77777777" w:rsidTr="00C417ED">
        <w:tc>
          <w:tcPr>
            <w:tcW w:w="2628" w:type="dxa"/>
            <w:vMerge w:val="restart"/>
            <w:vAlign w:val="center"/>
          </w:tcPr>
          <w:p w14:paraId="3DC272C9" w14:textId="77777777" w:rsidR="003224AE" w:rsidRDefault="003224AE" w:rsidP="003224AE">
            <w:pPr>
              <w:rPr>
                <w:b/>
                <w:lang w:val="pt-BR"/>
              </w:rPr>
            </w:pPr>
            <w:r>
              <w:rPr>
                <w:b/>
                <w:lang w:val="pt-BR"/>
              </w:rPr>
              <w:t>Protocol Reference</w:t>
            </w:r>
          </w:p>
          <w:p w14:paraId="3DC272CA" w14:textId="77777777" w:rsidR="003224AE" w:rsidRDefault="003224AE" w:rsidP="003224AE">
            <w:pPr>
              <w:rPr>
                <w:b/>
                <w:lang w:val="pt-BR"/>
              </w:rPr>
            </w:pPr>
          </w:p>
        </w:tc>
        <w:tc>
          <w:tcPr>
            <w:tcW w:w="1723" w:type="dxa"/>
          </w:tcPr>
          <w:p w14:paraId="3DC272CB" w14:textId="33964A27" w:rsidR="003224AE" w:rsidRDefault="003224AE" w:rsidP="003224AE">
            <w:pPr>
              <w:rPr>
                <w:b/>
                <w:lang w:val="pt-BR"/>
              </w:rPr>
            </w:pPr>
            <w:r>
              <w:rPr>
                <w:b/>
                <w:lang w:val="pt-BR"/>
              </w:rPr>
              <w:t>3.1.4.2</w:t>
            </w:r>
          </w:p>
        </w:tc>
        <w:tc>
          <w:tcPr>
            <w:tcW w:w="1427" w:type="dxa"/>
          </w:tcPr>
          <w:p w14:paraId="3DC272CC" w14:textId="62CC038F" w:rsidR="003224AE" w:rsidRDefault="003224AE" w:rsidP="003224AE">
            <w:pPr>
              <w:rPr>
                <w:b/>
                <w:lang w:val="pt-BR"/>
              </w:rPr>
            </w:pPr>
            <w:r>
              <w:rPr>
                <w:b/>
                <w:lang w:val="pt-BR"/>
              </w:rPr>
              <w:t>3.1.4.4</w:t>
            </w:r>
          </w:p>
        </w:tc>
        <w:tc>
          <w:tcPr>
            <w:tcW w:w="1723" w:type="dxa"/>
          </w:tcPr>
          <w:p w14:paraId="3DC272CD" w14:textId="000BDDD2" w:rsidR="003224AE" w:rsidRDefault="003224AE" w:rsidP="003224AE">
            <w:pPr>
              <w:rPr>
                <w:b/>
                <w:lang w:val="pt-BR"/>
              </w:rPr>
            </w:pPr>
            <w:r>
              <w:rPr>
                <w:b/>
                <w:lang w:val="pt-BR"/>
              </w:rPr>
              <w:t>3.1.4.5</w:t>
            </w:r>
          </w:p>
        </w:tc>
        <w:tc>
          <w:tcPr>
            <w:tcW w:w="1440" w:type="dxa"/>
          </w:tcPr>
          <w:p w14:paraId="3DC272CE" w14:textId="570C16C0" w:rsidR="003224AE" w:rsidRDefault="003224AE" w:rsidP="003224AE">
            <w:pPr>
              <w:rPr>
                <w:b/>
                <w:lang w:val="pt-BR"/>
              </w:rPr>
            </w:pPr>
            <w:r>
              <w:rPr>
                <w:b/>
                <w:lang w:val="pt-BR"/>
              </w:rPr>
              <w:t>3.1.4.6</w:t>
            </w:r>
          </w:p>
        </w:tc>
      </w:tr>
      <w:tr w:rsidR="00C417ED" w14:paraId="3DC272D5" w14:textId="77777777" w:rsidTr="00C417ED">
        <w:tc>
          <w:tcPr>
            <w:tcW w:w="2628" w:type="dxa"/>
            <w:vMerge/>
          </w:tcPr>
          <w:p w14:paraId="3DC272D0" w14:textId="77777777" w:rsidR="00C417ED" w:rsidRDefault="00C417ED" w:rsidP="00C417ED">
            <w:pPr>
              <w:rPr>
                <w:b/>
                <w:lang w:val="pt-BR"/>
              </w:rPr>
            </w:pPr>
          </w:p>
        </w:tc>
        <w:tc>
          <w:tcPr>
            <w:tcW w:w="1723" w:type="dxa"/>
          </w:tcPr>
          <w:p w14:paraId="3DC272D1" w14:textId="10067147" w:rsidR="00C417ED" w:rsidRDefault="00C417ED" w:rsidP="00C417ED">
            <w:pPr>
              <w:rPr>
                <w:b/>
                <w:lang w:val="pt-BR"/>
              </w:rPr>
            </w:pPr>
            <w:r>
              <w:rPr>
                <w:b/>
              </w:rPr>
              <w:t>3.1.5.1</w:t>
            </w:r>
          </w:p>
        </w:tc>
        <w:tc>
          <w:tcPr>
            <w:tcW w:w="1427" w:type="dxa"/>
          </w:tcPr>
          <w:p w14:paraId="3DC272D2" w14:textId="54812C82" w:rsidR="00C417ED" w:rsidRDefault="00C417ED" w:rsidP="00C417ED">
            <w:pPr>
              <w:rPr>
                <w:b/>
                <w:lang w:val="pt-BR"/>
              </w:rPr>
            </w:pPr>
            <w:r>
              <w:rPr>
                <w:b/>
                <w:lang w:val="pt-BR"/>
              </w:rPr>
              <w:t>3.1.5.5</w:t>
            </w:r>
          </w:p>
        </w:tc>
        <w:tc>
          <w:tcPr>
            <w:tcW w:w="1723" w:type="dxa"/>
          </w:tcPr>
          <w:p w14:paraId="3DC272D3" w14:textId="5144BD74" w:rsidR="00C417ED" w:rsidRDefault="00C417ED" w:rsidP="00C417ED">
            <w:pPr>
              <w:rPr>
                <w:b/>
                <w:lang w:val="pt-BR"/>
              </w:rPr>
            </w:pPr>
            <w:r>
              <w:rPr>
                <w:b/>
                <w:lang w:val="pt-BR"/>
              </w:rPr>
              <w:t>3.1.5.7</w:t>
            </w:r>
            <w:r>
              <w:rPr>
                <w:b/>
                <w:lang w:val="pt-BR"/>
              </w:rPr>
              <w:tab/>
            </w:r>
          </w:p>
        </w:tc>
        <w:tc>
          <w:tcPr>
            <w:tcW w:w="1440" w:type="dxa"/>
          </w:tcPr>
          <w:p w14:paraId="3DC272D4" w14:textId="19EAB0D3" w:rsidR="00C417ED" w:rsidRDefault="00C417ED" w:rsidP="00C417ED">
            <w:pPr>
              <w:rPr>
                <w:b/>
                <w:lang w:val="pt-BR"/>
              </w:rPr>
            </w:pPr>
            <w:r w:rsidRPr="00C417ED">
              <w:rPr>
                <w:b/>
                <w:lang w:val="pt-BR"/>
              </w:rPr>
              <w:t>3.1.5.11</w:t>
            </w:r>
          </w:p>
        </w:tc>
      </w:tr>
      <w:tr w:rsidR="002226D9" w14:paraId="3DC272DB" w14:textId="77777777" w:rsidTr="00C417ED">
        <w:tc>
          <w:tcPr>
            <w:tcW w:w="2628" w:type="dxa"/>
            <w:vMerge/>
          </w:tcPr>
          <w:p w14:paraId="3DC272D6" w14:textId="77777777" w:rsidR="002226D9" w:rsidRDefault="002226D9" w:rsidP="002226D9">
            <w:pPr>
              <w:rPr>
                <w:b/>
                <w:lang w:val="pt-BR"/>
              </w:rPr>
            </w:pPr>
          </w:p>
        </w:tc>
        <w:tc>
          <w:tcPr>
            <w:tcW w:w="1723" w:type="dxa"/>
          </w:tcPr>
          <w:p w14:paraId="3DC272D7" w14:textId="3F845A21" w:rsidR="002226D9" w:rsidRDefault="002226D9" w:rsidP="002226D9">
            <w:pPr>
              <w:tabs>
                <w:tab w:val="left" w:pos="1065"/>
              </w:tabs>
              <w:rPr>
                <w:b/>
              </w:rPr>
            </w:pPr>
            <w:r>
              <w:rPr>
                <w:b/>
              </w:rPr>
              <w:t>3.1.6.9</w:t>
            </w:r>
          </w:p>
        </w:tc>
        <w:tc>
          <w:tcPr>
            <w:tcW w:w="1427" w:type="dxa"/>
          </w:tcPr>
          <w:p w14:paraId="3DC272D8" w14:textId="7443D12B" w:rsidR="002226D9" w:rsidRDefault="002226D9" w:rsidP="002226D9">
            <w:pPr>
              <w:rPr>
                <w:b/>
                <w:lang w:val="pt-BR"/>
              </w:rPr>
            </w:pPr>
            <w:r w:rsidRPr="002226D9">
              <w:rPr>
                <w:b/>
                <w:lang w:val="pt-BR"/>
              </w:rPr>
              <w:t>3.1.6.11</w:t>
            </w:r>
          </w:p>
        </w:tc>
        <w:tc>
          <w:tcPr>
            <w:tcW w:w="1723" w:type="dxa"/>
          </w:tcPr>
          <w:p w14:paraId="3DC272D9" w14:textId="68BC4869" w:rsidR="002226D9" w:rsidRDefault="002226D9" w:rsidP="002226D9">
            <w:pPr>
              <w:rPr>
                <w:b/>
                <w:lang w:val="pt-BR"/>
              </w:rPr>
            </w:pPr>
            <w:r w:rsidRPr="002226D9">
              <w:rPr>
                <w:b/>
                <w:lang w:val="pt-BR"/>
              </w:rPr>
              <w:t>6.5.7.1.6</w:t>
            </w:r>
          </w:p>
        </w:tc>
        <w:tc>
          <w:tcPr>
            <w:tcW w:w="1440" w:type="dxa"/>
          </w:tcPr>
          <w:p w14:paraId="3DC272DA" w14:textId="53826B3F" w:rsidR="002226D9" w:rsidRDefault="002226D9" w:rsidP="002226D9">
            <w:pPr>
              <w:rPr>
                <w:b/>
                <w:lang w:val="pt-BR"/>
              </w:rPr>
            </w:pPr>
            <w:r>
              <w:rPr>
                <w:b/>
                <w:lang w:val="pt-BR"/>
              </w:rPr>
              <w:t>6.5.9.3.1.1</w:t>
            </w:r>
          </w:p>
        </w:tc>
      </w:tr>
      <w:tr w:rsidR="00EB44D7" w14:paraId="3DC272E7" w14:textId="77777777" w:rsidTr="00C417ED">
        <w:tc>
          <w:tcPr>
            <w:tcW w:w="2628" w:type="dxa"/>
            <w:vAlign w:val="center"/>
          </w:tcPr>
          <w:p w14:paraId="3DC272E2" w14:textId="77777777" w:rsidR="00EB44D7" w:rsidRDefault="000A216D">
            <w:pPr>
              <w:rPr>
                <w:b/>
                <w:lang w:val="pt-BR"/>
              </w:rPr>
            </w:pPr>
            <w:r>
              <w:rPr>
                <w:b/>
                <w:lang w:val="pt-BR"/>
              </w:rPr>
              <w:t>Guide Reference</w:t>
            </w:r>
          </w:p>
        </w:tc>
        <w:tc>
          <w:tcPr>
            <w:tcW w:w="1723" w:type="dxa"/>
          </w:tcPr>
          <w:p w14:paraId="3DC272E3" w14:textId="77777777" w:rsidR="00EB44D7" w:rsidRDefault="000A216D">
            <w:pPr>
              <w:rPr>
                <w:b/>
                <w:lang w:val="pt-BR"/>
              </w:rPr>
            </w:pPr>
            <w:r>
              <w:rPr>
                <w:b/>
                <w:lang w:val="pt-BR"/>
              </w:rPr>
              <w:t>2.4</w:t>
            </w:r>
          </w:p>
        </w:tc>
        <w:tc>
          <w:tcPr>
            <w:tcW w:w="1427" w:type="dxa"/>
          </w:tcPr>
          <w:p w14:paraId="3DC272E4" w14:textId="77777777" w:rsidR="00EB44D7" w:rsidRDefault="00EB44D7">
            <w:pPr>
              <w:rPr>
                <w:b/>
                <w:lang w:val="pt-BR"/>
              </w:rPr>
            </w:pPr>
          </w:p>
        </w:tc>
        <w:tc>
          <w:tcPr>
            <w:tcW w:w="1723" w:type="dxa"/>
          </w:tcPr>
          <w:p w14:paraId="3DC272E5" w14:textId="77777777" w:rsidR="00EB44D7" w:rsidRDefault="00EB44D7">
            <w:pPr>
              <w:rPr>
                <w:b/>
                <w:lang w:val="pt-BR"/>
              </w:rPr>
            </w:pPr>
          </w:p>
        </w:tc>
        <w:tc>
          <w:tcPr>
            <w:tcW w:w="1440" w:type="dxa"/>
          </w:tcPr>
          <w:p w14:paraId="3DC272E6" w14:textId="77777777" w:rsidR="00EB44D7" w:rsidRDefault="00EB44D7">
            <w:pPr>
              <w:rPr>
                <w:b/>
                <w:lang w:val="pt-BR"/>
              </w:rPr>
            </w:pPr>
          </w:p>
        </w:tc>
      </w:tr>
      <w:tr w:rsidR="00C04A10" w14:paraId="3DC272EF" w14:textId="77777777" w:rsidTr="00C417ED">
        <w:tc>
          <w:tcPr>
            <w:tcW w:w="2628" w:type="dxa"/>
          </w:tcPr>
          <w:p w14:paraId="3DC272E8" w14:textId="77777777" w:rsidR="00C04A10" w:rsidRDefault="00C04A10" w:rsidP="00C04A10">
            <w:pPr>
              <w:rPr>
                <w:b/>
                <w:lang w:val="pt-BR"/>
              </w:rPr>
            </w:pPr>
            <w:r>
              <w:rPr>
                <w:b/>
                <w:lang w:val="pt-BR"/>
              </w:rPr>
              <w:t>NERC Standard</w:t>
            </w:r>
          </w:p>
          <w:p w14:paraId="3DC272E9" w14:textId="77777777" w:rsidR="00C04A10" w:rsidRDefault="00C04A10" w:rsidP="00C04A10">
            <w:pPr>
              <w:rPr>
                <w:b/>
                <w:lang w:val="pt-BR"/>
              </w:rPr>
            </w:pPr>
          </w:p>
        </w:tc>
        <w:tc>
          <w:tcPr>
            <w:tcW w:w="1723" w:type="dxa"/>
          </w:tcPr>
          <w:p w14:paraId="1A2DB18D" w14:textId="017C3B84" w:rsidR="00C04A10" w:rsidRDefault="00C04A10" w:rsidP="00C04A10">
            <w:pPr>
              <w:rPr>
                <w:b/>
                <w:lang w:val="pt-BR"/>
              </w:rPr>
            </w:pPr>
            <w:r>
              <w:rPr>
                <w:b/>
                <w:lang w:val="pt-BR"/>
              </w:rPr>
              <w:t>EOP-011-</w:t>
            </w:r>
            <w:r w:rsidR="004F68C6">
              <w:rPr>
                <w:b/>
                <w:lang w:val="pt-BR"/>
              </w:rPr>
              <w:t>4</w:t>
            </w:r>
          </w:p>
          <w:p w14:paraId="3DC272EB" w14:textId="0B2F2CB6" w:rsidR="00C04A10" w:rsidRDefault="00C04A10" w:rsidP="00C04A10">
            <w:pPr>
              <w:rPr>
                <w:b/>
                <w:lang w:val="pt-BR"/>
              </w:rPr>
            </w:pPr>
            <w:r>
              <w:rPr>
                <w:b/>
                <w:lang w:val="pt-BR"/>
              </w:rPr>
              <w:t>R1</w:t>
            </w:r>
            <w:r w:rsidR="00402430">
              <w:rPr>
                <w:b/>
                <w:lang w:val="pt-BR"/>
              </w:rPr>
              <w:t>, R1.1, R1.2, R1.2.2</w:t>
            </w:r>
          </w:p>
        </w:tc>
        <w:tc>
          <w:tcPr>
            <w:tcW w:w="1427" w:type="dxa"/>
          </w:tcPr>
          <w:p w14:paraId="478700BE" w14:textId="26488F8B" w:rsidR="00C04A10" w:rsidRDefault="00C04A10" w:rsidP="00C04A10">
            <w:pPr>
              <w:rPr>
                <w:b/>
                <w:lang w:val="pt-BR"/>
              </w:rPr>
            </w:pPr>
            <w:r>
              <w:rPr>
                <w:b/>
                <w:lang w:val="pt-BR"/>
              </w:rPr>
              <w:t>IRO-008-</w:t>
            </w:r>
            <w:r w:rsidR="00463B4E">
              <w:rPr>
                <w:b/>
                <w:lang w:val="pt-BR"/>
              </w:rPr>
              <w:t>3</w:t>
            </w:r>
          </w:p>
          <w:p w14:paraId="3DC272EC" w14:textId="213443F4" w:rsidR="00C04A10" w:rsidRDefault="00C04A10" w:rsidP="00C04A10">
            <w:pPr>
              <w:rPr>
                <w:b/>
                <w:lang w:val="pt-BR"/>
              </w:rPr>
            </w:pPr>
            <w:r>
              <w:rPr>
                <w:b/>
                <w:lang w:val="pt-BR"/>
              </w:rPr>
              <w:t>R2, R3</w:t>
            </w:r>
          </w:p>
        </w:tc>
        <w:tc>
          <w:tcPr>
            <w:tcW w:w="1723" w:type="dxa"/>
          </w:tcPr>
          <w:p w14:paraId="6D1FB3B1" w14:textId="77777777" w:rsidR="00C04A10" w:rsidRDefault="00C04A10" w:rsidP="00C04A10">
            <w:pPr>
              <w:rPr>
                <w:b/>
                <w:lang w:val="pt-BR"/>
              </w:rPr>
            </w:pPr>
            <w:r>
              <w:rPr>
                <w:b/>
                <w:lang w:val="pt-BR"/>
              </w:rPr>
              <w:t>TOP-002-4</w:t>
            </w:r>
          </w:p>
          <w:p w14:paraId="3DC272ED" w14:textId="743D7526" w:rsidR="00C04A10" w:rsidRDefault="00C04A10" w:rsidP="00C04A10">
            <w:pPr>
              <w:rPr>
                <w:b/>
              </w:rPr>
            </w:pPr>
            <w:r>
              <w:rPr>
                <w:b/>
                <w:lang w:val="pt-BR"/>
              </w:rPr>
              <w:t>R2, R3</w:t>
            </w:r>
          </w:p>
        </w:tc>
        <w:tc>
          <w:tcPr>
            <w:tcW w:w="1440" w:type="dxa"/>
          </w:tcPr>
          <w:p w14:paraId="3DC272EE" w14:textId="77777777" w:rsidR="00C04A10" w:rsidRDefault="00C04A10" w:rsidP="00C04A10">
            <w:pPr>
              <w:rPr>
                <w:b/>
              </w:rPr>
            </w:pPr>
          </w:p>
        </w:tc>
      </w:tr>
    </w:tbl>
    <w:p w14:paraId="3DC272F0" w14:textId="66012FEF"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2F4" w14:textId="77777777">
        <w:tc>
          <w:tcPr>
            <w:tcW w:w="1908" w:type="dxa"/>
          </w:tcPr>
          <w:p w14:paraId="3DC272F1" w14:textId="5C673316" w:rsidR="0082183D" w:rsidRDefault="0082183D" w:rsidP="0082183D">
            <w:pPr>
              <w:rPr>
                <w:b/>
              </w:rPr>
            </w:pPr>
            <w:r>
              <w:rPr>
                <w:b/>
              </w:rPr>
              <w:t xml:space="preserve">Version: 2 </w:t>
            </w:r>
          </w:p>
        </w:tc>
        <w:tc>
          <w:tcPr>
            <w:tcW w:w="2250" w:type="dxa"/>
          </w:tcPr>
          <w:p w14:paraId="3DC272F2" w14:textId="2224AE46" w:rsidR="0082183D" w:rsidRDefault="0082183D" w:rsidP="0082183D">
            <w:pPr>
              <w:rPr>
                <w:b/>
              </w:rPr>
            </w:pPr>
            <w:r>
              <w:rPr>
                <w:b/>
              </w:rPr>
              <w:t>Revision: 0</w:t>
            </w:r>
          </w:p>
        </w:tc>
        <w:tc>
          <w:tcPr>
            <w:tcW w:w="4680" w:type="dxa"/>
          </w:tcPr>
          <w:p w14:paraId="3DC272F3" w14:textId="1ABF0FC8" w:rsidR="0082183D" w:rsidRDefault="0082183D" w:rsidP="0082183D">
            <w:pPr>
              <w:rPr>
                <w:b/>
              </w:rPr>
            </w:pPr>
            <w:r>
              <w:rPr>
                <w:b/>
              </w:rPr>
              <w:t>Effective Date:  December 5, 2025</w:t>
            </w:r>
          </w:p>
        </w:tc>
      </w:tr>
    </w:tbl>
    <w:p w14:paraId="3DC272F5" w14:textId="77777777" w:rsidR="00EB44D7" w:rsidRDefault="00EB44D7">
      <w:pPr>
        <w:rPr>
          <w:b/>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0"/>
        <w:gridCol w:w="7178"/>
      </w:tblGrid>
      <w:tr w:rsidR="00EB44D7" w14:paraId="3DC272F8" w14:textId="77777777">
        <w:trPr>
          <w:trHeight w:val="576"/>
          <w:tblHeader/>
        </w:trPr>
        <w:tc>
          <w:tcPr>
            <w:tcW w:w="1750" w:type="dxa"/>
            <w:tcBorders>
              <w:top w:val="single" w:sz="4" w:space="0" w:color="auto"/>
              <w:left w:val="nil"/>
              <w:bottom w:val="double" w:sz="4" w:space="0" w:color="auto"/>
              <w:right w:val="single" w:sz="4" w:space="0" w:color="auto"/>
            </w:tcBorders>
            <w:vAlign w:val="center"/>
          </w:tcPr>
          <w:p w14:paraId="3DC272F6" w14:textId="77777777" w:rsidR="00EB44D7" w:rsidRDefault="000A216D">
            <w:pPr>
              <w:jc w:val="center"/>
              <w:rPr>
                <w:b/>
              </w:rPr>
            </w:pPr>
            <w:r>
              <w:rPr>
                <w:b/>
              </w:rPr>
              <w:t>Step</w:t>
            </w:r>
          </w:p>
        </w:tc>
        <w:tc>
          <w:tcPr>
            <w:tcW w:w="7178" w:type="dxa"/>
            <w:tcBorders>
              <w:top w:val="single" w:sz="4" w:space="0" w:color="auto"/>
              <w:left w:val="single" w:sz="4" w:space="0" w:color="auto"/>
              <w:bottom w:val="double" w:sz="4" w:space="0" w:color="auto"/>
              <w:right w:val="nil"/>
            </w:tcBorders>
            <w:vAlign w:val="center"/>
          </w:tcPr>
          <w:p w14:paraId="3DC272F7" w14:textId="77777777" w:rsidR="00EB44D7" w:rsidRDefault="000A216D">
            <w:pPr>
              <w:rPr>
                <w:b/>
              </w:rPr>
            </w:pPr>
            <w:r>
              <w:rPr>
                <w:b/>
              </w:rPr>
              <w:t>Action</w:t>
            </w:r>
          </w:p>
        </w:tc>
      </w:tr>
      <w:tr w:rsidR="00EB44D7" w14:paraId="3DC27300" w14:textId="77777777">
        <w:trPr>
          <w:trHeight w:val="576"/>
        </w:trPr>
        <w:tc>
          <w:tcPr>
            <w:tcW w:w="1750" w:type="dxa"/>
            <w:tcBorders>
              <w:top w:val="double" w:sz="4" w:space="0" w:color="auto"/>
              <w:left w:val="nil"/>
              <w:bottom w:val="single" w:sz="4" w:space="0" w:color="auto"/>
            </w:tcBorders>
            <w:vAlign w:val="center"/>
          </w:tcPr>
          <w:p w14:paraId="3DC272F9" w14:textId="6F3039A2" w:rsidR="00EB44D7" w:rsidRDefault="000A216D">
            <w:pPr>
              <w:pStyle w:val="TableText"/>
              <w:jc w:val="center"/>
            </w:pPr>
            <w:r>
              <w:rPr>
                <w:b/>
              </w:rPr>
              <w:t>N</w:t>
            </w:r>
            <w:r w:rsidR="00B83C38">
              <w:rPr>
                <w:b/>
              </w:rPr>
              <w:t>ote</w:t>
            </w:r>
          </w:p>
        </w:tc>
        <w:tc>
          <w:tcPr>
            <w:tcW w:w="7178" w:type="dxa"/>
            <w:tcBorders>
              <w:top w:val="double" w:sz="4" w:space="0" w:color="auto"/>
              <w:bottom w:val="single" w:sz="4" w:space="0" w:color="auto"/>
              <w:right w:val="nil"/>
            </w:tcBorders>
          </w:tcPr>
          <w:p w14:paraId="3DC272FA" w14:textId="77777777" w:rsidR="00EB44D7" w:rsidRDefault="000A216D">
            <w:pPr>
              <w:pStyle w:val="TableText"/>
              <w:jc w:val="both"/>
            </w:pPr>
            <w:r>
              <w:t>ERCOT Operators can only make the following changes in the Outage Scheduler:</w:t>
            </w:r>
          </w:p>
          <w:p w14:paraId="3DC272FB" w14:textId="77777777" w:rsidR="00EB44D7" w:rsidRDefault="000A216D" w:rsidP="00B23CDD">
            <w:pPr>
              <w:pStyle w:val="TableText"/>
              <w:numPr>
                <w:ilvl w:val="0"/>
                <w:numId w:val="64"/>
              </w:numPr>
              <w:jc w:val="both"/>
            </w:pPr>
            <w:r>
              <w:t>Remove actual start/end time if it is within 2 hours of the time the MP entered the outage,</w:t>
            </w:r>
          </w:p>
          <w:p w14:paraId="3DC272FC" w14:textId="77777777" w:rsidR="00EB44D7" w:rsidRDefault="000A216D" w:rsidP="00B23CDD">
            <w:pPr>
              <w:pStyle w:val="TableText"/>
              <w:numPr>
                <w:ilvl w:val="0"/>
                <w:numId w:val="64"/>
              </w:numPr>
              <w:jc w:val="both"/>
            </w:pPr>
            <w:r>
              <w:t>Change status,</w:t>
            </w:r>
          </w:p>
          <w:p w14:paraId="3DC272FD" w14:textId="77777777" w:rsidR="00EB44D7" w:rsidRDefault="000A216D" w:rsidP="00B23CDD">
            <w:pPr>
              <w:pStyle w:val="TableText"/>
              <w:numPr>
                <w:ilvl w:val="0"/>
                <w:numId w:val="64"/>
              </w:numPr>
              <w:jc w:val="both"/>
            </w:pPr>
            <w:r>
              <w:t>Add notes</w:t>
            </w:r>
          </w:p>
          <w:p w14:paraId="3DC272FE" w14:textId="77777777" w:rsidR="00EB44D7" w:rsidRDefault="00EB44D7">
            <w:pPr>
              <w:pStyle w:val="TableText"/>
              <w:jc w:val="both"/>
            </w:pPr>
          </w:p>
          <w:p w14:paraId="3DC272FF" w14:textId="77777777" w:rsidR="00EB44D7" w:rsidRDefault="000A216D">
            <w:pPr>
              <w:pStyle w:val="TableText"/>
              <w:jc w:val="both"/>
            </w:pPr>
            <w:r>
              <w:t>If a MP needs assistance or is unable to enter their outages, direct them to Outage Coordination.  Outage Coordination has an “Impersonation” certification that will allow them to make the needed changes.</w:t>
            </w:r>
          </w:p>
        </w:tc>
      </w:tr>
      <w:tr w:rsidR="00EB44D7" w14:paraId="3DC27303" w14:textId="77777777">
        <w:trPr>
          <w:trHeight w:val="576"/>
        </w:trPr>
        <w:tc>
          <w:tcPr>
            <w:tcW w:w="1750" w:type="dxa"/>
            <w:tcBorders>
              <w:top w:val="single" w:sz="4" w:space="0" w:color="auto"/>
              <w:left w:val="nil"/>
              <w:bottom w:val="single" w:sz="4" w:space="0" w:color="auto"/>
            </w:tcBorders>
            <w:vAlign w:val="center"/>
          </w:tcPr>
          <w:p w14:paraId="3DC27301" w14:textId="3E2F2726" w:rsidR="00EB44D7" w:rsidRDefault="000A216D">
            <w:pPr>
              <w:pStyle w:val="TableText"/>
              <w:jc w:val="center"/>
            </w:pPr>
            <w:r>
              <w:rPr>
                <w:b/>
              </w:rPr>
              <w:t>N</w:t>
            </w:r>
            <w:r w:rsidR="00B83C38">
              <w:rPr>
                <w:b/>
              </w:rPr>
              <w:t>ote</w:t>
            </w:r>
          </w:p>
        </w:tc>
        <w:tc>
          <w:tcPr>
            <w:tcW w:w="7178" w:type="dxa"/>
            <w:tcBorders>
              <w:top w:val="single" w:sz="4" w:space="0" w:color="auto"/>
              <w:bottom w:val="single" w:sz="4" w:space="0" w:color="auto"/>
              <w:right w:val="nil"/>
            </w:tcBorders>
          </w:tcPr>
          <w:p w14:paraId="3DC27302" w14:textId="77777777" w:rsidR="00EB44D7" w:rsidRDefault="000A216D">
            <w:pPr>
              <w:autoSpaceDE w:val="0"/>
              <w:autoSpaceDN w:val="0"/>
              <w:adjustRightInd w:val="0"/>
              <w:rPr>
                <w:b/>
                <w:u w:val="single"/>
              </w:rPr>
            </w:pPr>
            <w:r>
              <w:t>Forced Outages should be verbally communicated to ERCOT and must be entered into the Outage Scheduler if it is to remain an Outage for longer than two hours.</w:t>
            </w:r>
          </w:p>
        </w:tc>
      </w:tr>
      <w:tr w:rsidR="00EB44D7" w14:paraId="3DC2730A" w14:textId="77777777">
        <w:trPr>
          <w:trHeight w:val="576"/>
        </w:trPr>
        <w:tc>
          <w:tcPr>
            <w:tcW w:w="1750" w:type="dxa"/>
            <w:tcBorders>
              <w:top w:val="single" w:sz="4" w:space="0" w:color="auto"/>
              <w:left w:val="nil"/>
              <w:bottom w:val="double" w:sz="4" w:space="0" w:color="auto"/>
            </w:tcBorders>
            <w:vAlign w:val="center"/>
          </w:tcPr>
          <w:p w14:paraId="3DC27304" w14:textId="77777777" w:rsidR="00EB44D7" w:rsidRDefault="000A216D">
            <w:pPr>
              <w:pStyle w:val="TableText"/>
              <w:jc w:val="center"/>
              <w:rPr>
                <w:b/>
              </w:rPr>
            </w:pPr>
            <w:r>
              <w:rPr>
                <w:b/>
              </w:rPr>
              <w:t>1</w:t>
            </w:r>
          </w:p>
        </w:tc>
        <w:tc>
          <w:tcPr>
            <w:tcW w:w="7178" w:type="dxa"/>
            <w:tcBorders>
              <w:top w:val="single" w:sz="4" w:space="0" w:color="auto"/>
              <w:bottom w:val="double" w:sz="4" w:space="0" w:color="auto"/>
              <w:right w:val="nil"/>
            </w:tcBorders>
          </w:tcPr>
          <w:p w14:paraId="3DC27305" w14:textId="77777777" w:rsidR="00EB44D7" w:rsidRDefault="000A216D">
            <w:pPr>
              <w:pStyle w:val="TableText"/>
              <w:jc w:val="both"/>
              <w:rPr>
                <w:b/>
                <w:u w:val="single"/>
              </w:rPr>
            </w:pPr>
            <w:r>
              <w:rPr>
                <w:b/>
                <w:u w:val="single"/>
              </w:rPr>
              <w:t>IF:</w:t>
            </w:r>
          </w:p>
          <w:p w14:paraId="3DC27306" w14:textId="77777777" w:rsidR="00EB44D7" w:rsidRDefault="000A216D" w:rsidP="00B23CDD">
            <w:pPr>
              <w:pStyle w:val="TableText"/>
              <w:numPr>
                <w:ilvl w:val="0"/>
                <w:numId w:val="67"/>
              </w:numPr>
              <w:jc w:val="both"/>
              <w:rPr>
                <w:b/>
                <w:u w:val="single"/>
              </w:rPr>
            </w:pPr>
            <w:r>
              <w:t>An Emergency Condition is declared;</w:t>
            </w:r>
          </w:p>
          <w:p w14:paraId="3DC27307" w14:textId="77777777" w:rsidR="00EB44D7" w:rsidRDefault="000A216D">
            <w:pPr>
              <w:pStyle w:val="TableText"/>
              <w:jc w:val="both"/>
              <w:rPr>
                <w:b/>
                <w:u w:val="single"/>
              </w:rPr>
            </w:pPr>
            <w:r>
              <w:rPr>
                <w:b/>
                <w:u w:val="single"/>
              </w:rPr>
              <w:t>THEN:</w:t>
            </w:r>
          </w:p>
          <w:p w14:paraId="3DC27308" w14:textId="77777777" w:rsidR="00EB44D7" w:rsidRDefault="000A216D" w:rsidP="00B23CDD">
            <w:pPr>
              <w:numPr>
                <w:ilvl w:val="0"/>
                <w:numId w:val="67"/>
              </w:numPr>
              <w:autoSpaceDE w:val="0"/>
              <w:autoSpaceDN w:val="0"/>
              <w:adjustRightInd w:val="0"/>
            </w:pPr>
            <w:r>
              <w:t>Determine if Outages can be returned to service if causing negative impacts to reliability,</w:t>
            </w:r>
          </w:p>
          <w:p w14:paraId="3DC27309" w14:textId="77777777" w:rsidR="00EB44D7" w:rsidRDefault="000A216D" w:rsidP="00B23CDD">
            <w:pPr>
              <w:numPr>
                <w:ilvl w:val="0"/>
                <w:numId w:val="67"/>
              </w:numPr>
              <w:autoSpaceDE w:val="0"/>
              <w:autoSpaceDN w:val="0"/>
              <w:adjustRightInd w:val="0"/>
            </w:pPr>
            <w:r>
              <w:t>Coordinate with the appropriate TO.</w:t>
            </w:r>
          </w:p>
        </w:tc>
      </w:tr>
      <w:tr w:rsidR="00EB44D7" w14:paraId="3DC2730C"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0B" w14:textId="77777777" w:rsidR="00EB44D7" w:rsidRDefault="000A216D" w:rsidP="00357506">
            <w:pPr>
              <w:pStyle w:val="Heading3"/>
            </w:pPr>
            <w:bookmarkStart w:id="270" w:name="_Monitor_Mode"/>
            <w:bookmarkEnd w:id="270"/>
            <w:r>
              <w:t>Monitor Mode</w:t>
            </w:r>
          </w:p>
        </w:tc>
      </w:tr>
      <w:tr w:rsidR="00EB44D7" w14:paraId="3DC27314" w14:textId="77777777">
        <w:trPr>
          <w:trHeight w:val="576"/>
        </w:trPr>
        <w:tc>
          <w:tcPr>
            <w:tcW w:w="1750" w:type="dxa"/>
            <w:tcBorders>
              <w:top w:val="double" w:sz="4" w:space="0" w:color="auto"/>
              <w:left w:val="nil"/>
              <w:bottom w:val="double" w:sz="4" w:space="0" w:color="auto"/>
            </w:tcBorders>
            <w:vAlign w:val="center"/>
          </w:tcPr>
          <w:p w14:paraId="3DC2730D" w14:textId="77777777" w:rsidR="00EB44D7" w:rsidRDefault="000A216D">
            <w:pPr>
              <w:pStyle w:val="TableText"/>
              <w:jc w:val="center"/>
            </w:pPr>
            <w:r>
              <w:t>1</w:t>
            </w:r>
          </w:p>
        </w:tc>
        <w:tc>
          <w:tcPr>
            <w:tcW w:w="7178" w:type="dxa"/>
            <w:tcBorders>
              <w:top w:val="double" w:sz="4" w:space="0" w:color="auto"/>
              <w:bottom w:val="double" w:sz="4" w:space="0" w:color="auto"/>
              <w:right w:val="nil"/>
            </w:tcBorders>
          </w:tcPr>
          <w:p w14:paraId="3DC2730E" w14:textId="77777777" w:rsidR="00EB44D7" w:rsidRDefault="000A216D">
            <w:pPr>
              <w:pStyle w:val="TableText"/>
              <w:jc w:val="both"/>
              <w:rPr>
                <w:b/>
                <w:u w:val="single"/>
              </w:rPr>
            </w:pPr>
            <w:r>
              <w:rPr>
                <w:b/>
                <w:u w:val="single"/>
              </w:rPr>
              <w:t>IF:</w:t>
            </w:r>
          </w:p>
          <w:p w14:paraId="3DC2730F" w14:textId="77777777" w:rsidR="00EB44D7" w:rsidRDefault="000A216D" w:rsidP="00B23CDD">
            <w:pPr>
              <w:pStyle w:val="TableText"/>
              <w:numPr>
                <w:ilvl w:val="0"/>
                <w:numId w:val="57"/>
              </w:numPr>
              <w:jc w:val="both"/>
            </w:pPr>
            <w:r>
              <w:t>Any outages, either planned or forced, that may require additional monitoring;</w:t>
            </w:r>
          </w:p>
          <w:p w14:paraId="3DC27310" w14:textId="77777777" w:rsidR="00EB44D7" w:rsidRDefault="000A216D">
            <w:pPr>
              <w:pStyle w:val="TableText"/>
              <w:jc w:val="both"/>
              <w:rPr>
                <w:b/>
                <w:u w:val="single"/>
              </w:rPr>
            </w:pPr>
            <w:r>
              <w:rPr>
                <w:b/>
                <w:u w:val="single"/>
              </w:rPr>
              <w:t>THEN:</w:t>
            </w:r>
          </w:p>
          <w:p w14:paraId="3DC27311" w14:textId="77777777" w:rsidR="00EB44D7" w:rsidRDefault="000A216D" w:rsidP="00B23CDD">
            <w:pPr>
              <w:pStyle w:val="TableText"/>
              <w:numPr>
                <w:ilvl w:val="0"/>
                <w:numId w:val="57"/>
              </w:numPr>
              <w:jc w:val="both"/>
            </w:pPr>
            <w:r>
              <w:lastRenderedPageBreak/>
              <w:t>Mark the outages in the Outage Scheduler OS Monitored Outage display as deemed necessary,</w:t>
            </w:r>
          </w:p>
          <w:p w14:paraId="3DC27312" w14:textId="77777777" w:rsidR="00EB44D7" w:rsidRDefault="000A216D" w:rsidP="00B23CDD">
            <w:pPr>
              <w:pStyle w:val="TableText"/>
              <w:numPr>
                <w:ilvl w:val="0"/>
                <w:numId w:val="57"/>
              </w:numPr>
              <w:jc w:val="both"/>
            </w:pPr>
            <w:r>
              <w:t>Verify that the marked outages are in monitor mode,</w:t>
            </w:r>
          </w:p>
          <w:p w14:paraId="3DC27313" w14:textId="77777777" w:rsidR="00EB44D7" w:rsidRDefault="000A216D" w:rsidP="00B23CDD">
            <w:pPr>
              <w:pStyle w:val="TableText"/>
              <w:numPr>
                <w:ilvl w:val="0"/>
                <w:numId w:val="57"/>
              </w:numPr>
              <w:jc w:val="both"/>
            </w:pPr>
            <w:r>
              <w:t>Continue to monitor the marked outages.</w:t>
            </w:r>
          </w:p>
        </w:tc>
      </w:tr>
      <w:tr w:rsidR="00EB44D7" w14:paraId="3DC27316"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15" w14:textId="77777777" w:rsidR="00EB44D7" w:rsidRDefault="000A216D" w:rsidP="00357506">
            <w:pPr>
              <w:pStyle w:val="Heading3"/>
            </w:pPr>
            <w:bookmarkStart w:id="271" w:name="_Forced_and_Unavoidable"/>
            <w:bookmarkEnd w:id="271"/>
            <w:r>
              <w:lastRenderedPageBreak/>
              <w:t>Forced and Unavoidable Extensions</w:t>
            </w:r>
          </w:p>
        </w:tc>
      </w:tr>
      <w:tr w:rsidR="00EB44D7" w14:paraId="3DC2731D" w14:textId="77777777">
        <w:trPr>
          <w:trHeight w:val="576"/>
        </w:trPr>
        <w:tc>
          <w:tcPr>
            <w:tcW w:w="1750" w:type="dxa"/>
            <w:tcBorders>
              <w:top w:val="double" w:sz="4" w:space="0" w:color="auto"/>
              <w:left w:val="nil"/>
              <w:bottom w:val="double" w:sz="4" w:space="0" w:color="auto"/>
            </w:tcBorders>
            <w:vAlign w:val="center"/>
          </w:tcPr>
          <w:p w14:paraId="3DC27317" w14:textId="77777777" w:rsidR="00EB44D7" w:rsidRDefault="000A216D">
            <w:pPr>
              <w:pStyle w:val="TableText"/>
              <w:jc w:val="center"/>
            </w:pPr>
            <w:r>
              <w:t>1</w:t>
            </w:r>
          </w:p>
        </w:tc>
        <w:tc>
          <w:tcPr>
            <w:tcW w:w="7178" w:type="dxa"/>
            <w:tcBorders>
              <w:top w:val="double" w:sz="4" w:space="0" w:color="auto"/>
              <w:bottom w:val="double" w:sz="4" w:space="0" w:color="auto"/>
              <w:right w:val="nil"/>
            </w:tcBorders>
          </w:tcPr>
          <w:p w14:paraId="3DC27318" w14:textId="77777777" w:rsidR="00EB44D7" w:rsidRDefault="000A216D">
            <w:pPr>
              <w:rPr>
                <w:b/>
                <w:u w:val="single"/>
              </w:rPr>
            </w:pPr>
            <w:r>
              <w:rPr>
                <w:b/>
                <w:u w:val="single"/>
              </w:rPr>
              <w:t>IF:</w:t>
            </w:r>
          </w:p>
          <w:p w14:paraId="3DC27319" w14:textId="77777777" w:rsidR="00EB44D7" w:rsidRDefault="000A216D" w:rsidP="00B23CDD">
            <w:pPr>
              <w:numPr>
                <w:ilvl w:val="0"/>
                <w:numId w:val="66"/>
              </w:numPr>
            </w:pPr>
            <w:r>
              <w:t>A Forced or Unavoidable Extension is received, review the outage details;</w:t>
            </w:r>
          </w:p>
          <w:p w14:paraId="3DC2731A" w14:textId="77777777" w:rsidR="00EB44D7" w:rsidRDefault="000A216D">
            <w:pPr>
              <w:pStyle w:val="TableText"/>
              <w:jc w:val="both"/>
            </w:pPr>
            <w:r>
              <w:rPr>
                <w:b/>
                <w:u w:val="single"/>
              </w:rPr>
              <w:t>THEN:</w:t>
            </w:r>
          </w:p>
          <w:p w14:paraId="3DC2731B" w14:textId="77777777" w:rsidR="00EB44D7" w:rsidRDefault="000A216D" w:rsidP="00B23CDD">
            <w:pPr>
              <w:pStyle w:val="TableText"/>
              <w:numPr>
                <w:ilvl w:val="0"/>
                <w:numId w:val="66"/>
              </w:numPr>
              <w:jc w:val="both"/>
              <w:rPr>
                <w:b/>
                <w:u w:val="single"/>
              </w:rPr>
            </w:pPr>
            <w:r>
              <w:t>Monitor congestion and make appropriate changes as necessary,</w:t>
            </w:r>
          </w:p>
          <w:p w14:paraId="3DC2731C" w14:textId="1BD25D84" w:rsidR="00EB44D7" w:rsidRDefault="000A216D" w:rsidP="00B23CDD">
            <w:pPr>
              <w:pStyle w:val="TableText"/>
              <w:numPr>
                <w:ilvl w:val="0"/>
                <w:numId w:val="66"/>
              </w:numPr>
              <w:jc w:val="both"/>
              <w:rPr>
                <w:b/>
                <w:u w:val="single"/>
              </w:rPr>
            </w:pPr>
            <w:r>
              <w:t xml:space="preserve">Determine if it will have an effect on previously approved outages which may need to </w:t>
            </w:r>
            <w:r w:rsidR="00D60616">
              <w:t xml:space="preserve">be </w:t>
            </w:r>
            <w:r>
              <w:t>withdrawn.</w:t>
            </w:r>
          </w:p>
        </w:tc>
      </w:tr>
      <w:tr w:rsidR="00EB44D7" w14:paraId="3DC2731F"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1E" w14:textId="77777777" w:rsidR="00EB44D7" w:rsidRDefault="000A216D" w:rsidP="00357506">
            <w:pPr>
              <w:pStyle w:val="Heading3"/>
            </w:pPr>
            <w:bookmarkStart w:id="272" w:name="_Remedial_Switching_Action"/>
            <w:bookmarkEnd w:id="272"/>
            <w:r>
              <w:t>Remedial Switching Action</w:t>
            </w:r>
          </w:p>
        </w:tc>
      </w:tr>
      <w:tr w:rsidR="00EB44D7" w14:paraId="3DC27322" w14:textId="77777777">
        <w:trPr>
          <w:trHeight w:val="576"/>
        </w:trPr>
        <w:tc>
          <w:tcPr>
            <w:tcW w:w="1750" w:type="dxa"/>
            <w:tcBorders>
              <w:top w:val="single" w:sz="4" w:space="0" w:color="auto"/>
              <w:left w:val="nil"/>
              <w:bottom w:val="single" w:sz="4" w:space="0" w:color="auto"/>
            </w:tcBorders>
            <w:vAlign w:val="center"/>
          </w:tcPr>
          <w:p w14:paraId="3DC27320" w14:textId="77777777" w:rsidR="00EB44D7" w:rsidRDefault="000A216D">
            <w:pPr>
              <w:pStyle w:val="TableText"/>
              <w:jc w:val="center"/>
            </w:pPr>
            <w:r>
              <w:rPr>
                <w:b/>
              </w:rPr>
              <w:t>Definition</w:t>
            </w:r>
          </w:p>
        </w:tc>
        <w:tc>
          <w:tcPr>
            <w:tcW w:w="7178" w:type="dxa"/>
            <w:tcBorders>
              <w:top w:val="single" w:sz="4" w:space="0" w:color="auto"/>
              <w:bottom w:val="single" w:sz="4" w:space="0" w:color="auto"/>
              <w:right w:val="nil"/>
            </w:tcBorders>
            <w:vAlign w:val="center"/>
          </w:tcPr>
          <w:p w14:paraId="3DC27321" w14:textId="77777777" w:rsidR="00EB44D7" w:rsidRDefault="000A216D">
            <w:pPr>
              <w:rPr>
                <w:b/>
                <w:u w:val="single"/>
              </w:rPr>
            </w:pPr>
            <w:r>
              <w:t>“Remedial Switching Action” is a Forced Outage sub-type in the Outage Scheduler. ERCOT must approve all Remedial Switching Actions prior to implementation by TOs.</w:t>
            </w:r>
          </w:p>
        </w:tc>
      </w:tr>
      <w:tr w:rsidR="00EB44D7" w14:paraId="3DC27325" w14:textId="77777777">
        <w:trPr>
          <w:trHeight w:val="576"/>
        </w:trPr>
        <w:tc>
          <w:tcPr>
            <w:tcW w:w="1750" w:type="dxa"/>
            <w:tcBorders>
              <w:top w:val="single" w:sz="4" w:space="0" w:color="auto"/>
              <w:left w:val="nil"/>
              <w:bottom w:val="single" w:sz="4" w:space="0" w:color="auto"/>
            </w:tcBorders>
            <w:vAlign w:val="center"/>
          </w:tcPr>
          <w:p w14:paraId="3DC27323" w14:textId="77777777" w:rsidR="00EB44D7" w:rsidRDefault="000A216D">
            <w:pPr>
              <w:pStyle w:val="TableText"/>
              <w:jc w:val="center"/>
            </w:pPr>
            <w:r>
              <w:rPr>
                <w:b/>
              </w:rPr>
              <w:t>&lt; 3 Days in length</w:t>
            </w:r>
          </w:p>
        </w:tc>
        <w:tc>
          <w:tcPr>
            <w:tcW w:w="7178" w:type="dxa"/>
            <w:tcBorders>
              <w:top w:val="single" w:sz="4" w:space="0" w:color="auto"/>
              <w:bottom w:val="single" w:sz="4" w:space="0" w:color="auto"/>
              <w:right w:val="nil"/>
            </w:tcBorders>
            <w:vAlign w:val="center"/>
          </w:tcPr>
          <w:p w14:paraId="3DC27324" w14:textId="77777777" w:rsidR="00EB44D7" w:rsidRDefault="000A216D">
            <w:pPr>
              <w:rPr>
                <w:b/>
                <w:u w:val="single"/>
              </w:rPr>
            </w:pPr>
            <w:r>
              <w:t>Remedial Switching Actions are limited to a maximum of 3 days.</w:t>
            </w:r>
          </w:p>
        </w:tc>
      </w:tr>
      <w:tr w:rsidR="00EB44D7" w14:paraId="3DC27328" w14:textId="77777777">
        <w:trPr>
          <w:trHeight w:val="576"/>
        </w:trPr>
        <w:tc>
          <w:tcPr>
            <w:tcW w:w="1750" w:type="dxa"/>
            <w:tcBorders>
              <w:top w:val="single" w:sz="4" w:space="0" w:color="auto"/>
              <w:left w:val="nil"/>
              <w:bottom w:val="single" w:sz="4" w:space="0" w:color="auto"/>
            </w:tcBorders>
            <w:vAlign w:val="center"/>
          </w:tcPr>
          <w:p w14:paraId="3DC27326" w14:textId="77777777" w:rsidR="00EB44D7" w:rsidRDefault="000A216D">
            <w:pPr>
              <w:pStyle w:val="TableText"/>
              <w:jc w:val="center"/>
            </w:pPr>
            <w:r>
              <w:rPr>
                <w:b/>
              </w:rPr>
              <w:t>&gt; 3 Days in length</w:t>
            </w:r>
          </w:p>
        </w:tc>
        <w:tc>
          <w:tcPr>
            <w:tcW w:w="7178" w:type="dxa"/>
            <w:tcBorders>
              <w:top w:val="single" w:sz="4" w:space="0" w:color="auto"/>
              <w:bottom w:val="single" w:sz="4" w:space="0" w:color="auto"/>
              <w:right w:val="nil"/>
            </w:tcBorders>
            <w:vAlign w:val="center"/>
          </w:tcPr>
          <w:p w14:paraId="3DC27327" w14:textId="77777777" w:rsidR="00EB44D7" w:rsidRDefault="000A216D">
            <w:pPr>
              <w:rPr>
                <w:b/>
                <w:u w:val="single"/>
              </w:rPr>
            </w:pPr>
            <w:r>
              <w:t>If the Remedial Switching Action is required to remain active for longer than 3 days, a Planned Outage must be submitted to change the position of effected breakers and switches.</w:t>
            </w:r>
          </w:p>
        </w:tc>
      </w:tr>
      <w:tr w:rsidR="00EB44D7" w14:paraId="3DC2732F" w14:textId="77777777">
        <w:trPr>
          <w:trHeight w:val="576"/>
        </w:trPr>
        <w:tc>
          <w:tcPr>
            <w:tcW w:w="1750" w:type="dxa"/>
            <w:tcBorders>
              <w:top w:val="single" w:sz="4" w:space="0" w:color="auto"/>
              <w:left w:val="nil"/>
              <w:bottom w:val="single" w:sz="4" w:space="0" w:color="auto"/>
            </w:tcBorders>
            <w:vAlign w:val="center"/>
          </w:tcPr>
          <w:p w14:paraId="3DC27329" w14:textId="77777777" w:rsidR="00EB44D7" w:rsidRDefault="000A216D">
            <w:pPr>
              <w:pStyle w:val="TableText"/>
              <w:jc w:val="center"/>
              <w:rPr>
                <w:b/>
              </w:rPr>
            </w:pPr>
            <w:r>
              <w:rPr>
                <w:b/>
              </w:rPr>
              <w:t>Approve</w:t>
            </w:r>
          </w:p>
          <w:p w14:paraId="3DC2732A" w14:textId="77777777" w:rsidR="00EB44D7" w:rsidRDefault="00EB44D7">
            <w:pPr>
              <w:pStyle w:val="TableText"/>
              <w:jc w:val="center"/>
            </w:pPr>
          </w:p>
        </w:tc>
        <w:tc>
          <w:tcPr>
            <w:tcW w:w="7178" w:type="dxa"/>
            <w:tcBorders>
              <w:top w:val="single" w:sz="4" w:space="0" w:color="auto"/>
              <w:bottom w:val="single" w:sz="4" w:space="0" w:color="auto"/>
              <w:right w:val="nil"/>
            </w:tcBorders>
            <w:vAlign w:val="center"/>
          </w:tcPr>
          <w:p w14:paraId="3DC2732B" w14:textId="77777777" w:rsidR="00EB44D7" w:rsidRDefault="000A216D">
            <w:pPr>
              <w:pStyle w:val="TableText"/>
              <w:jc w:val="both"/>
              <w:rPr>
                <w:b/>
                <w:u w:val="single"/>
              </w:rPr>
            </w:pPr>
            <w:r>
              <w:rPr>
                <w:b/>
                <w:u w:val="single"/>
              </w:rPr>
              <w:t>IF:</w:t>
            </w:r>
          </w:p>
          <w:p w14:paraId="3DC2732C" w14:textId="77777777" w:rsidR="00EB44D7" w:rsidRDefault="000A216D" w:rsidP="00B23CDD">
            <w:pPr>
              <w:pStyle w:val="TableText"/>
              <w:numPr>
                <w:ilvl w:val="0"/>
                <w:numId w:val="66"/>
              </w:numPr>
              <w:jc w:val="both"/>
            </w:pPr>
            <w:r>
              <w:t>No issues identified;</w:t>
            </w:r>
          </w:p>
          <w:p w14:paraId="3DC2732D" w14:textId="77777777" w:rsidR="00EB44D7" w:rsidRDefault="000A216D">
            <w:pPr>
              <w:pStyle w:val="TableText"/>
              <w:jc w:val="both"/>
              <w:rPr>
                <w:b/>
                <w:u w:val="single"/>
              </w:rPr>
            </w:pPr>
            <w:r>
              <w:rPr>
                <w:b/>
                <w:u w:val="single"/>
              </w:rPr>
              <w:t>THEN:</w:t>
            </w:r>
          </w:p>
          <w:p w14:paraId="3DC2732E" w14:textId="77777777" w:rsidR="00EB44D7" w:rsidRDefault="000A216D" w:rsidP="00B23CDD">
            <w:pPr>
              <w:pStyle w:val="TableText"/>
              <w:numPr>
                <w:ilvl w:val="0"/>
                <w:numId w:val="66"/>
              </w:numPr>
              <w:jc w:val="both"/>
              <w:rPr>
                <w:b/>
                <w:u w:val="single"/>
              </w:rPr>
            </w:pPr>
            <w:r>
              <w:t>Approve the Outage as received.</w:t>
            </w:r>
          </w:p>
        </w:tc>
      </w:tr>
      <w:tr w:rsidR="00EB44D7" w14:paraId="3DC27336" w14:textId="77777777">
        <w:trPr>
          <w:trHeight w:val="576"/>
        </w:trPr>
        <w:tc>
          <w:tcPr>
            <w:tcW w:w="1750" w:type="dxa"/>
            <w:tcBorders>
              <w:top w:val="single" w:sz="4" w:space="0" w:color="auto"/>
              <w:left w:val="nil"/>
              <w:bottom w:val="single" w:sz="4" w:space="0" w:color="auto"/>
            </w:tcBorders>
            <w:vAlign w:val="center"/>
          </w:tcPr>
          <w:p w14:paraId="3DC27330" w14:textId="77777777" w:rsidR="00EB44D7" w:rsidRDefault="000A216D">
            <w:pPr>
              <w:pStyle w:val="TableText"/>
              <w:jc w:val="center"/>
            </w:pPr>
            <w:r>
              <w:rPr>
                <w:b/>
              </w:rPr>
              <w:t>Reject</w:t>
            </w:r>
          </w:p>
        </w:tc>
        <w:tc>
          <w:tcPr>
            <w:tcW w:w="7178" w:type="dxa"/>
            <w:tcBorders>
              <w:top w:val="single" w:sz="4" w:space="0" w:color="auto"/>
              <w:bottom w:val="single" w:sz="4" w:space="0" w:color="auto"/>
              <w:right w:val="nil"/>
            </w:tcBorders>
            <w:vAlign w:val="center"/>
          </w:tcPr>
          <w:p w14:paraId="3DC27331" w14:textId="77777777" w:rsidR="00EB44D7" w:rsidRDefault="000A216D">
            <w:pPr>
              <w:pStyle w:val="TableText"/>
              <w:jc w:val="both"/>
              <w:rPr>
                <w:b/>
                <w:u w:val="single"/>
              </w:rPr>
            </w:pPr>
            <w:r>
              <w:rPr>
                <w:b/>
                <w:u w:val="single"/>
              </w:rPr>
              <w:t>IF:</w:t>
            </w:r>
          </w:p>
          <w:p w14:paraId="3DC27332" w14:textId="77777777" w:rsidR="00EB44D7" w:rsidRDefault="000A216D" w:rsidP="00B23CDD">
            <w:pPr>
              <w:pStyle w:val="TableText"/>
              <w:numPr>
                <w:ilvl w:val="0"/>
                <w:numId w:val="66"/>
              </w:numPr>
              <w:jc w:val="both"/>
            </w:pPr>
            <w:r>
              <w:t>Reliability issues;</w:t>
            </w:r>
          </w:p>
          <w:p w14:paraId="3DC27333" w14:textId="77777777" w:rsidR="00EB44D7" w:rsidRDefault="000A216D">
            <w:pPr>
              <w:pStyle w:val="TableText"/>
              <w:jc w:val="both"/>
              <w:rPr>
                <w:b/>
                <w:u w:val="single"/>
              </w:rPr>
            </w:pPr>
            <w:r>
              <w:rPr>
                <w:b/>
                <w:u w:val="single"/>
              </w:rPr>
              <w:t>THEN:</w:t>
            </w:r>
          </w:p>
          <w:p w14:paraId="3DC27334" w14:textId="77777777" w:rsidR="00EB44D7" w:rsidRDefault="000A216D" w:rsidP="00B23CDD">
            <w:pPr>
              <w:pStyle w:val="TableText"/>
              <w:numPr>
                <w:ilvl w:val="0"/>
                <w:numId w:val="66"/>
              </w:numPr>
              <w:jc w:val="both"/>
            </w:pPr>
            <w:r>
              <w:t>Notify Operations Support Engineer;</w:t>
            </w:r>
          </w:p>
          <w:p w14:paraId="3DC27335" w14:textId="77777777" w:rsidR="00EB44D7" w:rsidRDefault="000A216D" w:rsidP="00B23CDD">
            <w:pPr>
              <w:pStyle w:val="TableText"/>
              <w:numPr>
                <w:ilvl w:val="0"/>
                <w:numId w:val="66"/>
              </w:numPr>
              <w:jc w:val="both"/>
              <w:rPr>
                <w:b/>
                <w:u w:val="single"/>
              </w:rPr>
            </w:pPr>
            <w:r>
              <w:t>Reject the outage to ensure system reliability.</w:t>
            </w:r>
          </w:p>
        </w:tc>
      </w:tr>
      <w:tr w:rsidR="00EB44D7" w14:paraId="3DC27339" w14:textId="77777777">
        <w:trPr>
          <w:trHeight w:val="576"/>
        </w:trPr>
        <w:tc>
          <w:tcPr>
            <w:tcW w:w="1750" w:type="dxa"/>
            <w:tcBorders>
              <w:top w:val="single" w:sz="4" w:space="0" w:color="auto"/>
              <w:left w:val="nil"/>
              <w:bottom w:val="single" w:sz="4" w:space="0" w:color="auto"/>
            </w:tcBorders>
            <w:vAlign w:val="center"/>
          </w:tcPr>
          <w:p w14:paraId="3DC27337" w14:textId="77777777" w:rsidR="00EB44D7" w:rsidRDefault="000A216D">
            <w:pPr>
              <w:pStyle w:val="TableText"/>
              <w:jc w:val="center"/>
              <w:rPr>
                <w:b/>
              </w:rPr>
            </w:pPr>
            <w:r>
              <w:rPr>
                <w:b/>
              </w:rPr>
              <w:t>Restoration</w:t>
            </w:r>
          </w:p>
        </w:tc>
        <w:tc>
          <w:tcPr>
            <w:tcW w:w="7178" w:type="dxa"/>
            <w:tcBorders>
              <w:top w:val="single" w:sz="4" w:space="0" w:color="auto"/>
              <w:bottom w:val="single" w:sz="4" w:space="0" w:color="auto"/>
              <w:right w:val="nil"/>
            </w:tcBorders>
            <w:vAlign w:val="center"/>
          </w:tcPr>
          <w:p w14:paraId="3DC27338" w14:textId="77777777" w:rsidR="00EB44D7" w:rsidRDefault="000A216D">
            <w:pPr>
              <w:pStyle w:val="TableText"/>
              <w:jc w:val="both"/>
              <w:rPr>
                <w:b/>
                <w:u w:val="single"/>
              </w:rPr>
            </w:pPr>
            <w:r>
              <w:t>Breakers and switches in a Remedial Switching Action must be able to be returned to their normal position within 4 hours or less (this allows for drive time for remote switches w/o SCADA).</w:t>
            </w:r>
          </w:p>
        </w:tc>
      </w:tr>
      <w:tr w:rsidR="00EB44D7" w14:paraId="3DC2733C" w14:textId="77777777">
        <w:trPr>
          <w:trHeight w:val="576"/>
        </w:trPr>
        <w:tc>
          <w:tcPr>
            <w:tcW w:w="1750" w:type="dxa"/>
            <w:tcBorders>
              <w:top w:val="single" w:sz="4" w:space="0" w:color="auto"/>
              <w:left w:val="nil"/>
              <w:bottom w:val="double" w:sz="4" w:space="0" w:color="auto"/>
            </w:tcBorders>
            <w:vAlign w:val="center"/>
          </w:tcPr>
          <w:p w14:paraId="3DC2733A" w14:textId="77777777" w:rsidR="00EB44D7" w:rsidRDefault="000A216D">
            <w:pPr>
              <w:pStyle w:val="TableText"/>
              <w:jc w:val="center"/>
            </w:pPr>
            <w:r>
              <w:rPr>
                <w:b/>
              </w:rPr>
              <w:t>Log</w:t>
            </w:r>
          </w:p>
        </w:tc>
        <w:tc>
          <w:tcPr>
            <w:tcW w:w="7178" w:type="dxa"/>
            <w:tcBorders>
              <w:top w:val="single" w:sz="4" w:space="0" w:color="auto"/>
              <w:bottom w:val="double" w:sz="4" w:space="0" w:color="auto"/>
              <w:right w:val="nil"/>
            </w:tcBorders>
            <w:vAlign w:val="center"/>
          </w:tcPr>
          <w:p w14:paraId="3DC2733B" w14:textId="77777777" w:rsidR="00EB44D7" w:rsidRDefault="000A216D">
            <w:pPr>
              <w:rPr>
                <w:b/>
                <w:u w:val="single"/>
              </w:rPr>
            </w:pPr>
            <w:r>
              <w:t>Log all actions.</w:t>
            </w:r>
          </w:p>
        </w:tc>
      </w:tr>
      <w:tr w:rsidR="00EB44D7" w14:paraId="3DC2733E"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3D" w14:textId="77777777" w:rsidR="00EB44D7" w:rsidRDefault="000A216D" w:rsidP="00357506">
            <w:pPr>
              <w:pStyle w:val="Heading3"/>
            </w:pPr>
            <w:bookmarkStart w:id="273" w:name="_Maintenance_Outages"/>
            <w:bookmarkEnd w:id="273"/>
            <w:r>
              <w:t>Maintenance Outages</w:t>
            </w:r>
          </w:p>
        </w:tc>
      </w:tr>
      <w:tr w:rsidR="00EB44D7" w14:paraId="3DC27343" w14:textId="77777777">
        <w:trPr>
          <w:trHeight w:val="576"/>
        </w:trPr>
        <w:tc>
          <w:tcPr>
            <w:tcW w:w="1750" w:type="dxa"/>
            <w:tcBorders>
              <w:top w:val="double" w:sz="4" w:space="0" w:color="auto"/>
              <w:left w:val="nil"/>
              <w:bottom w:val="single" w:sz="4" w:space="0" w:color="auto"/>
            </w:tcBorders>
            <w:vAlign w:val="center"/>
          </w:tcPr>
          <w:p w14:paraId="3DC2733F" w14:textId="77777777" w:rsidR="00EB44D7" w:rsidRDefault="000A216D">
            <w:pPr>
              <w:pStyle w:val="TableText"/>
              <w:jc w:val="center"/>
              <w:rPr>
                <w:b/>
              </w:rPr>
            </w:pPr>
            <w:r>
              <w:rPr>
                <w:b/>
              </w:rPr>
              <w:t>Definition</w:t>
            </w:r>
          </w:p>
        </w:tc>
        <w:tc>
          <w:tcPr>
            <w:tcW w:w="7178" w:type="dxa"/>
            <w:tcBorders>
              <w:top w:val="double" w:sz="4" w:space="0" w:color="auto"/>
              <w:bottom w:val="single" w:sz="4" w:space="0" w:color="auto"/>
              <w:right w:val="nil"/>
            </w:tcBorders>
          </w:tcPr>
          <w:p w14:paraId="3DC27340" w14:textId="77777777" w:rsidR="00EB44D7" w:rsidRDefault="000A216D" w:rsidP="007E512D">
            <w:pPr>
              <w:pStyle w:val="TableText"/>
              <w:numPr>
                <w:ilvl w:val="0"/>
                <w:numId w:val="132"/>
              </w:numPr>
              <w:jc w:val="both"/>
            </w:pPr>
            <w:r>
              <w:t>Level 1- Equipment that must be removed from service within 24 hours to prevent a potential Forced Outage;</w:t>
            </w:r>
          </w:p>
          <w:p w14:paraId="3DC27341" w14:textId="06AE004A" w:rsidR="00EB44D7" w:rsidRDefault="000A216D" w:rsidP="00B23CDD">
            <w:pPr>
              <w:pStyle w:val="TableText"/>
              <w:numPr>
                <w:ilvl w:val="0"/>
                <w:numId w:val="63"/>
              </w:numPr>
              <w:jc w:val="both"/>
            </w:pPr>
            <w:r>
              <w:t>Level 2 - Equipment that must be removed from service within 7 days to prevent a potential Forced Outage; and</w:t>
            </w:r>
          </w:p>
          <w:p w14:paraId="3DC27342" w14:textId="5C4DB873" w:rsidR="00EB44D7" w:rsidRDefault="000A216D" w:rsidP="00B23CDD">
            <w:pPr>
              <w:pStyle w:val="TableText"/>
              <w:numPr>
                <w:ilvl w:val="0"/>
                <w:numId w:val="63"/>
              </w:numPr>
              <w:jc w:val="both"/>
              <w:rPr>
                <w:b/>
                <w:u w:val="single"/>
              </w:rPr>
            </w:pPr>
            <w:r>
              <w:t>Level 3 - Equipment that must be removed from service within 30 days to prevent a potential Forced Outage.</w:t>
            </w:r>
          </w:p>
        </w:tc>
      </w:tr>
      <w:tr w:rsidR="00EB44D7" w14:paraId="3DC27349" w14:textId="77777777">
        <w:trPr>
          <w:trHeight w:val="576"/>
        </w:trPr>
        <w:tc>
          <w:tcPr>
            <w:tcW w:w="1750" w:type="dxa"/>
            <w:tcBorders>
              <w:top w:val="single" w:sz="4" w:space="0" w:color="auto"/>
              <w:left w:val="nil"/>
              <w:bottom w:val="single" w:sz="4" w:space="0" w:color="auto"/>
            </w:tcBorders>
            <w:vAlign w:val="center"/>
          </w:tcPr>
          <w:p w14:paraId="3DC27344" w14:textId="77777777" w:rsidR="00EB44D7" w:rsidRDefault="000A216D">
            <w:pPr>
              <w:pStyle w:val="TableText"/>
              <w:jc w:val="center"/>
            </w:pPr>
            <w:r>
              <w:rPr>
                <w:b/>
              </w:rPr>
              <w:lastRenderedPageBreak/>
              <w:t>Maintenance Outage with start time ≤ 24 Hours</w:t>
            </w:r>
          </w:p>
        </w:tc>
        <w:tc>
          <w:tcPr>
            <w:tcW w:w="7178" w:type="dxa"/>
            <w:tcBorders>
              <w:top w:val="single" w:sz="4" w:space="0" w:color="auto"/>
              <w:bottom w:val="single" w:sz="4" w:space="0" w:color="auto"/>
              <w:right w:val="nil"/>
            </w:tcBorders>
          </w:tcPr>
          <w:p w14:paraId="3DC27345" w14:textId="77777777" w:rsidR="00EB44D7" w:rsidRDefault="000A216D">
            <w:pPr>
              <w:rPr>
                <w:b/>
                <w:u w:val="single"/>
              </w:rPr>
            </w:pPr>
            <w:r>
              <w:rPr>
                <w:b/>
                <w:u w:val="single"/>
              </w:rPr>
              <w:t>IF:</w:t>
            </w:r>
          </w:p>
          <w:p w14:paraId="3DC27346" w14:textId="77777777" w:rsidR="00EB44D7" w:rsidRDefault="000A216D" w:rsidP="00B23CDD">
            <w:pPr>
              <w:numPr>
                <w:ilvl w:val="0"/>
                <w:numId w:val="66"/>
              </w:numPr>
            </w:pPr>
            <w:r>
              <w:t>A Maintenance Outage is received, review the outage if the scheduled start time is within the next 24 hours;</w:t>
            </w:r>
          </w:p>
          <w:p w14:paraId="3DC27347" w14:textId="77777777" w:rsidR="00EB44D7" w:rsidRDefault="000A216D">
            <w:r>
              <w:rPr>
                <w:b/>
                <w:u w:val="single"/>
              </w:rPr>
              <w:t>THEN:</w:t>
            </w:r>
          </w:p>
          <w:p w14:paraId="3DC27348" w14:textId="77777777" w:rsidR="00EB44D7" w:rsidRDefault="000A216D" w:rsidP="00B23CDD">
            <w:pPr>
              <w:numPr>
                <w:ilvl w:val="0"/>
                <w:numId w:val="66"/>
              </w:numPr>
            </w:pPr>
            <w:r>
              <w:t>Run a study to determine if the outage will cause any reliability issues.</w:t>
            </w:r>
          </w:p>
        </w:tc>
      </w:tr>
      <w:tr w:rsidR="00EB44D7" w14:paraId="3DC27350" w14:textId="77777777">
        <w:trPr>
          <w:trHeight w:val="576"/>
        </w:trPr>
        <w:tc>
          <w:tcPr>
            <w:tcW w:w="1750" w:type="dxa"/>
            <w:tcBorders>
              <w:top w:val="single" w:sz="4" w:space="0" w:color="auto"/>
              <w:left w:val="nil"/>
              <w:bottom w:val="single" w:sz="4" w:space="0" w:color="auto"/>
            </w:tcBorders>
            <w:vAlign w:val="center"/>
          </w:tcPr>
          <w:p w14:paraId="3DC2734A" w14:textId="77777777" w:rsidR="00EB44D7" w:rsidRDefault="000A216D">
            <w:pPr>
              <w:pStyle w:val="TableText"/>
              <w:jc w:val="center"/>
              <w:rPr>
                <w:b/>
              </w:rPr>
            </w:pPr>
            <w:r>
              <w:rPr>
                <w:b/>
              </w:rPr>
              <w:t>Approve</w:t>
            </w:r>
          </w:p>
          <w:p w14:paraId="3DC2734B" w14:textId="77777777" w:rsidR="00EB44D7" w:rsidRDefault="000A216D">
            <w:pPr>
              <w:pStyle w:val="TableText"/>
              <w:jc w:val="center"/>
            </w:pPr>
            <w:r>
              <w:rPr>
                <w:b/>
              </w:rPr>
              <w:t xml:space="preserve">Maintenance Outage with start time ≤ 24 Hours </w:t>
            </w:r>
          </w:p>
        </w:tc>
        <w:tc>
          <w:tcPr>
            <w:tcW w:w="7178" w:type="dxa"/>
            <w:tcBorders>
              <w:top w:val="single" w:sz="4" w:space="0" w:color="auto"/>
              <w:bottom w:val="single" w:sz="4" w:space="0" w:color="auto"/>
              <w:right w:val="nil"/>
            </w:tcBorders>
          </w:tcPr>
          <w:p w14:paraId="3DC2734C" w14:textId="77777777" w:rsidR="00EB44D7" w:rsidRDefault="000A216D">
            <w:pPr>
              <w:pStyle w:val="TableText"/>
              <w:jc w:val="both"/>
              <w:rPr>
                <w:b/>
                <w:u w:val="single"/>
              </w:rPr>
            </w:pPr>
            <w:r>
              <w:rPr>
                <w:b/>
                <w:u w:val="single"/>
              </w:rPr>
              <w:t>IF:</w:t>
            </w:r>
          </w:p>
          <w:p w14:paraId="3DC2734D" w14:textId="77777777" w:rsidR="00EB44D7" w:rsidRDefault="000A216D" w:rsidP="00B23CDD">
            <w:pPr>
              <w:numPr>
                <w:ilvl w:val="0"/>
                <w:numId w:val="66"/>
              </w:numPr>
            </w:pPr>
            <w:r>
              <w:t>No reliability issues identified;</w:t>
            </w:r>
          </w:p>
          <w:p w14:paraId="3DC2734E" w14:textId="77777777" w:rsidR="00EB44D7" w:rsidRDefault="000A216D">
            <w:pPr>
              <w:pStyle w:val="TableText"/>
              <w:jc w:val="both"/>
              <w:rPr>
                <w:b/>
                <w:u w:val="single"/>
              </w:rPr>
            </w:pPr>
            <w:r>
              <w:rPr>
                <w:b/>
                <w:u w:val="single"/>
              </w:rPr>
              <w:t>THEN:</w:t>
            </w:r>
          </w:p>
          <w:p w14:paraId="3DC2734F" w14:textId="77777777" w:rsidR="00EB44D7" w:rsidRDefault="000A216D" w:rsidP="00B23CDD">
            <w:pPr>
              <w:numPr>
                <w:ilvl w:val="0"/>
                <w:numId w:val="66"/>
              </w:numPr>
              <w:rPr>
                <w:b/>
                <w:u w:val="single"/>
              </w:rPr>
            </w:pPr>
            <w:r>
              <w:t>Approve the Maintenance Outage.</w:t>
            </w:r>
          </w:p>
        </w:tc>
      </w:tr>
      <w:tr w:rsidR="00EB44D7" w14:paraId="3DC27357" w14:textId="77777777">
        <w:trPr>
          <w:trHeight w:val="576"/>
        </w:trPr>
        <w:tc>
          <w:tcPr>
            <w:tcW w:w="1750" w:type="dxa"/>
            <w:tcBorders>
              <w:top w:val="single" w:sz="4" w:space="0" w:color="auto"/>
              <w:left w:val="nil"/>
              <w:bottom w:val="single" w:sz="4" w:space="0" w:color="auto"/>
            </w:tcBorders>
            <w:vAlign w:val="center"/>
          </w:tcPr>
          <w:p w14:paraId="3DC27351" w14:textId="77777777" w:rsidR="00EB44D7" w:rsidRDefault="000A216D">
            <w:pPr>
              <w:pStyle w:val="TableText"/>
              <w:jc w:val="center"/>
            </w:pPr>
            <w:r>
              <w:rPr>
                <w:b/>
              </w:rPr>
              <w:t xml:space="preserve">Coordinate Maintenance Outage with start time ≤ 24 Hours </w:t>
            </w:r>
          </w:p>
        </w:tc>
        <w:tc>
          <w:tcPr>
            <w:tcW w:w="7178" w:type="dxa"/>
            <w:tcBorders>
              <w:top w:val="single" w:sz="4" w:space="0" w:color="auto"/>
              <w:bottom w:val="single" w:sz="4" w:space="0" w:color="auto"/>
              <w:right w:val="nil"/>
            </w:tcBorders>
          </w:tcPr>
          <w:p w14:paraId="3DC27352" w14:textId="77777777" w:rsidR="00EB44D7" w:rsidRDefault="000A216D">
            <w:pPr>
              <w:pStyle w:val="TableText"/>
              <w:jc w:val="both"/>
              <w:rPr>
                <w:b/>
                <w:u w:val="single"/>
              </w:rPr>
            </w:pPr>
            <w:r>
              <w:rPr>
                <w:b/>
                <w:u w:val="single"/>
              </w:rPr>
              <w:t>IF:</w:t>
            </w:r>
          </w:p>
          <w:p w14:paraId="3DC27353" w14:textId="77777777" w:rsidR="00EB44D7" w:rsidRDefault="000A216D" w:rsidP="00B23CDD">
            <w:pPr>
              <w:numPr>
                <w:ilvl w:val="0"/>
                <w:numId w:val="66"/>
              </w:numPr>
            </w:pPr>
            <w:r>
              <w:t>Reliability issues exist;</w:t>
            </w:r>
          </w:p>
          <w:p w14:paraId="3DC27354" w14:textId="77777777" w:rsidR="00EB44D7" w:rsidRDefault="000A216D">
            <w:pPr>
              <w:pStyle w:val="TableText"/>
              <w:jc w:val="both"/>
              <w:rPr>
                <w:b/>
                <w:u w:val="single"/>
              </w:rPr>
            </w:pPr>
            <w:r>
              <w:rPr>
                <w:b/>
                <w:u w:val="single"/>
              </w:rPr>
              <w:t>THEN:</w:t>
            </w:r>
          </w:p>
          <w:p w14:paraId="3DC27355" w14:textId="504D70BD" w:rsidR="00EB44D7" w:rsidRDefault="000A216D" w:rsidP="00B23CDD">
            <w:pPr>
              <w:numPr>
                <w:ilvl w:val="0"/>
                <w:numId w:val="66"/>
              </w:numPr>
              <w:rPr>
                <w:b/>
                <w:u w:val="single"/>
              </w:rPr>
            </w:pPr>
            <w:r>
              <w:t xml:space="preserve">Coordinate the start of the outage with the TO to ensure system reliability </w:t>
            </w:r>
            <w:r w:rsidR="00CD3305">
              <w:t>if</w:t>
            </w:r>
            <w:r>
              <w:t xml:space="preserve"> the outage is allowed to start within 24 hours, AND</w:t>
            </w:r>
          </w:p>
          <w:p w14:paraId="3DC27356" w14:textId="77777777" w:rsidR="00EB44D7" w:rsidRDefault="000A216D" w:rsidP="00B23CDD">
            <w:pPr>
              <w:numPr>
                <w:ilvl w:val="0"/>
                <w:numId w:val="66"/>
              </w:numPr>
              <w:rPr>
                <w:b/>
                <w:u w:val="single"/>
              </w:rPr>
            </w:pPr>
            <w:r>
              <w:t>Approve the Maintenance Outage.</w:t>
            </w:r>
          </w:p>
        </w:tc>
      </w:tr>
      <w:tr w:rsidR="00EB44D7" w14:paraId="3DC27365" w14:textId="77777777">
        <w:trPr>
          <w:trHeight w:val="576"/>
        </w:trPr>
        <w:tc>
          <w:tcPr>
            <w:tcW w:w="1750" w:type="dxa"/>
            <w:tcBorders>
              <w:top w:val="single" w:sz="4" w:space="0" w:color="auto"/>
              <w:left w:val="nil"/>
              <w:bottom w:val="single" w:sz="4" w:space="0" w:color="auto"/>
            </w:tcBorders>
            <w:vAlign w:val="center"/>
          </w:tcPr>
          <w:p w14:paraId="3DC27358" w14:textId="77777777" w:rsidR="00EB44D7" w:rsidRDefault="000A216D">
            <w:pPr>
              <w:pStyle w:val="TableText"/>
              <w:jc w:val="center"/>
              <w:rPr>
                <w:b/>
              </w:rPr>
            </w:pPr>
            <w:r>
              <w:rPr>
                <w:b/>
              </w:rPr>
              <w:t>Coordinate</w:t>
            </w:r>
          </w:p>
          <w:p w14:paraId="3DC27359" w14:textId="77777777" w:rsidR="00EB44D7" w:rsidRDefault="000A216D">
            <w:pPr>
              <w:pStyle w:val="TableText"/>
              <w:jc w:val="center"/>
              <w:rPr>
                <w:b/>
              </w:rPr>
            </w:pPr>
            <w:r>
              <w:rPr>
                <w:b/>
              </w:rPr>
              <w:t>Maintenance Level 2 and 3  Outage ≤ 24 Hours</w:t>
            </w:r>
          </w:p>
        </w:tc>
        <w:tc>
          <w:tcPr>
            <w:tcW w:w="7178" w:type="dxa"/>
            <w:tcBorders>
              <w:top w:val="single" w:sz="4" w:space="0" w:color="auto"/>
              <w:bottom w:val="single" w:sz="4" w:space="0" w:color="auto"/>
              <w:right w:val="nil"/>
            </w:tcBorders>
          </w:tcPr>
          <w:p w14:paraId="3DC2735A" w14:textId="77777777" w:rsidR="00EB44D7" w:rsidRDefault="000A216D">
            <w:pPr>
              <w:pStyle w:val="TableText"/>
              <w:jc w:val="both"/>
            </w:pPr>
            <w:r>
              <w:rPr>
                <w:b/>
                <w:u w:val="single"/>
              </w:rPr>
              <w:t>IF:</w:t>
            </w:r>
            <w:r>
              <w:t xml:space="preserve"> </w:t>
            </w:r>
          </w:p>
          <w:p w14:paraId="3DC2735B" w14:textId="77777777" w:rsidR="00EB44D7" w:rsidRDefault="000A216D" w:rsidP="00B23CDD">
            <w:pPr>
              <w:numPr>
                <w:ilvl w:val="0"/>
                <w:numId w:val="66"/>
              </w:numPr>
            </w:pPr>
            <w:r>
              <w:t>Maintenance Level 2 and 3 outages are received with a start time of less than the next 24 hours, AND</w:t>
            </w:r>
          </w:p>
          <w:p w14:paraId="3DC2735C" w14:textId="77777777" w:rsidR="00EB44D7" w:rsidRDefault="000A216D" w:rsidP="00B23CDD">
            <w:pPr>
              <w:numPr>
                <w:ilvl w:val="0"/>
                <w:numId w:val="66"/>
              </w:numPr>
            </w:pPr>
            <w:r>
              <w:t>Reliability issues exist;</w:t>
            </w:r>
          </w:p>
          <w:p w14:paraId="3DC2735D" w14:textId="77777777" w:rsidR="00EB44D7" w:rsidRDefault="000A216D">
            <w:pPr>
              <w:pStyle w:val="TableText"/>
              <w:jc w:val="both"/>
              <w:rPr>
                <w:b/>
                <w:u w:val="single"/>
              </w:rPr>
            </w:pPr>
            <w:r>
              <w:rPr>
                <w:b/>
                <w:u w:val="single"/>
              </w:rPr>
              <w:t>THEN:</w:t>
            </w:r>
          </w:p>
          <w:p w14:paraId="3DC2735E" w14:textId="61220941" w:rsidR="00EB44D7" w:rsidRDefault="000A216D" w:rsidP="00B23CDD">
            <w:pPr>
              <w:numPr>
                <w:ilvl w:val="0"/>
                <w:numId w:val="66"/>
              </w:numPr>
            </w:pPr>
            <w:r>
              <w:t xml:space="preserve">Coordinate the start of the outage with the TO to ensure system reliability </w:t>
            </w:r>
            <w:r w:rsidR="00CD3305">
              <w:t>if</w:t>
            </w:r>
            <w:r>
              <w:t xml:space="preserve"> the outage is within the allowed Maintenance Level 2 (7 Days) and 3 (30 Days) outage criteria,  </w:t>
            </w:r>
          </w:p>
          <w:p w14:paraId="3DC2735F" w14:textId="77777777" w:rsidR="00EB44D7" w:rsidRDefault="000A216D" w:rsidP="00B23CDD">
            <w:pPr>
              <w:numPr>
                <w:ilvl w:val="0"/>
                <w:numId w:val="66"/>
              </w:numPr>
              <w:rPr>
                <w:b/>
                <w:u w:val="single"/>
              </w:rPr>
            </w:pPr>
            <w:r>
              <w:t>ERCOT Outage Coordination group may help coordinate a new start time,</w:t>
            </w:r>
          </w:p>
          <w:p w14:paraId="3DC27360" w14:textId="77777777" w:rsidR="00EB44D7" w:rsidRDefault="000A216D">
            <w:pPr>
              <w:pStyle w:val="TableText"/>
              <w:jc w:val="both"/>
            </w:pPr>
            <w:r>
              <w:rPr>
                <w:b/>
                <w:u w:val="single"/>
              </w:rPr>
              <w:t>IF:</w:t>
            </w:r>
            <w:r>
              <w:t xml:space="preserve"> </w:t>
            </w:r>
          </w:p>
          <w:p w14:paraId="3DC27361" w14:textId="77777777" w:rsidR="00EB44D7" w:rsidRDefault="000A216D" w:rsidP="00B23CDD">
            <w:pPr>
              <w:numPr>
                <w:ilvl w:val="0"/>
                <w:numId w:val="66"/>
              </w:numPr>
              <w:rPr>
                <w:b/>
                <w:u w:val="single"/>
              </w:rPr>
            </w:pPr>
            <w:r>
              <w:t>Reliability issues continue,</w:t>
            </w:r>
          </w:p>
          <w:p w14:paraId="3DC27362" w14:textId="77777777" w:rsidR="00EB44D7" w:rsidRDefault="000A216D">
            <w:pPr>
              <w:rPr>
                <w:b/>
                <w:u w:val="single"/>
              </w:rPr>
            </w:pPr>
            <w:r>
              <w:rPr>
                <w:b/>
                <w:u w:val="single"/>
              </w:rPr>
              <w:t>THEN:</w:t>
            </w:r>
          </w:p>
          <w:p w14:paraId="3DC27363" w14:textId="77777777" w:rsidR="00EB44D7" w:rsidRDefault="000A216D" w:rsidP="00B23CDD">
            <w:pPr>
              <w:numPr>
                <w:ilvl w:val="0"/>
                <w:numId w:val="66"/>
              </w:numPr>
              <w:rPr>
                <w:b/>
                <w:u w:val="single"/>
              </w:rPr>
            </w:pPr>
            <w:r>
              <w:t>REQUEST the Operations Support Engineer investigate the development of a MP or TOAP (see section 4.7 Mitigation Plan),</w:t>
            </w:r>
          </w:p>
          <w:p w14:paraId="3DC27364" w14:textId="77777777" w:rsidR="00EB44D7" w:rsidRDefault="000A216D" w:rsidP="00B23CDD">
            <w:pPr>
              <w:numPr>
                <w:ilvl w:val="0"/>
                <w:numId w:val="66"/>
              </w:numPr>
              <w:rPr>
                <w:b/>
                <w:u w:val="single"/>
              </w:rPr>
            </w:pPr>
            <w:r>
              <w:t>Approve the Maintenance Outage after coordination.</w:t>
            </w:r>
          </w:p>
        </w:tc>
      </w:tr>
      <w:tr w:rsidR="00EB44D7" w14:paraId="3DC2736B" w14:textId="77777777">
        <w:trPr>
          <w:trHeight w:val="576"/>
        </w:trPr>
        <w:tc>
          <w:tcPr>
            <w:tcW w:w="1750" w:type="dxa"/>
            <w:tcBorders>
              <w:top w:val="single" w:sz="4" w:space="0" w:color="auto"/>
              <w:left w:val="nil"/>
              <w:bottom w:val="single" w:sz="4" w:space="0" w:color="auto"/>
            </w:tcBorders>
            <w:vAlign w:val="center"/>
          </w:tcPr>
          <w:p w14:paraId="3DC27366" w14:textId="77777777" w:rsidR="00EB44D7" w:rsidRDefault="000A216D">
            <w:pPr>
              <w:pStyle w:val="TableText"/>
              <w:jc w:val="center"/>
              <w:rPr>
                <w:b/>
              </w:rPr>
            </w:pPr>
            <w:r>
              <w:rPr>
                <w:b/>
              </w:rPr>
              <w:t>Maintenance Level 2 and 3 Outages</w:t>
            </w:r>
          </w:p>
        </w:tc>
        <w:tc>
          <w:tcPr>
            <w:tcW w:w="7178" w:type="dxa"/>
            <w:tcBorders>
              <w:top w:val="single" w:sz="4" w:space="0" w:color="auto"/>
              <w:bottom w:val="single" w:sz="4" w:space="0" w:color="auto"/>
              <w:right w:val="nil"/>
            </w:tcBorders>
          </w:tcPr>
          <w:p w14:paraId="3DC27367" w14:textId="77777777" w:rsidR="00EB44D7" w:rsidRDefault="000A216D">
            <w:pPr>
              <w:rPr>
                <w:b/>
                <w:u w:val="single"/>
              </w:rPr>
            </w:pPr>
            <w:r>
              <w:rPr>
                <w:b/>
                <w:u w:val="single"/>
              </w:rPr>
              <w:t>IF:</w:t>
            </w:r>
          </w:p>
          <w:p w14:paraId="3DC27368" w14:textId="77777777" w:rsidR="00EB44D7" w:rsidRDefault="000A216D" w:rsidP="00B23CDD">
            <w:pPr>
              <w:numPr>
                <w:ilvl w:val="0"/>
                <w:numId w:val="66"/>
              </w:numPr>
            </w:pPr>
            <w:r>
              <w:t>Maintenance Level 2 and 3 outages are received with a start time of greater than the next 24 hours;</w:t>
            </w:r>
          </w:p>
          <w:p w14:paraId="3DC27369" w14:textId="77777777" w:rsidR="00EB44D7" w:rsidRDefault="000A216D">
            <w:pPr>
              <w:rPr>
                <w:b/>
                <w:u w:val="single"/>
              </w:rPr>
            </w:pPr>
            <w:r>
              <w:rPr>
                <w:b/>
                <w:u w:val="single"/>
              </w:rPr>
              <w:t>THEN:</w:t>
            </w:r>
          </w:p>
          <w:p w14:paraId="3DC2736A" w14:textId="77777777" w:rsidR="00EB44D7" w:rsidRDefault="000A216D" w:rsidP="00B23CDD">
            <w:pPr>
              <w:pStyle w:val="TableText"/>
              <w:numPr>
                <w:ilvl w:val="0"/>
                <w:numId w:val="66"/>
              </w:numPr>
              <w:jc w:val="both"/>
              <w:rPr>
                <w:b/>
                <w:u w:val="single"/>
              </w:rPr>
            </w:pPr>
            <w:r>
              <w:t>The ERCOT Outage Coordination group has a process to review all Maintenance Level 2 and 3 outages without further action.</w:t>
            </w:r>
          </w:p>
        </w:tc>
      </w:tr>
      <w:tr w:rsidR="00EB44D7" w14:paraId="3DC2736E" w14:textId="77777777">
        <w:trPr>
          <w:trHeight w:val="576"/>
        </w:trPr>
        <w:tc>
          <w:tcPr>
            <w:tcW w:w="1750" w:type="dxa"/>
            <w:tcBorders>
              <w:top w:val="single" w:sz="4" w:space="0" w:color="auto"/>
              <w:left w:val="nil"/>
              <w:bottom w:val="double" w:sz="4" w:space="0" w:color="auto"/>
            </w:tcBorders>
            <w:vAlign w:val="center"/>
          </w:tcPr>
          <w:p w14:paraId="3DC2736C" w14:textId="77777777" w:rsidR="00EB44D7" w:rsidRDefault="000A216D">
            <w:pPr>
              <w:pStyle w:val="TableText"/>
              <w:jc w:val="center"/>
              <w:rPr>
                <w:b/>
              </w:rPr>
            </w:pPr>
            <w:r>
              <w:rPr>
                <w:b/>
              </w:rPr>
              <w:t>Log</w:t>
            </w:r>
          </w:p>
        </w:tc>
        <w:tc>
          <w:tcPr>
            <w:tcW w:w="7178" w:type="dxa"/>
            <w:tcBorders>
              <w:top w:val="single" w:sz="4" w:space="0" w:color="auto"/>
              <w:bottom w:val="double" w:sz="4" w:space="0" w:color="auto"/>
              <w:right w:val="nil"/>
            </w:tcBorders>
            <w:vAlign w:val="center"/>
          </w:tcPr>
          <w:p w14:paraId="3DC2736D" w14:textId="77777777" w:rsidR="00EB44D7" w:rsidRDefault="000A216D">
            <w:pPr>
              <w:rPr>
                <w:b/>
                <w:u w:val="single"/>
              </w:rPr>
            </w:pPr>
            <w:r>
              <w:t>Log all actions.</w:t>
            </w:r>
          </w:p>
        </w:tc>
      </w:tr>
      <w:tr w:rsidR="00EB44D7" w14:paraId="3DC27370"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6F" w14:textId="77777777" w:rsidR="00EB44D7" w:rsidRDefault="000A216D" w:rsidP="00357506">
            <w:pPr>
              <w:pStyle w:val="Heading3"/>
            </w:pPr>
            <w:bookmarkStart w:id="274" w:name="_Consequential_Outages"/>
            <w:bookmarkEnd w:id="274"/>
            <w:r>
              <w:t>Consequential Outages</w:t>
            </w:r>
          </w:p>
        </w:tc>
      </w:tr>
      <w:tr w:rsidR="00EB44D7" w14:paraId="3DC27376" w14:textId="77777777">
        <w:trPr>
          <w:trHeight w:val="576"/>
        </w:trPr>
        <w:tc>
          <w:tcPr>
            <w:tcW w:w="1750" w:type="dxa"/>
            <w:tcBorders>
              <w:top w:val="single" w:sz="4" w:space="0" w:color="auto"/>
              <w:left w:val="nil"/>
              <w:bottom w:val="single" w:sz="4" w:space="0" w:color="auto"/>
            </w:tcBorders>
            <w:vAlign w:val="center"/>
          </w:tcPr>
          <w:p w14:paraId="3DC27371" w14:textId="77777777" w:rsidR="00EB44D7" w:rsidRDefault="000A216D">
            <w:pPr>
              <w:pStyle w:val="TableText"/>
              <w:jc w:val="center"/>
              <w:rPr>
                <w:b/>
              </w:rPr>
            </w:pPr>
            <w:r>
              <w:rPr>
                <w:b/>
              </w:rPr>
              <w:t>1</w:t>
            </w:r>
          </w:p>
        </w:tc>
        <w:tc>
          <w:tcPr>
            <w:tcW w:w="7178" w:type="dxa"/>
            <w:tcBorders>
              <w:top w:val="single" w:sz="4" w:space="0" w:color="auto"/>
              <w:bottom w:val="single" w:sz="4" w:space="0" w:color="auto"/>
              <w:right w:val="nil"/>
            </w:tcBorders>
          </w:tcPr>
          <w:p w14:paraId="3DC27372" w14:textId="77777777" w:rsidR="00EB44D7" w:rsidRDefault="000A216D">
            <w:pPr>
              <w:jc w:val="both"/>
              <w:rPr>
                <w:b/>
                <w:u w:val="single"/>
              </w:rPr>
            </w:pPr>
            <w:r>
              <w:rPr>
                <w:b/>
                <w:u w:val="single"/>
              </w:rPr>
              <w:t>WHEN:</w:t>
            </w:r>
          </w:p>
          <w:p w14:paraId="3DC27373" w14:textId="77777777" w:rsidR="00EB44D7" w:rsidRDefault="000A216D" w:rsidP="00B23CDD">
            <w:pPr>
              <w:pStyle w:val="TableText"/>
              <w:numPr>
                <w:ilvl w:val="0"/>
                <w:numId w:val="68"/>
              </w:numPr>
              <w:jc w:val="both"/>
            </w:pPr>
            <w:r>
              <w:lastRenderedPageBreak/>
              <w:t>A TO enters the breaker and switch statuses associated with an Electrical Bus;</w:t>
            </w:r>
          </w:p>
          <w:p w14:paraId="3DC27374" w14:textId="77777777" w:rsidR="00EB44D7" w:rsidRDefault="000A216D">
            <w:pPr>
              <w:jc w:val="both"/>
              <w:rPr>
                <w:b/>
                <w:u w:val="single"/>
              </w:rPr>
            </w:pPr>
            <w:r>
              <w:rPr>
                <w:b/>
                <w:u w:val="single"/>
              </w:rPr>
              <w:t>THEN:</w:t>
            </w:r>
          </w:p>
          <w:p w14:paraId="3DC27375" w14:textId="77777777" w:rsidR="00EB44D7" w:rsidRDefault="000A216D" w:rsidP="00B23CDD">
            <w:pPr>
              <w:numPr>
                <w:ilvl w:val="0"/>
                <w:numId w:val="68"/>
              </w:numPr>
            </w:pPr>
            <w:r>
              <w:t>A downstream topology processor will evaluate the breakers and switches associated with the applicable Electrical Bus to determine if the Electrical Bus is consequentially outaged, and to thereby designate the status of the Electrical Bus.</w:t>
            </w:r>
          </w:p>
        </w:tc>
      </w:tr>
      <w:tr w:rsidR="00EB44D7" w14:paraId="3DC2737C" w14:textId="77777777">
        <w:trPr>
          <w:trHeight w:val="576"/>
        </w:trPr>
        <w:tc>
          <w:tcPr>
            <w:tcW w:w="1750" w:type="dxa"/>
            <w:tcBorders>
              <w:top w:val="single" w:sz="4" w:space="0" w:color="auto"/>
              <w:left w:val="nil"/>
              <w:bottom w:val="single" w:sz="4" w:space="0" w:color="auto"/>
            </w:tcBorders>
            <w:vAlign w:val="center"/>
          </w:tcPr>
          <w:p w14:paraId="3DC27377" w14:textId="77777777" w:rsidR="00EB44D7" w:rsidRDefault="000A216D">
            <w:pPr>
              <w:pStyle w:val="TableText"/>
              <w:jc w:val="center"/>
              <w:rPr>
                <w:b/>
              </w:rPr>
            </w:pPr>
            <w:r>
              <w:rPr>
                <w:b/>
              </w:rPr>
              <w:lastRenderedPageBreak/>
              <w:t>Evaluate</w:t>
            </w:r>
          </w:p>
        </w:tc>
        <w:tc>
          <w:tcPr>
            <w:tcW w:w="7178" w:type="dxa"/>
            <w:tcBorders>
              <w:top w:val="single" w:sz="4" w:space="0" w:color="auto"/>
              <w:bottom w:val="single" w:sz="4" w:space="0" w:color="auto"/>
              <w:right w:val="nil"/>
            </w:tcBorders>
          </w:tcPr>
          <w:p w14:paraId="3DC27378" w14:textId="77777777" w:rsidR="00EB44D7" w:rsidRDefault="000A216D">
            <w:pPr>
              <w:pStyle w:val="TableText"/>
              <w:jc w:val="both"/>
              <w:rPr>
                <w:b/>
                <w:u w:val="single"/>
              </w:rPr>
            </w:pPr>
            <w:r>
              <w:rPr>
                <w:b/>
                <w:u w:val="single"/>
              </w:rPr>
              <w:t>IF:</w:t>
            </w:r>
          </w:p>
          <w:p w14:paraId="3DC27379" w14:textId="77777777" w:rsidR="00EB44D7" w:rsidRDefault="000A216D" w:rsidP="00B23CDD">
            <w:pPr>
              <w:pStyle w:val="TableText"/>
              <w:numPr>
                <w:ilvl w:val="0"/>
                <w:numId w:val="68"/>
              </w:numPr>
              <w:jc w:val="both"/>
            </w:pPr>
            <w:r>
              <w:t>The TO has submitted the outage in the Outage Scheduler;</w:t>
            </w:r>
          </w:p>
          <w:p w14:paraId="3DC2737A" w14:textId="77777777" w:rsidR="00EB44D7" w:rsidRDefault="000A216D">
            <w:pPr>
              <w:pStyle w:val="TableText"/>
              <w:jc w:val="both"/>
              <w:rPr>
                <w:b/>
                <w:u w:val="single"/>
              </w:rPr>
            </w:pPr>
            <w:r>
              <w:rPr>
                <w:b/>
                <w:u w:val="single"/>
              </w:rPr>
              <w:t>THEN:</w:t>
            </w:r>
          </w:p>
          <w:p w14:paraId="3DC2737B" w14:textId="77777777" w:rsidR="00EB44D7" w:rsidRDefault="000A216D" w:rsidP="00B23CDD">
            <w:pPr>
              <w:numPr>
                <w:ilvl w:val="0"/>
                <w:numId w:val="68"/>
              </w:numPr>
            </w:pPr>
            <w:r>
              <w:t>As time permits, perform a study to determine the effects the outage has on the ERCOT system and evaluate the request and verify the Outage meets the applicable requirements.</w:t>
            </w:r>
          </w:p>
        </w:tc>
      </w:tr>
      <w:tr w:rsidR="00EB44D7" w14:paraId="3DC27383" w14:textId="77777777">
        <w:trPr>
          <w:trHeight w:val="576"/>
        </w:trPr>
        <w:tc>
          <w:tcPr>
            <w:tcW w:w="1750" w:type="dxa"/>
            <w:tcBorders>
              <w:top w:val="single" w:sz="4" w:space="0" w:color="auto"/>
              <w:left w:val="nil"/>
              <w:bottom w:val="single" w:sz="4" w:space="0" w:color="auto"/>
            </w:tcBorders>
            <w:vAlign w:val="center"/>
          </w:tcPr>
          <w:p w14:paraId="3DC2737D" w14:textId="77777777" w:rsidR="00EB44D7" w:rsidRDefault="000A216D">
            <w:pPr>
              <w:pStyle w:val="TableText"/>
              <w:jc w:val="center"/>
              <w:rPr>
                <w:b/>
              </w:rPr>
            </w:pPr>
            <w:r>
              <w:rPr>
                <w:b/>
              </w:rPr>
              <w:t>No</w:t>
            </w:r>
          </w:p>
          <w:p w14:paraId="3DC2737E" w14:textId="77777777" w:rsidR="00EB44D7" w:rsidRDefault="000A216D">
            <w:pPr>
              <w:pStyle w:val="TableText"/>
              <w:jc w:val="center"/>
              <w:rPr>
                <w:b/>
              </w:rPr>
            </w:pPr>
            <w:r>
              <w:rPr>
                <w:b/>
              </w:rPr>
              <w:t xml:space="preserve"> Violations</w:t>
            </w:r>
          </w:p>
        </w:tc>
        <w:tc>
          <w:tcPr>
            <w:tcW w:w="7178" w:type="dxa"/>
            <w:tcBorders>
              <w:top w:val="single" w:sz="4" w:space="0" w:color="auto"/>
              <w:bottom w:val="single" w:sz="4" w:space="0" w:color="auto"/>
              <w:right w:val="nil"/>
            </w:tcBorders>
          </w:tcPr>
          <w:p w14:paraId="3DC2737F" w14:textId="77777777" w:rsidR="00EB44D7" w:rsidRDefault="000A216D">
            <w:pPr>
              <w:pStyle w:val="TableText"/>
              <w:jc w:val="both"/>
              <w:rPr>
                <w:b/>
                <w:u w:val="single"/>
              </w:rPr>
            </w:pPr>
            <w:r>
              <w:rPr>
                <w:b/>
                <w:u w:val="single"/>
              </w:rPr>
              <w:t>IF:</w:t>
            </w:r>
          </w:p>
          <w:p w14:paraId="3DC27380" w14:textId="77777777" w:rsidR="00EB44D7" w:rsidRDefault="000A216D" w:rsidP="00B23CDD">
            <w:pPr>
              <w:pStyle w:val="TableText"/>
              <w:numPr>
                <w:ilvl w:val="0"/>
                <w:numId w:val="68"/>
              </w:numPr>
              <w:jc w:val="both"/>
            </w:pPr>
            <w:r>
              <w:t xml:space="preserve">NO, violations of applicable reliability standards exist; </w:t>
            </w:r>
          </w:p>
          <w:p w14:paraId="3DC27381" w14:textId="77777777" w:rsidR="00EB44D7" w:rsidRDefault="000A216D">
            <w:pPr>
              <w:pStyle w:val="TableText"/>
              <w:jc w:val="both"/>
              <w:rPr>
                <w:b/>
                <w:u w:val="single"/>
              </w:rPr>
            </w:pPr>
            <w:r>
              <w:rPr>
                <w:b/>
                <w:u w:val="single"/>
              </w:rPr>
              <w:t>THEN:</w:t>
            </w:r>
          </w:p>
          <w:p w14:paraId="3DC27382" w14:textId="77777777" w:rsidR="00EB44D7" w:rsidRDefault="000A216D" w:rsidP="00B23CDD">
            <w:pPr>
              <w:numPr>
                <w:ilvl w:val="0"/>
                <w:numId w:val="68"/>
              </w:numPr>
            </w:pPr>
            <w:r>
              <w:t>Approve the request in the Outage Scheduler.</w:t>
            </w:r>
          </w:p>
        </w:tc>
      </w:tr>
      <w:tr w:rsidR="00EB44D7" w14:paraId="3DC2738A" w14:textId="77777777">
        <w:trPr>
          <w:trHeight w:val="576"/>
        </w:trPr>
        <w:tc>
          <w:tcPr>
            <w:tcW w:w="1750" w:type="dxa"/>
            <w:tcBorders>
              <w:top w:val="single" w:sz="4" w:space="0" w:color="auto"/>
              <w:left w:val="nil"/>
              <w:bottom w:val="single" w:sz="4" w:space="0" w:color="auto"/>
            </w:tcBorders>
            <w:vAlign w:val="center"/>
          </w:tcPr>
          <w:p w14:paraId="3DC27384" w14:textId="77777777" w:rsidR="00EB44D7" w:rsidRDefault="000A216D">
            <w:pPr>
              <w:pStyle w:val="TableText"/>
              <w:jc w:val="center"/>
              <w:rPr>
                <w:b/>
              </w:rPr>
            </w:pPr>
            <w:r>
              <w:rPr>
                <w:b/>
              </w:rPr>
              <w:t xml:space="preserve">Yes </w:t>
            </w:r>
          </w:p>
          <w:p w14:paraId="3DC27385" w14:textId="77777777" w:rsidR="00EB44D7" w:rsidRDefault="000A216D">
            <w:pPr>
              <w:pStyle w:val="TableText"/>
              <w:jc w:val="center"/>
              <w:rPr>
                <w:b/>
              </w:rPr>
            </w:pPr>
            <w:r>
              <w:rPr>
                <w:b/>
              </w:rPr>
              <w:t>Violations</w:t>
            </w:r>
          </w:p>
        </w:tc>
        <w:tc>
          <w:tcPr>
            <w:tcW w:w="7178" w:type="dxa"/>
            <w:tcBorders>
              <w:top w:val="single" w:sz="4" w:space="0" w:color="auto"/>
              <w:bottom w:val="single" w:sz="4" w:space="0" w:color="auto"/>
              <w:right w:val="nil"/>
            </w:tcBorders>
          </w:tcPr>
          <w:p w14:paraId="3DC27386" w14:textId="77777777" w:rsidR="00EB44D7" w:rsidRDefault="000A216D">
            <w:pPr>
              <w:pStyle w:val="TableText"/>
              <w:jc w:val="both"/>
              <w:rPr>
                <w:b/>
                <w:u w:val="single"/>
              </w:rPr>
            </w:pPr>
            <w:r>
              <w:rPr>
                <w:b/>
                <w:u w:val="single"/>
              </w:rPr>
              <w:t>IF:</w:t>
            </w:r>
          </w:p>
          <w:p w14:paraId="3DC27387" w14:textId="77777777" w:rsidR="00EB44D7" w:rsidRDefault="000A216D" w:rsidP="00B23CDD">
            <w:pPr>
              <w:pStyle w:val="TableText"/>
              <w:numPr>
                <w:ilvl w:val="0"/>
                <w:numId w:val="68"/>
              </w:numPr>
              <w:jc w:val="both"/>
            </w:pPr>
            <w:r>
              <w:t xml:space="preserve">YES, violations of applicable reliability standards exist; </w:t>
            </w:r>
          </w:p>
          <w:p w14:paraId="3DC27388" w14:textId="77777777" w:rsidR="00EB44D7" w:rsidRDefault="000A216D">
            <w:pPr>
              <w:pStyle w:val="TableText"/>
              <w:jc w:val="both"/>
              <w:rPr>
                <w:b/>
                <w:u w:val="single"/>
              </w:rPr>
            </w:pPr>
            <w:r>
              <w:rPr>
                <w:b/>
                <w:u w:val="single"/>
              </w:rPr>
              <w:t>THEN:</w:t>
            </w:r>
          </w:p>
          <w:p w14:paraId="3DC27389" w14:textId="77777777" w:rsidR="00EB44D7" w:rsidRDefault="000A216D" w:rsidP="00B23CDD">
            <w:pPr>
              <w:numPr>
                <w:ilvl w:val="0"/>
                <w:numId w:val="68"/>
              </w:numPr>
            </w:pPr>
            <w:r>
              <w:t>Reject the request in the Outage Scheduler.</w:t>
            </w:r>
          </w:p>
        </w:tc>
      </w:tr>
      <w:tr w:rsidR="00EB44D7" w14:paraId="3DC2738D" w14:textId="77777777">
        <w:trPr>
          <w:trHeight w:val="576"/>
        </w:trPr>
        <w:tc>
          <w:tcPr>
            <w:tcW w:w="1750" w:type="dxa"/>
            <w:tcBorders>
              <w:top w:val="single" w:sz="4" w:space="0" w:color="auto"/>
              <w:left w:val="nil"/>
              <w:bottom w:val="double" w:sz="4" w:space="0" w:color="auto"/>
            </w:tcBorders>
            <w:vAlign w:val="center"/>
          </w:tcPr>
          <w:p w14:paraId="3DC2738B" w14:textId="77777777" w:rsidR="00EB44D7" w:rsidRDefault="000A216D">
            <w:pPr>
              <w:pStyle w:val="TableText"/>
              <w:jc w:val="center"/>
              <w:rPr>
                <w:b/>
              </w:rPr>
            </w:pPr>
            <w:r>
              <w:rPr>
                <w:b/>
              </w:rPr>
              <w:t>Log</w:t>
            </w:r>
          </w:p>
        </w:tc>
        <w:tc>
          <w:tcPr>
            <w:tcW w:w="7178" w:type="dxa"/>
            <w:tcBorders>
              <w:top w:val="single" w:sz="4" w:space="0" w:color="auto"/>
              <w:bottom w:val="double" w:sz="4" w:space="0" w:color="auto"/>
              <w:right w:val="nil"/>
            </w:tcBorders>
            <w:vAlign w:val="center"/>
          </w:tcPr>
          <w:p w14:paraId="3DC2738C" w14:textId="77777777" w:rsidR="00EB44D7" w:rsidRDefault="000A216D">
            <w:r>
              <w:t>Log all actions.</w:t>
            </w:r>
          </w:p>
        </w:tc>
      </w:tr>
      <w:tr w:rsidR="00EB44D7" w14:paraId="3DC2738F"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8E" w14:textId="77777777" w:rsidR="00EB44D7" w:rsidRDefault="000A216D" w:rsidP="00357506">
            <w:pPr>
              <w:pStyle w:val="Heading3"/>
            </w:pPr>
            <w:bookmarkStart w:id="275" w:name="_Returning_from_Planned"/>
            <w:bookmarkEnd w:id="275"/>
            <w:r>
              <w:t>Returning from Planned Outage Early</w:t>
            </w:r>
          </w:p>
        </w:tc>
      </w:tr>
      <w:tr w:rsidR="00EB44D7" w14:paraId="3DC27396" w14:textId="77777777">
        <w:trPr>
          <w:trHeight w:val="576"/>
        </w:trPr>
        <w:tc>
          <w:tcPr>
            <w:tcW w:w="1750" w:type="dxa"/>
            <w:tcBorders>
              <w:top w:val="double" w:sz="4" w:space="0" w:color="auto"/>
              <w:left w:val="nil"/>
              <w:bottom w:val="double" w:sz="4" w:space="0" w:color="auto"/>
            </w:tcBorders>
            <w:vAlign w:val="center"/>
          </w:tcPr>
          <w:p w14:paraId="3DC27390" w14:textId="77777777" w:rsidR="00EB44D7" w:rsidRDefault="000A216D">
            <w:pPr>
              <w:pStyle w:val="TableText"/>
              <w:jc w:val="center"/>
              <w:rPr>
                <w:b/>
              </w:rPr>
            </w:pPr>
            <w:r>
              <w:rPr>
                <w:b/>
              </w:rPr>
              <w:t>1</w:t>
            </w:r>
          </w:p>
        </w:tc>
        <w:tc>
          <w:tcPr>
            <w:tcW w:w="7178" w:type="dxa"/>
            <w:tcBorders>
              <w:top w:val="double" w:sz="4" w:space="0" w:color="auto"/>
              <w:bottom w:val="double" w:sz="4" w:space="0" w:color="auto"/>
              <w:right w:val="nil"/>
            </w:tcBorders>
          </w:tcPr>
          <w:p w14:paraId="3DC27391" w14:textId="5E164CEE" w:rsidR="00EB44D7" w:rsidRDefault="000A216D">
            <w:pPr>
              <w:pStyle w:val="TableText"/>
              <w:jc w:val="both"/>
              <w:rPr>
                <w:b/>
                <w:u w:val="single"/>
              </w:rPr>
            </w:pPr>
            <w:r>
              <w:t xml:space="preserve">Before an early return from an Outage, a Resource Entity or QSE may inquire of ERCOT whether the Resource is expected to be </w:t>
            </w:r>
            <w:r w:rsidR="000D0C32">
              <w:t>RUC</w:t>
            </w:r>
            <w:r w:rsidR="00283229">
              <w:t xml:space="preserve"> </w:t>
            </w:r>
            <w:r>
              <w:t xml:space="preserve">decommitted by ERCOT upon its early return.  </w:t>
            </w:r>
          </w:p>
          <w:p w14:paraId="3DC27392" w14:textId="77777777" w:rsidR="00EB44D7" w:rsidRDefault="000A216D">
            <w:pPr>
              <w:pStyle w:val="TableText"/>
              <w:jc w:val="both"/>
              <w:rPr>
                <w:b/>
                <w:u w:val="single"/>
              </w:rPr>
            </w:pPr>
            <w:r>
              <w:rPr>
                <w:b/>
                <w:u w:val="single"/>
              </w:rPr>
              <w:t>IF:</w:t>
            </w:r>
          </w:p>
          <w:p w14:paraId="3DC27393" w14:textId="606FDF13" w:rsidR="00EB44D7" w:rsidRDefault="000A216D" w:rsidP="00B23CDD">
            <w:pPr>
              <w:pStyle w:val="TableText"/>
              <w:numPr>
                <w:ilvl w:val="0"/>
                <w:numId w:val="65"/>
              </w:numPr>
              <w:jc w:val="both"/>
            </w:pPr>
            <w:r>
              <w:t xml:space="preserve"> A QSE is notified by ERCOT that the Resource will be </w:t>
            </w:r>
            <w:r w:rsidR="000D0C32">
              <w:t>RUC</w:t>
            </w:r>
            <w:r w:rsidR="00283229">
              <w:t xml:space="preserve"> </w:t>
            </w:r>
            <w:r>
              <w:t xml:space="preserve">decommitted if it returns early and the Resource Entity or QSE starts the Resource within the previously accepted or approved Outage period; </w:t>
            </w:r>
          </w:p>
          <w:p w14:paraId="3DC27394" w14:textId="77777777" w:rsidR="00EB44D7" w:rsidRDefault="000A216D">
            <w:pPr>
              <w:pStyle w:val="TableText"/>
              <w:jc w:val="both"/>
              <w:rPr>
                <w:b/>
                <w:u w:val="single"/>
              </w:rPr>
            </w:pPr>
            <w:r>
              <w:rPr>
                <w:b/>
                <w:u w:val="single"/>
              </w:rPr>
              <w:t>THEN:</w:t>
            </w:r>
          </w:p>
          <w:p w14:paraId="3DC27395" w14:textId="231169CF" w:rsidR="00EB44D7" w:rsidRDefault="000A216D" w:rsidP="00B23CDD">
            <w:pPr>
              <w:pStyle w:val="TableText"/>
              <w:numPr>
                <w:ilvl w:val="0"/>
                <w:numId w:val="65"/>
              </w:numPr>
              <w:jc w:val="both"/>
              <w:rPr>
                <w:b/>
                <w:u w:val="single"/>
              </w:rPr>
            </w:pPr>
            <w:r>
              <w:t xml:space="preserve">The QSE representing the Resource will not be paid any </w:t>
            </w:r>
            <w:r w:rsidR="000D0C32">
              <w:t>RUC</w:t>
            </w:r>
            <w:r w:rsidR="00283229">
              <w:t xml:space="preserve"> </w:t>
            </w:r>
            <w:r>
              <w:t>decommitment compensation.</w:t>
            </w:r>
          </w:p>
        </w:tc>
      </w:tr>
      <w:tr w:rsidR="00EB44D7" w14:paraId="3DC27398"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97" w14:textId="77777777" w:rsidR="00EB44D7" w:rsidRDefault="000A216D" w:rsidP="00357506">
            <w:pPr>
              <w:pStyle w:val="Heading3"/>
            </w:pPr>
            <w:bookmarkStart w:id="276" w:name="_Guidelines_for_Withdrawal"/>
            <w:bookmarkEnd w:id="276"/>
            <w:r>
              <w:t>Guidelines for Withdrawal of an Outage</w:t>
            </w:r>
          </w:p>
        </w:tc>
      </w:tr>
      <w:tr w:rsidR="00EB44D7" w14:paraId="3DC2739F" w14:textId="77777777">
        <w:trPr>
          <w:trHeight w:val="576"/>
        </w:trPr>
        <w:tc>
          <w:tcPr>
            <w:tcW w:w="1750" w:type="dxa"/>
            <w:tcBorders>
              <w:top w:val="double" w:sz="4" w:space="0" w:color="auto"/>
              <w:left w:val="nil"/>
            </w:tcBorders>
            <w:vAlign w:val="center"/>
          </w:tcPr>
          <w:p w14:paraId="3DC27399" w14:textId="77777777" w:rsidR="00EB44D7" w:rsidRDefault="000A216D">
            <w:pPr>
              <w:pStyle w:val="TableText"/>
              <w:jc w:val="center"/>
              <w:rPr>
                <w:b/>
                <w:bCs/>
              </w:rPr>
            </w:pPr>
            <w:r>
              <w:rPr>
                <w:b/>
                <w:bCs/>
              </w:rPr>
              <w:t>1</w:t>
            </w:r>
          </w:p>
        </w:tc>
        <w:tc>
          <w:tcPr>
            <w:tcW w:w="7178" w:type="dxa"/>
            <w:tcBorders>
              <w:top w:val="double" w:sz="4" w:space="0" w:color="auto"/>
              <w:right w:val="nil"/>
            </w:tcBorders>
          </w:tcPr>
          <w:p w14:paraId="3DC2739A" w14:textId="77777777" w:rsidR="00EB44D7" w:rsidRDefault="000A216D">
            <w:pPr>
              <w:pStyle w:val="TableText"/>
              <w:jc w:val="both"/>
              <w:rPr>
                <w:b/>
                <w:u w:val="single"/>
              </w:rPr>
            </w:pPr>
            <w:r>
              <w:rPr>
                <w:b/>
                <w:u w:val="single"/>
              </w:rPr>
              <w:t>IF:</w:t>
            </w:r>
          </w:p>
          <w:p w14:paraId="3DC2739B" w14:textId="77777777" w:rsidR="00EB44D7" w:rsidRDefault="000A216D" w:rsidP="00B23CDD">
            <w:pPr>
              <w:pStyle w:val="TableText"/>
              <w:numPr>
                <w:ilvl w:val="0"/>
                <w:numId w:val="55"/>
              </w:numPr>
              <w:jc w:val="both"/>
            </w:pPr>
            <w:r>
              <w:t>Security analysis and/or Operator experience indicates that an “Approved” or “Active” outage may have an adverse impact on system reliability;</w:t>
            </w:r>
          </w:p>
          <w:p w14:paraId="3DC2739C" w14:textId="77777777" w:rsidR="00EB44D7" w:rsidRDefault="000A216D">
            <w:pPr>
              <w:pStyle w:val="TableText"/>
              <w:jc w:val="both"/>
              <w:rPr>
                <w:b/>
                <w:u w:val="single"/>
              </w:rPr>
            </w:pPr>
            <w:r>
              <w:rPr>
                <w:b/>
                <w:u w:val="single"/>
              </w:rPr>
              <w:t>THEN:</w:t>
            </w:r>
          </w:p>
          <w:p w14:paraId="3DC2739D" w14:textId="7718E3E3" w:rsidR="00EB44D7" w:rsidRPr="00BC4202" w:rsidRDefault="000A216D" w:rsidP="00B23CDD">
            <w:pPr>
              <w:pStyle w:val="TableText"/>
              <w:numPr>
                <w:ilvl w:val="0"/>
                <w:numId w:val="55"/>
              </w:numPr>
              <w:jc w:val="both"/>
              <w:rPr>
                <w:b/>
                <w:u w:val="single"/>
              </w:rPr>
            </w:pPr>
            <w:r>
              <w:t>Review the restoration time of the outage,</w:t>
            </w:r>
          </w:p>
          <w:p w14:paraId="31ECFE9D" w14:textId="0568D661" w:rsidR="00BC4202" w:rsidRDefault="00BC4202" w:rsidP="00B23CDD">
            <w:pPr>
              <w:pStyle w:val="TableText"/>
              <w:numPr>
                <w:ilvl w:val="0"/>
                <w:numId w:val="55"/>
              </w:numPr>
              <w:jc w:val="both"/>
              <w:rPr>
                <w:b/>
                <w:u w:val="single"/>
              </w:rPr>
            </w:pPr>
            <w:r>
              <w:t>Coordinate with the Entity,</w:t>
            </w:r>
          </w:p>
          <w:p w14:paraId="4945F0DB" w14:textId="44ED2654" w:rsidR="007A75A3" w:rsidRPr="007A75A3" w:rsidRDefault="00BC4202" w:rsidP="00B23CDD">
            <w:pPr>
              <w:pStyle w:val="TableText"/>
              <w:numPr>
                <w:ilvl w:val="0"/>
                <w:numId w:val="55"/>
              </w:numPr>
              <w:jc w:val="both"/>
              <w:rPr>
                <w:b/>
                <w:u w:val="single"/>
              </w:rPr>
            </w:pPr>
            <w:r>
              <w:t>W</w:t>
            </w:r>
            <w:r w:rsidR="000A216D">
              <w:t>ithdraw the outage</w:t>
            </w:r>
            <w:r>
              <w:t>, if necessary</w:t>
            </w:r>
            <w:r w:rsidR="00094139">
              <w:t>,</w:t>
            </w:r>
            <w:r w:rsidR="007A75A3">
              <w:t xml:space="preserve"> OR </w:t>
            </w:r>
          </w:p>
          <w:p w14:paraId="3DC2739E" w14:textId="74FFF7F7" w:rsidR="00EB44D7" w:rsidRDefault="007A75A3" w:rsidP="00B23CDD">
            <w:pPr>
              <w:pStyle w:val="TableText"/>
              <w:numPr>
                <w:ilvl w:val="0"/>
                <w:numId w:val="55"/>
              </w:numPr>
              <w:jc w:val="both"/>
              <w:rPr>
                <w:b/>
                <w:u w:val="single"/>
              </w:rPr>
            </w:pPr>
            <w:r>
              <w:lastRenderedPageBreak/>
              <w:t>Request assistance from ERCOT Outage Coordination</w:t>
            </w:r>
            <w:r w:rsidR="000A216D">
              <w:t>.</w:t>
            </w:r>
          </w:p>
        </w:tc>
      </w:tr>
      <w:tr w:rsidR="00EB44D7" w14:paraId="3DC273AC" w14:textId="77777777">
        <w:trPr>
          <w:trHeight w:val="576"/>
        </w:trPr>
        <w:tc>
          <w:tcPr>
            <w:tcW w:w="1750" w:type="dxa"/>
            <w:tcBorders>
              <w:top w:val="single" w:sz="4" w:space="0" w:color="auto"/>
              <w:left w:val="nil"/>
              <w:bottom w:val="single" w:sz="4" w:space="0" w:color="auto"/>
            </w:tcBorders>
            <w:vAlign w:val="center"/>
          </w:tcPr>
          <w:p w14:paraId="3DC273A0" w14:textId="77777777" w:rsidR="00EB44D7" w:rsidRDefault="000A216D">
            <w:pPr>
              <w:pStyle w:val="TableText"/>
              <w:jc w:val="center"/>
              <w:rPr>
                <w:b/>
                <w:bCs/>
              </w:rPr>
            </w:pPr>
            <w:r>
              <w:rPr>
                <w:b/>
                <w:bCs/>
              </w:rPr>
              <w:lastRenderedPageBreak/>
              <w:t>2</w:t>
            </w:r>
          </w:p>
        </w:tc>
        <w:tc>
          <w:tcPr>
            <w:tcW w:w="7178" w:type="dxa"/>
            <w:tcBorders>
              <w:top w:val="single" w:sz="4" w:space="0" w:color="auto"/>
              <w:bottom w:val="single" w:sz="4" w:space="0" w:color="auto"/>
              <w:right w:val="nil"/>
            </w:tcBorders>
          </w:tcPr>
          <w:p w14:paraId="3DC273A1" w14:textId="77777777" w:rsidR="00EB44D7" w:rsidRDefault="000A216D">
            <w:pPr>
              <w:pStyle w:val="TableText"/>
              <w:jc w:val="both"/>
              <w:rPr>
                <w:b/>
                <w:u w:val="single"/>
              </w:rPr>
            </w:pPr>
            <w:r>
              <w:rPr>
                <w:b/>
                <w:u w:val="single"/>
              </w:rPr>
              <w:t>WHEN:</w:t>
            </w:r>
          </w:p>
          <w:p w14:paraId="3DC273A2" w14:textId="77777777" w:rsidR="00EB44D7" w:rsidRDefault="000A216D" w:rsidP="00B23CDD">
            <w:pPr>
              <w:pStyle w:val="TableText"/>
              <w:numPr>
                <w:ilvl w:val="0"/>
                <w:numId w:val="55"/>
              </w:numPr>
              <w:jc w:val="both"/>
            </w:pPr>
            <w:r>
              <w:t>ERCOT withdraws an outage via the Outage Scheduler;</w:t>
            </w:r>
          </w:p>
          <w:p w14:paraId="3DC273A3" w14:textId="77777777" w:rsidR="00EB44D7" w:rsidRDefault="000A216D">
            <w:pPr>
              <w:pStyle w:val="TableText"/>
              <w:jc w:val="both"/>
              <w:rPr>
                <w:b/>
                <w:u w:val="single"/>
              </w:rPr>
            </w:pPr>
            <w:r>
              <w:rPr>
                <w:b/>
                <w:u w:val="single"/>
              </w:rPr>
              <w:t>THEN:</w:t>
            </w:r>
          </w:p>
          <w:p w14:paraId="3DC273A4" w14:textId="77777777" w:rsidR="00EB44D7" w:rsidRDefault="000A216D" w:rsidP="00B23CDD">
            <w:pPr>
              <w:pStyle w:val="TableText"/>
              <w:numPr>
                <w:ilvl w:val="0"/>
                <w:numId w:val="55"/>
              </w:numPr>
              <w:jc w:val="both"/>
            </w:pPr>
            <w:r>
              <w:t>Enter an explanation in the “Reviewers Notes” listing the reliability concerns that caused the withdrawal,</w:t>
            </w:r>
          </w:p>
          <w:p w14:paraId="3DC273A5" w14:textId="77777777" w:rsidR="00EB44D7" w:rsidRDefault="000A216D" w:rsidP="00B23CDD">
            <w:pPr>
              <w:pStyle w:val="TableText"/>
              <w:numPr>
                <w:ilvl w:val="0"/>
                <w:numId w:val="55"/>
              </w:numPr>
              <w:jc w:val="both"/>
            </w:pPr>
            <w:r>
              <w:t>Notify the following, by e-mail, as soon as possible:</w:t>
            </w:r>
          </w:p>
          <w:p w14:paraId="3DC273A6" w14:textId="77777777" w:rsidR="00EB44D7" w:rsidRDefault="000A216D" w:rsidP="00B23CDD">
            <w:pPr>
              <w:pStyle w:val="TableText"/>
              <w:numPr>
                <w:ilvl w:val="0"/>
                <w:numId w:val="60"/>
              </w:numPr>
              <w:tabs>
                <w:tab w:val="clear" w:pos="720"/>
                <w:tab w:val="num" w:pos="1130"/>
              </w:tabs>
              <w:ind w:left="1130"/>
              <w:jc w:val="both"/>
            </w:pPr>
            <w:r>
              <w:t>OPS Outage Coordination</w:t>
            </w:r>
          </w:p>
          <w:p w14:paraId="3DC273A7" w14:textId="77777777" w:rsidR="00EB44D7" w:rsidRDefault="000A216D" w:rsidP="00B23CDD">
            <w:pPr>
              <w:pStyle w:val="TableText"/>
              <w:numPr>
                <w:ilvl w:val="0"/>
                <w:numId w:val="60"/>
              </w:numPr>
              <w:tabs>
                <w:tab w:val="clear" w:pos="720"/>
                <w:tab w:val="num" w:pos="1130"/>
              </w:tabs>
              <w:ind w:left="1130"/>
              <w:jc w:val="both"/>
            </w:pPr>
            <w:r>
              <w:t>OPS Support Engineering</w:t>
            </w:r>
          </w:p>
          <w:p w14:paraId="3DC273A8" w14:textId="77777777" w:rsidR="00EB44D7" w:rsidRDefault="000A216D" w:rsidP="00B23CDD">
            <w:pPr>
              <w:pStyle w:val="TableText"/>
              <w:numPr>
                <w:ilvl w:val="0"/>
                <w:numId w:val="60"/>
              </w:numPr>
              <w:tabs>
                <w:tab w:val="clear" w:pos="720"/>
                <w:tab w:val="num" w:pos="1130"/>
              </w:tabs>
              <w:ind w:left="1130"/>
              <w:jc w:val="both"/>
            </w:pPr>
            <w:r>
              <w:t>1 ERCOT Shift Supervisors</w:t>
            </w:r>
          </w:p>
          <w:p w14:paraId="3DC273A9" w14:textId="77777777" w:rsidR="00EB44D7" w:rsidRDefault="000A216D" w:rsidP="00B23CDD">
            <w:pPr>
              <w:pStyle w:val="TableText"/>
              <w:numPr>
                <w:ilvl w:val="0"/>
                <w:numId w:val="61"/>
              </w:numPr>
              <w:tabs>
                <w:tab w:val="clear" w:pos="720"/>
                <w:tab w:val="num" w:pos="1130"/>
              </w:tabs>
              <w:ind w:left="1130"/>
              <w:jc w:val="both"/>
            </w:pPr>
            <w:r>
              <w:t>Include the following information:</w:t>
            </w:r>
          </w:p>
          <w:p w14:paraId="3DC273AA" w14:textId="77777777" w:rsidR="00EB44D7" w:rsidRDefault="000A216D" w:rsidP="00B23CDD">
            <w:pPr>
              <w:pStyle w:val="TableText"/>
              <w:numPr>
                <w:ilvl w:val="1"/>
                <w:numId w:val="62"/>
              </w:numPr>
              <w:jc w:val="both"/>
            </w:pPr>
            <w:r>
              <w:t>From Station – To Station (if applicable)</w:t>
            </w:r>
          </w:p>
          <w:p w14:paraId="3DC273AB" w14:textId="77777777" w:rsidR="00EB44D7" w:rsidRDefault="000A216D" w:rsidP="00B23CDD">
            <w:pPr>
              <w:pStyle w:val="TableText"/>
              <w:numPr>
                <w:ilvl w:val="1"/>
                <w:numId w:val="62"/>
              </w:numPr>
              <w:jc w:val="both"/>
              <w:rPr>
                <w:b/>
                <w:u w:val="single"/>
              </w:rPr>
            </w:pPr>
            <w:r>
              <w:t>The planned Start and End date of the outage.</w:t>
            </w:r>
          </w:p>
        </w:tc>
      </w:tr>
      <w:tr w:rsidR="00EB44D7" w14:paraId="3DC273B6" w14:textId="77777777">
        <w:trPr>
          <w:trHeight w:val="576"/>
        </w:trPr>
        <w:tc>
          <w:tcPr>
            <w:tcW w:w="1750" w:type="dxa"/>
            <w:tcBorders>
              <w:top w:val="single" w:sz="4" w:space="0" w:color="auto"/>
              <w:left w:val="nil"/>
              <w:bottom w:val="double" w:sz="4" w:space="0" w:color="auto"/>
            </w:tcBorders>
            <w:vAlign w:val="center"/>
          </w:tcPr>
          <w:p w14:paraId="3DC273AD" w14:textId="77777777" w:rsidR="00EB44D7" w:rsidRDefault="000A216D">
            <w:pPr>
              <w:pStyle w:val="TableText"/>
              <w:jc w:val="center"/>
              <w:rPr>
                <w:b/>
                <w:bCs/>
              </w:rPr>
            </w:pPr>
            <w:r>
              <w:rPr>
                <w:b/>
                <w:bCs/>
              </w:rPr>
              <w:t>3</w:t>
            </w:r>
          </w:p>
        </w:tc>
        <w:tc>
          <w:tcPr>
            <w:tcW w:w="7178" w:type="dxa"/>
            <w:tcBorders>
              <w:top w:val="single" w:sz="4" w:space="0" w:color="auto"/>
              <w:bottom w:val="double" w:sz="4" w:space="0" w:color="auto"/>
              <w:right w:val="nil"/>
            </w:tcBorders>
          </w:tcPr>
          <w:p w14:paraId="3DC273AE" w14:textId="77777777" w:rsidR="00EB44D7" w:rsidRDefault="000A216D">
            <w:pPr>
              <w:pStyle w:val="TableText"/>
              <w:jc w:val="both"/>
              <w:rPr>
                <w:b/>
                <w:u w:val="single"/>
              </w:rPr>
            </w:pPr>
            <w:r>
              <w:rPr>
                <w:b/>
                <w:u w:val="single"/>
              </w:rPr>
              <w:t>IF:</w:t>
            </w:r>
          </w:p>
          <w:p w14:paraId="3DC273AF" w14:textId="77777777" w:rsidR="00EB44D7" w:rsidRDefault="000A216D" w:rsidP="00B23CDD">
            <w:pPr>
              <w:pStyle w:val="TableText"/>
              <w:numPr>
                <w:ilvl w:val="0"/>
                <w:numId w:val="56"/>
              </w:numPr>
              <w:jc w:val="both"/>
            </w:pPr>
            <w:r>
              <w:t>A TO or QSE reports that the outage in question has progressed to a point that withdrawal is not practicable within the outages designated restoration time;</w:t>
            </w:r>
          </w:p>
          <w:p w14:paraId="3DC273B0" w14:textId="77777777" w:rsidR="00EB44D7" w:rsidRDefault="000A216D">
            <w:pPr>
              <w:pStyle w:val="TableText"/>
              <w:jc w:val="both"/>
              <w:rPr>
                <w:b/>
                <w:u w:val="single"/>
              </w:rPr>
            </w:pPr>
            <w:r>
              <w:rPr>
                <w:b/>
                <w:u w:val="single"/>
              </w:rPr>
              <w:t>THEN:</w:t>
            </w:r>
          </w:p>
          <w:p w14:paraId="3DC273B1" w14:textId="77777777" w:rsidR="00EB44D7" w:rsidRDefault="000A216D" w:rsidP="00B23CDD">
            <w:pPr>
              <w:pStyle w:val="TableText"/>
              <w:numPr>
                <w:ilvl w:val="0"/>
                <w:numId w:val="56"/>
              </w:numPr>
              <w:jc w:val="both"/>
            </w:pPr>
            <w:r>
              <w:t>Record this information in the “Outage Scheduler Reviewer’s Notes”,</w:t>
            </w:r>
          </w:p>
          <w:p w14:paraId="3DC273B2" w14:textId="77777777" w:rsidR="00EB44D7" w:rsidRDefault="000A216D" w:rsidP="00B23CDD">
            <w:pPr>
              <w:pStyle w:val="TableText"/>
              <w:numPr>
                <w:ilvl w:val="0"/>
                <w:numId w:val="56"/>
              </w:numPr>
              <w:jc w:val="both"/>
            </w:pPr>
            <w:r>
              <w:t>Log the outage in the Transmission Security Log,</w:t>
            </w:r>
          </w:p>
          <w:p w14:paraId="3DC273B3" w14:textId="77777777" w:rsidR="00EB44D7" w:rsidRDefault="000A216D" w:rsidP="00B23CDD">
            <w:pPr>
              <w:pStyle w:val="TableText"/>
              <w:numPr>
                <w:ilvl w:val="0"/>
                <w:numId w:val="56"/>
              </w:numPr>
              <w:jc w:val="both"/>
            </w:pPr>
            <w:r>
              <w:t>Inform the Shift Supervisor,</w:t>
            </w:r>
          </w:p>
          <w:p w14:paraId="3DC273B4" w14:textId="77777777" w:rsidR="00EB44D7" w:rsidRDefault="000A216D" w:rsidP="00B23CDD">
            <w:pPr>
              <w:pStyle w:val="TableText"/>
              <w:numPr>
                <w:ilvl w:val="0"/>
                <w:numId w:val="56"/>
              </w:numPr>
              <w:jc w:val="both"/>
            </w:pPr>
            <w:r>
              <w:t>Continue monitoring system security,</w:t>
            </w:r>
          </w:p>
          <w:p w14:paraId="3DC273B5" w14:textId="77777777" w:rsidR="00EB44D7" w:rsidRDefault="000A216D" w:rsidP="00B23CDD">
            <w:pPr>
              <w:pStyle w:val="TableText"/>
              <w:numPr>
                <w:ilvl w:val="0"/>
                <w:numId w:val="56"/>
              </w:numPr>
              <w:jc w:val="both"/>
            </w:pPr>
            <w:r>
              <w:t>Request Operations Support Engineer to develop Mitigation plan if necessary.</w:t>
            </w:r>
          </w:p>
        </w:tc>
      </w:tr>
      <w:tr w:rsidR="00EB44D7" w14:paraId="3DC273B8"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B7" w14:textId="77777777" w:rsidR="00EB44D7" w:rsidRDefault="000A216D" w:rsidP="00357506">
            <w:pPr>
              <w:pStyle w:val="Heading3"/>
            </w:pPr>
            <w:bookmarkStart w:id="277" w:name="_Approval_of_an"/>
            <w:bookmarkEnd w:id="277"/>
            <w:r>
              <w:t>Approval of an Outage on Transmission Devices of More than one hour duration</w:t>
            </w:r>
          </w:p>
        </w:tc>
      </w:tr>
      <w:tr w:rsidR="00EB44D7" w14:paraId="3DC273C1" w14:textId="77777777">
        <w:trPr>
          <w:trHeight w:val="576"/>
        </w:trPr>
        <w:tc>
          <w:tcPr>
            <w:tcW w:w="1750" w:type="dxa"/>
            <w:tcBorders>
              <w:top w:val="double" w:sz="4" w:space="0" w:color="auto"/>
              <w:left w:val="nil"/>
            </w:tcBorders>
            <w:vAlign w:val="center"/>
          </w:tcPr>
          <w:p w14:paraId="3DC273B9" w14:textId="77777777" w:rsidR="00EB44D7" w:rsidRDefault="000A216D">
            <w:pPr>
              <w:pStyle w:val="BodyText"/>
              <w:jc w:val="center"/>
              <w:rPr>
                <w:bCs w:val="0"/>
                <w:color w:val="000000"/>
                <w:sz w:val="22"/>
                <w:u w:val="none"/>
              </w:rPr>
            </w:pPr>
            <w:r>
              <w:rPr>
                <w:bCs w:val="0"/>
                <w:color w:val="000000"/>
                <w:sz w:val="22"/>
                <w:u w:val="none"/>
              </w:rPr>
              <w:t>1</w:t>
            </w:r>
          </w:p>
        </w:tc>
        <w:tc>
          <w:tcPr>
            <w:tcW w:w="7178" w:type="dxa"/>
            <w:tcBorders>
              <w:top w:val="double" w:sz="4" w:space="0" w:color="auto"/>
              <w:right w:val="nil"/>
            </w:tcBorders>
          </w:tcPr>
          <w:p w14:paraId="3DC273BA" w14:textId="77777777" w:rsidR="00EB44D7" w:rsidRDefault="000A216D">
            <w:pPr>
              <w:jc w:val="both"/>
              <w:rPr>
                <w:b/>
                <w:u w:val="single"/>
              </w:rPr>
            </w:pPr>
            <w:r>
              <w:rPr>
                <w:b/>
                <w:u w:val="single"/>
              </w:rPr>
              <w:t>IF:</w:t>
            </w:r>
          </w:p>
          <w:p w14:paraId="3DC273BB" w14:textId="77777777" w:rsidR="00EB44D7" w:rsidRDefault="000A216D" w:rsidP="00B23CDD">
            <w:pPr>
              <w:numPr>
                <w:ilvl w:val="0"/>
                <w:numId w:val="51"/>
              </w:numPr>
              <w:jc w:val="both"/>
            </w:pPr>
            <w:r>
              <w:t>A verbal request for permission to remove a transmission device from service for more than one hour is received;</w:t>
            </w:r>
          </w:p>
          <w:p w14:paraId="3DC273BC" w14:textId="77777777" w:rsidR="00EB44D7" w:rsidRDefault="000A216D">
            <w:pPr>
              <w:jc w:val="both"/>
              <w:rPr>
                <w:b/>
                <w:u w:val="single"/>
              </w:rPr>
            </w:pPr>
            <w:r>
              <w:rPr>
                <w:b/>
                <w:u w:val="single"/>
              </w:rPr>
              <w:t>THEN:</w:t>
            </w:r>
          </w:p>
          <w:p w14:paraId="3DC273BD" w14:textId="77777777" w:rsidR="00EB44D7" w:rsidRDefault="000A216D" w:rsidP="00B23CDD">
            <w:pPr>
              <w:numPr>
                <w:ilvl w:val="0"/>
                <w:numId w:val="51"/>
              </w:numPr>
              <w:jc w:val="both"/>
            </w:pPr>
            <w:r>
              <w:t>Verify with the TO that the work being done will not prevent the device from being placed back in service immediately if needed,</w:t>
            </w:r>
          </w:p>
          <w:p w14:paraId="3DC273BE" w14:textId="77777777" w:rsidR="00EB44D7" w:rsidRDefault="000A216D" w:rsidP="00B23CDD">
            <w:pPr>
              <w:numPr>
                <w:ilvl w:val="0"/>
                <w:numId w:val="51"/>
              </w:numPr>
              <w:jc w:val="both"/>
            </w:pPr>
            <w:r>
              <w:t>As time permits, determine that such operation will not affect the reliability of the Transmission System,</w:t>
            </w:r>
          </w:p>
          <w:p w14:paraId="3DC273BF" w14:textId="77777777" w:rsidR="00EB44D7" w:rsidRDefault="000A216D" w:rsidP="00B23CDD">
            <w:pPr>
              <w:numPr>
                <w:ilvl w:val="0"/>
                <w:numId w:val="58"/>
              </w:numPr>
              <w:tabs>
                <w:tab w:val="clear" w:pos="720"/>
                <w:tab w:val="num" w:pos="1130"/>
              </w:tabs>
              <w:ind w:left="1130"/>
              <w:jc w:val="both"/>
            </w:pPr>
            <w:r>
              <w:t>If outage will cause reliability issues, go to Step 2</w:t>
            </w:r>
          </w:p>
          <w:p w14:paraId="3DC273C0" w14:textId="77777777" w:rsidR="00EB44D7" w:rsidRDefault="000A216D" w:rsidP="00B23CDD">
            <w:pPr>
              <w:numPr>
                <w:ilvl w:val="0"/>
                <w:numId w:val="59"/>
              </w:numPr>
              <w:tabs>
                <w:tab w:val="clear" w:pos="720"/>
                <w:tab w:val="num" w:pos="1130"/>
              </w:tabs>
              <w:ind w:left="1130"/>
              <w:jc w:val="both"/>
            </w:pPr>
            <w:r>
              <w:t>If no impact to the system, go to 3.</w:t>
            </w:r>
          </w:p>
        </w:tc>
      </w:tr>
      <w:tr w:rsidR="00EB44D7" w14:paraId="3DC273C7" w14:textId="77777777">
        <w:trPr>
          <w:trHeight w:val="576"/>
        </w:trPr>
        <w:tc>
          <w:tcPr>
            <w:tcW w:w="1750" w:type="dxa"/>
            <w:tcBorders>
              <w:left w:val="nil"/>
              <w:bottom w:val="single" w:sz="4" w:space="0" w:color="auto"/>
            </w:tcBorders>
            <w:vAlign w:val="center"/>
          </w:tcPr>
          <w:p w14:paraId="3DC273C2" w14:textId="77777777" w:rsidR="00EB44D7" w:rsidRDefault="000A216D">
            <w:pPr>
              <w:pStyle w:val="TableText"/>
              <w:jc w:val="center"/>
              <w:rPr>
                <w:b/>
              </w:rPr>
            </w:pPr>
            <w:r>
              <w:rPr>
                <w:b/>
              </w:rPr>
              <w:t>2</w:t>
            </w:r>
          </w:p>
        </w:tc>
        <w:tc>
          <w:tcPr>
            <w:tcW w:w="7178" w:type="dxa"/>
            <w:tcBorders>
              <w:bottom w:val="single" w:sz="4" w:space="0" w:color="auto"/>
              <w:right w:val="nil"/>
            </w:tcBorders>
          </w:tcPr>
          <w:p w14:paraId="3DC273C3" w14:textId="77777777" w:rsidR="00EB44D7" w:rsidRDefault="000A216D">
            <w:pPr>
              <w:pStyle w:val="TableText"/>
              <w:jc w:val="both"/>
              <w:rPr>
                <w:b/>
                <w:u w:val="single"/>
              </w:rPr>
            </w:pPr>
            <w:r>
              <w:rPr>
                <w:b/>
                <w:u w:val="single"/>
              </w:rPr>
              <w:t>IF:</w:t>
            </w:r>
          </w:p>
          <w:p w14:paraId="3DC273C4" w14:textId="77777777" w:rsidR="00EB44D7" w:rsidRDefault="000A216D" w:rsidP="00B23CDD">
            <w:pPr>
              <w:pStyle w:val="TableText"/>
              <w:numPr>
                <w:ilvl w:val="0"/>
                <w:numId w:val="66"/>
              </w:numPr>
              <w:jc w:val="both"/>
            </w:pPr>
            <w:r>
              <w:t>System reliability is impacted;</w:t>
            </w:r>
          </w:p>
          <w:p w14:paraId="3DC273C5" w14:textId="77777777" w:rsidR="00EB44D7" w:rsidRDefault="000A216D">
            <w:pPr>
              <w:pStyle w:val="TableText"/>
              <w:jc w:val="both"/>
              <w:rPr>
                <w:b/>
                <w:u w:val="single"/>
              </w:rPr>
            </w:pPr>
            <w:r>
              <w:rPr>
                <w:b/>
                <w:u w:val="single"/>
              </w:rPr>
              <w:t>THEN:</w:t>
            </w:r>
          </w:p>
          <w:p w14:paraId="3DC273C6" w14:textId="77777777" w:rsidR="00EB44D7" w:rsidRDefault="000A216D" w:rsidP="00B23CDD">
            <w:pPr>
              <w:pStyle w:val="TableText"/>
              <w:numPr>
                <w:ilvl w:val="0"/>
                <w:numId w:val="66"/>
              </w:numPr>
              <w:jc w:val="both"/>
            </w:pPr>
            <w:r>
              <w:t>Discuss with the TO the possibility of postponing the outage to a later time OR deny the request.</w:t>
            </w:r>
          </w:p>
        </w:tc>
      </w:tr>
      <w:tr w:rsidR="00EB44D7" w14:paraId="3DC273CE" w14:textId="77777777">
        <w:trPr>
          <w:trHeight w:val="576"/>
        </w:trPr>
        <w:tc>
          <w:tcPr>
            <w:tcW w:w="1750" w:type="dxa"/>
            <w:tcBorders>
              <w:left w:val="nil"/>
              <w:bottom w:val="single" w:sz="4" w:space="0" w:color="auto"/>
              <w:right w:val="single" w:sz="4" w:space="0" w:color="auto"/>
            </w:tcBorders>
            <w:vAlign w:val="center"/>
          </w:tcPr>
          <w:p w14:paraId="3DC273C8" w14:textId="77777777" w:rsidR="00EB44D7" w:rsidRDefault="000A216D">
            <w:pPr>
              <w:pStyle w:val="TableText"/>
              <w:jc w:val="center"/>
              <w:rPr>
                <w:b/>
              </w:rPr>
            </w:pPr>
            <w:r>
              <w:rPr>
                <w:b/>
              </w:rPr>
              <w:t>3</w:t>
            </w:r>
          </w:p>
        </w:tc>
        <w:tc>
          <w:tcPr>
            <w:tcW w:w="7178" w:type="dxa"/>
            <w:tcBorders>
              <w:left w:val="single" w:sz="4" w:space="0" w:color="auto"/>
              <w:bottom w:val="single" w:sz="4" w:space="0" w:color="auto"/>
              <w:right w:val="nil"/>
            </w:tcBorders>
          </w:tcPr>
          <w:p w14:paraId="3DC273C9" w14:textId="77777777" w:rsidR="00EB44D7" w:rsidRDefault="000A216D">
            <w:pPr>
              <w:pStyle w:val="TableText"/>
              <w:jc w:val="both"/>
              <w:rPr>
                <w:b/>
                <w:u w:val="single"/>
              </w:rPr>
            </w:pPr>
            <w:r>
              <w:rPr>
                <w:b/>
                <w:u w:val="single"/>
              </w:rPr>
              <w:t>IF:</w:t>
            </w:r>
          </w:p>
          <w:p w14:paraId="3DC273CA" w14:textId="77777777" w:rsidR="00EB44D7" w:rsidRDefault="000A216D" w:rsidP="00B23CDD">
            <w:pPr>
              <w:pStyle w:val="TableText"/>
              <w:numPr>
                <w:ilvl w:val="0"/>
                <w:numId w:val="52"/>
              </w:numPr>
              <w:jc w:val="both"/>
            </w:pPr>
            <w:r>
              <w:t>There is no reliability issue;</w:t>
            </w:r>
          </w:p>
          <w:p w14:paraId="3DC273CB" w14:textId="77777777" w:rsidR="00EB44D7" w:rsidRDefault="000A216D">
            <w:pPr>
              <w:pStyle w:val="TableText"/>
              <w:jc w:val="both"/>
              <w:rPr>
                <w:b/>
                <w:u w:val="single"/>
              </w:rPr>
            </w:pPr>
            <w:r>
              <w:rPr>
                <w:b/>
                <w:u w:val="single"/>
              </w:rPr>
              <w:lastRenderedPageBreak/>
              <w:t>THEN:</w:t>
            </w:r>
          </w:p>
          <w:p w14:paraId="3DC273CC" w14:textId="77777777" w:rsidR="00EB44D7" w:rsidRDefault="000A216D" w:rsidP="00B23CDD">
            <w:pPr>
              <w:pStyle w:val="TableText"/>
              <w:numPr>
                <w:ilvl w:val="0"/>
                <w:numId w:val="53"/>
              </w:numPr>
              <w:jc w:val="both"/>
            </w:pPr>
            <w:r>
              <w:t>Verbally approve for the TO to remove a transmission device from service.</w:t>
            </w:r>
          </w:p>
          <w:p w14:paraId="3DC273CD" w14:textId="77777777" w:rsidR="00EB44D7" w:rsidRDefault="000A216D" w:rsidP="00B23CDD">
            <w:pPr>
              <w:pStyle w:val="TableText"/>
              <w:numPr>
                <w:ilvl w:val="0"/>
                <w:numId w:val="53"/>
              </w:numPr>
              <w:jc w:val="both"/>
            </w:pPr>
            <w:r>
              <w:t>Instruct TO to make notification when device is place back in service.</w:t>
            </w:r>
          </w:p>
        </w:tc>
      </w:tr>
      <w:tr w:rsidR="00EB44D7" w14:paraId="3DC273D1" w14:textId="77777777">
        <w:trPr>
          <w:trHeight w:val="576"/>
        </w:trPr>
        <w:tc>
          <w:tcPr>
            <w:tcW w:w="1750" w:type="dxa"/>
            <w:tcBorders>
              <w:left w:val="nil"/>
              <w:bottom w:val="double" w:sz="4" w:space="0" w:color="auto"/>
              <w:right w:val="single" w:sz="4" w:space="0" w:color="auto"/>
            </w:tcBorders>
            <w:vAlign w:val="center"/>
          </w:tcPr>
          <w:p w14:paraId="3DC273CF" w14:textId="77777777" w:rsidR="00EB44D7" w:rsidRDefault="000A216D">
            <w:pPr>
              <w:pStyle w:val="TableText"/>
              <w:jc w:val="center"/>
              <w:rPr>
                <w:b/>
              </w:rPr>
            </w:pPr>
            <w:r>
              <w:rPr>
                <w:b/>
              </w:rPr>
              <w:lastRenderedPageBreak/>
              <w:t>Log</w:t>
            </w:r>
          </w:p>
        </w:tc>
        <w:tc>
          <w:tcPr>
            <w:tcW w:w="7178" w:type="dxa"/>
            <w:tcBorders>
              <w:left w:val="single" w:sz="4" w:space="0" w:color="auto"/>
              <w:bottom w:val="double" w:sz="4" w:space="0" w:color="auto"/>
              <w:right w:val="nil"/>
            </w:tcBorders>
            <w:vAlign w:val="center"/>
          </w:tcPr>
          <w:p w14:paraId="3DC273D0" w14:textId="77777777" w:rsidR="00EB44D7" w:rsidRDefault="000A216D">
            <w:pPr>
              <w:pStyle w:val="TableText"/>
              <w:rPr>
                <w:b/>
                <w:u w:val="single"/>
              </w:rPr>
            </w:pPr>
            <w:r>
              <w:t>Log all actions.</w:t>
            </w:r>
          </w:p>
        </w:tc>
      </w:tr>
      <w:tr w:rsidR="00EB44D7" w14:paraId="3DC273D3"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D2" w14:textId="77777777" w:rsidR="00EB44D7" w:rsidRDefault="000A216D" w:rsidP="00357506">
            <w:pPr>
              <w:pStyle w:val="Heading3"/>
            </w:pPr>
            <w:bookmarkStart w:id="278" w:name="_Simple_Transmission_Outage"/>
            <w:bookmarkEnd w:id="278"/>
            <w:r>
              <w:t>Simple Transmission Outage</w:t>
            </w:r>
          </w:p>
        </w:tc>
      </w:tr>
      <w:tr w:rsidR="00EB44D7" w14:paraId="3DC273DB" w14:textId="77777777">
        <w:trPr>
          <w:trHeight w:val="576"/>
        </w:trPr>
        <w:tc>
          <w:tcPr>
            <w:tcW w:w="1750" w:type="dxa"/>
            <w:tcBorders>
              <w:top w:val="double" w:sz="4" w:space="0" w:color="auto"/>
              <w:left w:val="nil"/>
              <w:bottom w:val="single" w:sz="4" w:space="0" w:color="auto"/>
            </w:tcBorders>
            <w:vAlign w:val="center"/>
          </w:tcPr>
          <w:p w14:paraId="3DC273D4" w14:textId="1FE5C1E1" w:rsidR="00EB44D7" w:rsidRDefault="000A216D">
            <w:pPr>
              <w:pStyle w:val="TableText"/>
              <w:jc w:val="center"/>
              <w:rPr>
                <w:b/>
              </w:rPr>
            </w:pPr>
            <w:r>
              <w:rPr>
                <w:b/>
              </w:rPr>
              <w:t>N</w:t>
            </w:r>
            <w:r w:rsidR="00B83C38">
              <w:rPr>
                <w:b/>
              </w:rPr>
              <w:t>ote</w:t>
            </w:r>
          </w:p>
        </w:tc>
        <w:tc>
          <w:tcPr>
            <w:tcW w:w="7178" w:type="dxa"/>
            <w:tcBorders>
              <w:top w:val="double" w:sz="4" w:space="0" w:color="auto"/>
              <w:bottom w:val="single" w:sz="4" w:space="0" w:color="auto"/>
              <w:right w:val="nil"/>
            </w:tcBorders>
          </w:tcPr>
          <w:p w14:paraId="3DC273D5" w14:textId="77777777" w:rsidR="00EB44D7" w:rsidRDefault="000A216D">
            <w:pPr>
              <w:autoSpaceDE w:val="0"/>
              <w:autoSpaceDN w:val="0"/>
              <w:adjustRightInd w:val="0"/>
            </w:pPr>
            <w:r>
              <w:t>A Simple Transmission Outage is a classification of outage that can be removed from service without effecting LMP prices or causing congestion.  The Outages are limited to the following 3 basic descriptions:</w:t>
            </w:r>
          </w:p>
          <w:p w14:paraId="3DC273D6" w14:textId="77777777" w:rsidR="00EB44D7" w:rsidRDefault="000A216D" w:rsidP="00B23CDD">
            <w:pPr>
              <w:pStyle w:val="TableText"/>
              <w:numPr>
                <w:ilvl w:val="0"/>
                <w:numId w:val="54"/>
              </w:numPr>
              <w:tabs>
                <w:tab w:val="left" w:pos="425"/>
              </w:tabs>
              <w:jc w:val="both"/>
            </w:pPr>
            <w:r>
              <w:t>Expanded Bus Outage</w:t>
            </w:r>
          </w:p>
          <w:p w14:paraId="3DC273D7" w14:textId="77777777" w:rsidR="00EB44D7" w:rsidRDefault="000A216D" w:rsidP="00B23CDD">
            <w:pPr>
              <w:pStyle w:val="TableText"/>
              <w:numPr>
                <w:ilvl w:val="0"/>
                <w:numId w:val="54"/>
              </w:numPr>
              <w:tabs>
                <w:tab w:val="left" w:pos="425"/>
              </w:tabs>
              <w:jc w:val="both"/>
            </w:pPr>
            <w:r>
              <w:t>Generator Breaker Maintenance</w:t>
            </w:r>
          </w:p>
          <w:p w14:paraId="3DC273D8" w14:textId="77777777" w:rsidR="00EB44D7" w:rsidRDefault="000A216D" w:rsidP="00B23CDD">
            <w:pPr>
              <w:pStyle w:val="TableText"/>
              <w:numPr>
                <w:ilvl w:val="0"/>
                <w:numId w:val="54"/>
              </w:numPr>
              <w:tabs>
                <w:tab w:val="left" w:pos="425"/>
              </w:tabs>
              <w:jc w:val="both"/>
              <w:rPr>
                <w:b/>
                <w:u w:val="single"/>
              </w:rPr>
            </w:pPr>
            <w:r>
              <w:t>Open-ended Lines</w:t>
            </w:r>
          </w:p>
          <w:p w14:paraId="3DC273D9" w14:textId="77777777" w:rsidR="00EB44D7" w:rsidRDefault="00EB44D7">
            <w:pPr>
              <w:pStyle w:val="TableText"/>
              <w:tabs>
                <w:tab w:val="left" w:pos="425"/>
              </w:tabs>
              <w:jc w:val="both"/>
              <w:rPr>
                <w:b/>
                <w:u w:val="single"/>
              </w:rPr>
            </w:pPr>
          </w:p>
          <w:p w14:paraId="3DC273DA" w14:textId="77777777" w:rsidR="00EB44D7" w:rsidRDefault="000A216D">
            <w:pPr>
              <w:pStyle w:val="TableText"/>
              <w:tabs>
                <w:tab w:val="left" w:pos="425"/>
              </w:tabs>
              <w:jc w:val="both"/>
              <w:rPr>
                <w:b/>
                <w:u w:val="single"/>
              </w:rPr>
            </w:pPr>
            <w:r>
              <w:t>Refer to Desktop Guide Transmission Desk Section 2.2.</w:t>
            </w:r>
          </w:p>
        </w:tc>
      </w:tr>
      <w:tr w:rsidR="00EB44D7" w14:paraId="3DC273E4" w14:textId="77777777">
        <w:trPr>
          <w:trHeight w:val="576"/>
        </w:trPr>
        <w:tc>
          <w:tcPr>
            <w:tcW w:w="1750" w:type="dxa"/>
            <w:tcBorders>
              <w:top w:val="single" w:sz="4" w:space="0" w:color="auto"/>
              <w:left w:val="nil"/>
              <w:bottom w:val="double" w:sz="4" w:space="0" w:color="auto"/>
            </w:tcBorders>
            <w:vAlign w:val="center"/>
          </w:tcPr>
          <w:p w14:paraId="3DC273DC" w14:textId="77777777" w:rsidR="00EB44D7" w:rsidRDefault="000A216D">
            <w:pPr>
              <w:pStyle w:val="TableText"/>
              <w:jc w:val="center"/>
              <w:rPr>
                <w:b/>
              </w:rPr>
            </w:pPr>
            <w:r>
              <w:rPr>
                <w:b/>
              </w:rPr>
              <w:t>1</w:t>
            </w:r>
          </w:p>
        </w:tc>
        <w:tc>
          <w:tcPr>
            <w:tcW w:w="7178" w:type="dxa"/>
            <w:tcBorders>
              <w:top w:val="single" w:sz="4" w:space="0" w:color="auto"/>
              <w:bottom w:val="double" w:sz="4" w:space="0" w:color="auto"/>
              <w:right w:val="nil"/>
            </w:tcBorders>
          </w:tcPr>
          <w:p w14:paraId="3DC273DD" w14:textId="77777777" w:rsidR="00EB44D7" w:rsidRDefault="000A216D">
            <w:pPr>
              <w:pStyle w:val="TableText"/>
              <w:tabs>
                <w:tab w:val="left" w:pos="425"/>
              </w:tabs>
              <w:jc w:val="both"/>
              <w:rPr>
                <w:b/>
                <w:u w:val="single"/>
              </w:rPr>
            </w:pPr>
            <w:r>
              <w:rPr>
                <w:b/>
                <w:u w:val="single"/>
              </w:rPr>
              <w:t>IF:</w:t>
            </w:r>
          </w:p>
          <w:p w14:paraId="3DC273DE" w14:textId="77777777" w:rsidR="00EB44D7" w:rsidRDefault="000A216D" w:rsidP="00B23CDD">
            <w:pPr>
              <w:pStyle w:val="TableText"/>
              <w:numPr>
                <w:ilvl w:val="0"/>
                <w:numId w:val="54"/>
              </w:numPr>
              <w:tabs>
                <w:tab w:val="left" w:pos="425"/>
              </w:tabs>
              <w:jc w:val="both"/>
            </w:pPr>
            <w:r>
              <w:t>The outage meets the requirements of a Simple Transmission Outage, which are:</w:t>
            </w:r>
          </w:p>
          <w:p w14:paraId="3DC273DF" w14:textId="77777777" w:rsidR="00EB44D7" w:rsidRDefault="000A216D" w:rsidP="00B23CDD">
            <w:pPr>
              <w:pStyle w:val="TableText"/>
              <w:numPr>
                <w:ilvl w:val="0"/>
                <w:numId w:val="54"/>
              </w:numPr>
              <w:tabs>
                <w:tab w:val="left" w:pos="425"/>
              </w:tabs>
              <w:jc w:val="both"/>
            </w:pPr>
            <w:r>
              <w:t>Has been submitted between 1 and 2 days in advance,</w:t>
            </w:r>
          </w:p>
          <w:p w14:paraId="3DC273E0" w14:textId="77777777" w:rsidR="00EB44D7" w:rsidRDefault="000A216D" w:rsidP="00B23CDD">
            <w:pPr>
              <w:pStyle w:val="TableText"/>
              <w:numPr>
                <w:ilvl w:val="0"/>
                <w:numId w:val="54"/>
              </w:numPr>
              <w:tabs>
                <w:tab w:val="left" w:pos="425"/>
              </w:tabs>
              <w:jc w:val="both"/>
            </w:pPr>
            <w:r>
              <w:t xml:space="preserve">Cannot exceed 12 hours in duration, </w:t>
            </w:r>
            <w:r>
              <w:rPr>
                <w:b/>
                <w:u w:val="single"/>
              </w:rPr>
              <w:t>AND</w:t>
            </w:r>
          </w:p>
          <w:p w14:paraId="3DC273E1" w14:textId="77777777" w:rsidR="00EB44D7" w:rsidRDefault="000A216D" w:rsidP="00B23CDD">
            <w:pPr>
              <w:pStyle w:val="TableText"/>
              <w:numPr>
                <w:ilvl w:val="0"/>
                <w:numId w:val="54"/>
              </w:numPr>
              <w:tabs>
                <w:tab w:val="left" w:pos="425"/>
              </w:tabs>
              <w:jc w:val="both"/>
            </w:pPr>
            <w:r>
              <w:t>Has a restoration time of 1 hour or less;</w:t>
            </w:r>
          </w:p>
          <w:p w14:paraId="3DC273E2" w14:textId="77777777" w:rsidR="00EB44D7" w:rsidRDefault="000A216D">
            <w:pPr>
              <w:pStyle w:val="TableText"/>
              <w:tabs>
                <w:tab w:val="left" w:pos="425"/>
              </w:tabs>
              <w:jc w:val="both"/>
              <w:rPr>
                <w:b/>
                <w:u w:val="single"/>
              </w:rPr>
            </w:pPr>
            <w:r>
              <w:rPr>
                <w:b/>
                <w:u w:val="single"/>
              </w:rPr>
              <w:t>THEN:</w:t>
            </w:r>
          </w:p>
          <w:p w14:paraId="3DC273E3" w14:textId="77777777" w:rsidR="00EB44D7" w:rsidRDefault="000A216D" w:rsidP="00B23CDD">
            <w:pPr>
              <w:pStyle w:val="TableText"/>
              <w:numPr>
                <w:ilvl w:val="0"/>
                <w:numId w:val="54"/>
              </w:numPr>
              <w:tabs>
                <w:tab w:val="left" w:pos="425"/>
              </w:tabs>
              <w:jc w:val="both"/>
            </w:pPr>
            <w:r>
              <w:t>ERCOT will approve or reject within 8 business hours after receipt.</w:t>
            </w:r>
          </w:p>
        </w:tc>
      </w:tr>
      <w:tr w:rsidR="00EB44D7" w14:paraId="3DC273E6"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E5" w14:textId="77777777" w:rsidR="00EB44D7" w:rsidRDefault="000A216D" w:rsidP="00357506">
            <w:pPr>
              <w:pStyle w:val="Heading3"/>
            </w:pPr>
            <w:bookmarkStart w:id="279" w:name="_Opportunity_Outages"/>
            <w:bookmarkEnd w:id="279"/>
            <w:r>
              <w:t xml:space="preserve">Opportunity Outages </w:t>
            </w:r>
          </w:p>
        </w:tc>
      </w:tr>
      <w:tr w:rsidR="00EB44D7" w14:paraId="3DC273E9" w14:textId="77777777">
        <w:trPr>
          <w:trHeight w:val="576"/>
        </w:trPr>
        <w:tc>
          <w:tcPr>
            <w:tcW w:w="1750" w:type="dxa"/>
            <w:tcBorders>
              <w:top w:val="single" w:sz="4" w:space="0" w:color="auto"/>
              <w:left w:val="nil"/>
            </w:tcBorders>
            <w:vAlign w:val="center"/>
          </w:tcPr>
          <w:p w14:paraId="3DC273E7" w14:textId="77777777" w:rsidR="00EB44D7" w:rsidRDefault="000A216D">
            <w:pPr>
              <w:pStyle w:val="TableText"/>
              <w:jc w:val="center"/>
              <w:rPr>
                <w:b/>
                <w:bCs/>
              </w:rPr>
            </w:pPr>
            <w:r>
              <w:rPr>
                <w:b/>
              </w:rPr>
              <w:t>Definition</w:t>
            </w:r>
          </w:p>
        </w:tc>
        <w:tc>
          <w:tcPr>
            <w:tcW w:w="7178" w:type="dxa"/>
            <w:tcBorders>
              <w:top w:val="single" w:sz="4" w:space="0" w:color="auto"/>
              <w:right w:val="nil"/>
            </w:tcBorders>
          </w:tcPr>
          <w:p w14:paraId="3DC273E8" w14:textId="77777777" w:rsidR="00EB44D7" w:rsidRDefault="000A216D">
            <w:pPr>
              <w:autoSpaceDE w:val="0"/>
              <w:autoSpaceDN w:val="0"/>
              <w:adjustRightInd w:val="0"/>
              <w:rPr>
                <w:b/>
                <w:u w:val="single"/>
              </w:rPr>
            </w:pPr>
            <w:r>
              <w:t>An Outage that may be accepted by ERCOT when a specific Resource is Off-Line due to an Outage.</w:t>
            </w:r>
          </w:p>
        </w:tc>
      </w:tr>
      <w:tr w:rsidR="00EB44D7" w14:paraId="3DC273EC" w14:textId="77777777">
        <w:trPr>
          <w:trHeight w:val="576"/>
        </w:trPr>
        <w:tc>
          <w:tcPr>
            <w:tcW w:w="1750" w:type="dxa"/>
            <w:tcBorders>
              <w:top w:val="single" w:sz="4" w:space="0" w:color="auto"/>
              <w:left w:val="nil"/>
              <w:bottom w:val="single" w:sz="4" w:space="0" w:color="auto"/>
            </w:tcBorders>
            <w:vAlign w:val="center"/>
          </w:tcPr>
          <w:p w14:paraId="3DC273EA" w14:textId="77777777" w:rsidR="00EB44D7" w:rsidRDefault="000A216D">
            <w:pPr>
              <w:pStyle w:val="TableText"/>
              <w:jc w:val="center"/>
              <w:rPr>
                <w:b/>
                <w:bCs/>
              </w:rPr>
            </w:pPr>
            <w:r>
              <w:rPr>
                <w:b/>
                <w:bCs/>
              </w:rPr>
              <w:t>1</w:t>
            </w:r>
          </w:p>
        </w:tc>
        <w:tc>
          <w:tcPr>
            <w:tcW w:w="7178" w:type="dxa"/>
            <w:tcBorders>
              <w:top w:val="single" w:sz="4" w:space="0" w:color="auto"/>
              <w:bottom w:val="single" w:sz="4" w:space="0" w:color="auto"/>
              <w:right w:val="nil"/>
            </w:tcBorders>
            <w:vAlign w:val="center"/>
          </w:tcPr>
          <w:p w14:paraId="3DC273EB" w14:textId="77777777" w:rsidR="00EB44D7" w:rsidRDefault="000A216D">
            <w:pPr>
              <w:autoSpaceDE w:val="0"/>
              <w:autoSpaceDN w:val="0"/>
              <w:adjustRightInd w:val="0"/>
            </w:pPr>
            <w:r>
              <w:rPr>
                <w:iCs/>
              </w:rPr>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tc>
      </w:tr>
      <w:tr w:rsidR="00EB44D7" w14:paraId="3DC273EF" w14:textId="77777777">
        <w:trPr>
          <w:trHeight w:val="576"/>
        </w:trPr>
        <w:tc>
          <w:tcPr>
            <w:tcW w:w="1750" w:type="dxa"/>
            <w:tcBorders>
              <w:top w:val="single" w:sz="4" w:space="0" w:color="auto"/>
              <w:left w:val="nil"/>
              <w:bottom w:val="single" w:sz="4" w:space="0" w:color="auto"/>
            </w:tcBorders>
            <w:vAlign w:val="center"/>
          </w:tcPr>
          <w:p w14:paraId="3DC273ED" w14:textId="77777777" w:rsidR="00EB44D7" w:rsidRDefault="000A216D">
            <w:pPr>
              <w:pStyle w:val="TableText"/>
              <w:jc w:val="center"/>
              <w:rPr>
                <w:b/>
                <w:bCs/>
              </w:rPr>
            </w:pPr>
            <w:r>
              <w:rPr>
                <w:b/>
                <w:bCs/>
              </w:rPr>
              <w:t>2</w:t>
            </w:r>
          </w:p>
        </w:tc>
        <w:tc>
          <w:tcPr>
            <w:tcW w:w="7178" w:type="dxa"/>
            <w:tcBorders>
              <w:top w:val="single" w:sz="4" w:space="0" w:color="auto"/>
              <w:bottom w:val="single" w:sz="4" w:space="0" w:color="auto"/>
              <w:right w:val="nil"/>
            </w:tcBorders>
            <w:vAlign w:val="center"/>
          </w:tcPr>
          <w:p w14:paraId="3DC273EE" w14:textId="77777777" w:rsidR="00EB44D7" w:rsidRDefault="000A216D">
            <w:pPr>
              <w:pStyle w:val="TableText"/>
              <w:rPr>
                <w:b/>
                <w:u w:val="single"/>
              </w:rPr>
            </w:pPr>
            <w:r>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tc>
      </w:tr>
      <w:tr w:rsidR="00EB44D7" w14:paraId="3DC273F2" w14:textId="77777777">
        <w:trPr>
          <w:trHeight w:val="576"/>
        </w:trPr>
        <w:tc>
          <w:tcPr>
            <w:tcW w:w="1750" w:type="dxa"/>
            <w:tcBorders>
              <w:top w:val="single" w:sz="4" w:space="0" w:color="auto"/>
              <w:left w:val="nil"/>
              <w:bottom w:val="single" w:sz="4" w:space="0" w:color="auto"/>
            </w:tcBorders>
            <w:vAlign w:val="center"/>
          </w:tcPr>
          <w:p w14:paraId="3DC273F0" w14:textId="77777777" w:rsidR="00EB44D7" w:rsidRDefault="000A216D">
            <w:pPr>
              <w:pStyle w:val="TableText"/>
              <w:jc w:val="center"/>
              <w:rPr>
                <w:b/>
                <w:bCs/>
              </w:rPr>
            </w:pPr>
            <w:r>
              <w:rPr>
                <w:b/>
                <w:bCs/>
              </w:rPr>
              <w:t>3</w:t>
            </w:r>
          </w:p>
        </w:tc>
        <w:tc>
          <w:tcPr>
            <w:tcW w:w="7178" w:type="dxa"/>
            <w:tcBorders>
              <w:top w:val="single" w:sz="4" w:space="0" w:color="auto"/>
              <w:bottom w:val="single" w:sz="4" w:space="0" w:color="auto"/>
              <w:right w:val="nil"/>
            </w:tcBorders>
          </w:tcPr>
          <w:p w14:paraId="3DC273F1" w14:textId="77777777" w:rsidR="00EB44D7" w:rsidRDefault="000A216D">
            <w:pPr>
              <w:pStyle w:val="TableText"/>
              <w:jc w:val="both"/>
              <w:rPr>
                <w:b/>
                <w:u w:val="single"/>
              </w:rPr>
            </w:pPr>
            <w:r>
              <w:t xml:space="preserve">Opportunity Outages of Transmission Facilities may be approved by ERCOT when a specific Resource is Off-Line due to a Forced, Planned or Maintenance Outage.  A TO may request an Opportunity Outage at any time.  </w:t>
            </w:r>
          </w:p>
        </w:tc>
      </w:tr>
      <w:tr w:rsidR="00EB44D7" w14:paraId="3DC273F5" w14:textId="77777777">
        <w:trPr>
          <w:trHeight w:val="576"/>
        </w:trPr>
        <w:tc>
          <w:tcPr>
            <w:tcW w:w="1750" w:type="dxa"/>
            <w:tcBorders>
              <w:top w:val="single" w:sz="4" w:space="0" w:color="auto"/>
              <w:left w:val="nil"/>
              <w:bottom w:val="double" w:sz="4" w:space="0" w:color="auto"/>
            </w:tcBorders>
            <w:vAlign w:val="center"/>
          </w:tcPr>
          <w:p w14:paraId="3DC273F3" w14:textId="77777777" w:rsidR="00EB44D7" w:rsidRDefault="000A216D">
            <w:pPr>
              <w:pStyle w:val="TableText"/>
              <w:jc w:val="center"/>
              <w:rPr>
                <w:b/>
                <w:bCs/>
              </w:rPr>
            </w:pPr>
            <w:r>
              <w:rPr>
                <w:b/>
                <w:bCs/>
              </w:rPr>
              <w:t>4</w:t>
            </w:r>
          </w:p>
        </w:tc>
        <w:tc>
          <w:tcPr>
            <w:tcW w:w="7178" w:type="dxa"/>
            <w:tcBorders>
              <w:top w:val="single" w:sz="4" w:space="0" w:color="auto"/>
              <w:bottom w:val="double" w:sz="4" w:space="0" w:color="auto"/>
              <w:right w:val="nil"/>
            </w:tcBorders>
          </w:tcPr>
          <w:p w14:paraId="3DC273F4" w14:textId="77777777" w:rsidR="00EB44D7" w:rsidRDefault="000A216D">
            <w:pPr>
              <w:pStyle w:val="BodyTextNumbered"/>
              <w:spacing w:after="0"/>
              <w:ind w:left="0" w:firstLine="0"/>
              <w:rPr>
                <w:b/>
                <w:u w:val="single"/>
              </w:rPr>
            </w:pPr>
            <w:r>
              <w:t xml:space="preserve">When an Outage occurs on a Resource that has an approved Transmission Facilities Opportunity Outage request on file, the TO may </w:t>
            </w:r>
            <w:r>
              <w:lastRenderedPageBreak/>
              <w:t>start the approved Outage as soon as practical after receiving authorization to proceed by ERCOT.  ERCOT must give as much notice as practicable to the TO.</w:t>
            </w:r>
          </w:p>
        </w:tc>
      </w:tr>
      <w:tr w:rsidR="00EB44D7" w14:paraId="3DC273F7" w14:textId="77777777">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3DC273F6" w14:textId="77777777" w:rsidR="00EB44D7" w:rsidRDefault="000A216D" w:rsidP="00357506">
            <w:pPr>
              <w:pStyle w:val="Heading3"/>
            </w:pPr>
            <w:bookmarkStart w:id="280" w:name="_Rescheduled_High_Impact"/>
            <w:bookmarkEnd w:id="280"/>
            <w:r>
              <w:lastRenderedPageBreak/>
              <w:t>Rescheduled High Impact Outage (RO)</w:t>
            </w:r>
          </w:p>
        </w:tc>
      </w:tr>
      <w:tr w:rsidR="00EB44D7" w14:paraId="3DC273FC" w14:textId="77777777">
        <w:trPr>
          <w:trHeight w:val="576"/>
        </w:trPr>
        <w:tc>
          <w:tcPr>
            <w:tcW w:w="1750" w:type="dxa"/>
            <w:tcBorders>
              <w:top w:val="single" w:sz="4" w:space="0" w:color="auto"/>
              <w:left w:val="nil"/>
            </w:tcBorders>
            <w:vAlign w:val="center"/>
          </w:tcPr>
          <w:p w14:paraId="3DC273F8" w14:textId="77777777" w:rsidR="00EB44D7" w:rsidRDefault="000A216D">
            <w:pPr>
              <w:pStyle w:val="TableText"/>
              <w:jc w:val="center"/>
              <w:rPr>
                <w:b/>
                <w:bCs/>
              </w:rPr>
            </w:pPr>
            <w:r>
              <w:rPr>
                <w:b/>
              </w:rPr>
              <w:t>Definition</w:t>
            </w:r>
          </w:p>
        </w:tc>
        <w:tc>
          <w:tcPr>
            <w:tcW w:w="7178" w:type="dxa"/>
            <w:tcBorders>
              <w:top w:val="single" w:sz="4" w:space="0" w:color="auto"/>
              <w:right w:val="nil"/>
            </w:tcBorders>
          </w:tcPr>
          <w:p w14:paraId="3DC273F9" w14:textId="77777777" w:rsidR="00EB44D7" w:rsidRDefault="000A216D">
            <w:pPr>
              <w:autoSpaceDE w:val="0"/>
              <w:autoSpaceDN w:val="0"/>
              <w:adjustRightInd w:val="0"/>
              <w:rPr>
                <w:b/>
                <w:u w:val="single"/>
              </w:rPr>
            </w:pPr>
            <w:r>
              <w:rPr>
                <w:b/>
                <w:u w:val="single"/>
              </w:rPr>
              <w:t>An Outage on a High Impact Transmission Element (HITE) that was:</w:t>
            </w:r>
          </w:p>
          <w:p w14:paraId="3DC273FA" w14:textId="77777777" w:rsidR="00EB44D7" w:rsidRDefault="000A216D" w:rsidP="00B23CDD">
            <w:pPr>
              <w:pStyle w:val="TableText"/>
              <w:numPr>
                <w:ilvl w:val="0"/>
                <w:numId w:val="54"/>
              </w:numPr>
              <w:tabs>
                <w:tab w:val="left" w:pos="425"/>
              </w:tabs>
              <w:jc w:val="both"/>
            </w:pPr>
            <w:r>
              <w:t xml:space="preserve">Originally submitted and Approved as a Planned Outage with greater than 90 days’ notice </w:t>
            </w:r>
          </w:p>
          <w:p w14:paraId="3DC273FB" w14:textId="77777777" w:rsidR="00EB44D7" w:rsidRDefault="000A216D" w:rsidP="00B23CDD">
            <w:pPr>
              <w:pStyle w:val="TableText"/>
              <w:numPr>
                <w:ilvl w:val="0"/>
                <w:numId w:val="54"/>
              </w:numPr>
              <w:tabs>
                <w:tab w:val="left" w:pos="425"/>
              </w:tabs>
              <w:jc w:val="both"/>
            </w:pPr>
            <w:r>
              <w:t>Being considered for rescheduling due to withdrawal of the original Planned Outage or subsequent Rescheduled Outage(s)</w:t>
            </w:r>
          </w:p>
        </w:tc>
      </w:tr>
      <w:tr w:rsidR="00EB44D7" w14:paraId="3DC27406" w14:textId="77777777">
        <w:trPr>
          <w:trHeight w:val="576"/>
        </w:trPr>
        <w:tc>
          <w:tcPr>
            <w:tcW w:w="1750" w:type="dxa"/>
            <w:tcBorders>
              <w:top w:val="single" w:sz="4" w:space="0" w:color="auto"/>
              <w:left w:val="nil"/>
              <w:bottom w:val="single" w:sz="4" w:space="0" w:color="auto"/>
            </w:tcBorders>
            <w:vAlign w:val="center"/>
          </w:tcPr>
          <w:p w14:paraId="3DC273FD" w14:textId="77777777" w:rsidR="00EB44D7" w:rsidRDefault="000A216D">
            <w:pPr>
              <w:pStyle w:val="TableText"/>
              <w:jc w:val="center"/>
              <w:rPr>
                <w:b/>
                <w:bCs/>
              </w:rPr>
            </w:pPr>
            <w:r>
              <w:rPr>
                <w:b/>
              </w:rPr>
              <w:t>1</w:t>
            </w:r>
          </w:p>
        </w:tc>
        <w:tc>
          <w:tcPr>
            <w:tcW w:w="7178" w:type="dxa"/>
            <w:tcBorders>
              <w:top w:val="single" w:sz="4" w:space="0" w:color="auto"/>
              <w:bottom w:val="single" w:sz="4" w:space="0" w:color="auto"/>
              <w:right w:val="nil"/>
            </w:tcBorders>
          </w:tcPr>
          <w:p w14:paraId="3DC273FE" w14:textId="77777777" w:rsidR="00EB44D7" w:rsidRDefault="000A216D">
            <w:pPr>
              <w:pStyle w:val="TableText"/>
              <w:tabs>
                <w:tab w:val="left" w:pos="425"/>
              </w:tabs>
              <w:jc w:val="both"/>
              <w:rPr>
                <w:b/>
                <w:u w:val="single"/>
              </w:rPr>
            </w:pPr>
            <w:r>
              <w:rPr>
                <w:b/>
                <w:u w:val="single"/>
              </w:rPr>
              <w:t>IF:</w:t>
            </w:r>
          </w:p>
          <w:p w14:paraId="3DC273FF" w14:textId="77777777" w:rsidR="00EB44D7" w:rsidRDefault="000A216D" w:rsidP="00B23CDD">
            <w:pPr>
              <w:pStyle w:val="TableText"/>
              <w:numPr>
                <w:ilvl w:val="0"/>
                <w:numId w:val="54"/>
              </w:numPr>
              <w:tabs>
                <w:tab w:val="left" w:pos="425"/>
              </w:tabs>
              <w:jc w:val="both"/>
            </w:pPr>
            <w:r>
              <w:t>The outage meets the requirements of a High Impact Outage (HIO) Outage</w:t>
            </w:r>
          </w:p>
          <w:p w14:paraId="3DC27400" w14:textId="77777777" w:rsidR="00EB44D7" w:rsidRDefault="000A216D" w:rsidP="00B23CDD">
            <w:pPr>
              <w:pStyle w:val="TableText"/>
              <w:numPr>
                <w:ilvl w:val="0"/>
                <w:numId w:val="54"/>
              </w:numPr>
              <w:tabs>
                <w:tab w:val="left" w:pos="425"/>
              </w:tabs>
              <w:jc w:val="both"/>
            </w:pPr>
            <w:r>
              <w:t>The Outage interrupts flow on a High Impact Transmission element (HITE)</w:t>
            </w:r>
          </w:p>
          <w:p w14:paraId="3DC27401" w14:textId="77777777" w:rsidR="00EB44D7" w:rsidRDefault="000A216D" w:rsidP="00B23CDD">
            <w:pPr>
              <w:pStyle w:val="TableText"/>
              <w:numPr>
                <w:ilvl w:val="0"/>
                <w:numId w:val="54"/>
              </w:numPr>
              <w:tabs>
                <w:tab w:val="left" w:pos="425"/>
              </w:tabs>
              <w:jc w:val="both"/>
            </w:pPr>
            <w:r>
              <w:t>The Outage was submitted with greater than 90 days’ notice</w:t>
            </w:r>
          </w:p>
          <w:p w14:paraId="3DC27402" w14:textId="77777777" w:rsidR="00EB44D7" w:rsidRDefault="000A216D" w:rsidP="00B23CDD">
            <w:pPr>
              <w:pStyle w:val="TableText"/>
              <w:numPr>
                <w:ilvl w:val="0"/>
                <w:numId w:val="54"/>
              </w:numPr>
              <w:tabs>
                <w:tab w:val="left" w:pos="425"/>
              </w:tabs>
              <w:jc w:val="both"/>
            </w:pPr>
            <w:r>
              <w:t>The Outage needs to be Withdrawn or Rescheduled</w:t>
            </w:r>
          </w:p>
          <w:p w14:paraId="3DC27403" w14:textId="77777777" w:rsidR="00EB44D7" w:rsidRDefault="000A216D" w:rsidP="00B23CDD">
            <w:pPr>
              <w:pStyle w:val="TableText"/>
              <w:numPr>
                <w:ilvl w:val="0"/>
                <w:numId w:val="54"/>
              </w:numPr>
              <w:tabs>
                <w:tab w:val="left" w:pos="425"/>
              </w:tabs>
              <w:jc w:val="both"/>
            </w:pPr>
            <w:r>
              <w:t>The Requesting TO wants to Reschedule the Outage</w:t>
            </w:r>
          </w:p>
          <w:p w14:paraId="3DC27404" w14:textId="77777777" w:rsidR="00EB44D7" w:rsidRDefault="000A216D">
            <w:pPr>
              <w:pStyle w:val="TableText"/>
              <w:tabs>
                <w:tab w:val="left" w:pos="425"/>
              </w:tabs>
              <w:jc w:val="both"/>
              <w:rPr>
                <w:b/>
                <w:u w:val="single"/>
              </w:rPr>
            </w:pPr>
            <w:r>
              <w:rPr>
                <w:b/>
                <w:u w:val="single"/>
              </w:rPr>
              <w:t>THEN:</w:t>
            </w:r>
          </w:p>
          <w:p w14:paraId="3DC27405" w14:textId="77777777" w:rsidR="00EB44D7" w:rsidRDefault="000A216D" w:rsidP="00B23CDD">
            <w:pPr>
              <w:pStyle w:val="TableText"/>
              <w:numPr>
                <w:ilvl w:val="0"/>
                <w:numId w:val="54"/>
              </w:numPr>
              <w:tabs>
                <w:tab w:val="left" w:pos="425"/>
              </w:tabs>
              <w:jc w:val="both"/>
            </w:pPr>
            <w:r>
              <w:t>Go to the Outage Detail Page and select “Reschedule Outage”.  Select one element in the Group Outage converts the entire Group</w:t>
            </w:r>
          </w:p>
        </w:tc>
      </w:tr>
      <w:tr w:rsidR="00EB44D7" w14:paraId="3DC2740C" w14:textId="77777777">
        <w:trPr>
          <w:trHeight w:val="576"/>
        </w:trPr>
        <w:tc>
          <w:tcPr>
            <w:tcW w:w="1750" w:type="dxa"/>
            <w:tcBorders>
              <w:top w:val="single" w:sz="4" w:space="0" w:color="auto"/>
              <w:left w:val="nil"/>
              <w:bottom w:val="single" w:sz="4" w:space="0" w:color="auto"/>
            </w:tcBorders>
            <w:vAlign w:val="center"/>
          </w:tcPr>
          <w:p w14:paraId="3DC27407" w14:textId="77777777" w:rsidR="00EB44D7" w:rsidRDefault="000A216D">
            <w:pPr>
              <w:pStyle w:val="TableText"/>
              <w:jc w:val="center"/>
              <w:rPr>
                <w:b/>
              </w:rPr>
            </w:pPr>
            <w:r>
              <w:rPr>
                <w:b/>
              </w:rPr>
              <w:t>2</w:t>
            </w:r>
          </w:p>
        </w:tc>
        <w:tc>
          <w:tcPr>
            <w:tcW w:w="7178" w:type="dxa"/>
            <w:tcBorders>
              <w:top w:val="single" w:sz="4" w:space="0" w:color="auto"/>
              <w:bottom w:val="single" w:sz="4" w:space="0" w:color="auto"/>
              <w:right w:val="nil"/>
            </w:tcBorders>
          </w:tcPr>
          <w:p w14:paraId="3DC27408" w14:textId="77777777" w:rsidR="00EB44D7" w:rsidRDefault="000A216D">
            <w:pPr>
              <w:pStyle w:val="TableText"/>
              <w:tabs>
                <w:tab w:val="left" w:pos="425"/>
              </w:tabs>
              <w:jc w:val="both"/>
              <w:rPr>
                <w:b/>
                <w:u w:val="single"/>
              </w:rPr>
            </w:pPr>
            <w:r>
              <w:rPr>
                <w:b/>
                <w:u w:val="single"/>
              </w:rPr>
              <w:t>IF:</w:t>
            </w:r>
          </w:p>
          <w:p w14:paraId="3DC27409" w14:textId="238964E3" w:rsidR="00EB44D7" w:rsidRDefault="000A216D" w:rsidP="00B23CDD">
            <w:pPr>
              <w:pStyle w:val="TableText"/>
              <w:numPr>
                <w:ilvl w:val="0"/>
                <w:numId w:val="54"/>
              </w:numPr>
              <w:tabs>
                <w:tab w:val="left" w:pos="425"/>
              </w:tabs>
              <w:jc w:val="both"/>
            </w:pPr>
            <w:r>
              <w:t xml:space="preserve">The </w:t>
            </w:r>
            <w:r w:rsidR="003D1536">
              <w:t>r</w:t>
            </w:r>
            <w:r>
              <w:t xml:space="preserve">equesting TO does NOT want to reschedule the Outage. </w:t>
            </w:r>
          </w:p>
          <w:p w14:paraId="3DC2740A" w14:textId="77777777" w:rsidR="00EB44D7" w:rsidRDefault="000A216D">
            <w:pPr>
              <w:pStyle w:val="TableText"/>
              <w:tabs>
                <w:tab w:val="left" w:pos="425"/>
              </w:tabs>
              <w:jc w:val="both"/>
              <w:rPr>
                <w:b/>
                <w:u w:val="single"/>
              </w:rPr>
            </w:pPr>
            <w:r>
              <w:rPr>
                <w:b/>
                <w:u w:val="single"/>
              </w:rPr>
              <w:t>THEN:</w:t>
            </w:r>
          </w:p>
          <w:p w14:paraId="3DC2740B" w14:textId="77777777" w:rsidR="00EB44D7" w:rsidRDefault="000A216D" w:rsidP="00B23CDD">
            <w:pPr>
              <w:pStyle w:val="TableText"/>
              <w:numPr>
                <w:ilvl w:val="0"/>
                <w:numId w:val="54"/>
              </w:numPr>
              <w:tabs>
                <w:tab w:val="left" w:pos="425"/>
              </w:tabs>
              <w:jc w:val="both"/>
            </w:pPr>
            <w:r>
              <w:t>Withdraw the outage</w:t>
            </w:r>
          </w:p>
        </w:tc>
      </w:tr>
      <w:tr w:rsidR="00EB44D7" w14:paraId="3DC2740F" w14:textId="77777777">
        <w:trPr>
          <w:trHeight w:val="576"/>
        </w:trPr>
        <w:tc>
          <w:tcPr>
            <w:tcW w:w="1750" w:type="dxa"/>
            <w:tcBorders>
              <w:top w:val="single" w:sz="4" w:space="0" w:color="auto"/>
              <w:left w:val="nil"/>
              <w:bottom w:val="single" w:sz="4" w:space="0" w:color="auto"/>
            </w:tcBorders>
            <w:vAlign w:val="center"/>
          </w:tcPr>
          <w:p w14:paraId="3DC2740D" w14:textId="77777777" w:rsidR="00EB44D7" w:rsidRDefault="000A216D">
            <w:pPr>
              <w:pStyle w:val="TableText"/>
              <w:jc w:val="center"/>
              <w:rPr>
                <w:b/>
              </w:rPr>
            </w:pPr>
            <w:r>
              <w:rPr>
                <w:b/>
              </w:rPr>
              <w:t>Log</w:t>
            </w:r>
          </w:p>
        </w:tc>
        <w:tc>
          <w:tcPr>
            <w:tcW w:w="7178" w:type="dxa"/>
            <w:tcBorders>
              <w:top w:val="single" w:sz="4" w:space="0" w:color="auto"/>
              <w:bottom w:val="single" w:sz="4" w:space="0" w:color="auto"/>
              <w:right w:val="nil"/>
            </w:tcBorders>
            <w:vAlign w:val="center"/>
          </w:tcPr>
          <w:p w14:paraId="3DC2740E" w14:textId="77777777" w:rsidR="00EB44D7" w:rsidRDefault="000A216D">
            <w:pPr>
              <w:pStyle w:val="TableText"/>
              <w:tabs>
                <w:tab w:val="left" w:pos="425"/>
              </w:tabs>
              <w:rPr>
                <w:b/>
              </w:rPr>
            </w:pPr>
            <w:r>
              <w:t>Log all actions.</w:t>
            </w:r>
          </w:p>
        </w:tc>
      </w:tr>
    </w:tbl>
    <w:p w14:paraId="3DC27410" w14:textId="77777777" w:rsidR="00EB44D7" w:rsidRDefault="00EB44D7"/>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0"/>
        <w:gridCol w:w="7178"/>
      </w:tblGrid>
      <w:tr w:rsidR="00B34D50" w14:paraId="47F3934A" w14:textId="77777777" w:rsidTr="00B34D50">
        <w:trPr>
          <w:trHeight w:val="576"/>
        </w:trPr>
        <w:tc>
          <w:tcPr>
            <w:tcW w:w="8928" w:type="dxa"/>
            <w:gridSpan w:val="2"/>
            <w:tcBorders>
              <w:top w:val="double" w:sz="4" w:space="0" w:color="auto"/>
              <w:left w:val="double" w:sz="4" w:space="0" w:color="auto"/>
              <w:bottom w:val="double" w:sz="4" w:space="0" w:color="auto"/>
              <w:right w:val="double" w:sz="4" w:space="0" w:color="auto"/>
            </w:tcBorders>
            <w:vAlign w:val="center"/>
          </w:tcPr>
          <w:p w14:paraId="723A76FC" w14:textId="18A99221" w:rsidR="00B34D50" w:rsidRDefault="00B34D50" w:rsidP="00357506">
            <w:pPr>
              <w:pStyle w:val="Heading3"/>
            </w:pPr>
            <w:bookmarkStart w:id="281" w:name="_5.2_Relay_Outages"/>
            <w:bookmarkStart w:id="282" w:name="_Advance_Action_Notice"/>
            <w:bookmarkEnd w:id="281"/>
            <w:bookmarkEnd w:id="282"/>
            <w:r w:rsidRPr="00B34D50">
              <w:t>Advance Action Notice (AAN)</w:t>
            </w:r>
          </w:p>
        </w:tc>
      </w:tr>
      <w:tr w:rsidR="00B34D50" w14:paraId="3CCB8EA4" w14:textId="77777777" w:rsidTr="009129E8">
        <w:trPr>
          <w:trHeight w:val="576"/>
        </w:trPr>
        <w:tc>
          <w:tcPr>
            <w:tcW w:w="1750" w:type="dxa"/>
            <w:tcBorders>
              <w:top w:val="single" w:sz="4" w:space="0" w:color="auto"/>
              <w:left w:val="nil"/>
              <w:bottom w:val="single" w:sz="4" w:space="0" w:color="auto"/>
            </w:tcBorders>
            <w:vAlign w:val="center"/>
          </w:tcPr>
          <w:p w14:paraId="727B2481" w14:textId="77777777" w:rsidR="00B34D50" w:rsidRDefault="00B34D50" w:rsidP="00B34D50">
            <w:pPr>
              <w:pStyle w:val="TableText"/>
              <w:jc w:val="center"/>
              <w:rPr>
                <w:b/>
                <w:bCs/>
              </w:rPr>
            </w:pPr>
            <w:r>
              <w:rPr>
                <w:b/>
              </w:rPr>
              <w:t>Definition</w:t>
            </w:r>
          </w:p>
        </w:tc>
        <w:tc>
          <w:tcPr>
            <w:tcW w:w="7178" w:type="dxa"/>
            <w:tcBorders>
              <w:top w:val="single" w:sz="4" w:space="0" w:color="auto"/>
              <w:bottom w:val="single" w:sz="4" w:space="0" w:color="auto"/>
              <w:right w:val="nil"/>
            </w:tcBorders>
          </w:tcPr>
          <w:p w14:paraId="067CC0AC" w14:textId="15501FBB" w:rsidR="00D66ECA" w:rsidRDefault="00D66ECA" w:rsidP="00270C91">
            <w:pPr>
              <w:pStyle w:val="TableText"/>
              <w:tabs>
                <w:tab w:val="left" w:pos="425"/>
              </w:tabs>
              <w:jc w:val="both"/>
            </w:pPr>
            <w:r w:rsidRPr="00D66ECA">
              <w:t>Advance Action Notice (AAN)</w:t>
            </w:r>
          </w:p>
          <w:p w14:paraId="347205AA" w14:textId="4E450F9F" w:rsidR="00D66ECA" w:rsidRPr="00D66ECA" w:rsidRDefault="00D66ECA" w:rsidP="00270C91">
            <w:pPr>
              <w:pStyle w:val="TableText"/>
              <w:tabs>
                <w:tab w:val="left" w:pos="425"/>
              </w:tabs>
              <w:jc w:val="both"/>
            </w:pPr>
            <w:r w:rsidRPr="00D66ECA">
              <w:t>Outage Adjustment Evaluation (OAE)</w:t>
            </w:r>
          </w:p>
          <w:p w14:paraId="4A7535BB" w14:textId="13537CF5" w:rsidR="00D66ECA" w:rsidRDefault="00D66ECA" w:rsidP="00270C91">
            <w:pPr>
              <w:pStyle w:val="TableText"/>
              <w:tabs>
                <w:tab w:val="left" w:pos="425"/>
              </w:tabs>
              <w:jc w:val="both"/>
            </w:pPr>
            <w:r w:rsidRPr="00D66ECA">
              <w:t>Outage Schedule Adjustment (OSA)</w:t>
            </w:r>
          </w:p>
          <w:p w14:paraId="21330174" w14:textId="68838FD6" w:rsidR="00B34D50" w:rsidRPr="00B34D50" w:rsidRDefault="00270C91" w:rsidP="00270C91">
            <w:pPr>
              <w:pStyle w:val="TableText"/>
              <w:tabs>
                <w:tab w:val="left" w:pos="425"/>
              </w:tabs>
              <w:jc w:val="both"/>
              <w:rPr>
                <w:b/>
                <w:u w:val="single"/>
              </w:rPr>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or by other system developments.</w:t>
            </w:r>
          </w:p>
        </w:tc>
      </w:tr>
      <w:tr w:rsidR="00695170" w14:paraId="0AB51F54" w14:textId="77777777" w:rsidTr="009129E8">
        <w:trPr>
          <w:trHeight w:val="576"/>
        </w:trPr>
        <w:tc>
          <w:tcPr>
            <w:tcW w:w="1750" w:type="dxa"/>
            <w:tcBorders>
              <w:top w:val="single" w:sz="4" w:space="0" w:color="auto"/>
              <w:left w:val="nil"/>
              <w:bottom w:val="single" w:sz="4" w:space="0" w:color="auto"/>
            </w:tcBorders>
            <w:vAlign w:val="center"/>
          </w:tcPr>
          <w:p w14:paraId="5D7F62B8" w14:textId="4C757697" w:rsidR="00695170" w:rsidRDefault="00695170" w:rsidP="00B34D50">
            <w:pPr>
              <w:pStyle w:val="TableText"/>
              <w:jc w:val="center"/>
              <w:rPr>
                <w:b/>
              </w:rPr>
            </w:pPr>
            <w:r>
              <w:rPr>
                <w:b/>
              </w:rPr>
              <w:t>N</w:t>
            </w:r>
            <w:r w:rsidR="00B83C38">
              <w:rPr>
                <w:b/>
              </w:rPr>
              <w:t>ote</w:t>
            </w:r>
          </w:p>
        </w:tc>
        <w:tc>
          <w:tcPr>
            <w:tcW w:w="7178" w:type="dxa"/>
            <w:tcBorders>
              <w:top w:val="single" w:sz="4" w:space="0" w:color="auto"/>
              <w:bottom w:val="single" w:sz="4" w:space="0" w:color="auto"/>
              <w:right w:val="nil"/>
            </w:tcBorders>
          </w:tcPr>
          <w:p w14:paraId="7AFB0328" w14:textId="705A58CF" w:rsidR="00695170" w:rsidRPr="00F057BA" w:rsidRDefault="00695170" w:rsidP="00270C91">
            <w:pPr>
              <w:pStyle w:val="TableText"/>
              <w:tabs>
                <w:tab w:val="left" w:pos="425"/>
              </w:tabs>
              <w:jc w:val="both"/>
            </w:pPr>
            <w:r w:rsidRPr="00F057BA">
              <w:t>ERCOT may issue an Advance Action Notice (AAN) in anticipation of a possible Emergency Condition.  Any AAN will identify actions ERCOT expects to take to address the possible Emergency Condition unless the need for ERCOT action is alleviated by QSE and/or TSP actions taken, or by other system developments that occur before a time stated in the AAN.</w:t>
            </w:r>
          </w:p>
        </w:tc>
      </w:tr>
      <w:tr w:rsidR="002F4B46" w14:paraId="44E0ACFC" w14:textId="77777777" w:rsidTr="009129E8">
        <w:trPr>
          <w:trHeight w:val="576"/>
        </w:trPr>
        <w:tc>
          <w:tcPr>
            <w:tcW w:w="1750" w:type="dxa"/>
            <w:tcBorders>
              <w:top w:val="single" w:sz="4" w:space="0" w:color="auto"/>
              <w:left w:val="nil"/>
              <w:bottom w:val="single" w:sz="4" w:space="0" w:color="auto"/>
            </w:tcBorders>
            <w:vAlign w:val="center"/>
          </w:tcPr>
          <w:p w14:paraId="521DD7DF" w14:textId="6B93CD3B" w:rsidR="002F4B46" w:rsidRDefault="002F4B46" w:rsidP="00B34D50">
            <w:pPr>
              <w:pStyle w:val="TableText"/>
              <w:jc w:val="center"/>
              <w:rPr>
                <w:b/>
              </w:rPr>
            </w:pPr>
            <w:r>
              <w:rPr>
                <w:b/>
              </w:rPr>
              <w:lastRenderedPageBreak/>
              <w:t>Time Periods</w:t>
            </w:r>
          </w:p>
        </w:tc>
        <w:tc>
          <w:tcPr>
            <w:tcW w:w="7178" w:type="dxa"/>
            <w:tcBorders>
              <w:top w:val="single" w:sz="4" w:space="0" w:color="auto"/>
              <w:bottom w:val="single" w:sz="4" w:space="0" w:color="auto"/>
              <w:right w:val="nil"/>
            </w:tcBorders>
          </w:tcPr>
          <w:p w14:paraId="5DEF6ACA" w14:textId="28652358" w:rsidR="002F4B46" w:rsidRPr="00F057BA" w:rsidRDefault="002F4B46" w:rsidP="002F4B46">
            <w:pPr>
              <w:pStyle w:val="TableText"/>
              <w:tabs>
                <w:tab w:val="left" w:pos="425"/>
              </w:tabs>
              <w:jc w:val="both"/>
            </w:pPr>
            <w:r w:rsidRPr="00F057BA">
              <w:t xml:space="preserve">ERCOT shall issue the AAN a minimum of 24 hours prior to performing an OAE.  </w:t>
            </w:r>
            <w:r>
              <w:t>Additionally, u</w:t>
            </w:r>
            <w:r w:rsidRPr="00F057BA">
              <w:t>nless impracticable, the OAE should not be performed until eight Business Hours have elapsed following issuance of the AAN.  ERCOT shall not issue an OSA under this Section unless it has first completed an OAE.</w:t>
            </w:r>
          </w:p>
        </w:tc>
      </w:tr>
      <w:tr w:rsidR="009129E8" w14:paraId="6605F262" w14:textId="77777777" w:rsidTr="00001BB7">
        <w:trPr>
          <w:trHeight w:val="576"/>
        </w:trPr>
        <w:tc>
          <w:tcPr>
            <w:tcW w:w="1750" w:type="dxa"/>
            <w:tcBorders>
              <w:top w:val="single" w:sz="4" w:space="0" w:color="auto"/>
              <w:left w:val="nil"/>
              <w:bottom w:val="single" w:sz="4" w:space="0" w:color="auto"/>
            </w:tcBorders>
            <w:vAlign w:val="center"/>
          </w:tcPr>
          <w:p w14:paraId="7504DF4B" w14:textId="58A5EF51" w:rsidR="009129E8" w:rsidRDefault="00D81D33" w:rsidP="00B34D50">
            <w:pPr>
              <w:pStyle w:val="TableText"/>
              <w:jc w:val="center"/>
              <w:rPr>
                <w:b/>
              </w:rPr>
            </w:pPr>
            <w:r>
              <w:rPr>
                <w:b/>
              </w:rPr>
              <w:t>1</w:t>
            </w:r>
          </w:p>
        </w:tc>
        <w:tc>
          <w:tcPr>
            <w:tcW w:w="7178" w:type="dxa"/>
            <w:tcBorders>
              <w:top w:val="single" w:sz="4" w:space="0" w:color="auto"/>
              <w:bottom w:val="single" w:sz="4" w:space="0" w:color="auto"/>
              <w:right w:val="nil"/>
            </w:tcBorders>
          </w:tcPr>
          <w:p w14:paraId="206A6ADF" w14:textId="77777777" w:rsidR="00325C62" w:rsidRDefault="00325C62" w:rsidP="00325C62">
            <w:pPr>
              <w:pStyle w:val="TableText"/>
              <w:tabs>
                <w:tab w:val="left" w:pos="425"/>
              </w:tabs>
              <w:jc w:val="both"/>
              <w:rPr>
                <w:b/>
                <w:u w:val="single"/>
              </w:rPr>
            </w:pPr>
            <w:r>
              <w:rPr>
                <w:b/>
                <w:u w:val="single"/>
              </w:rPr>
              <w:t>IF:</w:t>
            </w:r>
          </w:p>
          <w:p w14:paraId="0466FF52" w14:textId="62A6CB88" w:rsidR="00325C62" w:rsidRDefault="00325C62" w:rsidP="00B23CDD">
            <w:pPr>
              <w:pStyle w:val="TableText"/>
              <w:numPr>
                <w:ilvl w:val="0"/>
                <w:numId w:val="54"/>
              </w:numPr>
              <w:tabs>
                <w:tab w:val="left" w:pos="425"/>
              </w:tabs>
              <w:jc w:val="both"/>
            </w:pPr>
            <w:r>
              <w:t>ERCOT forecasts an inability to meet applicable transmission reliability standards and has exercised all other reasonable options</w:t>
            </w:r>
            <w:r w:rsidR="00667839">
              <w:t xml:space="preserve"> AND;</w:t>
            </w:r>
          </w:p>
          <w:p w14:paraId="63FAD291" w14:textId="1FFF660F" w:rsidR="006B6DCB" w:rsidRDefault="006B6DCB" w:rsidP="00B23CDD">
            <w:pPr>
              <w:pStyle w:val="TableText"/>
              <w:numPr>
                <w:ilvl w:val="0"/>
                <w:numId w:val="54"/>
              </w:numPr>
              <w:tabs>
                <w:tab w:val="left" w:pos="425"/>
              </w:tabs>
              <w:jc w:val="both"/>
            </w:pPr>
            <w:r>
              <w:t xml:space="preserve">There </w:t>
            </w:r>
            <w:r w:rsidR="0059758D">
              <w:t xml:space="preserve">are Resources </w:t>
            </w:r>
            <w:r>
              <w:t>with approved or accepted Resource Outages, whose approval or acceptance could be withdrawn to meet the applicable transmission reliability standards</w:t>
            </w:r>
            <w:r w:rsidR="00BC4202">
              <w:t>.</w:t>
            </w:r>
          </w:p>
          <w:p w14:paraId="68AC2471" w14:textId="77777777" w:rsidR="00325C62" w:rsidRDefault="00325C62" w:rsidP="00325C62">
            <w:pPr>
              <w:pStyle w:val="TableText"/>
              <w:tabs>
                <w:tab w:val="left" w:pos="425"/>
              </w:tabs>
              <w:jc w:val="both"/>
              <w:rPr>
                <w:b/>
                <w:u w:val="single"/>
              </w:rPr>
            </w:pPr>
            <w:r>
              <w:rPr>
                <w:b/>
                <w:u w:val="single"/>
              </w:rPr>
              <w:t>THEN:</w:t>
            </w:r>
          </w:p>
          <w:p w14:paraId="56F73DAD" w14:textId="0F20EC21" w:rsidR="009129E8" w:rsidRPr="00B34D50" w:rsidRDefault="0020101E" w:rsidP="00B23CDD">
            <w:pPr>
              <w:pStyle w:val="TableText"/>
              <w:numPr>
                <w:ilvl w:val="0"/>
                <w:numId w:val="54"/>
              </w:numPr>
              <w:tabs>
                <w:tab w:val="left" w:pos="425"/>
              </w:tabs>
              <w:jc w:val="both"/>
            </w:pPr>
            <w:r>
              <w:t xml:space="preserve">As instructed by the Shift Supervisor and in coordination with </w:t>
            </w:r>
            <w:r w:rsidR="00920D1E">
              <w:t xml:space="preserve">System Operations Management, </w:t>
            </w:r>
            <w:r>
              <w:t>Outage Coordination</w:t>
            </w:r>
            <w:r w:rsidR="00667839">
              <w:t xml:space="preserve"> Management</w:t>
            </w:r>
            <w:r>
              <w:t xml:space="preserve"> and Operations Support</w:t>
            </w:r>
            <w:r w:rsidR="00667839">
              <w:t xml:space="preserve"> Management</w:t>
            </w:r>
            <w:r>
              <w:t>, issue an AAN.</w:t>
            </w:r>
          </w:p>
        </w:tc>
      </w:tr>
      <w:tr w:rsidR="00CD7F5A" w14:paraId="246929B1" w14:textId="77777777" w:rsidTr="00BE2814">
        <w:trPr>
          <w:trHeight w:val="576"/>
        </w:trPr>
        <w:tc>
          <w:tcPr>
            <w:tcW w:w="1750" w:type="dxa"/>
            <w:tcBorders>
              <w:top w:val="single" w:sz="4" w:space="0" w:color="auto"/>
              <w:left w:val="nil"/>
              <w:bottom w:val="single" w:sz="4" w:space="0" w:color="auto"/>
            </w:tcBorders>
            <w:vAlign w:val="center"/>
          </w:tcPr>
          <w:p w14:paraId="4CA50693" w14:textId="7B04BAFB" w:rsidR="00CD7F5A" w:rsidRDefault="00270C91" w:rsidP="00B34D50">
            <w:pPr>
              <w:pStyle w:val="TableText"/>
              <w:jc w:val="center"/>
              <w:rPr>
                <w:b/>
              </w:rPr>
            </w:pPr>
            <w:r>
              <w:rPr>
                <w:b/>
              </w:rPr>
              <w:t xml:space="preserve">Hotline </w:t>
            </w:r>
            <w:r w:rsidR="0026034A">
              <w:rPr>
                <w:b/>
              </w:rPr>
              <w:t>Issue AAN</w:t>
            </w:r>
          </w:p>
        </w:tc>
        <w:tc>
          <w:tcPr>
            <w:tcW w:w="7178" w:type="dxa"/>
            <w:tcBorders>
              <w:top w:val="single" w:sz="4" w:space="0" w:color="auto"/>
              <w:bottom w:val="single" w:sz="4" w:space="0" w:color="auto"/>
              <w:right w:val="nil"/>
            </w:tcBorders>
          </w:tcPr>
          <w:p w14:paraId="1A4EC541" w14:textId="51F9D1B7" w:rsidR="00851AD7" w:rsidRDefault="00D37847" w:rsidP="00001BB7">
            <w:pPr>
              <w:pStyle w:val="TableText"/>
            </w:pPr>
            <w:r>
              <w:t xml:space="preserve">Notify TOs of </w:t>
            </w:r>
            <w:r w:rsidR="00F74847">
              <w:t xml:space="preserve">an AAN </w:t>
            </w:r>
            <w:r>
              <w:t>Notice</w:t>
            </w:r>
            <w:r w:rsidR="00F74847">
              <w:t>.</w:t>
            </w:r>
          </w:p>
          <w:p w14:paraId="22EC317A" w14:textId="77777777" w:rsidR="00D37847" w:rsidRDefault="00D37847" w:rsidP="00001BB7">
            <w:pPr>
              <w:pStyle w:val="TableText"/>
              <w:rPr>
                <w:b/>
                <w:highlight w:val="yellow"/>
                <w:u w:val="single"/>
              </w:rPr>
            </w:pPr>
          </w:p>
          <w:p w14:paraId="71FA24F8" w14:textId="01D4C96F" w:rsidR="00CD7F5A" w:rsidRDefault="0026034A" w:rsidP="004E2C48">
            <w:pPr>
              <w:pStyle w:val="TableText"/>
            </w:pPr>
            <w:r>
              <w:rPr>
                <w:b/>
                <w:highlight w:val="yellow"/>
                <w:u w:val="single"/>
              </w:rPr>
              <w:t>T#</w:t>
            </w:r>
            <w:r w:rsidR="00227F2F">
              <w:rPr>
                <w:b/>
                <w:highlight w:val="yellow"/>
                <w:u w:val="single"/>
              </w:rPr>
              <w:t>10</w:t>
            </w:r>
            <w:r w:rsidR="00B33481">
              <w:rPr>
                <w:b/>
                <w:highlight w:val="yellow"/>
                <w:u w:val="single"/>
              </w:rPr>
              <w:t>1</w:t>
            </w:r>
            <w:r w:rsidR="00CD7F5A">
              <w:rPr>
                <w:b/>
                <w:highlight w:val="yellow"/>
                <w:u w:val="single"/>
              </w:rPr>
              <w:t xml:space="preserve"> –Typical Hotline Script for </w:t>
            </w:r>
            <w:r w:rsidR="008E70FD">
              <w:rPr>
                <w:b/>
                <w:highlight w:val="yellow"/>
                <w:u w:val="single"/>
              </w:rPr>
              <w:t>an</w:t>
            </w:r>
            <w:r w:rsidR="004E2C48">
              <w:rPr>
                <w:b/>
                <w:highlight w:val="yellow"/>
                <w:u w:val="single"/>
              </w:rPr>
              <w:t xml:space="preserve"> </w:t>
            </w:r>
            <w:r w:rsidR="00CD7F5A">
              <w:rPr>
                <w:b/>
                <w:highlight w:val="yellow"/>
                <w:u w:val="single"/>
              </w:rPr>
              <w:t>AAN</w:t>
            </w:r>
          </w:p>
        </w:tc>
      </w:tr>
      <w:tr w:rsidR="00851AD7" w14:paraId="5D93F8B9" w14:textId="77777777" w:rsidTr="00BE2814">
        <w:trPr>
          <w:trHeight w:val="576"/>
        </w:trPr>
        <w:tc>
          <w:tcPr>
            <w:tcW w:w="1750" w:type="dxa"/>
            <w:tcBorders>
              <w:top w:val="single" w:sz="4" w:space="0" w:color="auto"/>
              <w:left w:val="nil"/>
              <w:bottom w:val="single" w:sz="4" w:space="0" w:color="auto"/>
            </w:tcBorders>
            <w:vAlign w:val="center"/>
          </w:tcPr>
          <w:p w14:paraId="660B1B19" w14:textId="5674646E" w:rsidR="00851AD7" w:rsidRDefault="00851AD7" w:rsidP="00B34D50">
            <w:pPr>
              <w:pStyle w:val="TableText"/>
              <w:jc w:val="center"/>
              <w:rPr>
                <w:b/>
              </w:rPr>
            </w:pPr>
            <w:r>
              <w:rPr>
                <w:b/>
              </w:rPr>
              <w:t>Post</w:t>
            </w:r>
          </w:p>
        </w:tc>
        <w:tc>
          <w:tcPr>
            <w:tcW w:w="7178" w:type="dxa"/>
            <w:tcBorders>
              <w:top w:val="single" w:sz="4" w:space="0" w:color="auto"/>
              <w:bottom w:val="single" w:sz="4" w:space="0" w:color="auto"/>
              <w:right w:val="nil"/>
            </w:tcBorders>
          </w:tcPr>
          <w:p w14:paraId="4E819517" w14:textId="0C3A5513" w:rsidR="00851AD7" w:rsidRDefault="00851AD7" w:rsidP="00851AD7">
            <w:pPr>
              <w:pStyle w:val="TableText"/>
              <w:tabs>
                <w:tab w:val="left" w:pos="425"/>
              </w:tabs>
              <w:jc w:val="both"/>
            </w:pPr>
            <w:r>
              <w:t xml:space="preserve">Coordinate with the Resource Operator for the posting of the notice on </w:t>
            </w:r>
            <w:r w:rsidR="00ED58B1">
              <w:t xml:space="preserve">the </w:t>
            </w:r>
            <w:r w:rsidR="00ED58B1" w:rsidRPr="00ED58B1">
              <w:t>ERCOT Website</w:t>
            </w:r>
          </w:p>
          <w:p w14:paraId="5C4173B6" w14:textId="77777777" w:rsidR="00851AD7" w:rsidRDefault="00851AD7" w:rsidP="00851AD7">
            <w:pPr>
              <w:pStyle w:val="TableText"/>
              <w:tabs>
                <w:tab w:val="left" w:pos="425"/>
              </w:tabs>
              <w:jc w:val="both"/>
            </w:pPr>
          </w:p>
          <w:p w14:paraId="5600FD95" w14:textId="77777777" w:rsidR="00851AD7" w:rsidRDefault="00851AD7" w:rsidP="00851AD7">
            <w:pPr>
              <w:pStyle w:val="TableText"/>
              <w:rPr>
                <w:b/>
                <w:u w:val="single"/>
              </w:rPr>
            </w:pPr>
            <w:r>
              <w:rPr>
                <w:b/>
                <w:highlight w:val="yellow"/>
                <w:u w:val="single"/>
              </w:rPr>
              <w:t>Typical Posting Script:</w:t>
            </w:r>
          </w:p>
          <w:p w14:paraId="531B68E5" w14:textId="053F6879" w:rsidR="00851AD7" w:rsidRDefault="00227F2F" w:rsidP="00851AD7">
            <w:pPr>
              <w:pStyle w:val="TableText"/>
              <w:rPr>
                <w:b/>
                <w:highlight w:val="yellow"/>
                <w:u w:val="single"/>
              </w:rPr>
            </w:pPr>
            <w:r>
              <w:t>ERCOT issued an AAN due to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w:t>
            </w:r>
          </w:p>
        </w:tc>
      </w:tr>
      <w:tr w:rsidR="007F6194" w14:paraId="7516FEA5" w14:textId="77777777" w:rsidTr="00BE2814">
        <w:trPr>
          <w:trHeight w:val="576"/>
        </w:trPr>
        <w:tc>
          <w:tcPr>
            <w:tcW w:w="1750" w:type="dxa"/>
            <w:tcBorders>
              <w:top w:val="single" w:sz="4" w:space="0" w:color="auto"/>
              <w:left w:val="nil"/>
              <w:bottom w:val="single" w:sz="4" w:space="0" w:color="auto"/>
            </w:tcBorders>
            <w:vAlign w:val="center"/>
          </w:tcPr>
          <w:p w14:paraId="5ABBAD0B" w14:textId="62978C8D" w:rsidR="007F6194" w:rsidRDefault="007F6194" w:rsidP="00B34D50">
            <w:pPr>
              <w:pStyle w:val="TableText"/>
              <w:jc w:val="center"/>
              <w:rPr>
                <w:b/>
              </w:rPr>
            </w:pPr>
            <w:r>
              <w:rPr>
                <w:b/>
              </w:rPr>
              <w:t>2</w:t>
            </w:r>
          </w:p>
        </w:tc>
        <w:tc>
          <w:tcPr>
            <w:tcW w:w="7178" w:type="dxa"/>
            <w:tcBorders>
              <w:top w:val="single" w:sz="4" w:space="0" w:color="auto"/>
              <w:bottom w:val="single" w:sz="4" w:space="0" w:color="auto"/>
              <w:right w:val="nil"/>
            </w:tcBorders>
          </w:tcPr>
          <w:p w14:paraId="5778E165" w14:textId="77777777" w:rsidR="00ED700D" w:rsidRDefault="00ED700D" w:rsidP="00851AD7">
            <w:pPr>
              <w:pStyle w:val="TableText"/>
              <w:tabs>
                <w:tab w:val="left" w:pos="425"/>
              </w:tabs>
              <w:jc w:val="both"/>
              <w:rPr>
                <w:b/>
                <w:u w:val="single"/>
              </w:rPr>
            </w:pPr>
            <w:r>
              <w:rPr>
                <w:b/>
                <w:u w:val="single"/>
              </w:rPr>
              <w:t>IF:</w:t>
            </w:r>
          </w:p>
          <w:p w14:paraId="74BB031A" w14:textId="77777777" w:rsidR="00ED700D" w:rsidRDefault="00ED700D" w:rsidP="00B23CDD">
            <w:pPr>
              <w:pStyle w:val="TableText"/>
              <w:numPr>
                <w:ilvl w:val="0"/>
                <w:numId w:val="54"/>
              </w:numPr>
              <w:tabs>
                <w:tab w:val="left" w:pos="425"/>
              </w:tabs>
              <w:jc w:val="both"/>
            </w:pPr>
            <w:r w:rsidRPr="00ED700D">
              <w:t>Conditions change</w:t>
            </w:r>
          </w:p>
          <w:p w14:paraId="16E94B35" w14:textId="77777777" w:rsidR="00ED700D" w:rsidRDefault="00ED700D" w:rsidP="00851AD7">
            <w:pPr>
              <w:pStyle w:val="TableText"/>
              <w:tabs>
                <w:tab w:val="left" w:pos="425"/>
              </w:tabs>
              <w:jc w:val="both"/>
              <w:rPr>
                <w:b/>
                <w:u w:val="single"/>
              </w:rPr>
            </w:pPr>
            <w:r>
              <w:rPr>
                <w:b/>
                <w:u w:val="single"/>
              </w:rPr>
              <w:t>THEN:</w:t>
            </w:r>
          </w:p>
          <w:p w14:paraId="6CEA56F6" w14:textId="492AD32C" w:rsidR="00ED700D" w:rsidRDefault="00ED700D" w:rsidP="00B23CDD">
            <w:pPr>
              <w:pStyle w:val="TableText"/>
              <w:numPr>
                <w:ilvl w:val="0"/>
                <w:numId w:val="54"/>
              </w:numPr>
              <w:tabs>
                <w:tab w:val="left" w:pos="425"/>
              </w:tabs>
              <w:jc w:val="both"/>
            </w:pPr>
            <w:r>
              <w:t>U</w:t>
            </w:r>
            <w:r w:rsidRPr="00F057BA">
              <w:t>pdate the AAN</w:t>
            </w:r>
          </w:p>
        </w:tc>
      </w:tr>
      <w:tr w:rsidR="00227F2F" w14:paraId="5188F4A3" w14:textId="77777777" w:rsidTr="00BE2814">
        <w:trPr>
          <w:trHeight w:val="576"/>
        </w:trPr>
        <w:tc>
          <w:tcPr>
            <w:tcW w:w="1750" w:type="dxa"/>
            <w:tcBorders>
              <w:top w:val="single" w:sz="4" w:space="0" w:color="auto"/>
              <w:left w:val="nil"/>
              <w:bottom w:val="single" w:sz="4" w:space="0" w:color="auto"/>
            </w:tcBorders>
            <w:vAlign w:val="center"/>
          </w:tcPr>
          <w:p w14:paraId="6281382A" w14:textId="4E48EE1C" w:rsidR="00227F2F" w:rsidRDefault="00227F2F" w:rsidP="00B34D50">
            <w:pPr>
              <w:pStyle w:val="TableText"/>
              <w:jc w:val="center"/>
              <w:rPr>
                <w:b/>
              </w:rPr>
            </w:pPr>
            <w:r>
              <w:rPr>
                <w:b/>
              </w:rPr>
              <w:t>Hotline Update AAN</w:t>
            </w:r>
          </w:p>
        </w:tc>
        <w:tc>
          <w:tcPr>
            <w:tcW w:w="7178" w:type="dxa"/>
            <w:tcBorders>
              <w:top w:val="single" w:sz="4" w:space="0" w:color="auto"/>
              <w:bottom w:val="single" w:sz="4" w:space="0" w:color="auto"/>
              <w:right w:val="nil"/>
            </w:tcBorders>
          </w:tcPr>
          <w:p w14:paraId="0EC82A55" w14:textId="2D3D71B9" w:rsidR="00B14747" w:rsidRDefault="00B14747" w:rsidP="00B14747">
            <w:pPr>
              <w:pStyle w:val="TableText"/>
            </w:pPr>
            <w:r>
              <w:t xml:space="preserve">Notify TOs of </w:t>
            </w:r>
            <w:r w:rsidR="00F74847">
              <w:t xml:space="preserve">an AAN Update </w:t>
            </w:r>
            <w:r>
              <w:t>Notice</w:t>
            </w:r>
            <w:r w:rsidR="00F74847">
              <w:t>.</w:t>
            </w:r>
          </w:p>
          <w:p w14:paraId="39953633" w14:textId="77777777" w:rsidR="00227F2F" w:rsidRDefault="00227F2F" w:rsidP="00851AD7">
            <w:pPr>
              <w:pStyle w:val="TableText"/>
              <w:tabs>
                <w:tab w:val="left" w:pos="425"/>
              </w:tabs>
              <w:jc w:val="both"/>
              <w:rPr>
                <w:b/>
                <w:highlight w:val="yellow"/>
                <w:u w:val="single"/>
              </w:rPr>
            </w:pPr>
          </w:p>
          <w:p w14:paraId="1254929B" w14:textId="1A899214" w:rsidR="00227F2F" w:rsidRDefault="00B33481" w:rsidP="00851AD7">
            <w:pPr>
              <w:pStyle w:val="TableText"/>
              <w:tabs>
                <w:tab w:val="left" w:pos="425"/>
              </w:tabs>
              <w:jc w:val="both"/>
              <w:rPr>
                <w:b/>
                <w:u w:val="single"/>
              </w:rPr>
            </w:pPr>
            <w:r>
              <w:rPr>
                <w:b/>
                <w:highlight w:val="yellow"/>
                <w:u w:val="single"/>
              </w:rPr>
              <w:t>T#102</w:t>
            </w:r>
            <w:r w:rsidR="00CF6DBC">
              <w:rPr>
                <w:b/>
                <w:highlight w:val="yellow"/>
                <w:u w:val="single"/>
              </w:rPr>
              <w:t xml:space="preserve"> –Typical Hotline Script for an</w:t>
            </w:r>
            <w:r w:rsidR="00380BEB">
              <w:rPr>
                <w:b/>
                <w:highlight w:val="yellow"/>
                <w:u w:val="single"/>
              </w:rPr>
              <w:t xml:space="preserve"> Update</w:t>
            </w:r>
            <w:r w:rsidR="00227F2F">
              <w:rPr>
                <w:b/>
                <w:highlight w:val="yellow"/>
                <w:u w:val="single"/>
              </w:rPr>
              <w:t xml:space="preserve"> </w:t>
            </w:r>
            <w:r w:rsidR="00CF6DBC">
              <w:rPr>
                <w:b/>
                <w:highlight w:val="yellow"/>
                <w:u w:val="single"/>
              </w:rPr>
              <w:t xml:space="preserve">of an </w:t>
            </w:r>
            <w:r w:rsidR="00227F2F">
              <w:rPr>
                <w:b/>
                <w:highlight w:val="yellow"/>
                <w:u w:val="single"/>
              </w:rPr>
              <w:t>AAN</w:t>
            </w:r>
          </w:p>
        </w:tc>
      </w:tr>
      <w:tr w:rsidR="00227F2F" w14:paraId="0DEFA4E7" w14:textId="77777777" w:rsidTr="00BE2814">
        <w:trPr>
          <w:trHeight w:val="576"/>
        </w:trPr>
        <w:tc>
          <w:tcPr>
            <w:tcW w:w="1750" w:type="dxa"/>
            <w:tcBorders>
              <w:top w:val="single" w:sz="4" w:space="0" w:color="auto"/>
              <w:left w:val="nil"/>
              <w:bottom w:val="single" w:sz="4" w:space="0" w:color="auto"/>
            </w:tcBorders>
            <w:vAlign w:val="center"/>
          </w:tcPr>
          <w:p w14:paraId="75E4E17C" w14:textId="078E40C4" w:rsidR="00227F2F" w:rsidRDefault="00227F2F" w:rsidP="00B34D50">
            <w:pPr>
              <w:pStyle w:val="TableText"/>
              <w:jc w:val="center"/>
              <w:rPr>
                <w:b/>
              </w:rPr>
            </w:pPr>
            <w:r>
              <w:rPr>
                <w:b/>
              </w:rPr>
              <w:t>Update</w:t>
            </w:r>
            <w:r w:rsidR="007A5DA3">
              <w:rPr>
                <w:b/>
              </w:rPr>
              <w:t>d</w:t>
            </w:r>
            <w:r>
              <w:rPr>
                <w:b/>
              </w:rPr>
              <w:t xml:space="preserve"> Post</w:t>
            </w:r>
          </w:p>
        </w:tc>
        <w:tc>
          <w:tcPr>
            <w:tcW w:w="7178" w:type="dxa"/>
            <w:tcBorders>
              <w:top w:val="single" w:sz="4" w:space="0" w:color="auto"/>
              <w:bottom w:val="single" w:sz="4" w:space="0" w:color="auto"/>
              <w:right w:val="nil"/>
            </w:tcBorders>
          </w:tcPr>
          <w:p w14:paraId="23E635DE" w14:textId="34DE722D" w:rsidR="00227F2F" w:rsidRDefault="00227F2F" w:rsidP="00227F2F">
            <w:pPr>
              <w:pStyle w:val="TableText"/>
              <w:tabs>
                <w:tab w:val="left" w:pos="425"/>
              </w:tabs>
              <w:jc w:val="both"/>
            </w:pPr>
            <w:r>
              <w:t xml:space="preserve">Coordinate with the Resource Operator for the posting of the notice on </w:t>
            </w:r>
            <w:r w:rsidR="00ED58B1">
              <w:t xml:space="preserve">the </w:t>
            </w:r>
            <w:r w:rsidR="00ED58B1" w:rsidRPr="00ED58B1">
              <w:t>ERCOT Website</w:t>
            </w:r>
          </w:p>
          <w:p w14:paraId="51AD4E07" w14:textId="77777777" w:rsidR="00227F2F" w:rsidRDefault="00227F2F" w:rsidP="00227F2F">
            <w:pPr>
              <w:pStyle w:val="TableText"/>
              <w:tabs>
                <w:tab w:val="left" w:pos="425"/>
              </w:tabs>
              <w:jc w:val="both"/>
            </w:pPr>
          </w:p>
          <w:p w14:paraId="00974E38" w14:textId="77777777" w:rsidR="00227F2F" w:rsidRDefault="00227F2F" w:rsidP="00227F2F">
            <w:pPr>
              <w:pStyle w:val="TableText"/>
              <w:rPr>
                <w:b/>
                <w:u w:val="single"/>
              </w:rPr>
            </w:pPr>
            <w:r>
              <w:rPr>
                <w:b/>
                <w:highlight w:val="yellow"/>
                <w:u w:val="single"/>
              </w:rPr>
              <w:t>Typical Posting Script:</w:t>
            </w:r>
          </w:p>
          <w:p w14:paraId="68AB47D5" w14:textId="4AC039F4" w:rsidR="00227F2F" w:rsidRPr="00272C41" w:rsidRDefault="00227F2F" w:rsidP="00227F2F">
            <w:pPr>
              <w:pStyle w:val="TableText"/>
              <w:tabs>
                <w:tab w:val="left" w:pos="425"/>
              </w:tabs>
              <w:jc w:val="both"/>
            </w:pPr>
            <w:r>
              <w:t>ERCOT has updated an AAN due to conditions changing and a possible future Emergency Condition of [reserve capacity deficiency or reliability problem] beginning [date HE XX] until [date HE XX].  [Summary of actions ERCOT may take].  ERCOT may seek [amount of capacity] from an OAE and then make the OSA.  On [date] at [xx:xx] ERCOT will execute an OAE if deemed necessary.</w:t>
            </w:r>
          </w:p>
        </w:tc>
      </w:tr>
      <w:tr w:rsidR="00272C41" w14:paraId="6369B949" w14:textId="77777777" w:rsidTr="00BE2814">
        <w:trPr>
          <w:trHeight w:val="576"/>
        </w:trPr>
        <w:tc>
          <w:tcPr>
            <w:tcW w:w="1750" w:type="dxa"/>
            <w:tcBorders>
              <w:top w:val="single" w:sz="4" w:space="0" w:color="auto"/>
              <w:left w:val="nil"/>
              <w:bottom w:val="single" w:sz="4" w:space="0" w:color="auto"/>
            </w:tcBorders>
            <w:vAlign w:val="center"/>
          </w:tcPr>
          <w:p w14:paraId="739BC444" w14:textId="67D97AA1" w:rsidR="00272C41" w:rsidRDefault="00272C41" w:rsidP="00B34D50">
            <w:pPr>
              <w:pStyle w:val="TableText"/>
              <w:jc w:val="center"/>
              <w:rPr>
                <w:b/>
              </w:rPr>
            </w:pPr>
            <w:r>
              <w:rPr>
                <w:b/>
              </w:rPr>
              <w:t>OSA</w:t>
            </w:r>
          </w:p>
        </w:tc>
        <w:tc>
          <w:tcPr>
            <w:tcW w:w="7178" w:type="dxa"/>
            <w:tcBorders>
              <w:top w:val="single" w:sz="4" w:space="0" w:color="auto"/>
              <w:bottom w:val="single" w:sz="4" w:space="0" w:color="auto"/>
              <w:right w:val="nil"/>
            </w:tcBorders>
          </w:tcPr>
          <w:p w14:paraId="7603C145" w14:textId="77777777" w:rsidR="0049511F" w:rsidRDefault="0049511F" w:rsidP="0049511F">
            <w:pPr>
              <w:pStyle w:val="TableText"/>
              <w:tabs>
                <w:tab w:val="left" w:pos="425"/>
              </w:tabs>
              <w:jc w:val="both"/>
              <w:rPr>
                <w:b/>
                <w:u w:val="single"/>
              </w:rPr>
            </w:pPr>
            <w:r>
              <w:rPr>
                <w:b/>
                <w:u w:val="single"/>
              </w:rPr>
              <w:t>WHEN:</w:t>
            </w:r>
          </w:p>
          <w:p w14:paraId="091A59E6" w14:textId="42BD8821" w:rsidR="0049511F" w:rsidRDefault="0049511F" w:rsidP="0049511F">
            <w:pPr>
              <w:pStyle w:val="TableText"/>
              <w:numPr>
                <w:ilvl w:val="0"/>
                <w:numId w:val="54"/>
              </w:numPr>
              <w:tabs>
                <w:tab w:val="left" w:pos="425"/>
              </w:tabs>
              <w:jc w:val="both"/>
            </w:pPr>
            <w:r>
              <w:t>Notified by the Shift Supervisor the OSA has executed.</w:t>
            </w:r>
          </w:p>
          <w:p w14:paraId="52F77A56" w14:textId="77777777" w:rsidR="0049511F" w:rsidRDefault="0049511F" w:rsidP="0049511F">
            <w:pPr>
              <w:pStyle w:val="TableText"/>
              <w:tabs>
                <w:tab w:val="left" w:pos="425"/>
              </w:tabs>
              <w:jc w:val="both"/>
              <w:rPr>
                <w:b/>
                <w:u w:val="single"/>
              </w:rPr>
            </w:pPr>
            <w:r>
              <w:rPr>
                <w:b/>
                <w:u w:val="single"/>
              </w:rPr>
              <w:lastRenderedPageBreak/>
              <w:t>THEN:</w:t>
            </w:r>
          </w:p>
          <w:p w14:paraId="22979AAD" w14:textId="71B1D2B0" w:rsidR="00272C41" w:rsidRDefault="0049511F" w:rsidP="00C40295">
            <w:pPr>
              <w:pStyle w:val="TableText"/>
              <w:numPr>
                <w:ilvl w:val="0"/>
                <w:numId w:val="54"/>
              </w:numPr>
              <w:tabs>
                <w:tab w:val="left" w:pos="425"/>
              </w:tabs>
              <w:jc w:val="both"/>
            </w:pPr>
            <w:r>
              <w:t>Notify TOs of executing the OSA process.</w:t>
            </w:r>
          </w:p>
          <w:p w14:paraId="16E02D3A" w14:textId="77777777" w:rsidR="00272C41" w:rsidRDefault="00272C41" w:rsidP="00227F2F">
            <w:pPr>
              <w:pStyle w:val="TableText"/>
              <w:tabs>
                <w:tab w:val="left" w:pos="425"/>
              </w:tabs>
              <w:jc w:val="both"/>
            </w:pPr>
          </w:p>
          <w:p w14:paraId="39C55C11" w14:textId="5A482FF5" w:rsidR="00272C41" w:rsidRPr="00272C41" w:rsidRDefault="00272C41" w:rsidP="00227F2F">
            <w:pPr>
              <w:pStyle w:val="TableText"/>
              <w:tabs>
                <w:tab w:val="left" w:pos="425"/>
              </w:tabs>
              <w:jc w:val="both"/>
              <w:rPr>
                <w:b/>
                <w:bCs/>
              </w:rPr>
            </w:pPr>
            <w:r w:rsidRPr="00272C41">
              <w:rPr>
                <w:b/>
                <w:bCs/>
                <w:highlight w:val="yellow"/>
              </w:rPr>
              <w:t>T#88 Outage Scheduler Adjustment (OSA)</w:t>
            </w:r>
          </w:p>
        </w:tc>
      </w:tr>
      <w:tr w:rsidR="003157FE" w14:paraId="72035CFD" w14:textId="77777777" w:rsidTr="00BE2814">
        <w:trPr>
          <w:trHeight w:val="576"/>
        </w:trPr>
        <w:tc>
          <w:tcPr>
            <w:tcW w:w="1750" w:type="dxa"/>
            <w:tcBorders>
              <w:top w:val="single" w:sz="4" w:space="0" w:color="auto"/>
              <w:left w:val="nil"/>
              <w:bottom w:val="single" w:sz="4" w:space="0" w:color="auto"/>
            </w:tcBorders>
            <w:vAlign w:val="center"/>
          </w:tcPr>
          <w:p w14:paraId="55FA0DEB" w14:textId="0A39FB28" w:rsidR="003157FE" w:rsidRDefault="00270C91" w:rsidP="00B34D50">
            <w:pPr>
              <w:pStyle w:val="TableText"/>
              <w:jc w:val="center"/>
              <w:rPr>
                <w:b/>
              </w:rPr>
            </w:pPr>
            <w:r>
              <w:rPr>
                <w:b/>
              </w:rPr>
              <w:lastRenderedPageBreak/>
              <w:t xml:space="preserve">Hotline </w:t>
            </w:r>
            <w:r w:rsidR="003157FE">
              <w:rPr>
                <w:b/>
              </w:rPr>
              <w:t>Cancel AAN</w:t>
            </w:r>
          </w:p>
        </w:tc>
        <w:tc>
          <w:tcPr>
            <w:tcW w:w="7178" w:type="dxa"/>
            <w:tcBorders>
              <w:top w:val="single" w:sz="4" w:space="0" w:color="auto"/>
              <w:bottom w:val="single" w:sz="4" w:space="0" w:color="auto"/>
              <w:right w:val="nil"/>
            </w:tcBorders>
          </w:tcPr>
          <w:p w14:paraId="7B14134E" w14:textId="7CBAF565" w:rsidR="00D7128C" w:rsidRPr="00D7128C" w:rsidRDefault="003157FE" w:rsidP="00D7128C">
            <w:pPr>
              <w:rPr>
                <w:b/>
                <w:u w:val="single"/>
              </w:rPr>
            </w:pPr>
            <w:r>
              <w:rPr>
                <w:b/>
                <w:u w:val="single"/>
              </w:rPr>
              <w:t>WHEN:</w:t>
            </w:r>
          </w:p>
          <w:p w14:paraId="6C34F6C2" w14:textId="49C02B6F" w:rsidR="003157FE" w:rsidRDefault="00695170" w:rsidP="00B23CDD">
            <w:pPr>
              <w:numPr>
                <w:ilvl w:val="0"/>
                <w:numId w:val="51"/>
              </w:numPr>
            </w:pPr>
            <w:r w:rsidRPr="00F057BA">
              <w:t>ERCOT determines that the possible Emergency Condition has been alleviated by QSE or TSP action, by ERCOT action, or by other system developments</w:t>
            </w:r>
            <w:r>
              <w:t>;</w:t>
            </w:r>
          </w:p>
          <w:p w14:paraId="46EB52A2" w14:textId="77777777" w:rsidR="003157FE" w:rsidRDefault="003157FE" w:rsidP="003157FE">
            <w:pPr>
              <w:rPr>
                <w:b/>
                <w:u w:val="single"/>
              </w:rPr>
            </w:pPr>
            <w:r>
              <w:rPr>
                <w:b/>
                <w:u w:val="single"/>
              </w:rPr>
              <w:t>THEN:</w:t>
            </w:r>
          </w:p>
          <w:p w14:paraId="732B3363" w14:textId="7C740B3A" w:rsidR="0026034A" w:rsidRDefault="003157FE" w:rsidP="00B23CDD">
            <w:pPr>
              <w:numPr>
                <w:ilvl w:val="0"/>
                <w:numId w:val="51"/>
              </w:numPr>
            </w:pPr>
            <w:r>
              <w:t>Using t</w:t>
            </w:r>
            <w:r w:rsidR="0026034A">
              <w:t>he Hotline, cancel the  AAN</w:t>
            </w:r>
          </w:p>
          <w:p w14:paraId="5061F658" w14:textId="77777777" w:rsidR="0026034A" w:rsidRDefault="0026034A" w:rsidP="0026034A">
            <w:pPr>
              <w:pStyle w:val="TableText"/>
            </w:pPr>
          </w:p>
          <w:p w14:paraId="74F4E508" w14:textId="263E84DF" w:rsidR="003157FE" w:rsidRDefault="0026034A" w:rsidP="004E2C48">
            <w:pPr>
              <w:pStyle w:val="TableText"/>
              <w:rPr>
                <w:b/>
                <w:highlight w:val="yellow"/>
                <w:u w:val="single"/>
              </w:rPr>
            </w:pPr>
            <w:r>
              <w:rPr>
                <w:b/>
                <w:highlight w:val="yellow"/>
                <w:u w:val="single"/>
              </w:rPr>
              <w:t>T#</w:t>
            </w:r>
            <w:r w:rsidR="00227F2F">
              <w:rPr>
                <w:b/>
                <w:highlight w:val="yellow"/>
                <w:u w:val="single"/>
              </w:rPr>
              <w:t>10</w:t>
            </w:r>
            <w:r w:rsidR="00B33481">
              <w:rPr>
                <w:b/>
                <w:highlight w:val="yellow"/>
                <w:u w:val="single"/>
              </w:rPr>
              <w:t>3</w:t>
            </w:r>
            <w:r>
              <w:rPr>
                <w:b/>
                <w:highlight w:val="yellow"/>
                <w:u w:val="single"/>
              </w:rPr>
              <w:t xml:space="preserve"> –Typical Hotline Script to cancel </w:t>
            </w:r>
            <w:r w:rsidR="008E70FD">
              <w:rPr>
                <w:b/>
                <w:highlight w:val="yellow"/>
                <w:u w:val="single"/>
              </w:rPr>
              <w:t>an</w:t>
            </w:r>
            <w:r w:rsidR="004E2C48">
              <w:rPr>
                <w:b/>
                <w:highlight w:val="yellow"/>
                <w:u w:val="single"/>
              </w:rPr>
              <w:t xml:space="preserve"> </w:t>
            </w:r>
            <w:r>
              <w:rPr>
                <w:b/>
                <w:highlight w:val="yellow"/>
                <w:u w:val="single"/>
              </w:rPr>
              <w:t>AAN</w:t>
            </w:r>
          </w:p>
        </w:tc>
      </w:tr>
      <w:tr w:rsidR="002F4B46" w14:paraId="07F2F1C9" w14:textId="77777777" w:rsidTr="00BE2814">
        <w:trPr>
          <w:trHeight w:val="576"/>
        </w:trPr>
        <w:tc>
          <w:tcPr>
            <w:tcW w:w="1750" w:type="dxa"/>
            <w:tcBorders>
              <w:top w:val="single" w:sz="4" w:space="0" w:color="auto"/>
              <w:left w:val="nil"/>
              <w:bottom w:val="single" w:sz="4" w:space="0" w:color="auto"/>
            </w:tcBorders>
            <w:vAlign w:val="center"/>
          </w:tcPr>
          <w:p w14:paraId="162A5DE4" w14:textId="77777777" w:rsidR="00414259" w:rsidRDefault="00414259" w:rsidP="00414259">
            <w:pPr>
              <w:jc w:val="center"/>
              <w:rPr>
                <w:b/>
              </w:rPr>
            </w:pPr>
            <w:r>
              <w:rPr>
                <w:b/>
              </w:rPr>
              <w:t xml:space="preserve">Cancel </w:t>
            </w:r>
          </w:p>
          <w:p w14:paraId="3739AF61" w14:textId="7260B7DC" w:rsidR="002F4B46" w:rsidRDefault="00414259" w:rsidP="00414259">
            <w:pPr>
              <w:jc w:val="center"/>
            </w:pPr>
            <w:r>
              <w:rPr>
                <w:b/>
              </w:rPr>
              <w:t>Posting</w:t>
            </w:r>
          </w:p>
        </w:tc>
        <w:tc>
          <w:tcPr>
            <w:tcW w:w="7178" w:type="dxa"/>
            <w:tcBorders>
              <w:top w:val="single" w:sz="4" w:space="0" w:color="auto"/>
              <w:bottom w:val="single" w:sz="4" w:space="0" w:color="auto"/>
              <w:right w:val="nil"/>
            </w:tcBorders>
          </w:tcPr>
          <w:p w14:paraId="786DF9BF" w14:textId="77777777" w:rsidR="00FF3A46" w:rsidRDefault="00FF3A46" w:rsidP="00FF3A46">
            <w:r>
              <w:rPr>
                <w:b/>
                <w:u w:val="single"/>
              </w:rPr>
              <w:t>WHEN:</w:t>
            </w:r>
          </w:p>
          <w:p w14:paraId="2E13193C" w14:textId="77777777" w:rsidR="00FF3A46" w:rsidRDefault="00FF3A46" w:rsidP="007E512D">
            <w:pPr>
              <w:pStyle w:val="ListParagraph"/>
              <w:numPr>
                <w:ilvl w:val="0"/>
                <w:numId w:val="174"/>
              </w:numPr>
            </w:pPr>
            <w:r w:rsidRPr="00F057BA">
              <w:t>ERCOT determines that the possible Emergency Condition has been alleviated by QSE or TSP action, by ERCOT action, or by other system developments.</w:t>
            </w:r>
          </w:p>
          <w:p w14:paraId="2DBBEE96" w14:textId="77777777" w:rsidR="00FF3A46" w:rsidRPr="00964645" w:rsidRDefault="00FF3A46" w:rsidP="00FF3A46">
            <w:r w:rsidRPr="00964645">
              <w:rPr>
                <w:b/>
                <w:u w:val="single"/>
              </w:rPr>
              <w:t>THEN:</w:t>
            </w:r>
          </w:p>
          <w:p w14:paraId="3B09F46E" w14:textId="54CEEBA2" w:rsidR="002F4B46" w:rsidRPr="00E971B0" w:rsidRDefault="00FF3A46" w:rsidP="007E512D">
            <w:pPr>
              <w:pStyle w:val="ListParagraph"/>
              <w:numPr>
                <w:ilvl w:val="0"/>
                <w:numId w:val="174"/>
              </w:numPr>
              <w:rPr>
                <w:b/>
                <w:u w:val="single"/>
              </w:rPr>
            </w:pPr>
            <w:r>
              <w:t>Coordinate with the</w:t>
            </w:r>
            <w:r w:rsidR="00E122F5">
              <w:t xml:space="preserve"> </w:t>
            </w:r>
            <w:r>
              <w:t xml:space="preserve">Resource Operator to cancel </w:t>
            </w:r>
            <w:r w:rsidR="00ED58B1">
              <w:t xml:space="preserve">the </w:t>
            </w:r>
            <w:r w:rsidR="00ED58B1" w:rsidRPr="00ED58B1">
              <w:t>ERCOT Website</w:t>
            </w:r>
            <w:r>
              <w:t xml:space="preserve"> message(s).</w:t>
            </w:r>
          </w:p>
        </w:tc>
      </w:tr>
      <w:tr w:rsidR="00C5191A" w14:paraId="61BCB55E" w14:textId="77777777" w:rsidTr="00663CF2">
        <w:trPr>
          <w:trHeight w:val="576"/>
        </w:trPr>
        <w:tc>
          <w:tcPr>
            <w:tcW w:w="1750" w:type="dxa"/>
            <w:tcBorders>
              <w:top w:val="single" w:sz="4" w:space="0" w:color="auto"/>
              <w:left w:val="nil"/>
              <w:bottom w:val="single" w:sz="4" w:space="0" w:color="auto"/>
            </w:tcBorders>
            <w:vAlign w:val="center"/>
          </w:tcPr>
          <w:p w14:paraId="0D4BE89B" w14:textId="4C3597D6" w:rsidR="00C5191A" w:rsidRDefault="00C5191A" w:rsidP="00663CF2">
            <w:pPr>
              <w:pStyle w:val="TableText"/>
              <w:jc w:val="center"/>
              <w:rPr>
                <w:b/>
              </w:rPr>
            </w:pPr>
            <w:r>
              <w:rPr>
                <w:b/>
              </w:rPr>
              <w:t>Log</w:t>
            </w:r>
          </w:p>
        </w:tc>
        <w:tc>
          <w:tcPr>
            <w:tcW w:w="7178" w:type="dxa"/>
            <w:tcBorders>
              <w:top w:val="single" w:sz="4" w:space="0" w:color="auto"/>
              <w:bottom w:val="single" w:sz="4" w:space="0" w:color="auto"/>
              <w:right w:val="nil"/>
            </w:tcBorders>
            <w:vAlign w:val="center"/>
          </w:tcPr>
          <w:p w14:paraId="34274632" w14:textId="7B2CE21D" w:rsidR="00C5191A" w:rsidRDefault="00C5191A" w:rsidP="00663CF2">
            <w:pPr>
              <w:pStyle w:val="TableText"/>
              <w:tabs>
                <w:tab w:val="left" w:pos="425"/>
              </w:tabs>
              <w:rPr>
                <w:b/>
              </w:rPr>
            </w:pPr>
            <w:r>
              <w:t>Log all actions</w:t>
            </w:r>
            <w:r w:rsidR="00BD15B8">
              <w:t>.</w:t>
            </w:r>
          </w:p>
        </w:tc>
      </w:tr>
    </w:tbl>
    <w:p w14:paraId="6F953738" w14:textId="77777777" w:rsidR="00F06192" w:rsidRPr="00F06192" w:rsidRDefault="00F06192" w:rsidP="00F06192"/>
    <w:p w14:paraId="6E51464B" w14:textId="77777777" w:rsidR="00F06192" w:rsidRDefault="00F06192" w:rsidP="00F06192">
      <w:pPr>
        <w:rPr>
          <w:rFonts w:ascii="Times New Roman Bold" w:hAnsi="Times New Roman Bold" w:cs="Arial"/>
          <w:sz w:val="28"/>
          <w:szCs w:val="28"/>
        </w:rPr>
      </w:pPr>
      <w:r>
        <w:br w:type="page"/>
      </w:r>
    </w:p>
    <w:p w14:paraId="3DC27411" w14:textId="4A7464F1" w:rsidR="00EB44D7" w:rsidRDefault="000A216D" w:rsidP="0098051E">
      <w:pPr>
        <w:pStyle w:val="Heading2"/>
      </w:pPr>
      <w:r>
        <w:lastRenderedPageBreak/>
        <w:t>5.2</w:t>
      </w:r>
      <w:r>
        <w:tab/>
        <w:t>Protective Relay Outages</w:t>
      </w:r>
    </w:p>
    <w:p w14:paraId="3DC27412" w14:textId="77777777" w:rsidR="00EB44D7" w:rsidRDefault="00EB44D7">
      <w:pPr>
        <w:rPr>
          <w:b/>
        </w:rPr>
      </w:pPr>
    </w:p>
    <w:p w14:paraId="3DC27413" w14:textId="77777777" w:rsidR="00EB44D7" w:rsidRDefault="000A216D" w:rsidP="005D1249">
      <w:pPr>
        <w:ind w:left="720"/>
      </w:pPr>
      <w:r>
        <w:rPr>
          <w:b/>
        </w:rPr>
        <w:t>Procedure Purpose:</w:t>
      </w:r>
      <w:r>
        <w:t xml:space="preserve">  Be aware and respond if needed to protective relay system failures when notified by a QSE or TO.</w:t>
      </w:r>
    </w:p>
    <w:p w14:paraId="3DC27414"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90"/>
        <w:gridCol w:w="1224"/>
        <w:gridCol w:w="1557"/>
        <w:gridCol w:w="1557"/>
      </w:tblGrid>
      <w:tr w:rsidR="00EB44D7" w14:paraId="3DC2741A" w14:textId="77777777">
        <w:tc>
          <w:tcPr>
            <w:tcW w:w="2628" w:type="dxa"/>
            <w:vAlign w:val="center"/>
          </w:tcPr>
          <w:p w14:paraId="3DC27415" w14:textId="77777777" w:rsidR="00EB44D7" w:rsidRDefault="000A216D">
            <w:pPr>
              <w:rPr>
                <w:b/>
                <w:lang w:val="pt-BR"/>
              </w:rPr>
            </w:pPr>
            <w:r>
              <w:rPr>
                <w:b/>
                <w:lang w:val="pt-BR"/>
              </w:rPr>
              <w:t>Protocol Reference</w:t>
            </w:r>
          </w:p>
        </w:tc>
        <w:tc>
          <w:tcPr>
            <w:tcW w:w="1890" w:type="dxa"/>
          </w:tcPr>
          <w:p w14:paraId="3DC27416" w14:textId="77777777" w:rsidR="00EB44D7" w:rsidRDefault="00EB44D7">
            <w:pPr>
              <w:rPr>
                <w:b/>
                <w:lang w:val="pt-BR"/>
              </w:rPr>
            </w:pPr>
          </w:p>
        </w:tc>
        <w:tc>
          <w:tcPr>
            <w:tcW w:w="1224" w:type="dxa"/>
          </w:tcPr>
          <w:p w14:paraId="3DC27417" w14:textId="77777777" w:rsidR="00EB44D7" w:rsidRDefault="00EB44D7">
            <w:pPr>
              <w:rPr>
                <w:b/>
                <w:lang w:val="pt-BR"/>
              </w:rPr>
            </w:pPr>
          </w:p>
        </w:tc>
        <w:tc>
          <w:tcPr>
            <w:tcW w:w="1557" w:type="dxa"/>
          </w:tcPr>
          <w:p w14:paraId="3DC27418" w14:textId="77777777" w:rsidR="00EB44D7" w:rsidRDefault="00EB44D7">
            <w:pPr>
              <w:rPr>
                <w:b/>
                <w:lang w:val="pt-BR"/>
              </w:rPr>
            </w:pPr>
          </w:p>
        </w:tc>
        <w:tc>
          <w:tcPr>
            <w:tcW w:w="1557" w:type="dxa"/>
          </w:tcPr>
          <w:p w14:paraId="3DC27419" w14:textId="77777777" w:rsidR="00EB44D7" w:rsidRDefault="00EB44D7">
            <w:pPr>
              <w:rPr>
                <w:b/>
                <w:lang w:val="pt-BR"/>
              </w:rPr>
            </w:pPr>
          </w:p>
        </w:tc>
      </w:tr>
      <w:tr w:rsidR="00EB44D7" w14:paraId="3DC27420" w14:textId="77777777">
        <w:tc>
          <w:tcPr>
            <w:tcW w:w="2628" w:type="dxa"/>
            <w:vAlign w:val="center"/>
          </w:tcPr>
          <w:p w14:paraId="3DC2741B" w14:textId="77777777" w:rsidR="00EB44D7" w:rsidRDefault="000A216D">
            <w:pPr>
              <w:rPr>
                <w:b/>
                <w:lang w:val="pt-BR"/>
              </w:rPr>
            </w:pPr>
            <w:r>
              <w:rPr>
                <w:b/>
                <w:lang w:val="pt-BR"/>
              </w:rPr>
              <w:t>Guide Reference</w:t>
            </w:r>
          </w:p>
        </w:tc>
        <w:tc>
          <w:tcPr>
            <w:tcW w:w="1890" w:type="dxa"/>
          </w:tcPr>
          <w:p w14:paraId="3DC2741C" w14:textId="77777777" w:rsidR="00EB44D7" w:rsidRDefault="000A216D">
            <w:pPr>
              <w:rPr>
                <w:b/>
                <w:lang w:val="pt-BR"/>
              </w:rPr>
            </w:pPr>
            <w:r>
              <w:rPr>
                <w:b/>
                <w:lang w:val="pt-BR"/>
              </w:rPr>
              <w:t>6.2.4</w:t>
            </w:r>
          </w:p>
        </w:tc>
        <w:tc>
          <w:tcPr>
            <w:tcW w:w="1224" w:type="dxa"/>
          </w:tcPr>
          <w:p w14:paraId="3DC2741D" w14:textId="77777777" w:rsidR="00EB44D7" w:rsidRDefault="00EB44D7">
            <w:pPr>
              <w:rPr>
                <w:b/>
                <w:lang w:val="pt-BR"/>
              </w:rPr>
            </w:pPr>
          </w:p>
        </w:tc>
        <w:tc>
          <w:tcPr>
            <w:tcW w:w="1557" w:type="dxa"/>
          </w:tcPr>
          <w:p w14:paraId="3DC2741E" w14:textId="77777777" w:rsidR="00EB44D7" w:rsidRDefault="00EB44D7">
            <w:pPr>
              <w:rPr>
                <w:b/>
                <w:lang w:val="pt-BR"/>
              </w:rPr>
            </w:pPr>
          </w:p>
        </w:tc>
        <w:tc>
          <w:tcPr>
            <w:tcW w:w="1557" w:type="dxa"/>
          </w:tcPr>
          <w:p w14:paraId="3DC2741F" w14:textId="77777777" w:rsidR="00EB44D7" w:rsidRDefault="00EB44D7">
            <w:pPr>
              <w:rPr>
                <w:b/>
                <w:lang w:val="pt-BR"/>
              </w:rPr>
            </w:pPr>
          </w:p>
        </w:tc>
      </w:tr>
      <w:tr w:rsidR="00EB44D7" w14:paraId="3DC27427" w14:textId="77777777">
        <w:tc>
          <w:tcPr>
            <w:tcW w:w="2628" w:type="dxa"/>
          </w:tcPr>
          <w:p w14:paraId="3DC27421" w14:textId="77777777" w:rsidR="00EB44D7" w:rsidRDefault="000A216D">
            <w:pPr>
              <w:rPr>
                <w:b/>
                <w:lang w:val="pt-BR"/>
              </w:rPr>
            </w:pPr>
            <w:r>
              <w:rPr>
                <w:b/>
                <w:lang w:val="pt-BR"/>
              </w:rPr>
              <w:t>NERC Standard</w:t>
            </w:r>
          </w:p>
        </w:tc>
        <w:tc>
          <w:tcPr>
            <w:tcW w:w="1890" w:type="dxa"/>
          </w:tcPr>
          <w:p w14:paraId="3DC27423" w14:textId="17568952" w:rsidR="00EB44D7" w:rsidRDefault="00EB44D7">
            <w:pPr>
              <w:rPr>
                <w:b/>
                <w:lang w:val="pt-BR"/>
              </w:rPr>
            </w:pPr>
          </w:p>
        </w:tc>
        <w:tc>
          <w:tcPr>
            <w:tcW w:w="1224" w:type="dxa"/>
          </w:tcPr>
          <w:p w14:paraId="3DC27424" w14:textId="77777777" w:rsidR="00EB44D7" w:rsidRDefault="00EB44D7">
            <w:pPr>
              <w:rPr>
                <w:b/>
                <w:lang w:val="pt-BR"/>
              </w:rPr>
            </w:pPr>
          </w:p>
        </w:tc>
        <w:tc>
          <w:tcPr>
            <w:tcW w:w="1557" w:type="dxa"/>
          </w:tcPr>
          <w:p w14:paraId="3DC27425" w14:textId="77777777" w:rsidR="00EB44D7" w:rsidRDefault="00EB44D7">
            <w:pPr>
              <w:rPr>
                <w:b/>
              </w:rPr>
            </w:pPr>
          </w:p>
        </w:tc>
        <w:tc>
          <w:tcPr>
            <w:tcW w:w="1557" w:type="dxa"/>
          </w:tcPr>
          <w:p w14:paraId="3DC27426" w14:textId="77777777" w:rsidR="00EB44D7" w:rsidRDefault="00EB44D7">
            <w:pPr>
              <w:rPr>
                <w:b/>
              </w:rPr>
            </w:pPr>
          </w:p>
        </w:tc>
      </w:tr>
    </w:tbl>
    <w:p w14:paraId="3DC2742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42C" w14:textId="77777777">
        <w:tc>
          <w:tcPr>
            <w:tcW w:w="1908" w:type="dxa"/>
          </w:tcPr>
          <w:p w14:paraId="3DC27429" w14:textId="5D8AC519" w:rsidR="0082183D" w:rsidRDefault="0082183D" w:rsidP="0082183D">
            <w:pPr>
              <w:rPr>
                <w:b/>
              </w:rPr>
            </w:pPr>
            <w:r>
              <w:rPr>
                <w:b/>
              </w:rPr>
              <w:t xml:space="preserve">Version: 2 </w:t>
            </w:r>
          </w:p>
        </w:tc>
        <w:tc>
          <w:tcPr>
            <w:tcW w:w="2250" w:type="dxa"/>
          </w:tcPr>
          <w:p w14:paraId="3DC2742A" w14:textId="4BADC08C" w:rsidR="0082183D" w:rsidRDefault="0082183D" w:rsidP="0082183D">
            <w:pPr>
              <w:rPr>
                <w:b/>
              </w:rPr>
            </w:pPr>
            <w:r>
              <w:rPr>
                <w:b/>
              </w:rPr>
              <w:t>Revision: 0</w:t>
            </w:r>
          </w:p>
        </w:tc>
        <w:tc>
          <w:tcPr>
            <w:tcW w:w="4680" w:type="dxa"/>
          </w:tcPr>
          <w:p w14:paraId="3DC2742B" w14:textId="6D940E84" w:rsidR="0082183D" w:rsidRDefault="0082183D" w:rsidP="0082183D">
            <w:pPr>
              <w:rPr>
                <w:b/>
              </w:rPr>
            </w:pPr>
            <w:r>
              <w:rPr>
                <w:b/>
              </w:rPr>
              <w:t>Effective Date:  December 5, 2025</w:t>
            </w:r>
          </w:p>
        </w:tc>
      </w:tr>
    </w:tbl>
    <w:p w14:paraId="3DC2742D" w14:textId="77777777" w:rsidR="00EB44D7" w:rsidRDefault="00EB44D7">
      <w:pPr>
        <w:rPr>
          <w:b/>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0"/>
        <w:gridCol w:w="7178"/>
      </w:tblGrid>
      <w:tr w:rsidR="00EB44D7" w14:paraId="3DC27430" w14:textId="77777777">
        <w:trPr>
          <w:trHeight w:val="576"/>
          <w:tblHeader/>
        </w:trPr>
        <w:tc>
          <w:tcPr>
            <w:tcW w:w="1750" w:type="dxa"/>
            <w:tcBorders>
              <w:top w:val="single" w:sz="4" w:space="0" w:color="auto"/>
              <w:left w:val="nil"/>
              <w:bottom w:val="double" w:sz="4" w:space="0" w:color="auto"/>
              <w:right w:val="single" w:sz="4" w:space="0" w:color="auto"/>
            </w:tcBorders>
            <w:vAlign w:val="center"/>
          </w:tcPr>
          <w:p w14:paraId="3DC2742E" w14:textId="77777777" w:rsidR="00EB44D7" w:rsidRDefault="000A216D">
            <w:pPr>
              <w:jc w:val="center"/>
              <w:rPr>
                <w:b/>
              </w:rPr>
            </w:pPr>
            <w:r>
              <w:rPr>
                <w:b/>
              </w:rPr>
              <w:t>Step</w:t>
            </w:r>
          </w:p>
        </w:tc>
        <w:tc>
          <w:tcPr>
            <w:tcW w:w="7178" w:type="dxa"/>
            <w:tcBorders>
              <w:top w:val="single" w:sz="4" w:space="0" w:color="auto"/>
              <w:left w:val="single" w:sz="4" w:space="0" w:color="auto"/>
              <w:bottom w:val="double" w:sz="4" w:space="0" w:color="auto"/>
              <w:right w:val="nil"/>
            </w:tcBorders>
            <w:vAlign w:val="center"/>
          </w:tcPr>
          <w:p w14:paraId="3DC2742F" w14:textId="77777777" w:rsidR="00EB44D7" w:rsidRDefault="000A216D">
            <w:pPr>
              <w:rPr>
                <w:b/>
              </w:rPr>
            </w:pPr>
            <w:r>
              <w:rPr>
                <w:b/>
              </w:rPr>
              <w:t>Action</w:t>
            </w:r>
          </w:p>
        </w:tc>
      </w:tr>
      <w:tr w:rsidR="00EB44D7" w14:paraId="3DC27434" w14:textId="77777777">
        <w:trPr>
          <w:trHeight w:val="576"/>
        </w:trPr>
        <w:tc>
          <w:tcPr>
            <w:tcW w:w="1750" w:type="dxa"/>
            <w:tcBorders>
              <w:top w:val="double" w:sz="4" w:space="0" w:color="auto"/>
              <w:left w:val="nil"/>
              <w:bottom w:val="single" w:sz="4" w:space="0" w:color="auto"/>
            </w:tcBorders>
            <w:vAlign w:val="center"/>
          </w:tcPr>
          <w:p w14:paraId="3DC27431" w14:textId="6034ED5E" w:rsidR="00EB44D7" w:rsidRDefault="000A216D">
            <w:pPr>
              <w:pStyle w:val="TableText"/>
              <w:jc w:val="center"/>
            </w:pPr>
            <w:r>
              <w:rPr>
                <w:b/>
              </w:rPr>
              <w:t>N</w:t>
            </w:r>
            <w:r w:rsidR="008C714C">
              <w:rPr>
                <w:b/>
              </w:rPr>
              <w:t>ote</w:t>
            </w:r>
          </w:p>
        </w:tc>
        <w:tc>
          <w:tcPr>
            <w:tcW w:w="7178" w:type="dxa"/>
            <w:tcBorders>
              <w:top w:val="double" w:sz="4" w:space="0" w:color="auto"/>
              <w:bottom w:val="single" w:sz="4" w:space="0" w:color="auto"/>
              <w:right w:val="nil"/>
            </w:tcBorders>
          </w:tcPr>
          <w:p w14:paraId="3DC27432" w14:textId="77777777" w:rsidR="00EB44D7" w:rsidRDefault="000A216D" w:rsidP="00094139">
            <w:pPr>
              <w:pStyle w:val="TableText"/>
              <w:numPr>
                <w:ilvl w:val="0"/>
                <w:numId w:val="54"/>
              </w:numPr>
            </w:pPr>
            <w:r>
              <w:t>Protective relay maintenance that ERCOT ISO has been made aware of can be found on the Outage Calendar located on the System Operations SharePoint.</w:t>
            </w:r>
          </w:p>
          <w:p w14:paraId="3DC27433" w14:textId="58E431B1" w:rsidR="00EB44D7" w:rsidRDefault="000A216D" w:rsidP="00094139">
            <w:pPr>
              <w:pStyle w:val="TableText"/>
              <w:numPr>
                <w:ilvl w:val="0"/>
                <w:numId w:val="54"/>
              </w:numPr>
            </w:pPr>
            <w:r>
              <w:t>Protective relay systems include relays, associated communications systems, voltage and current sensing devices, station batteries, and DC control circuitry.</w:t>
            </w:r>
          </w:p>
        </w:tc>
      </w:tr>
      <w:tr w:rsidR="00EB44D7" w14:paraId="3DC27441" w14:textId="77777777">
        <w:trPr>
          <w:trHeight w:val="576"/>
        </w:trPr>
        <w:tc>
          <w:tcPr>
            <w:tcW w:w="1750" w:type="dxa"/>
            <w:tcBorders>
              <w:top w:val="single" w:sz="4" w:space="0" w:color="auto"/>
              <w:left w:val="nil"/>
              <w:bottom w:val="single" w:sz="4" w:space="0" w:color="auto"/>
            </w:tcBorders>
            <w:vAlign w:val="center"/>
          </w:tcPr>
          <w:p w14:paraId="3DC27435" w14:textId="77777777" w:rsidR="00EB44D7" w:rsidRDefault="000A216D">
            <w:pPr>
              <w:jc w:val="center"/>
              <w:rPr>
                <w:b/>
              </w:rPr>
            </w:pPr>
            <w:commentRangeStart w:id="283"/>
            <w:r>
              <w:rPr>
                <w:b/>
              </w:rPr>
              <w:t>Planned</w:t>
            </w:r>
          </w:p>
          <w:p w14:paraId="3DC27436" w14:textId="77777777" w:rsidR="00EB44D7" w:rsidRDefault="000A216D">
            <w:pPr>
              <w:jc w:val="center"/>
              <w:rPr>
                <w:b/>
              </w:rPr>
            </w:pPr>
            <w:r>
              <w:rPr>
                <w:b/>
              </w:rPr>
              <w:t>Outage</w:t>
            </w:r>
          </w:p>
        </w:tc>
        <w:tc>
          <w:tcPr>
            <w:tcW w:w="7178" w:type="dxa"/>
            <w:tcBorders>
              <w:top w:val="single" w:sz="4" w:space="0" w:color="auto"/>
              <w:bottom w:val="single" w:sz="4" w:space="0" w:color="auto"/>
              <w:right w:val="nil"/>
            </w:tcBorders>
          </w:tcPr>
          <w:p w14:paraId="3DC27437" w14:textId="77777777" w:rsidR="00EB44D7" w:rsidRDefault="000A216D" w:rsidP="00094139">
            <w:pPr>
              <w:pStyle w:val="TableText"/>
              <w:rPr>
                <w:b/>
                <w:u w:val="single"/>
              </w:rPr>
            </w:pPr>
            <w:r>
              <w:rPr>
                <w:b/>
                <w:u w:val="single"/>
              </w:rPr>
              <w:t>IF:</w:t>
            </w:r>
          </w:p>
          <w:p w14:paraId="3DC27438" w14:textId="77777777" w:rsidR="00EB44D7" w:rsidRDefault="000A216D" w:rsidP="00094139">
            <w:pPr>
              <w:pStyle w:val="TableText"/>
              <w:numPr>
                <w:ilvl w:val="0"/>
                <w:numId w:val="67"/>
              </w:numPr>
              <w:rPr>
                <w:b/>
                <w:u w:val="single"/>
              </w:rPr>
            </w:pPr>
            <w:r>
              <w:t>Notified that a relay is going to be removed from service (Planned);</w:t>
            </w:r>
          </w:p>
          <w:p w14:paraId="3DC27439" w14:textId="77777777" w:rsidR="00EB44D7" w:rsidRDefault="000A216D" w:rsidP="00094139">
            <w:pPr>
              <w:pStyle w:val="TableText"/>
              <w:rPr>
                <w:b/>
                <w:u w:val="single"/>
              </w:rPr>
            </w:pPr>
            <w:r>
              <w:rPr>
                <w:b/>
                <w:u w:val="single"/>
              </w:rPr>
              <w:t>THEN:</w:t>
            </w:r>
          </w:p>
          <w:p w14:paraId="3DC2743A" w14:textId="77777777" w:rsidR="00EB44D7" w:rsidRDefault="000A216D" w:rsidP="00094139">
            <w:pPr>
              <w:numPr>
                <w:ilvl w:val="0"/>
                <w:numId w:val="67"/>
              </w:numPr>
              <w:autoSpaceDE w:val="0"/>
              <w:autoSpaceDN w:val="0"/>
              <w:adjustRightInd w:val="0"/>
            </w:pPr>
            <w:r>
              <w:t>Verify or enter information on the Outage Calendar located on the System Operations SharePoint Site,</w:t>
            </w:r>
          </w:p>
          <w:p w14:paraId="3DC2743B" w14:textId="77777777" w:rsidR="00EB44D7" w:rsidRDefault="000A216D" w:rsidP="00094139">
            <w:pPr>
              <w:numPr>
                <w:ilvl w:val="0"/>
                <w:numId w:val="67"/>
              </w:numPr>
              <w:autoSpaceDE w:val="0"/>
              <w:autoSpaceDN w:val="0"/>
              <w:adjustRightInd w:val="0"/>
            </w:pPr>
            <w:r>
              <w:t>A relay can’t be removed from service unless there are secondary/back up relays that will be functional and no system degradation will occur;</w:t>
            </w:r>
          </w:p>
          <w:p w14:paraId="3DC2743C" w14:textId="77777777" w:rsidR="00EB44D7" w:rsidRDefault="000A216D" w:rsidP="00094139">
            <w:pPr>
              <w:pStyle w:val="TableText"/>
              <w:rPr>
                <w:b/>
                <w:u w:val="single"/>
              </w:rPr>
            </w:pPr>
            <w:r>
              <w:rPr>
                <w:b/>
                <w:u w:val="single"/>
              </w:rPr>
              <w:t>IF:</w:t>
            </w:r>
          </w:p>
          <w:p w14:paraId="3DC2743D" w14:textId="77777777" w:rsidR="00EB44D7" w:rsidRDefault="000A216D" w:rsidP="00094139">
            <w:pPr>
              <w:pStyle w:val="TableText"/>
              <w:numPr>
                <w:ilvl w:val="0"/>
                <w:numId w:val="67"/>
              </w:numPr>
              <w:rPr>
                <w:b/>
                <w:u w:val="single"/>
              </w:rPr>
            </w:pPr>
            <w:r>
              <w:t>Secondary/back up relays in place;</w:t>
            </w:r>
          </w:p>
          <w:p w14:paraId="3DC2743E" w14:textId="77777777" w:rsidR="00EB44D7" w:rsidRDefault="000A216D" w:rsidP="00094139">
            <w:pPr>
              <w:pStyle w:val="TableText"/>
              <w:rPr>
                <w:b/>
                <w:u w:val="single"/>
              </w:rPr>
            </w:pPr>
            <w:r>
              <w:rPr>
                <w:b/>
                <w:u w:val="single"/>
              </w:rPr>
              <w:t>THEN:</w:t>
            </w:r>
          </w:p>
          <w:p w14:paraId="3DC2743F" w14:textId="77777777" w:rsidR="00EB44D7" w:rsidRDefault="000A216D" w:rsidP="00094139">
            <w:pPr>
              <w:pStyle w:val="TableText"/>
              <w:numPr>
                <w:ilvl w:val="0"/>
                <w:numId w:val="67"/>
              </w:numPr>
            </w:pPr>
            <w:r>
              <w:t>Notify the TO they can proceed with work.</w:t>
            </w:r>
            <w:commentRangeEnd w:id="283"/>
            <w:r w:rsidR="00516FFF">
              <w:rPr>
                <w:rStyle w:val="CommentReference"/>
              </w:rPr>
              <w:commentReference w:id="283"/>
            </w:r>
          </w:p>
          <w:p w14:paraId="3DC27440" w14:textId="77777777" w:rsidR="00EB44D7" w:rsidRDefault="00EB44D7" w:rsidP="00094139">
            <w:pPr>
              <w:pStyle w:val="TableText"/>
              <w:numPr>
                <w:ilvl w:val="0"/>
                <w:numId w:val="67"/>
              </w:numPr>
            </w:pPr>
          </w:p>
        </w:tc>
      </w:tr>
      <w:tr w:rsidR="00EB44D7" w14:paraId="3DC2744C" w14:textId="77777777">
        <w:trPr>
          <w:trHeight w:val="576"/>
        </w:trPr>
        <w:tc>
          <w:tcPr>
            <w:tcW w:w="1750" w:type="dxa"/>
            <w:tcBorders>
              <w:top w:val="single" w:sz="4" w:space="0" w:color="auto"/>
              <w:left w:val="nil"/>
              <w:bottom w:val="single" w:sz="4" w:space="0" w:color="auto"/>
            </w:tcBorders>
            <w:vAlign w:val="center"/>
          </w:tcPr>
          <w:p w14:paraId="3DC27442" w14:textId="77777777" w:rsidR="00EB44D7" w:rsidRDefault="000A216D">
            <w:pPr>
              <w:jc w:val="center"/>
              <w:rPr>
                <w:b/>
              </w:rPr>
            </w:pPr>
            <w:r>
              <w:rPr>
                <w:b/>
              </w:rPr>
              <w:t>Protective</w:t>
            </w:r>
          </w:p>
          <w:p w14:paraId="3DC27443" w14:textId="77777777" w:rsidR="00EB44D7" w:rsidRDefault="000A216D">
            <w:pPr>
              <w:jc w:val="center"/>
              <w:rPr>
                <w:b/>
              </w:rPr>
            </w:pPr>
            <w:r>
              <w:rPr>
                <w:b/>
              </w:rPr>
              <w:t>Relay</w:t>
            </w:r>
          </w:p>
          <w:p w14:paraId="3DC27444" w14:textId="77777777" w:rsidR="00EB44D7" w:rsidRDefault="000A216D">
            <w:pPr>
              <w:jc w:val="center"/>
              <w:rPr>
                <w:b/>
              </w:rPr>
            </w:pPr>
            <w:r>
              <w:rPr>
                <w:b/>
              </w:rPr>
              <w:t>or</w:t>
            </w:r>
          </w:p>
          <w:p w14:paraId="3DC27445" w14:textId="77777777" w:rsidR="00EB44D7" w:rsidRDefault="000A216D">
            <w:pPr>
              <w:jc w:val="center"/>
              <w:rPr>
                <w:b/>
              </w:rPr>
            </w:pPr>
            <w:r>
              <w:rPr>
                <w:b/>
              </w:rPr>
              <w:t>Equipment</w:t>
            </w:r>
          </w:p>
          <w:p w14:paraId="3DC27446" w14:textId="77777777" w:rsidR="00EB44D7" w:rsidRDefault="000A216D">
            <w:pPr>
              <w:pStyle w:val="TableText"/>
              <w:jc w:val="center"/>
              <w:rPr>
                <w:b/>
              </w:rPr>
            </w:pPr>
            <w:r>
              <w:rPr>
                <w:b/>
              </w:rPr>
              <w:t>Failure</w:t>
            </w:r>
          </w:p>
        </w:tc>
        <w:tc>
          <w:tcPr>
            <w:tcW w:w="7178" w:type="dxa"/>
            <w:tcBorders>
              <w:top w:val="single" w:sz="4" w:space="0" w:color="auto"/>
              <w:bottom w:val="single" w:sz="4" w:space="0" w:color="auto"/>
              <w:right w:val="nil"/>
            </w:tcBorders>
            <w:vAlign w:val="center"/>
          </w:tcPr>
          <w:p w14:paraId="3DC27447" w14:textId="77777777" w:rsidR="00EB44D7" w:rsidRDefault="000A216D">
            <w:pPr>
              <w:autoSpaceDE w:val="0"/>
              <w:autoSpaceDN w:val="0"/>
              <w:adjustRightInd w:val="0"/>
            </w:pPr>
            <w:r>
              <w:t>When notified by a QSE or TO that a protective relay or equipment failure reduces system reliability:</w:t>
            </w:r>
          </w:p>
          <w:p w14:paraId="3DC27448" w14:textId="77777777" w:rsidR="00EB44D7" w:rsidRDefault="000A216D">
            <w:pPr>
              <w:numPr>
                <w:ilvl w:val="0"/>
                <w:numId w:val="18"/>
              </w:numPr>
              <w:autoSpaceDE w:val="0"/>
              <w:autoSpaceDN w:val="0"/>
              <w:adjustRightInd w:val="0"/>
            </w:pPr>
            <w:r>
              <w:t>Ask the QSE or TO how it reduces system reliability and what corrective actions have been taken,</w:t>
            </w:r>
          </w:p>
          <w:p w14:paraId="3DC27449" w14:textId="77777777" w:rsidR="00EB44D7" w:rsidRDefault="000A216D">
            <w:pPr>
              <w:numPr>
                <w:ilvl w:val="0"/>
                <w:numId w:val="18"/>
              </w:numPr>
              <w:autoSpaceDE w:val="0"/>
              <w:autoSpaceDN w:val="0"/>
              <w:adjustRightInd w:val="0"/>
            </w:pPr>
            <w:r>
              <w:t>Ask the QSE or TO if notifications have been made to any other affected TOs,</w:t>
            </w:r>
          </w:p>
          <w:p w14:paraId="3DC2744A" w14:textId="550DDE75" w:rsidR="00EB44D7" w:rsidRDefault="000A216D">
            <w:pPr>
              <w:numPr>
                <w:ilvl w:val="0"/>
                <w:numId w:val="18"/>
              </w:numPr>
              <w:autoSpaceDE w:val="0"/>
              <w:autoSpaceDN w:val="0"/>
              <w:adjustRightInd w:val="0"/>
            </w:pPr>
            <w:r>
              <w:t>Notify the Operations Support Engineer to verify that system reliability has been affected.  If so, a corrective action must be taken within 30 minutes.  Corrective action could include re-dispatching as studies dictate, possible reconfiguration, or firm Load shed,</w:t>
            </w:r>
          </w:p>
          <w:p w14:paraId="3DC2744B" w14:textId="77777777" w:rsidR="00EB44D7" w:rsidRDefault="000A216D">
            <w:pPr>
              <w:numPr>
                <w:ilvl w:val="0"/>
                <w:numId w:val="18"/>
              </w:numPr>
              <w:autoSpaceDE w:val="0"/>
              <w:autoSpaceDN w:val="0"/>
              <w:adjustRightInd w:val="0"/>
              <w:rPr>
                <w:b/>
                <w:u w:val="single"/>
              </w:rPr>
            </w:pPr>
            <w:r>
              <w:t>Determine if other TOs are affected by this failure and make notification by phone.</w:t>
            </w:r>
          </w:p>
        </w:tc>
      </w:tr>
      <w:tr w:rsidR="00EB44D7" w14:paraId="3DC27457" w14:textId="77777777">
        <w:trPr>
          <w:trHeight w:val="576"/>
        </w:trPr>
        <w:tc>
          <w:tcPr>
            <w:tcW w:w="1750" w:type="dxa"/>
            <w:tcBorders>
              <w:top w:val="single" w:sz="4" w:space="0" w:color="auto"/>
              <w:left w:val="nil"/>
              <w:bottom w:val="single" w:sz="4" w:space="0" w:color="auto"/>
            </w:tcBorders>
            <w:vAlign w:val="center"/>
          </w:tcPr>
          <w:p w14:paraId="3DC2744D" w14:textId="77777777" w:rsidR="00EB44D7" w:rsidRDefault="000A216D">
            <w:pPr>
              <w:jc w:val="center"/>
              <w:rPr>
                <w:b/>
              </w:rPr>
            </w:pPr>
            <w:r>
              <w:rPr>
                <w:b/>
              </w:rPr>
              <w:t>Forced</w:t>
            </w:r>
          </w:p>
          <w:p w14:paraId="3DC2744E" w14:textId="77777777" w:rsidR="00EB44D7" w:rsidRDefault="000A216D">
            <w:pPr>
              <w:pStyle w:val="TableText"/>
              <w:jc w:val="center"/>
              <w:rPr>
                <w:b/>
              </w:rPr>
            </w:pPr>
            <w:r>
              <w:rPr>
                <w:b/>
              </w:rPr>
              <w:t>Outage</w:t>
            </w:r>
          </w:p>
        </w:tc>
        <w:tc>
          <w:tcPr>
            <w:tcW w:w="7178" w:type="dxa"/>
            <w:tcBorders>
              <w:top w:val="single" w:sz="4" w:space="0" w:color="auto"/>
              <w:bottom w:val="single" w:sz="4" w:space="0" w:color="auto"/>
              <w:right w:val="nil"/>
            </w:tcBorders>
          </w:tcPr>
          <w:p w14:paraId="3DC2744F" w14:textId="77777777" w:rsidR="00EB44D7" w:rsidRDefault="000A216D">
            <w:pPr>
              <w:pStyle w:val="TableText"/>
              <w:jc w:val="both"/>
              <w:rPr>
                <w:b/>
                <w:u w:val="single"/>
              </w:rPr>
            </w:pPr>
            <w:r>
              <w:rPr>
                <w:b/>
                <w:u w:val="single"/>
              </w:rPr>
              <w:t>IF:</w:t>
            </w:r>
          </w:p>
          <w:p w14:paraId="3DC27450" w14:textId="77777777" w:rsidR="00EB44D7" w:rsidRDefault="000A216D" w:rsidP="00B23CDD">
            <w:pPr>
              <w:pStyle w:val="TableText"/>
              <w:numPr>
                <w:ilvl w:val="0"/>
                <w:numId w:val="67"/>
              </w:numPr>
              <w:jc w:val="both"/>
              <w:rPr>
                <w:b/>
                <w:u w:val="single"/>
              </w:rPr>
            </w:pPr>
            <w:r>
              <w:lastRenderedPageBreak/>
              <w:t>Notified that a primary relay has been removed from service (forced);</w:t>
            </w:r>
          </w:p>
          <w:p w14:paraId="3DC27451" w14:textId="77777777" w:rsidR="00EB44D7" w:rsidRDefault="000A216D">
            <w:pPr>
              <w:pStyle w:val="TableText"/>
              <w:jc w:val="both"/>
              <w:rPr>
                <w:b/>
                <w:u w:val="single"/>
              </w:rPr>
            </w:pPr>
            <w:r>
              <w:rPr>
                <w:b/>
                <w:u w:val="single"/>
              </w:rPr>
              <w:t>THEN:</w:t>
            </w:r>
          </w:p>
          <w:p w14:paraId="3DC27452" w14:textId="77777777" w:rsidR="00EB44D7" w:rsidRDefault="000A216D" w:rsidP="00B23CDD">
            <w:pPr>
              <w:numPr>
                <w:ilvl w:val="0"/>
                <w:numId w:val="67"/>
              </w:numPr>
              <w:autoSpaceDE w:val="0"/>
              <w:autoSpaceDN w:val="0"/>
              <w:adjustRightInd w:val="0"/>
            </w:pPr>
            <w:r>
              <w:t>Ask if the secondary/back up relay is functional;</w:t>
            </w:r>
          </w:p>
          <w:p w14:paraId="3DC27453" w14:textId="77777777" w:rsidR="00EB44D7" w:rsidRDefault="000A216D">
            <w:pPr>
              <w:pStyle w:val="TableText"/>
              <w:jc w:val="both"/>
              <w:rPr>
                <w:b/>
                <w:u w:val="single"/>
              </w:rPr>
            </w:pPr>
            <w:r>
              <w:rPr>
                <w:b/>
                <w:u w:val="single"/>
              </w:rPr>
              <w:t>IF:</w:t>
            </w:r>
          </w:p>
          <w:p w14:paraId="3DC27454" w14:textId="77777777" w:rsidR="00EB44D7" w:rsidRDefault="000A216D" w:rsidP="00B23CDD">
            <w:pPr>
              <w:pStyle w:val="TableText"/>
              <w:numPr>
                <w:ilvl w:val="0"/>
                <w:numId w:val="67"/>
              </w:numPr>
              <w:jc w:val="both"/>
              <w:rPr>
                <w:b/>
                <w:u w:val="single"/>
              </w:rPr>
            </w:pPr>
            <w:r>
              <w:t>There is no secondary/back up relay;</w:t>
            </w:r>
          </w:p>
          <w:p w14:paraId="3DC27455" w14:textId="77777777" w:rsidR="00EB44D7" w:rsidRDefault="000A216D">
            <w:pPr>
              <w:pStyle w:val="TableText"/>
              <w:jc w:val="both"/>
              <w:rPr>
                <w:b/>
                <w:u w:val="single"/>
              </w:rPr>
            </w:pPr>
            <w:r>
              <w:rPr>
                <w:b/>
                <w:u w:val="single"/>
              </w:rPr>
              <w:t>THEN:</w:t>
            </w:r>
          </w:p>
          <w:p w14:paraId="3DC27456" w14:textId="77777777" w:rsidR="00EB44D7" w:rsidRDefault="000A216D" w:rsidP="00B23CDD">
            <w:pPr>
              <w:numPr>
                <w:ilvl w:val="0"/>
                <w:numId w:val="67"/>
              </w:numPr>
              <w:autoSpaceDE w:val="0"/>
              <w:autoSpaceDN w:val="0"/>
              <w:adjustRightInd w:val="0"/>
            </w:pPr>
            <w:r>
              <w:t>The equipment will need to be removed from service since it is no longer protected.</w:t>
            </w:r>
          </w:p>
        </w:tc>
      </w:tr>
      <w:tr w:rsidR="00EB44D7" w14:paraId="3DC2745A" w14:textId="77777777">
        <w:trPr>
          <w:trHeight w:val="576"/>
        </w:trPr>
        <w:tc>
          <w:tcPr>
            <w:tcW w:w="1750" w:type="dxa"/>
            <w:tcBorders>
              <w:top w:val="single" w:sz="4" w:space="0" w:color="auto"/>
              <w:left w:val="nil"/>
              <w:bottom w:val="double" w:sz="4" w:space="0" w:color="auto"/>
            </w:tcBorders>
            <w:vAlign w:val="center"/>
          </w:tcPr>
          <w:p w14:paraId="3DC27458" w14:textId="0C74D0A5" w:rsidR="00EB44D7" w:rsidRDefault="000A216D">
            <w:pPr>
              <w:jc w:val="center"/>
              <w:rPr>
                <w:b/>
              </w:rPr>
            </w:pPr>
            <w:r>
              <w:rPr>
                <w:b/>
              </w:rPr>
              <w:lastRenderedPageBreak/>
              <w:t>L</w:t>
            </w:r>
            <w:r w:rsidR="008C714C">
              <w:rPr>
                <w:b/>
              </w:rPr>
              <w:t>og</w:t>
            </w:r>
          </w:p>
        </w:tc>
        <w:tc>
          <w:tcPr>
            <w:tcW w:w="7178" w:type="dxa"/>
            <w:tcBorders>
              <w:top w:val="single" w:sz="4" w:space="0" w:color="auto"/>
              <w:bottom w:val="double" w:sz="4" w:space="0" w:color="auto"/>
              <w:right w:val="nil"/>
            </w:tcBorders>
          </w:tcPr>
          <w:p w14:paraId="3DC27459" w14:textId="77777777" w:rsidR="00EB44D7" w:rsidRDefault="000A216D">
            <w:pPr>
              <w:pStyle w:val="TableText"/>
              <w:rPr>
                <w:b/>
                <w:u w:val="single"/>
              </w:rPr>
            </w:pPr>
            <w:r>
              <w:t>Log all actions.</w:t>
            </w:r>
          </w:p>
        </w:tc>
      </w:tr>
    </w:tbl>
    <w:p w14:paraId="3DC2745B" w14:textId="77777777" w:rsidR="00EB44D7" w:rsidRDefault="00EB44D7">
      <w:pPr>
        <w:sectPr w:rsidR="00EB44D7">
          <w:pgSz w:w="12240" w:h="15840" w:code="1"/>
          <w:pgMar w:top="1008" w:right="1800" w:bottom="1008" w:left="1440" w:header="720" w:footer="720" w:gutter="0"/>
          <w:cols w:space="720"/>
          <w:titlePg/>
          <w:docGrid w:linePitch="360"/>
        </w:sectPr>
      </w:pPr>
    </w:p>
    <w:p w14:paraId="3DC2745C" w14:textId="77777777" w:rsidR="00EB44D7" w:rsidRDefault="000A216D" w:rsidP="00A7220C">
      <w:pPr>
        <w:pStyle w:val="Heading1"/>
      </w:pPr>
      <w:bookmarkStart w:id="284" w:name="_5._General_Voltage"/>
      <w:bookmarkEnd w:id="284"/>
      <w:r>
        <w:lastRenderedPageBreak/>
        <w:t>6.</w:t>
      </w:r>
      <w:r>
        <w:tab/>
        <w:t>General Voltage Guidelines</w:t>
      </w:r>
    </w:p>
    <w:p w14:paraId="3DC2745D" w14:textId="77777777" w:rsidR="00EB44D7" w:rsidRDefault="00EB44D7"/>
    <w:p w14:paraId="3DC2745E" w14:textId="77777777" w:rsidR="00EB44D7" w:rsidRDefault="000A216D" w:rsidP="0098051E">
      <w:pPr>
        <w:pStyle w:val="Heading2"/>
      </w:pPr>
      <w:bookmarkStart w:id="285" w:name="_5.1_Voltage_Control"/>
      <w:bookmarkEnd w:id="285"/>
      <w:r>
        <w:t>6.1</w:t>
      </w:r>
      <w:r>
        <w:tab/>
        <w:t>Voltage Control</w:t>
      </w:r>
    </w:p>
    <w:p w14:paraId="3DC2745F" w14:textId="77777777" w:rsidR="00EB44D7" w:rsidRDefault="00EB44D7">
      <w:pPr>
        <w:rPr>
          <w:b/>
        </w:rPr>
      </w:pPr>
    </w:p>
    <w:p w14:paraId="3DC27460" w14:textId="77777777" w:rsidR="00EB44D7" w:rsidRDefault="000A216D" w:rsidP="005D1249">
      <w:pPr>
        <w:ind w:left="720"/>
      </w:pPr>
      <w:r>
        <w:rPr>
          <w:b/>
        </w:rPr>
        <w:t xml:space="preserve">Procedure Purpose:  </w:t>
      </w:r>
      <w:r>
        <w:t>Ensure adequate voltage levels are maintained throughout the ERCOT grid to prevent a potential voltage collapse.</w:t>
      </w:r>
    </w:p>
    <w:p w14:paraId="3DC27461" w14:textId="77777777" w:rsidR="00EB44D7" w:rsidRDefault="00EB44D7">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0"/>
        <w:gridCol w:w="1620"/>
        <w:gridCol w:w="1620"/>
        <w:gridCol w:w="1350"/>
        <w:gridCol w:w="2250"/>
      </w:tblGrid>
      <w:tr w:rsidR="001F731E" w14:paraId="3DC27468" w14:textId="77777777" w:rsidTr="00E3760A">
        <w:tc>
          <w:tcPr>
            <w:tcW w:w="2250" w:type="dxa"/>
            <w:vAlign w:val="center"/>
          </w:tcPr>
          <w:p w14:paraId="3DC27462" w14:textId="77777777" w:rsidR="001F731E" w:rsidRDefault="001F731E" w:rsidP="001F731E">
            <w:pPr>
              <w:rPr>
                <w:b/>
                <w:lang w:val="pt-BR"/>
              </w:rPr>
            </w:pPr>
            <w:r>
              <w:rPr>
                <w:b/>
                <w:lang w:val="pt-BR"/>
              </w:rPr>
              <w:t>Protocol Reference</w:t>
            </w:r>
          </w:p>
          <w:p w14:paraId="3DC27463" w14:textId="77777777" w:rsidR="001F731E" w:rsidRDefault="001F731E" w:rsidP="001F731E">
            <w:pPr>
              <w:rPr>
                <w:b/>
                <w:lang w:val="pt-BR"/>
              </w:rPr>
            </w:pPr>
          </w:p>
        </w:tc>
        <w:tc>
          <w:tcPr>
            <w:tcW w:w="1620" w:type="dxa"/>
          </w:tcPr>
          <w:p w14:paraId="3DC27464" w14:textId="77777777" w:rsidR="001F731E" w:rsidRDefault="001F731E" w:rsidP="001F731E">
            <w:pPr>
              <w:rPr>
                <w:b/>
                <w:lang w:val="pt-BR"/>
              </w:rPr>
            </w:pPr>
            <w:r>
              <w:rPr>
                <w:b/>
                <w:lang w:val="pt-BR"/>
              </w:rPr>
              <w:t>3.15.1(3)</w:t>
            </w:r>
          </w:p>
        </w:tc>
        <w:tc>
          <w:tcPr>
            <w:tcW w:w="1620" w:type="dxa"/>
          </w:tcPr>
          <w:p w14:paraId="3DC27465" w14:textId="41556285" w:rsidR="001F731E" w:rsidRDefault="001F731E" w:rsidP="001F731E">
            <w:pPr>
              <w:rPr>
                <w:b/>
                <w:lang w:val="pt-BR"/>
              </w:rPr>
            </w:pPr>
            <w:r>
              <w:rPr>
                <w:b/>
                <w:lang w:val="pt-BR"/>
              </w:rPr>
              <w:t>6.5.7.1.10(3)(h)</w:t>
            </w:r>
          </w:p>
        </w:tc>
        <w:tc>
          <w:tcPr>
            <w:tcW w:w="1350" w:type="dxa"/>
          </w:tcPr>
          <w:p w14:paraId="3DC27466" w14:textId="47C1A22F" w:rsidR="001F731E" w:rsidRDefault="001F731E" w:rsidP="001F731E">
            <w:pPr>
              <w:rPr>
                <w:b/>
                <w:lang w:val="pt-BR"/>
              </w:rPr>
            </w:pPr>
            <w:r>
              <w:rPr>
                <w:b/>
                <w:lang w:val="pt-BR"/>
              </w:rPr>
              <w:t xml:space="preserve">6.5.7.7(2) </w:t>
            </w:r>
          </w:p>
        </w:tc>
        <w:tc>
          <w:tcPr>
            <w:tcW w:w="2250" w:type="dxa"/>
          </w:tcPr>
          <w:p w14:paraId="3DC27467" w14:textId="0C96724F" w:rsidR="001F731E" w:rsidRDefault="001F731E" w:rsidP="001F731E">
            <w:pPr>
              <w:rPr>
                <w:b/>
                <w:lang w:val="pt-BR"/>
              </w:rPr>
            </w:pPr>
            <w:r>
              <w:rPr>
                <w:b/>
                <w:lang w:val="pt-BR"/>
              </w:rPr>
              <w:t>6.5.7.7(6)</w:t>
            </w:r>
          </w:p>
        </w:tc>
      </w:tr>
      <w:tr w:rsidR="00EB44D7" w14:paraId="3DC27474" w14:textId="77777777" w:rsidTr="00E3760A">
        <w:tc>
          <w:tcPr>
            <w:tcW w:w="2250" w:type="dxa"/>
            <w:vMerge w:val="restart"/>
            <w:vAlign w:val="center"/>
          </w:tcPr>
          <w:p w14:paraId="3DC2746F" w14:textId="77777777" w:rsidR="00EB44D7" w:rsidRDefault="000A216D">
            <w:pPr>
              <w:rPr>
                <w:b/>
                <w:lang w:val="pt-BR"/>
              </w:rPr>
            </w:pPr>
            <w:r>
              <w:rPr>
                <w:b/>
                <w:lang w:val="pt-BR"/>
              </w:rPr>
              <w:t>Guide Reference</w:t>
            </w:r>
          </w:p>
        </w:tc>
        <w:tc>
          <w:tcPr>
            <w:tcW w:w="1620" w:type="dxa"/>
          </w:tcPr>
          <w:p w14:paraId="3DC27470" w14:textId="77777777" w:rsidR="00EB44D7" w:rsidRDefault="000A216D">
            <w:pPr>
              <w:rPr>
                <w:b/>
                <w:lang w:val="pt-BR"/>
              </w:rPr>
            </w:pPr>
            <w:r>
              <w:rPr>
                <w:b/>
                <w:lang w:val="pt-BR"/>
              </w:rPr>
              <w:t>2.2.5(1)</w:t>
            </w:r>
          </w:p>
        </w:tc>
        <w:tc>
          <w:tcPr>
            <w:tcW w:w="1620" w:type="dxa"/>
          </w:tcPr>
          <w:p w14:paraId="3DC27471" w14:textId="77777777" w:rsidR="00EB44D7" w:rsidRDefault="000A216D">
            <w:pPr>
              <w:rPr>
                <w:b/>
                <w:lang w:val="pt-BR"/>
              </w:rPr>
            </w:pPr>
            <w:r>
              <w:rPr>
                <w:b/>
                <w:lang w:val="pt-BR"/>
              </w:rPr>
              <w:t>2.2.6(2)</w:t>
            </w:r>
          </w:p>
        </w:tc>
        <w:tc>
          <w:tcPr>
            <w:tcW w:w="1350" w:type="dxa"/>
          </w:tcPr>
          <w:p w14:paraId="3DC27472" w14:textId="77777777" w:rsidR="00EB44D7" w:rsidRDefault="000A216D">
            <w:pPr>
              <w:rPr>
                <w:b/>
                <w:lang w:val="pt-BR"/>
              </w:rPr>
            </w:pPr>
            <w:r>
              <w:rPr>
                <w:b/>
                <w:lang w:val="pt-BR"/>
              </w:rPr>
              <w:t>2.2.10</w:t>
            </w:r>
          </w:p>
        </w:tc>
        <w:tc>
          <w:tcPr>
            <w:tcW w:w="2250" w:type="dxa"/>
          </w:tcPr>
          <w:p w14:paraId="3DC27473" w14:textId="77777777" w:rsidR="00EB44D7" w:rsidRDefault="000A216D">
            <w:pPr>
              <w:rPr>
                <w:b/>
                <w:lang w:val="pt-BR"/>
              </w:rPr>
            </w:pPr>
            <w:r>
              <w:rPr>
                <w:b/>
                <w:lang w:val="pt-BR"/>
              </w:rPr>
              <w:t>2.7.2</w:t>
            </w:r>
          </w:p>
        </w:tc>
      </w:tr>
      <w:tr w:rsidR="00EB44D7" w14:paraId="3DC2747A" w14:textId="77777777" w:rsidTr="00E3760A">
        <w:tc>
          <w:tcPr>
            <w:tcW w:w="2250" w:type="dxa"/>
            <w:vMerge/>
            <w:vAlign w:val="center"/>
          </w:tcPr>
          <w:p w14:paraId="3DC27475" w14:textId="77777777" w:rsidR="00EB44D7" w:rsidRDefault="00EB44D7">
            <w:pPr>
              <w:rPr>
                <w:b/>
                <w:lang w:val="pt-BR"/>
              </w:rPr>
            </w:pPr>
          </w:p>
        </w:tc>
        <w:tc>
          <w:tcPr>
            <w:tcW w:w="1620" w:type="dxa"/>
          </w:tcPr>
          <w:p w14:paraId="3DC27476" w14:textId="77777777" w:rsidR="00EB44D7" w:rsidRDefault="000A216D">
            <w:pPr>
              <w:rPr>
                <w:b/>
                <w:lang w:val="pt-BR"/>
              </w:rPr>
            </w:pPr>
            <w:r>
              <w:rPr>
                <w:b/>
                <w:lang w:val="pt-BR"/>
              </w:rPr>
              <w:t>2.7.3</w:t>
            </w:r>
          </w:p>
        </w:tc>
        <w:tc>
          <w:tcPr>
            <w:tcW w:w="1620" w:type="dxa"/>
          </w:tcPr>
          <w:p w14:paraId="3DC27477" w14:textId="77777777" w:rsidR="00EB44D7" w:rsidRDefault="000A216D">
            <w:pPr>
              <w:rPr>
                <w:b/>
                <w:lang w:val="pt-BR"/>
              </w:rPr>
            </w:pPr>
            <w:r>
              <w:rPr>
                <w:b/>
                <w:lang w:val="pt-BR"/>
              </w:rPr>
              <w:t>2.7.4</w:t>
            </w:r>
          </w:p>
        </w:tc>
        <w:tc>
          <w:tcPr>
            <w:tcW w:w="1350" w:type="dxa"/>
          </w:tcPr>
          <w:p w14:paraId="3DC27478" w14:textId="77777777" w:rsidR="00EB44D7" w:rsidRDefault="00EB44D7">
            <w:pPr>
              <w:rPr>
                <w:b/>
                <w:lang w:val="pt-BR"/>
              </w:rPr>
            </w:pPr>
          </w:p>
        </w:tc>
        <w:tc>
          <w:tcPr>
            <w:tcW w:w="2250" w:type="dxa"/>
          </w:tcPr>
          <w:p w14:paraId="3DC27479" w14:textId="77777777" w:rsidR="00EB44D7" w:rsidRDefault="00EB44D7">
            <w:pPr>
              <w:rPr>
                <w:b/>
                <w:lang w:val="pt-BR"/>
              </w:rPr>
            </w:pPr>
          </w:p>
        </w:tc>
      </w:tr>
      <w:tr w:rsidR="00EB44D7" w14:paraId="3DC27485" w14:textId="77777777" w:rsidTr="00E3760A">
        <w:tc>
          <w:tcPr>
            <w:tcW w:w="2250" w:type="dxa"/>
            <w:vMerge w:val="restart"/>
            <w:vAlign w:val="center"/>
          </w:tcPr>
          <w:p w14:paraId="3DC2747B" w14:textId="77777777" w:rsidR="00EB44D7" w:rsidRDefault="000A216D">
            <w:pPr>
              <w:rPr>
                <w:b/>
                <w:lang w:val="pt-BR"/>
              </w:rPr>
            </w:pPr>
            <w:r>
              <w:rPr>
                <w:b/>
                <w:lang w:val="pt-BR"/>
              </w:rPr>
              <w:t>NERC Standand</w:t>
            </w:r>
          </w:p>
          <w:p w14:paraId="3DC2747C" w14:textId="77777777" w:rsidR="00EB44D7" w:rsidRDefault="00EB44D7">
            <w:pPr>
              <w:rPr>
                <w:b/>
                <w:lang w:val="pt-BR"/>
              </w:rPr>
            </w:pPr>
          </w:p>
        </w:tc>
        <w:tc>
          <w:tcPr>
            <w:tcW w:w="1620" w:type="dxa"/>
          </w:tcPr>
          <w:p w14:paraId="3DC2747D" w14:textId="77777777" w:rsidR="00EB44D7" w:rsidRDefault="000A216D">
            <w:pPr>
              <w:rPr>
                <w:b/>
                <w:lang w:val="pt-BR"/>
              </w:rPr>
            </w:pPr>
            <w:r>
              <w:rPr>
                <w:b/>
                <w:lang w:val="pt-BR"/>
              </w:rPr>
              <w:t>IRO-001-4</w:t>
            </w:r>
          </w:p>
          <w:p w14:paraId="3DC2747E" w14:textId="77777777" w:rsidR="00EB44D7" w:rsidRDefault="000A216D">
            <w:pPr>
              <w:rPr>
                <w:b/>
                <w:lang w:val="pt-BR"/>
              </w:rPr>
            </w:pPr>
            <w:r>
              <w:rPr>
                <w:b/>
                <w:lang w:val="pt-BR"/>
              </w:rPr>
              <w:t>R1</w:t>
            </w:r>
          </w:p>
        </w:tc>
        <w:tc>
          <w:tcPr>
            <w:tcW w:w="1620" w:type="dxa"/>
          </w:tcPr>
          <w:p w14:paraId="3DC2747F" w14:textId="38F87629" w:rsidR="00EB44D7" w:rsidRDefault="000A216D">
            <w:pPr>
              <w:rPr>
                <w:b/>
              </w:rPr>
            </w:pPr>
            <w:r>
              <w:rPr>
                <w:b/>
              </w:rPr>
              <w:t>IRO-002-</w:t>
            </w:r>
            <w:r w:rsidR="00632333">
              <w:rPr>
                <w:b/>
              </w:rPr>
              <w:t>7</w:t>
            </w:r>
          </w:p>
          <w:p w14:paraId="3DC27480" w14:textId="77777777" w:rsidR="00EB44D7" w:rsidRDefault="000A216D">
            <w:pPr>
              <w:rPr>
                <w:b/>
                <w:lang w:val="pt-BR"/>
              </w:rPr>
            </w:pPr>
            <w:r>
              <w:rPr>
                <w:b/>
              </w:rPr>
              <w:t>R5</w:t>
            </w:r>
          </w:p>
        </w:tc>
        <w:tc>
          <w:tcPr>
            <w:tcW w:w="1350" w:type="dxa"/>
          </w:tcPr>
          <w:p w14:paraId="3DC27481" w14:textId="420F52F7" w:rsidR="00EB44D7" w:rsidRDefault="000A216D">
            <w:pPr>
              <w:rPr>
                <w:b/>
                <w:lang w:val="pt-BR"/>
              </w:rPr>
            </w:pPr>
            <w:r>
              <w:rPr>
                <w:b/>
                <w:lang w:val="pt-BR"/>
              </w:rPr>
              <w:t>IRO-008-</w:t>
            </w:r>
            <w:r w:rsidR="00463B4E">
              <w:rPr>
                <w:b/>
                <w:lang w:val="pt-BR"/>
              </w:rPr>
              <w:t>3</w:t>
            </w:r>
          </w:p>
          <w:p w14:paraId="3DC27482" w14:textId="5D4288B9" w:rsidR="00EB44D7" w:rsidRDefault="000A216D">
            <w:pPr>
              <w:rPr>
                <w:b/>
              </w:rPr>
            </w:pPr>
            <w:r>
              <w:rPr>
                <w:b/>
                <w:lang w:val="pt-BR"/>
              </w:rPr>
              <w:t>R5, R6</w:t>
            </w:r>
          </w:p>
        </w:tc>
        <w:tc>
          <w:tcPr>
            <w:tcW w:w="2250" w:type="dxa"/>
          </w:tcPr>
          <w:p w14:paraId="3DC27483" w14:textId="32C03432" w:rsidR="00EB44D7" w:rsidRDefault="000A216D">
            <w:pPr>
              <w:rPr>
                <w:b/>
                <w:lang w:val="pt-BR"/>
              </w:rPr>
            </w:pPr>
            <w:r>
              <w:rPr>
                <w:b/>
                <w:lang w:val="pt-BR"/>
              </w:rPr>
              <w:t>NUC-001-</w:t>
            </w:r>
            <w:r w:rsidR="00632333">
              <w:rPr>
                <w:b/>
                <w:lang w:val="pt-BR"/>
              </w:rPr>
              <w:t>4</w:t>
            </w:r>
          </w:p>
          <w:p w14:paraId="3DC27484" w14:textId="3A292CA0" w:rsidR="00EB44D7" w:rsidRDefault="000A216D">
            <w:pPr>
              <w:rPr>
                <w:b/>
              </w:rPr>
            </w:pPr>
            <w:r>
              <w:rPr>
                <w:b/>
                <w:lang w:val="pt-BR"/>
              </w:rPr>
              <w:t xml:space="preserve">R4, R4.1, R4.2, </w:t>
            </w:r>
            <w:r w:rsidR="00B165BB">
              <w:rPr>
                <w:b/>
                <w:lang w:val="pt-BR"/>
              </w:rPr>
              <w:t xml:space="preserve">R9, </w:t>
            </w:r>
            <w:r>
              <w:rPr>
                <w:b/>
                <w:lang w:val="pt-BR"/>
              </w:rPr>
              <w:t xml:space="preserve">R9.2, R9.2.1, R9.4, </w:t>
            </w:r>
            <w:r w:rsidR="00D5049E">
              <w:rPr>
                <w:b/>
              </w:rPr>
              <w:t xml:space="preserve"> </w:t>
            </w:r>
            <w:r>
              <w:rPr>
                <w:b/>
                <w:lang w:val="pt-BR"/>
              </w:rPr>
              <w:t>R9.4.2</w:t>
            </w:r>
          </w:p>
        </w:tc>
      </w:tr>
      <w:tr w:rsidR="00CB0BB7" w14:paraId="3DC2748E" w14:textId="77777777" w:rsidTr="00E3760A">
        <w:tc>
          <w:tcPr>
            <w:tcW w:w="2250" w:type="dxa"/>
            <w:vMerge/>
          </w:tcPr>
          <w:p w14:paraId="3DC27486" w14:textId="77777777" w:rsidR="00CB0BB7" w:rsidRDefault="00CB0BB7" w:rsidP="00CB0BB7">
            <w:pPr>
              <w:rPr>
                <w:b/>
                <w:lang w:val="pt-BR"/>
              </w:rPr>
            </w:pPr>
          </w:p>
        </w:tc>
        <w:tc>
          <w:tcPr>
            <w:tcW w:w="1620" w:type="dxa"/>
          </w:tcPr>
          <w:p w14:paraId="1B76933F" w14:textId="7452E359" w:rsidR="00CB0BB7" w:rsidRDefault="00CB0BB7" w:rsidP="00CB0BB7">
            <w:pPr>
              <w:rPr>
                <w:b/>
              </w:rPr>
            </w:pPr>
            <w:r>
              <w:rPr>
                <w:b/>
              </w:rPr>
              <w:t>TOP-001-</w:t>
            </w:r>
            <w:r w:rsidR="00577629">
              <w:rPr>
                <w:b/>
              </w:rPr>
              <w:t>6</w:t>
            </w:r>
          </w:p>
          <w:p w14:paraId="3DC27488" w14:textId="1814BC79" w:rsidR="00CB0BB7" w:rsidRDefault="00CB0BB7" w:rsidP="00CB0BB7">
            <w:pPr>
              <w:rPr>
                <w:b/>
                <w:lang w:val="pt-BR"/>
              </w:rPr>
            </w:pPr>
            <w:r>
              <w:rPr>
                <w:b/>
              </w:rPr>
              <w:t>R1, R7, R10, R10.1, R10.3, R10.6, R14</w:t>
            </w:r>
          </w:p>
        </w:tc>
        <w:tc>
          <w:tcPr>
            <w:tcW w:w="1620" w:type="dxa"/>
          </w:tcPr>
          <w:p w14:paraId="07910DD0" w14:textId="77777777" w:rsidR="00CB0BB7" w:rsidRPr="00F712F5" w:rsidRDefault="00CB0BB7" w:rsidP="00CB0BB7">
            <w:pPr>
              <w:rPr>
                <w:b/>
              </w:rPr>
            </w:pPr>
            <w:r w:rsidRPr="00F712F5">
              <w:rPr>
                <w:b/>
              </w:rPr>
              <w:t>VAR-001-5</w:t>
            </w:r>
          </w:p>
          <w:p w14:paraId="3DC27489" w14:textId="65D93F43" w:rsidR="00CB0BB7" w:rsidRDefault="00CB0BB7" w:rsidP="00CB0BB7">
            <w:pPr>
              <w:rPr>
                <w:b/>
              </w:rPr>
            </w:pPr>
            <w:r w:rsidRPr="00F712F5">
              <w:rPr>
                <w:b/>
              </w:rPr>
              <w:t xml:space="preserve">R2, R3 </w:t>
            </w:r>
          </w:p>
        </w:tc>
        <w:tc>
          <w:tcPr>
            <w:tcW w:w="1350" w:type="dxa"/>
          </w:tcPr>
          <w:p w14:paraId="3DC2748B" w14:textId="6A3BED8A" w:rsidR="00CB0BB7" w:rsidRDefault="00CB0BB7" w:rsidP="00CB0BB7">
            <w:pPr>
              <w:rPr>
                <w:b/>
              </w:rPr>
            </w:pPr>
          </w:p>
        </w:tc>
        <w:tc>
          <w:tcPr>
            <w:tcW w:w="2250" w:type="dxa"/>
          </w:tcPr>
          <w:p w14:paraId="3DC2748D" w14:textId="72942994" w:rsidR="00CB0BB7" w:rsidRDefault="00CB0BB7" w:rsidP="00CB0BB7">
            <w:pPr>
              <w:rPr>
                <w:b/>
              </w:rPr>
            </w:pPr>
          </w:p>
        </w:tc>
      </w:tr>
    </w:tbl>
    <w:p w14:paraId="3DC27496"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245"/>
        <w:gridCol w:w="4841"/>
      </w:tblGrid>
      <w:tr w:rsidR="0082183D" w14:paraId="3DC2749A" w14:textId="77777777" w:rsidTr="0082183D">
        <w:tc>
          <w:tcPr>
            <w:tcW w:w="1904" w:type="dxa"/>
          </w:tcPr>
          <w:p w14:paraId="3DC27497" w14:textId="3E85EC19" w:rsidR="0082183D" w:rsidRDefault="0082183D" w:rsidP="0082183D">
            <w:pPr>
              <w:rPr>
                <w:b/>
              </w:rPr>
            </w:pPr>
            <w:r>
              <w:rPr>
                <w:b/>
              </w:rPr>
              <w:t xml:space="preserve">Version: 2 </w:t>
            </w:r>
          </w:p>
        </w:tc>
        <w:tc>
          <w:tcPr>
            <w:tcW w:w="2245" w:type="dxa"/>
          </w:tcPr>
          <w:p w14:paraId="3DC27498" w14:textId="6F078BFA" w:rsidR="0082183D" w:rsidRDefault="0082183D" w:rsidP="0082183D">
            <w:pPr>
              <w:rPr>
                <w:b/>
              </w:rPr>
            </w:pPr>
            <w:r>
              <w:rPr>
                <w:b/>
              </w:rPr>
              <w:t>Revision: 0</w:t>
            </w:r>
          </w:p>
        </w:tc>
        <w:tc>
          <w:tcPr>
            <w:tcW w:w="4841" w:type="dxa"/>
          </w:tcPr>
          <w:p w14:paraId="3DC27499" w14:textId="6A22BDC2" w:rsidR="0082183D" w:rsidRDefault="0082183D" w:rsidP="0082183D">
            <w:pPr>
              <w:rPr>
                <w:b/>
              </w:rPr>
            </w:pPr>
            <w:r>
              <w:rPr>
                <w:b/>
              </w:rPr>
              <w:t>Effective Date:  December 5, 2025</w:t>
            </w:r>
          </w:p>
        </w:tc>
      </w:tr>
    </w:tbl>
    <w:p w14:paraId="3DC2749B" w14:textId="77777777" w:rsidR="00EB44D7" w:rsidRDefault="00EB44D7">
      <w:pPr>
        <w:rPr>
          <w: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7472"/>
      </w:tblGrid>
      <w:tr w:rsidR="00EB44D7" w14:paraId="3DC2749E" w14:textId="77777777" w:rsidTr="00131360">
        <w:trPr>
          <w:trHeight w:val="576"/>
          <w:tblHeader/>
        </w:trPr>
        <w:tc>
          <w:tcPr>
            <w:tcW w:w="1526" w:type="dxa"/>
            <w:tcBorders>
              <w:top w:val="double" w:sz="4" w:space="0" w:color="auto"/>
              <w:left w:val="nil"/>
              <w:bottom w:val="double" w:sz="4" w:space="0" w:color="auto"/>
            </w:tcBorders>
            <w:vAlign w:val="center"/>
          </w:tcPr>
          <w:p w14:paraId="3DC2749C" w14:textId="77777777" w:rsidR="00EB44D7" w:rsidRDefault="000A216D">
            <w:pPr>
              <w:jc w:val="center"/>
              <w:rPr>
                <w:b/>
              </w:rPr>
            </w:pPr>
            <w:r>
              <w:rPr>
                <w:b/>
              </w:rPr>
              <w:t>Step</w:t>
            </w:r>
          </w:p>
        </w:tc>
        <w:tc>
          <w:tcPr>
            <w:tcW w:w="7472" w:type="dxa"/>
            <w:tcBorders>
              <w:top w:val="double" w:sz="4" w:space="0" w:color="auto"/>
              <w:bottom w:val="double" w:sz="4" w:space="0" w:color="auto"/>
              <w:right w:val="nil"/>
            </w:tcBorders>
            <w:vAlign w:val="center"/>
          </w:tcPr>
          <w:p w14:paraId="3DC2749D" w14:textId="77777777" w:rsidR="00EB44D7" w:rsidRDefault="000A216D">
            <w:pPr>
              <w:rPr>
                <w:b/>
              </w:rPr>
            </w:pPr>
            <w:r>
              <w:rPr>
                <w:b/>
              </w:rPr>
              <w:t>Action</w:t>
            </w:r>
          </w:p>
        </w:tc>
      </w:tr>
      <w:tr w:rsidR="00EB44D7" w14:paraId="3DC274A1" w14:textId="77777777" w:rsidTr="00131360">
        <w:trPr>
          <w:trHeight w:val="576"/>
        </w:trPr>
        <w:tc>
          <w:tcPr>
            <w:tcW w:w="1526" w:type="dxa"/>
            <w:tcBorders>
              <w:left w:val="nil"/>
            </w:tcBorders>
            <w:vAlign w:val="center"/>
          </w:tcPr>
          <w:p w14:paraId="3DC2749F" w14:textId="5C6EB3DA" w:rsidR="00EB44D7" w:rsidRDefault="000A216D">
            <w:pPr>
              <w:pStyle w:val="TableText"/>
              <w:jc w:val="center"/>
              <w:rPr>
                <w:b/>
              </w:rPr>
            </w:pPr>
            <w:r>
              <w:rPr>
                <w:b/>
              </w:rPr>
              <w:t>N</w:t>
            </w:r>
            <w:r w:rsidR="008C714C">
              <w:rPr>
                <w:b/>
              </w:rPr>
              <w:t>ote</w:t>
            </w:r>
          </w:p>
        </w:tc>
        <w:tc>
          <w:tcPr>
            <w:tcW w:w="7472" w:type="dxa"/>
            <w:tcBorders>
              <w:right w:val="nil"/>
            </w:tcBorders>
          </w:tcPr>
          <w:p w14:paraId="3DC274A0" w14:textId="77777777" w:rsidR="00EB44D7" w:rsidRDefault="000A216D">
            <w:pPr>
              <w:jc w:val="both"/>
            </w:pPr>
            <w:r>
              <w:t>The intent of this procedure is to verify and take corrective action for voltage issues.  Although the steps within the procedure are numbered, the numbering is for indexing purposes and are not sequential in nature.  The system operator will determine the sequence of steps, or any additional actions required to prevent voltage collapse.</w:t>
            </w:r>
          </w:p>
        </w:tc>
      </w:tr>
      <w:tr w:rsidR="00EB44D7" w14:paraId="3DC274A9" w14:textId="77777777" w:rsidTr="00131360">
        <w:trPr>
          <w:trHeight w:val="576"/>
        </w:trPr>
        <w:tc>
          <w:tcPr>
            <w:tcW w:w="1526" w:type="dxa"/>
            <w:tcBorders>
              <w:left w:val="nil"/>
              <w:bottom w:val="single" w:sz="4" w:space="0" w:color="auto"/>
            </w:tcBorders>
            <w:vAlign w:val="center"/>
          </w:tcPr>
          <w:p w14:paraId="3DC274A2" w14:textId="7359712D" w:rsidR="00EB44D7" w:rsidRDefault="000A216D">
            <w:pPr>
              <w:pStyle w:val="TableText"/>
              <w:jc w:val="center"/>
              <w:rPr>
                <w:b/>
              </w:rPr>
            </w:pPr>
            <w:r>
              <w:rPr>
                <w:b/>
              </w:rPr>
              <w:t>N</w:t>
            </w:r>
            <w:r w:rsidR="008C714C">
              <w:rPr>
                <w:b/>
              </w:rPr>
              <w:t>ote</w:t>
            </w:r>
          </w:p>
        </w:tc>
        <w:tc>
          <w:tcPr>
            <w:tcW w:w="7472" w:type="dxa"/>
            <w:tcBorders>
              <w:bottom w:val="single" w:sz="4" w:space="0" w:color="auto"/>
              <w:right w:val="nil"/>
            </w:tcBorders>
          </w:tcPr>
          <w:p w14:paraId="3DC274A3" w14:textId="10357F3E" w:rsidR="00EB44D7" w:rsidRDefault="000A216D">
            <w:pPr>
              <w:pStyle w:val="TableText"/>
            </w:pPr>
            <w:r>
              <w:t xml:space="preserve">ERCOT posts the "Seasonal Voltage Profiles" desired voltage for each generation interconnection.  The current profiles for generators may be found in the </w:t>
            </w:r>
          </w:p>
          <w:p w14:paraId="3DC274A4" w14:textId="77777777" w:rsidR="00EB44D7" w:rsidRDefault="000A216D">
            <w:r>
              <w:t>ERCOT Market Information System (MIS) Secure site.</w:t>
            </w:r>
          </w:p>
          <w:p w14:paraId="3DC274A5" w14:textId="77777777" w:rsidR="00EB44D7" w:rsidRDefault="00EB44D7"/>
          <w:p w14:paraId="3DC274A6" w14:textId="77777777" w:rsidR="00EB44D7" w:rsidRDefault="000A216D">
            <w:r>
              <w:t>Select: Grid&gt; Transmission&gt;Voltage and Dynamic Ratings&gt;Voltage Profiles</w:t>
            </w:r>
          </w:p>
          <w:p w14:paraId="3DC274A7" w14:textId="77777777" w:rsidR="00EB44D7" w:rsidRDefault="00EB44D7">
            <w:pPr>
              <w:pStyle w:val="TableText"/>
              <w:jc w:val="both"/>
            </w:pPr>
          </w:p>
          <w:p w14:paraId="3DC274A8" w14:textId="77777777" w:rsidR="00EB44D7" w:rsidRDefault="000A216D">
            <w:pPr>
              <w:pStyle w:val="TableText"/>
              <w:rPr>
                <w:b/>
              </w:rPr>
            </w:pPr>
            <w:r>
              <w:t>Select “Voltage Profiles” Open the current file&gt;Open the xls file.</w:t>
            </w:r>
          </w:p>
        </w:tc>
      </w:tr>
      <w:tr w:rsidR="00EB44D7" w14:paraId="3DC274AC" w14:textId="77777777" w:rsidTr="00131360">
        <w:trPr>
          <w:trHeight w:val="576"/>
        </w:trPr>
        <w:tc>
          <w:tcPr>
            <w:tcW w:w="1526" w:type="dxa"/>
            <w:tcBorders>
              <w:left w:val="nil"/>
              <w:bottom w:val="double" w:sz="4" w:space="0" w:color="auto"/>
            </w:tcBorders>
            <w:vAlign w:val="center"/>
          </w:tcPr>
          <w:p w14:paraId="3DC274AA" w14:textId="2BBE3893" w:rsidR="00EB44D7" w:rsidRDefault="000A216D">
            <w:pPr>
              <w:pStyle w:val="TableText"/>
              <w:jc w:val="center"/>
              <w:rPr>
                <w:b/>
              </w:rPr>
            </w:pPr>
            <w:r>
              <w:rPr>
                <w:b/>
              </w:rPr>
              <w:t>N</w:t>
            </w:r>
            <w:r w:rsidR="008C714C">
              <w:rPr>
                <w:b/>
              </w:rPr>
              <w:t>ote</w:t>
            </w:r>
          </w:p>
        </w:tc>
        <w:tc>
          <w:tcPr>
            <w:tcW w:w="7472" w:type="dxa"/>
            <w:tcBorders>
              <w:bottom w:val="double" w:sz="4" w:space="0" w:color="auto"/>
              <w:right w:val="nil"/>
            </w:tcBorders>
          </w:tcPr>
          <w:p w14:paraId="3DC274AB" w14:textId="77777777" w:rsidR="00EB44D7" w:rsidRDefault="000A216D">
            <w:pPr>
              <w:pStyle w:val="TableText"/>
            </w:pPr>
            <w:r>
              <w:rPr>
                <w:b/>
              </w:rPr>
              <w:t>All Operating Instructions shall be in a clear, concise, and definitive manner.  Ensure the recipient of the Operating Instruction repeats the information back correctly.  Acknowledge the response as correct or repeat the original statement to resolve any misunderstandings.</w:t>
            </w:r>
          </w:p>
        </w:tc>
      </w:tr>
      <w:tr w:rsidR="00EB44D7" w14:paraId="3DC274AE" w14:textId="77777777" w:rsidTr="00131360">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4AD" w14:textId="77777777" w:rsidR="00EB44D7" w:rsidRDefault="000A216D" w:rsidP="00357506">
            <w:pPr>
              <w:pStyle w:val="Heading3"/>
            </w:pPr>
            <w:bookmarkStart w:id="286" w:name="_Assist_TSPs_with"/>
            <w:bookmarkStart w:id="287" w:name="_Assist_TOs_with"/>
            <w:bookmarkEnd w:id="286"/>
            <w:bookmarkEnd w:id="287"/>
            <w:r>
              <w:lastRenderedPageBreak/>
              <w:t>Voltage Issues at Nuclear Power Plants</w:t>
            </w:r>
          </w:p>
        </w:tc>
      </w:tr>
      <w:tr w:rsidR="00EB44D7" w14:paraId="3DC274B1" w14:textId="77777777" w:rsidTr="00131360">
        <w:trPr>
          <w:trHeight w:val="576"/>
        </w:trPr>
        <w:tc>
          <w:tcPr>
            <w:tcW w:w="1526" w:type="dxa"/>
            <w:tcBorders>
              <w:top w:val="double" w:sz="4" w:space="0" w:color="auto"/>
              <w:left w:val="nil"/>
              <w:bottom w:val="single" w:sz="4" w:space="0" w:color="auto"/>
            </w:tcBorders>
            <w:vAlign w:val="center"/>
          </w:tcPr>
          <w:p w14:paraId="3DC274AF" w14:textId="08C70CF7" w:rsidR="00EB44D7" w:rsidRDefault="000A216D">
            <w:pPr>
              <w:jc w:val="center"/>
              <w:rPr>
                <w:b/>
              </w:rPr>
            </w:pPr>
            <w:r>
              <w:rPr>
                <w:b/>
              </w:rPr>
              <w:t>N</w:t>
            </w:r>
            <w:r w:rsidR="008C714C">
              <w:rPr>
                <w:b/>
              </w:rPr>
              <w:t>ote</w:t>
            </w:r>
          </w:p>
        </w:tc>
        <w:tc>
          <w:tcPr>
            <w:tcW w:w="7472" w:type="dxa"/>
            <w:tcBorders>
              <w:top w:val="double" w:sz="4" w:space="0" w:color="auto"/>
              <w:bottom w:val="single" w:sz="4" w:space="0" w:color="auto"/>
              <w:right w:val="nil"/>
            </w:tcBorders>
            <w:vAlign w:val="center"/>
          </w:tcPr>
          <w:p w14:paraId="3DC274B0" w14:textId="77777777" w:rsidR="00EB44D7" w:rsidRDefault="000A216D">
            <w:r>
              <w:t xml:space="preserve">ERCOT and TOs shall maintain the switchyard voltage at each operating nuclear power plant at a value that does </w:t>
            </w:r>
            <w:r>
              <w:rPr>
                <w:b/>
                <w:u w:val="single"/>
              </w:rPr>
              <w:t>not</w:t>
            </w:r>
            <w:r>
              <w:t xml:space="preserve"> violate its licensing basis with the Nuclear Regulatory Commission.</w:t>
            </w:r>
          </w:p>
        </w:tc>
      </w:tr>
      <w:tr w:rsidR="00EB44D7" w14:paraId="3DC274CE" w14:textId="77777777" w:rsidTr="00131360">
        <w:trPr>
          <w:trHeight w:val="576"/>
        </w:trPr>
        <w:tc>
          <w:tcPr>
            <w:tcW w:w="1526" w:type="dxa"/>
            <w:tcBorders>
              <w:top w:val="single" w:sz="4" w:space="0" w:color="auto"/>
              <w:left w:val="nil"/>
              <w:bottom w:val="single" w:sz="4" w:space="0" w:color="auto"/>
            </w:tcBorders>
            <w:vAlign w:val="center"/>
          </w:tcPr>
          <w:p w14:paraId="3DC274B2" w14:textId="77777777" w:rsidR="00EB44D7" w:rsidRDefault="000A216D">
            <w:pPr>
              <w:jc w:val="center"/>
              <w:rPr>
                <w:b/>
              </w:rPr>
            </w:pPr>
            <w:r>
              <w:rPr>
                <w:b/>
              </w:rPr>
              <w:t>Comanche</w:t>
            </w:r>
          </w:p>
          <w:p w14:paraId="3DC274B3" w14:textId="77777777" w:rsidR="00EB44D7" w:rsidRDefault="000A216D">
            <w:pPr>
              <w:jc w:val="center"/>
              <w:rPr>
                <w:b/>
              </w:rPr>
            </w:pPr>
            <w:r>
              <w:rPr>
                <w:b/>
              </w:rPr>
              <w:t>Peak</w:t>
            </w:r>
          </w:p>
          <w:p w14:paraId="3DC274B4" w14:textId="77777777" w:rsidR="00EB44D7" w:rsidRDefault="000A216D">
            <w:pPr>
              <w:jc w:val="center"/>
              <w:rPr>
                <w:b/>
              </w:rPr>
            </w:pPr>
            <w:r>
              <w:rPr>
                <w:b/>
              </w:rPr>
              <w:t>Voltage</w:t>
            </w:r>
          </w:p>
          <w:p w14:paraId="3DC274B5" w14:textId="77777777" w:rsidR="00EB44D7" w:rsidRDefault="000A216D">
            <w:pPr>
              <w:jc w:val="center"/>
            </w:pPr>
            <w:r>
              <w:rPr>
                <w:b/>
              </w:rPr>
              <w:t>Table</w:t>
            </w:r>
          </w:p>
        </w:tc>
        <w:tc>
          <w:tcPr>
            <w:tcW w:w="7472" w:type="dxa"/>
            <w:tcBorders>
              <w:top w:val="single" w:sz="4" w:space="0" w:color="auto"/>
              <w:bottom w:val="single" w:sz="4" w:space="0" w:color="auto"/>
              <w:right w:val="nil"/>
            </w:tcBorders>
            <w:vAlign w:val="center"/>
          </w:tcPr>
          <w:p w14:paraId="3DC274B6" w14:textId="77777777" w:rsidR="00EB44D7" w:rsidRDefault="000A216D">
            <w:pPr>
              <w:pStyle w:val="TableText"/>
              <w:jc w:val="both"/>
              <w:rPr>
                <w:b/>
              </w:rPr>
            </w:pPr>
            <w:r>
              <w:rPr>
                <w:b/>
              </w:rPr>
              <w:t>For Comanche Peak:</w:t>
            </w:r>
          </w:p>
          <w:p w14:paraId="3DC274B7" w14:textId="77777777" w:rsidR="00EB44D7" w:rsidRDefault="00EB44D7">
            <w:pPr>
              <w:pStyle w:val="TableText"/>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0"/>
              <w:gridCol w:w="2029"/>
              <w:gridCol w:w="2160"/>
            </w:tblGrid>
            <w:tr w:rsidR="00EB44D7" w14:paraId="3DC274BB" w14:textId="77777777">
              <w:tc>
                <w:tcPr>
                  <w:tcW w:w="2310" w:type="dxa"/>
                </w:tcPr>
                <w:p w14:paraId="3DC274B8" w14:textId="77777777" w:rsidR="00EB44D7" w:rsidRDefault="000A216D">
                  <w:pPr>
                    <w:jc w:val="both"/>
                    <w:outlineLvl w:val="0"/>
                  </w:pPr>
                  <w:r>
                    <w:rPr>
                      <w:b/>
                      <w:bCs/>
                    </w:rPr>
                    <w:t>System</w:t>
                  </w:r>
                </w:p>
              </w:tc>
              <w:tc>
                <w:tcPr>
                  <w:tcW w:w="2029" w:type="dxa"/>
                </w:tcPr>
                <w:p w14:paraId="3DC274B9" w14:textId="77777777" w:rsidR="00EB44D7" w:rsidRDefault="000A216D">
                  <w:pPr>
                    <w:jc w:val="both"/>
                    <w:outlineLvl w:val="0"/>
                    <w:rPr>
                      <w:b/>
                      <w:bCs/>
                    </w:rPr>
                  </w:pPr>
                  <w:r>
                    <w:rPr>
                      <w:b/>
                      <w:bCs/>
                    </w:rPr>
                    <w:t>345 kV</w:t>
                  </w:r>
                </w:p>
              </w:tc>
              <w:tc>
                <w:tcPr>
                  <w:tcW w:w="2160" w:type="dxa"/>
                </w:tcPr>
                <w:p w14:paraId="3DC274BA" w14:textId="77777777" w:rsidR="00EB44D7" w:rsidRDefault="000A216D">
                  <w:pPr>
                    <w:jc w:val="both"/>
                    <w:outlineLvl w:val="0"/>
                    <w:rPr>
                      <w:b/>
                      <w:bCs/>
                    </w:rPr>
                  </w:pPr>
                  <w:r>
                    <w:rPr>
                      <w:b/>
                      <w:bCs/>
                    </w:rPr>
                    <w:t>138kV</w:t>
                  </w:r>
                </w:p>
              </w:tc>
            </w:tr>
            <w:tr w:rsidR="00EB44D7" w14:paraId="3DC274BF" w14:textId="77777777">
              <w:trPr>
                <w:trHeight w:val="305"/>
              </w:trPr>
              <w:tc>
                <w:tcPr>
                  <w:tcW w:w="2310" w:type="dxa"/>
                </w:tcPr>
                <w:p w14:paraId="3DC274BC" w14:textId="77777777" w:rsidR="00EB44D7" w:rsidRDefault="000A216D">
                  <w:pPr>
                    <w:jc w:val="both"/>
                    <w:outlineLvl w:val="0"/>
                  </w:pPr>
                  <w:r>
                    <w:t>Nominal Voltage</w:t>
                  </w:r>
                </w:p>
              </w:tc>
              <w:tc>
                <w:tcPr>
                  <w:tcW w:w="2029" w:type="dxa"/>
                </w:tcPr>
                <w:p w14:paraId="3DC274BD" w14:textId="77777777" w:rsidR="00EB44D7" w:rsidRDefault="000A216D">
                  <w:pPr>
                    <w:jc w:val="both"/>
                    <w:outlineLvl w:val="0"/>
                  </w:pPr>
                  <w:r>
                    <w:t>352 kV</w:t>
                  </w:r>
                </w:p>
              </w:tc>
              <w:tc>
                <w:tcPr>
                  <w:tcW w:w="2160" w:type="dxa"/>
                </w:tcPr>
                <w:p w14:paraId="3DC274BE" w14:textId="77777777" w:rsidR="00EB44D7" w:rsidRDefault="000A216D">
                  <w:pPr>
                    <w:jc w:val="both"/>
                    <w:outlineLvl w:val="0"/>
                  </w:pPr>
                  <w:r>
                    <w:t>141 kV</w:t>
                  </w:r>
                </w:p>
              </w:tc>
            </w:tr>
            <w:tr w:rsidR="00EB44D7" w14:paraId="3DC274C3" w14:textId="77777777">
              <w:trPr>
                <w:trHeight w:val="305"/>
              </w:trPr>
              <w:tc>
                <w:tcPr>
                  <w:tcW w:w="2310" w:type="dxa"/>
                </w:tcPr>
                <w:p w14:paraId="3DC274C0" w14:textId="77777777" w:rsidR="00EB44D7" w:rsidRDefault="000A216D">
                  <w:pPr>
                    <w:jc w:val="both"/>
                    <w:outlineLvl w:val="0"/>
                  </w:pPr>
                  <w:r>
                    <w:t>Tolerance</w:t>
                  </w:r>
                </w:p>
              </w:tc>
              <w:tc>
                <w:tcPr>
                  <w:tcW w:w="2029" w:type="dxa"/>
                </w:tcPr>
                <w:p w14:paraId="3DC274C1" w14:textId="77777777" w:rsidR="00EB44D7" w:rsidRDefault="000A216D">
                  <w:pPr>
                    <w:jc w:val="both"/>
                    <w:outlineLvl w:val="0"/>
                  </w:pPr>
                  <w:r>
                    <w:t>+2.56% or -3.40%</w:t>
                  </w:r>
                </w:p>
              </w:tc>
              <w:tc>
                <w:tcPr>
                  <w:tcW w:w="2160" w:type="dxa"/>
                </w:tcPr>
                <w:p w14:paraId="3DC274C2" w14:textId="77777777" w:rsidR="00EB44D7" w:rsidRDefault="000A216D">
                  <w:pPr>
                    <w:jc w:val="both"/>
                    <w:outlineLvl w:val="0"/>
                  </w:pPr>
                  <w:r>
                    <w:t>+2.13% or -4.26%</w:t>
                  </w:r>
                </w:p>
              </w:tc>
            </w:tr>
            <w:tr w:rsidR="00EB44D7" w14:paraId="3DC274C7" w14:textId="77777777">
              <w:trPr>
                <w:trHeight w:val="305"/>
              </w:trPr>
              <w:tc>
                <w:tcPr>
                  <w:tcW w:w="2310" w:type="dxa"/>
                </w:tcPr>
                <w:p w14:paraId="3DC274C4" w14:textId="77777777" w:rsidR="00EB44D7" w:rsidRDefault="000A216D">
                  <w:pPr>
                    <w:jc w:val="both"/>
                    <w:outlineLvl w:val="0"/>
                  </w:pPr>
                  <w:r>
                    <w:t>Maximum Voltage</w:t>
                  </w:r>
                </w:p>
              </w:tc>
              <w:tc>
                <w:tcPr>
                  <w:tcW w:w="2029" w:type="dxa"/>
                </w:tcPr>
                <w:p w14:paraId="3DC274C5" w14:textId="77777777" w:rsidR="00EB44D7" w:rsidRDefault="000A216D">
                  <w:pPr>
                    <w:jc w:val="both"/>
                    <w:outlineLvl w:val="0"/>
                  </w:pPr>
                  <w:r>
                    <w:t>361 kV</w:t>
                  </w:r>
                </w:p>
              </w:tc>
              <w:tc>
                <w:tcPr>
                  <w:tcW w:w="2160" w:type="dxa"/>
                </w:tcPr>
                <w:p w14:paraId="3DC274C6" w14:textId="77777777" w:rsidR="00EB44D7" w:rsidRDefault="000A216D">
                  <w:pPr>
                    <w:jc w:val="both"/>
                    <w:outlineLvl w:val="0"/>
                  </w:pPr>
                  <w:r>
                    <w:t>144 kV</w:t>
                  </w:r>
                </w:p>
              </w:tc>
            </w:tr>
            <w:tr w:rsidR="00EB44D7" w14:paraId="3DC274CB" w14:textId="77777777">
              <w:tc>
                <w:tcPr>
                  <w:tcW w:w="2310" w:type="dxa"/>
                </w:tcPr>
                <w:p w14:paraId="3DC274C8" w14:textId="77777777" w:rsidR="00EB44D7" w:rsidRDefault="000A216D">
                  <w:pPr>
                    <w:jc w:val="both"/>
                    <w:outlineLvl w:val="0"/>
                  </w:pPr>
                  <w:r>
                    <w:t>Minimum Voltage</w:t>
                  </w:r>
                </w:p>
              </w:tc>
              <w:tc>
                <w:tcPr>
                  <w:tcW w:w="2029" w:type="dxa"/>
                </w:tcPr>
                <w:p w14:paraId="3DC274C9" w14:textId="77777777" w:rsidR="00EB44D7" w:rsidRDefault="000A216D">
                  <w:pPr>
                    <w:jc w:val="both"/>
                    <w:outlineLvl w:val="0"/>
                  </w:pPr>
                  <w:r>
                    <w:t>340 kV</w:t>
                  </w:r>
                </w:p>
              </w:tc>
              <w:tc>
                <w:tcPr>
                  <w:tcW w:w="2160" w:type="dxa"/>
                </w:tcPr>
                <w:p w14:paraId="3DC274CA" w14:textId="77777777" w:rsidR="00EB44D7" w:rsidRDefault="000A216D">
                  <w:pPr>
                    <w:jc w:val="both"/>
                    <w:outlineLvl w:val="0"/>
                  </w:pPr>
                  <w:r>
                    <w:t>135 kV</w:t>
                  </w:r>
                </w:p>
              </w:tc>
            </w:tr>
          </w:tbl>
          <w:p w14:paraId="3DC274CC" w14:textId="77777777" w:rsidR="00EB44D7" w:rsidRDefault="00EB44D7">
            <w:pPr>
              <w:pStyle w:val="TableText"/>
              <w:jc w:val="both"/>
            </w:pPr>
          </w:p>
          <w:p w14:paraId="3DC274CD" w14:textId="77777777" w:rsidR="00EB44D7" w:rsidRDefault="000A216D">
            <w:pPr>
              <w:pStyle w:val="TableText"/>
              <w:jc w:val="both"/>
            </w:pPr>
            <w:r>
              <w:t>Decordova and Wolf Hollow are points at which generation voltage adjustments can be expected to impact control of Comanche Peak voltage.</w:t>
            </w:r>
          </w:p>
        </w:tc>
      </w:tr>
      <w:tr w:rsidR="00EB44D7" w14:paraId="3DC274E6" w14:textId="77777777" w:rsidTr="00131360">
        <w:trPr>
          <w:trHeight w:val="576"/>
        </w:trPr>
        <w:tc>
          <w:tcPr>
            <w:tcW w:w="1526" w:type="dxa"/>
            <w:tcBorders>
              <w:top w:val="single" w:sz="4" w:space="0" w:color="auto"/>
              <w:left w:val="nil"/>
              <w:bottom w:val="single" w:sz="4" w:space="0" w:color="auto"/>
            </w:tcBorders>
            <w:vAlign w:val="center"/>
          </w:tcPr>
          <w:p w14:paraId="3DC274CF" w14:textId="77777777" w:rsidR="00EB44D7" w:rsidRDefault="000A216D">
            <w:pPr>
              <w:jc w:val="center"/>
              <w:rPr>
                <w:b/>
              </w:rPr>
            </w:pPr>
            <w:r>
              <w:rPr>
                <w:b/>
              </w:rPr>
              <w:t>STP</w:t>
            </w:r>
          </w:p>
          <w:p w14:paraId="3DC274D0" w14:textId="77777777" w:rsidR="00EB44D7" w:rsidRDefault="000A216D">
            <w:pPr>
              <w:jc w:val="center"/>
              <w:rPr>
                <w:b/>
              </w:rPr>
            </w:pPr>
            <w:r>
              <w:rPr>
                <w:b/>
              </w:rPr>
              <w:t>Voltage</w:t>
            </w:r>
          </w:p>
          <w:p w14:paraId="3DC274D1" w14:textId="77777777" w:rsidR="00EB44D7" w:rsidRDefault="000A216D">
            <w:pPr>
              <w:jc w:val="center"/>
              <w:rPr>
                <w:b/>
              </w:rPr>
            </w:pPr>
            <w:r>
              <w:rPr>
                <w:b/>
              </w:rPr>
              <w:t>Table</w:t>
            </w:r>
          </w:p>
        </w:tc>
        <w:tc>
          <w:tcPr>
            <w:tcW w:w="7472" w:type="dxa"/>
            <w:tcBorders>
              <w:top w:val="single" w:sz="4" w:space="0" w:color="auto"/>
              <w:bottom w:val="single" w:sz="4" w:space="0" w:color="auto"/>
              <w:right w:val="nil"/>
            </w:tcBorders>
            <w:vAlign w:val="center"/>
          </w:tcPr>
          <w:p w14:paraId="3DC274D2" w14:textId="77777777" w:rsidR="00EB44D7" w:rsidRDefault="000A216D">
            <w:pPr>
              <w:pStyle w:val="TableText"/>
              <w:jc w:val="both"/>
              <w:rPr>
                <w:b/>
              </w:rPr>
            </w:pPr>
            <w:r>
              <w:rPr>
                <w:b/>
              </w:rPr>
              <w:t>For South Texas Project:</w:t>
            </w:r>
          </w:p>
          <w:p w14:paraId="3DC274D3" w14:textId="77777777" w:rsidR="00EB44D7" w:rsidRDefault="00EB44D7">
            <w:pPr>
              <w:pStyle w:val="TableText"/>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1283"/>
              <w:gridCol w:w="1710"/>
            </w:tblGrid>
            <w:tr w:rsidR="00EB44D7" w14:paraId="3DC274D7" w14:textId="77777777">
              <w:tc>
                <w:tcPr>
                  <w:tcW w:w="3486" w:type="dxa"/>
                </w:tcPr>
                <w:p w14:paraId="3DC274D4" w14:textId="77777777" w:rsidR="00EB44D7" w:rsidRDefault="000A216D">
                  <w:pPr>
                    <w:jc w:val="both"/>
                    <w:outlineLvl w:val="0"/>
                  </w:pPr>
                  <w:r>
                    <w:rPr>
                      <w:b/>
                      <w:bCs/>
                    </w:rPr>
                    <w:t>Plant Configuration</w:t>
                  </w:r>
                </w:p>
              </w:tc>
              <w:tc>
                <w:tcPr>
                  <w:tcW w:w="1283" w:type="dxa"/>
                </w:tcPr>
                <w:p w14:paraId="3DC274D5" w14:textId="77777777" w:rsidR="00EB44D7" w:rsidRDefault="000A216D">
                  <w:pPr>
                    <w:jc w:val="both"/>
                    <w:outlineLvl w:val="0"/>
                    <w:rPr>
                      <w:b/>
                      <w:bCs/>
                    </w:rPr>
                  </w:pPr>
                  <w:r>
                    <w:rPr>
                      <w:b/>
                      <w:bCs/>
                    </w:rPr>
                    <w:t>Maximum kV</w:t>
                  </w:r>
                </w:p>
              </w:tc>
              <w:tc>
                <w:tcPr>
                  <w:tcW w:w="1710" w:type="dxa"/>
                </w:tcPr>
                <w:p w14:paraId="3DC274D6" w14:textId="77777777" w:rsidR="00EB44D7" w:rsidRDefault="000A216D">
                  <w:pPr>
                    <w:jc w:val="both"/>
                    <w:outlineLvl w:val="0"/>
                    <w:rPr>
                      <w:b/>
                      <w:bCs/>
                    </w:rPr>
                  </w:pPr>
                  <w:r>
                    <w:rPr>
                      <w:b/>
                      <w:bCs/>
                    </w:rPr>
                    <w:t>Minimum kV</w:t>
                  </w:r>
                </w:p>
              </w:tc>
            </w:tr>
            <w:tr w:rsidR="00EB44D7" w14:paraId="3DC274DB" w14:textId="77777777">
              <w:trPr>
                <w:trHeight w:val="305"/>
              </w:trPr>
              <w:tc>
                <w:tcPr>
                  <w:tcW w:w="3486" w:type="dxa"/>
                </w:tcPr>
                <w:p w14:paraId="3DC274D8" w14:textId="77777777" w:rsidR="00EB44D7" w:rsidRDefault="000A216D">
                  <w:pPr>
                    <w:outlineLvl w:val="0"/>
                  </w:pPr>
                  <w:r>
                    <w:t>Normal line up</w:t>
                  </w:r>
                </w:p>
              </w:tc>
              <w:tc>
                <w:tcPr>
                  <w:tcW w:w="1283" w:type="dxa"/>
                </w:tcPr>
                <w:p w14:paraId="3DC274D9" w14:textId="77777777" w:rsidR="00EB44D7" w:rsidRDefault="000A216D">
                  <w:pPr>
                    <w:jc w:val="both"/>
                    <w:outlineLvl w:val="0"/>
                  </w:pPr>
                  <w:r>
                    <w:t xml:space="preserve">362.25 </w:t>
                  </w:r>
                </w:p>
              </w:tc>
              <w:tc>
                <w:tcPr>
                  <w:tcW w:w="1710" w:type="dxa"/>
                </w:tcPr>
                <w:p w14:paraId="3DC274DA" w14:textId="77777777" w:rsidR="00EB44D7" w:rsidRDefault="000A216D">
                  <w:pPr>
                    <w:jc w:val="both"/>
                    <w:outlineLvl w:val="0"/>
                  </w:pPr>
                  <w:r>
                    <w:t>339</w:t>
                  </w:r>
                </w:p>
              </w:tc>
            </w:tr>
            <w:tr w:rsidR="00EB44D7" w14:paraId="3DC274DF" w14:textId="77777777">
              <w:tc>
                <w:tcPr>
                  <w:tcW w:w="3486" w:type="dxa"/>
                </w:tcPr>
                <w:p w14:paraId="3DC274DC" w14:textId="77777777" w:rsidR="00EB44D7" w:rsidRDefault="000A216D">
                  <w:pPr>
                    <w:outlineLvl w:val="0"/>
                  </w:pPr>
                  <w:r>
                    <w:t>Alternate line up</w:t>
                  </w:r>
                </w:p>
              </w:tc>
              <w:tc>
                <w:tcPr>
                  <w:tcW w:w="1283" w:type="dxa"/>
                </w:tcPr>
                <w:p w14:paraId="3DC274DD" w14:textId="77777777" w:rsidR="00EB44D7" w:rsidRDefault="000A216D">
                  <w:pPr>
                    <w:jc w:val="both"/>
                    <w:outlineLvl w:val="0"/>
                  </w:pPr>
                  <w:r>
                    <w:t>362.25</w:t>
                  </w:r>
                </w:p>
              </w:tc>
              <w:tc>
                <w:tcPr>
                  <w:tcW w:w="1710" w:type="dxa"/>
                </w:tcPr>
                <w:p w14:paraId="3DC274DE" w14:textId="77777777" w:rsidR="00EB44D7" w:rsidRDefault="000A216D">
                  <w:pPr>
                    <w:jc w:val="both"/>
                    <w:outlineLvl w:val="0"/>
                  </w:pPr>
                  <w:r>
                    <w:t>339</w:t>
                  </w:r>
                </w:p>
              </w:tc>
            </w:tr>
          </w:tbl>
          <w:p w14:paraId="3DC274E0" w14:textId="77777777" w:rsidR="00EB44D7" w:rsidRDefault="00EB44D7"/>
          <w:p w14:paraId="3DC274E1" w14:textId="47BD3C81" w:rsidR="00EB44D7" w:rsidRDefault="000A216D">
            <w:r>
              <w:t>The STP Switchyard Facilities’ steady state voltage should be maintained within the ranges above.  This could become more difficult with both STP units off-line.</w:t>
            </w:r>
          </w:p>
          <w:p w14:paraId="3DC274E2" w14:textId="77777777" w:rsidR="00EB44D7" w:rsidRDefault="00EB44D7"/>
          <w:p w14:paraId="3DC274E3" w14:textId="77777777" w:rsidR="00EB44D7" w:rsidRDefault="000A216D">
            <w:r>
              <w:t>Calaveras (Spruce), Braunig (Von Rosenberg), DOW, and WAP are points at which generation voltage adjustments can be expected to impact control of STP voltage.</w:t>
            </w:r>
          </w:p>
          <w:p w14:paraId="3DC274E4" w14:textId="77777777" w:rsidR="00EB44D7" w:rsidRDefault="00EB44D7"/>
          <w:p w14:paraId="3DC274E5" w14:textId="77777777" w:rsidR="00EB44D7" w:rsidRDefault="000A216D">
            <w:pPr>
              <w:rPr>
                <w:b/>
                <w:u w:val="single"/>
              </w:rPr>
            </w:pPr>
            <w:r>
              <w:rPr>
                <w:b/>
              </w:rPr>
              <w:t>Note:</w:t>
            </w:r>
            <w:r>
              <w:t xml:space="preserve">  It is the STP QSEs responsibility to notify ERCOT when STP is in an alternate line up.</w:t>
            </w:r>
          </w:p>
        </w:tc>
      </w:tr>
      <w:tr w:rsidR="00EB44D7" w14:paraId="3DC274EF" w14:textId="77777777" w:rsidTr="00131360">
        <w:trPr>
          <w:trHeight w:val="576"/>
        </w:trPr>
        <w:tc>
          <w:tcPr>
            <w:tcW w:w="1526" w:type="dxa"/>
            <w:tcBorders>
              <w:top w:val="single" w:sz="4" w:space="0" w:color="auto"/>
              <w:left w:val="nil"/>
              <w:bottom w:val="single" w:sz="4" w:space="0" w:color="auto"/>
            </w:tcBorders>
            <w:vAlign w:val="center"/>
          </w:tcPr>
          <w:p w14:paraId="3DC274E7" w14:textId="77777777" w:rsidR="00EB44D7" w:rsidRDefault="000A216D">
            <w:pPr>
              <w:jc w:val="center"/>
              <w:rPr>
                <w:b/>
              </w:rPr>
            </w:pPr>
            <w:r>
              <w:rPr>
                <w:b/>
              </w:rPr>
              <w:t>1</w:t>
            </w:r>
          </w:p>
        </w:tc>
        <w:tc>
          <w:tcPr>
            <w:tcW w:w="7472" w:type="dxa"/>
            <w:tcBorders>
              <w:top w:val="single" w:sz="4" w:space="0" w:color="auto"/>
              <w:bottom w:val="single" w:sz="4" w:space="0" w:color="auto"/>
              <w:right w:val="nil"/>
            </w:tcBorders>
            <w:vAlign w:val="center"/>
          </w:tcPr>
          <w:p w14:paraId="3DC274E8" w14:textId="77777777" w:rsidR="00EB44D7" w:rsidRDefault="000A216D">
            <w:pPr>
              <w:rPr>
                <w:b/>
                <w:u w:val="single"/>
              </w:rPr>
            </w:pPr>
            <w:r>
              <w:rPr>
                <w:b/>
                <w:u w:val="single"/>
              </w:rPr>
              <w:t>IF:</w:t>
            </w:r>
          </w:p>
          <w:p w14:paraId="3DC274E9" w14:textId="77777777" w:rsidR="00EB44D7" w:rsidRDefault="000A216D" w:rsidP="00B23CDD">
            <w:pPr>
              <w:numPr>
                <w:ilvl w:val="0"/>
                <w:numId w:val="78"/>
              </w:numPr>
            </w:pPr>
            <w:r>
              <w:t>Voltage levels exceed the limits as stated above in the voltage tables;</w:t>
            </w:r>
          </w:p>
          <w:p w14:paraId="3DC274EA" w14:textId="77777777" w:rsidR="00EB44D7" w:rsidRDefault="000A216D">
            <w:pPr>
              <w:rPr>
                <w:b/>
                <w:u w:val="single"/>
              </w:rPr>
            </w:pPr>
            <w:r>
              <w:rPr>
                <w:b/>
                <w:u w:val="single"/>
              </w:rPr>
              <w:t>THEN:</w:t>
            </w:r>
          </w:p>
          <w:p w14:paraId="3DC274EB" w14:textId="77777777" w:rsidR="00EB44D7" w:rsidRDefault="000A216D" w:rsidP="00B23CDD">
            <w:pPr>
              <w:numPr>
                <w:ilvl w:val="0"/>
                <w:numId w:val="78"/>
              </w:numPr>
            </w:pPr>
            <w:r>
              <w:t>Notify the appropriate Nuclear Plant’s QSE</w:t>
            </w:r>
          </w:p>
          <w:p w14:paraId="3DC274EC" w14:textId="2D09EA38" w:rsidR="00EB44D7" w:rsidRDefault="00D60616" w:rsidP="00B23CDD">
            <w:pPr>
              <w:numPr>
                <w:ilvl w:val="1"/>
                <w:numId w:val="78"/>
              </w:numPr>
            </w:pPr>
            <w:r>
              <w:t>Explain</w:t>
            </w:r>
            <w:r w:rsidR="000A216D">
              <w:t xml:space="preserve"> the event and an e</w:t>
            </w:r>
            <w:r w:rsidR="00DF288A">
              <w:t>stimate of when voltage is expec</w:t>
            </w:r>
            <w:r w:rsidR="000A216D">
              <w:t>ted to return to normal, to the extent possible</w:t>
            </w:r>
          </w:p>
          <w:p w14:paraId="3DC274ED" w14:textId="77777777" w:rsidR="00EB44D7" w:rsidRDefault="000A216D" w:rsidP="00B23CDD">
            <w:pPr>
              <w:numPr>
                <w:ilvl w:val="0"/>
                <w:numId w:val="78"/>
              </w:numPr>
            </w:pPr>
            <w:r>
              <w:t>Notify CenterPoint if related to STP</w:t>
            </w:r>
          </w:p>
          <w:p w14:paraId="3DC274EE" w14:textId="77777777" w:rsidR="00EB44D7" w:rsidRDefault="000A216D" w:rsidP="00B23CDD">
            <w:pPr>
              <w:numPr>
                <w:ilvl w:val="0"/>
                <w:numId w:val="78"/>
              </w:numPr>
              <w:rPr>
                <w:b/>
                <w:u w:val="single"/>
              </w:rPr>
            </w:pPr>
            <w:r>
              <w:t>Coordinate the appropriate voltage control action with the affected TO and QSE.</w:t>
            </w:r>
          </w:p>
        </w:tc>
      </w:tr>
      <w:tr w:rsidR="00EB44D7" w14:paraId="3DC274F6" w14:textId="77777777" w:rsidTr="00131360">
        <w:trPr>
          <w:trHeight w:val="576"/>
        </w:trPr>
        <w:tc>
          <w:tcPr>
            <w:tcW w:w="1526" w:type="dxa"/>
            <w:tcBorders>
              <w:top w:val="single" w:sz="4" w:space="0" w:color="auto"/>
              <w:left w:val="nil"/>
              <w:bottom w:val="double" w:sz="4" w:space="0" w:color="auto"/>
            </w:tcBorders>
            <w:vAlign w:val="center"/>
          </w:tcPr>
          <w:p w14:paraId="3DC274F0" w14:textId="77777777" w:rsidR="00EB44D7" w:rsidRDefault="000A216D">
            <w:pPr>
              <w:jc w:val="center"/>
              <w:rPr>
                <w:b/>
              </w:rPr>
            </w:pPr>
            <w:r>
              <w:rPr>
                <w:b/>
              </w:rPr>
              <w:t>2</w:t>
            </w:r>
          </w:p>
        </w:tc>
        <w:tc>
          <w:tcPr>
            <w:tcW w:w="7472" w:type="dxa"/>
            <w:tcBorders>
              <w:top w:val="single" w:sz="4" w:space="0" w:color="auto"/>
              <w:bottom w:val="double" w:sz="4" w:space="0" w:color="auto"/>
              <w:right w:val="nil"/>
            </w:tcBorders>
            <w:vAlign w:val="center"/>
          </w:tcPr>
          <w:p w14:paraId="3DC274F1" w14:textId="77777777" w:rsidR="00EB44D7" w:rsidRDefault="000A216D">
            <w:pPr>
              <w:rPr>
                <w:b/>
                <w:u w:val="single"/>
              </w:rPr>
            </w:pPr>
            <w:r>
              <w:rPr>
                <w:b/>
                <w:u w:val="single"/>
              </w:rPr>
              <w:t>WHEN:</w:t>
            </w:r>
          </w:p>
          <w:p w14:paraId="3DC274F2" w14:textId="77777777" w:rsidR="00EB44D7" w:rsidRDefault="000A216D" w:rsidP="00B23CDD">
            <w:pPr>
              <w:numPr>
                <w:ilvl w:val="0"/>
                <w:numId w:val="78"/>
              </w:numPr>
            </w:pPr>
            <w:r>
              <w:t>Voltage is back to normal range;</w:t>
            </w:r>
          </w:p>
          <w:p w14:paraId="3DC274F3" w14:textId="77777777" w:rsidR="00EB44D7" w:rsidRDefault="000A216D">
            <w:pPr>
              <w:rPr>
                <w:b/>
                <w:u w:val="single"/>
              </w:rPr>
            </w:pPr>
            <w:r>
              <w:rPr>
                <w:b/>
                <w:u w:val="single"/>
              </w:rPr>
              <w:t>THEN:</w:t>
            </w:r>
          </w:p>
          <w:p w14:paraId="3DC274F4" w14:textId="77777777" w:rsidR="00EB44D7" w:rsidRDefault="000A216D" w:rsidP="00B23CDD">
            <w:pPr>
              <w:numPr>
                <w:ilvl w:val="0"/>
                <w:numId w:val="78"/>
              </w:numPr>
            </w:pPr>
            <w:r>
              <w:t>Notify the appropriate Nuclear Plant QSE, and</w:t>
            </w:r>
          </w:p>
          <w:p w14:paraId="3DC274F5" w14:textId="77777777" w:rsidR="00EB44D7" w:rsidRDefault="000A216D" w:rsidP="00B23CDD">
            <w:pPr>
              <w:numPr>
                <w:ilvl w:val="0"/>
                <w:numId w:val="78"/>
              </w:numPr>
            </w:pPr>
            <w:r>
              <w:lastRenderedPageBreak/>
              <w:t>Notify the affected TO and CenterPoint (if related to STP)</w:t>
            </w:r>
          </w:p>
        </w:tc>
      </w:tr>
      <w:tr w:rsidR="00EB44D7" w14:paraId="3DC274F8" w14:textId="77777777" w:rsidTr="00131360">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4F7" w14:textId="77777777" w:rsidR="00EB44D7" w:rsidRDefault="000A216D" w:rsidP="00357506">
            <w:pPr>
              <w:pStyle w:val="Heading3"/>
            </w:pPr>
            <w:bookmarkStart w:id="288" w:name="_Voltage_Issues"/>
            <w:bookmarkStart w:id="289" w:name="_Real-Time_Voltage_Issues"/>
            <w:bookmarkEnd w:id="288"/>
            <w:bookmarkEnd w:id="289"/>
            <w:r>
              <w:lastRenderedPageBreak/>
              <w:t>Real-Time Voltage Issues</w:t>
            </w:r>
          </w:p>
        </w:tc>
      </w:tr>
      <w:tr w:rsidR="00EB44D7" w14:paraId="3DC274FE" w14:textId="77777777" w:rsidTr="00131360">
        <w:trPr>
          <w:trHeight w:val="576"/>
        </w:trPr>
        <w:tc>
          <w:tcPr>
            <w:tcW w:w="1526" w:type="dxa"/>
            <w:tcBorders>
              <w:top w:val="double" w:sz="4" w:space="0" w:color="auto"/>
              <w:left w:val="nil"/>
              <w:bottom w:val="single" w:sz="4" w:space="0" w:color="auto"/>
            </w:tcBorders>
            <w:vAlign w:val="center"/>
          </w:tcPr>
          <w:p w14:paraId="3DC274F9" w14:textId="3DFAFFA3" w:rsidR="00EB44D7" w:rsidRDefault="000A216D">
            <w:pPr>
              <w:pStyle w:val="TableText"/>
              <w:jc w:val="center"/>
              <w:rPr>
                <w:b/>
              </w:rPr>
            </w:pPr>
            <w:r>
              <w:rPr>
                <w:b/>
              </w:rPr>
              <w:t>N</w:t>
            </w:r>
            <w:r w:rsidR="008C714C">
              <w:rPr>
                <w:b/>
              </w:rPr>
              <w:t>ote</w:t>
            </w:r>
          </w:p>
        </w:tc>
        <w:tc>
          <w:tcPr>
            <w:tcW w:w="7472" w:type="dxa"/>
            <w:tcBorders>
              <w:top w:val="double" w:sz="4" w:space="0" w:color="auto"/>
              <w:bottom w:val="single" w:sz="4" w:space="0" w:color="auto"/>
              <w:right w:val="nil"/>
            </w:tcBorders>
          </w:tcPr>
          <w:p w14:paraId="3DC274FA" w14:textId="77777777" w:rsidR="00EB44D7" w:rsidRDefault="000A216D" w:rsidP="00B23CDD">
            <w:pPr>
              <w:pStyle w:val="TableText"/>
              <w:numPr>
                <w:ilvl w:val="0"/>
                <w:numId w:val="78"/>
              </w:numPr>
              <w:jc w:val="both"/>
            </w:pPr>
            <w:r>
              <w:t>Post-Contingency low voltage alarms beyond the emergency operating low voltage limit could trigger Automatic Under-Voltage Load Shedding if the contingency were to occur.  Detailed information on the amount of load on Automatic Under-Voltage Load Shedding Schemes (UVLS) can be found in Desktop Guide Transmission Section 2.9.</w:t>
            </w:r>
          </w:p>
          <w:p w14:paraId="3DC274FB" w14:textId="23B217E9" w:rsidR="00EB44D7" w:rsidRDefault="000A216D" w:rsidP="00B23CDD">
            <w:pPr>
              <w:pStyle w:val="TableText"/>
              <w:numPr>
                <w:ilvl w:val="0"/>
                <w:numId w:val="78"/>
              </w:numPr>
              <w:jc w:val="both"/>
            </w:pPr>
            <w:r>
              <w:t xml:space="preserve">ERCOT, shall instruct QSEs having Generation Resources </w:t>
            </w:r>
            <w:r w:rsidR="00CA735F">
              <w:t xml:space="preserve">or Energy Storage Resources (ESRs) </w:t>
            </w:r>
            <w:r>
              <w:t xml:space="preserve">required to provide Voltage Support Service (VSS), to </w:t>
            </w:r>
            <w:r w:rsidR="00CD3305">
              <w:t>adjust</w:t>
            </w:r>
            <w:r>
              <w:t xml:space="preserve"> for voltage support within the Unit Reactive Limit (URL) provided by the QSE to ERCOT.</w:t>
            </w:r>
          </w:p>
          <w:p w14:paraId="3DC274FC" w14:textId="0724E7C6" w:rsidR="00EB44D7" w:rsidRDefault="000A216D" w:rsidP="00B23CDD">
            <w:pPr>
              <w:pStyle w:val="TableText"/>
              <w:numPr>
                <w:ilvl w:val="0"/>
                <w:numId w:val="78"/>
              </w:numPr>
              <w:jc w:val="both"/>
            </w:pPr>
            <w:r>
              <w:t xml:space="preserve">Generation Resources </w:t>
            </w:r>
            <w:r w:rsidR="00CA735F">
              <w:t xml:space="preserve">or ESRs </w:t>
            </w:r>
            <w:r>
              <w:t>required to provide VSS may not reduce high reactive loading on individual units during abnormal conditions without the consent of ERCOT unless equipment damage is imminent.</w:t>
            </w:r>
          </w:p>
          <w:p w14:paraId="3DC274FD" w14:textId="77777777" w:rsidR="00EB44D7" w:rsidRDefault="000A216D" w:rsidP="00B23CDD">
            <w:pPr>
              <w:pStyle w:val="TableText"/>
              <w:numPr>
                <w:ilvl w:val="0"/>
                <w:numId w:val="78"/>
              </w:numPr>
              <w:jc w:val="both"/>
            </w:pPr>
            <w:r>
              <w:t>Major transmission lines shall be kept in service during Light Load as much as possible.  Lines should only be removed after all applicable reactive controls are implemented and studies are performed showing that reliability will not be degraded.</w:t>
            </w:r>
          </w:p>
        </w:tc>
      </w:tr>
      <w:tr w:rsidR="00EB44D7" w14:paraId="3DC2751A" w14:textId="77777777" w:rsidTr="00131360">
        <w:trPr>
          <w:trHeight w:val="576"/>
        </w:trPr>
        <w:tc>
          <w:tcPr>
            <w:tcW w:w="1526" w:type="dxa"/>
            <w:tcBorders>
              <w:top w:val="single" w:sz="4" w:space="0" w:color="auto"/>
              <w:left w:val="nil"/>
              <w:bottom w:val="single" w:sz="4" w:space="0" w:color="auto"/>
            </w:tcBorders>
            <w:vAlign w:val="center"/>
          </w:tcPr>
          <w:p w14:paraId="3DC274FF" w14:textId="47A5B011" w:rsidR="00EB44D7" w:rsidRDefault="000A216D">
            <w:pPr>
              <w:pStyle w:val="TableText"/>
              <w:jc w:val="center"/>
              <w:rPr>
                <w:b/>
              </w:rPr>
            </w:pPr>
            <w:r>
              <w:rPr>
                <w:b/>
              </w:rPr>
              <w:t>N</w:t>
            </w:r>
            <w:r w:rsidR="008C714C">
              <w:rPr>
                <w:b/>
              </w:rPr>
              <w:t>ote</w:t>
            </w:r>
          </w:p>
        </w:tc>
        <w:tc>
          <w:tcPr>
            <w:tcW w:w="7472" w:type="dxa"/>
            <w:tcBorders>
              <w:top w:val="single" w:sz="4" w:space="0" w:color="auto"/>
              <w:bottom w:val="single" w:sz="4" w:space="0" w:color="auto"/>
              <w:right w:val="nil"/>
            </w:tcBorders>
          </w:tcPr>
          <w:p w14:paraId="3DC27500" w14:textId="70DAC8B8" w:rsidR="00EB44D7" w:rsidRDefault="000A216D">
            <w:pPr>
              <w:pStyle w:val="TableText"/>
              <w:jc w:val="both"/>
            </w:pPr>
            <w:r>
              <w:t>ERCOT Nominal Voltage Levels are 345kV,</w:t>
            </w:r>
            <w:r w:rsidR="00F86AE2">
              <w:t xml:space="preserve"> 230kV,</w:t>
            </w:r>
            <w:r>
              <w:t xml:space="preserve"> 138kV, </w:t>
            </w:r>
            <w:r w:rsidR="00F86AE2">
              <w:t xml:space="preserve">115kV </w:t>
            </w:r>
            <w:r>
              <w:t>and 69kV.</w:t>
            </w:r>
          </w:p>
          <w:p w14:paraId="3DC27501" w14:textId="77777777" w:rsidR="00EB44D7" w:rsidRDefault="00EB44D7">
            <w:pPr>
              <w:pStyle w:val="TableText"/>
              <w:jc w:val="both"/>
            </w:pPr>
          </w:p>
          <w:p w14:paraId="3DC27502" w14:textId="77777777" w:rsidR="00EB44D7" w:rsidRDefault="000A216D">
            <w:pPr>
              <w:pStyle w:val="TableText"/>
              <w:jc w:val="both"/>
            </w:pPr>
            <w:r>
              <w:t>The general voltage guidelines are as follows (listed in kV):</w:t>
            </w:r>
          </w:p>
          <w:tbl>
            <w:tblPr>
              <w:tblW w:w="7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gridCol w:w="1980"/>
            </w:tblGrid>
            <w:tr w:rsidR="00710359" w14:paraId="3DC27507" w14:textId="750A7E28" w:rsidTr="00710359">
              <w:tc>
                <w:tcPr>
                  <w:tcW w:w="1283" w:type="dxa"/>
                </w:tcPr>
                <w:p w14:paraId="3DC27503" w14:textId="77777777" w:rsidR="00710359" w:rsidRDefault="00710359" w:rsidP="00710359">
                  <w:pPr>
                    <w:pStyle w:val="TableText"/>
                    <w:jc w:val="center"/>
                  </w:pPr>
                  <w:r>
                    <w:t>Nominal Voltage</w:t>
                  </w:r>
                </w:p>
              </w:tc>
              <w:tc>
                <w:tcPr>
                  <w:tcW w:w="2113" w:type="dxa"/>
                </w:tcPr>
                <w:p w14:paraId="3DC27504" w14:textId="77777777" w:rsidR="00710359" w:rsidRDefault="00710359" w:rsidP="00710359">
                  <w:pPr>
                    <w:pStyle w:val="TableText"/>
                    <w:jc w:val="center"/>
                  </w:pPr>
                  <w:r>
                    <w:t>Normal Operating Limits</w:t>
                  </w:r>
                </w:p>
              </w:tc>
              <w:tc>
                <w:tcPr>
                  <w:tcW w:w="1980" w:type="dxa"/>
                </w:tcPr>
                <w:p w14:paraId="3DC27505" w14:textId="77777777" w:rsidR="00710359" w:rsidRDefault="00710359" w:rsidP="00710359">
                  <w:pPr>
                    <w:pStyle w:val="TableText"/>
                    <w:jc w:val="center"/>
                  </w:pPr>
                  <w:r>
                    <w:t>Emergency Operating Limits</w:t>
                  </w:r>
                </w:p>
              </w:tc>
              <w:tc>
                <w:tcPr>
                  <w:tcW w:w="1980" w:type="dxa"/>
                </w:tcPr>
                <w:p w14:paraId="2E96B6A6" w14:textId="0F7D024A" w:rsidR="00710359" w:rsidRDefault="00710359" w:rsidP="00710359">
                  <w:pPr>
                    <w:pStyle w:val="TableText"/>
                    <w:jc w:val="center"/>
                  </w:pPr>
                  <w:r>
                    <w:t>Ideal Voltage Range</w:t>
                  </w:r>
                </w:p>
              </w:tc>
            </w:tr>
            <w:tr w:rsidR="00710359" w14:paraId="3DC2750C" w14:textId="1C24372B" w:rsidTr="00710359">
              <w:tc>
                <w:tcPr>
                  <w:tcW w:w="1283" w:type="dxa"/>
                </w:tcPr>
                <w:p w14:paraId="3DC27508" w14:textId="77777777" w:rsidR="00710359" w:rsidRDefault="00710359" w:rsidP="00710359">
                  <w:pPr>
                    <w:pStyle w:val="TableText"/>
                    <w:jc w:val="center"/>
                  </w:pPr>
                  <w:r>
                    <w:t>345</w:t>
                  </w:r>
                </w:p>
              </w:tc>
              <w:tc>
                <w:tcPr>
                  <w:tcW w:w="2113" w:type="dxa"/>
                </w:tcPr>
                <w:p w14:paraId="3DC27509" w14:textId="77777777" w:rsidR="00710359" w:rsidRDefault="00710359" w:rsidP="00710359">
                  <w:pPr>
                    <w:pStyle w:val="TableText"/>
                    <w:jc w:val="center"/>
                  </w:pPr>
                  <w:r>
                    <w:t>327.75 – 362.25</w:t>
                  </w:r>
                </w:p>
              </w:tc>
              <w:tc>
                <w:tcPr>
                  <w:tcW w:w="1980" w:type="dxa"/>
                </w:tcPr>
                <w:p w14:paraId="3DC2750A" w14:textId="77777777" w:rsidR="00710359" w:rsidRDefault="00710359" w:rsidP="00710359">
                  <w:pPr>
                    <w:pStyle w:val="TableText"/>
                    <w:jc w:val="center"/>
                  </w:pPr>
                  <w:r>
                    <w:t>310.5 – 379.5</w:t>
                  </w:r>
                </w:p>
              </w:tc>
              <w:tc>
                <w:tcPr>
                  <w:tcW w:w="1980" w:type="dxa"/>
                </w:tcPr>
                <w:p w14:paraId="34652A70" w14:textId="19272373" w:rsidR="00710359" w:rsidRDefault="00710359" w:rsidP="00710359">
                  <w:pPr>
                    <w:pStyle w:val="TableText"/>
                    <w:jc w:val="center"/>
                  </w:pPr>
                  <w:r>
                    <w:t>345 – 359</w:t>
                  </w:r>
                </w:p>
              </w:tc>
            </w:tr>
            <w:tr w:rsidR="00710359" w14:paraId="00B10063" w14:textId="44F8A012" w:rsidTr="00710359">
              <w:trPr>
                <w:trHeight w:val="70"/>
              </w:trPr>
              <w:tc>
                <w:tcPr>
                  <w:tcW w:w="1283" w:type="dxa"/>
                </w:tcPr>
                <w:p w14:paraId="1EBDCB8D" w14:textId="5C2EC7D4" w:rsidR="00710359" w:rsidRDefault="00710359" w:rsidP="00710359">
                  <w:pPr>
                    <w:pStyle w:val="TableText"/>
                    <w:jc w:val="center"/>
                  </w:pPr>
                  <w:r>
                    <w:t>230</w:t>
                  </w:r>
                </w:p>
              </w:tc>
              <w:tc>
                <w:tcPr>
                  <w:tcW w:w="2113" w:type="dxa"/>
                </w:tcPr>
                <w:p w14:paraId="72369798" w14:textId="7F0DB605" w:rsidR="00710359" w:rsidRDefault="00710359" w:rsidP="00710359">
                  <w:pPr>
                    <w:pStyle w:val="TableText"/>
                    <w:jc w:val="center"/>
                  </w:pPr>
                  <w:r>
                    <w:t>218.5 – 241.5</w:t>
                  </w:r>
                </w:p>
              </w:tc>
              <w:tc>
                <w:tcPr>
                  <w:tcW w:w="1980" w:type="dxa"/>
                </w:tcPr>
                <w:p w14:paraId="336284FA" w14:textId="002C1207" w:rsidR="00710359" w:rsidRDefault="00710359" w:rsidP="00710359">
                  <w:pPr>
                    <w:pStyle w:val="TableText"/>
                    <w:jc w:val="center"/>
                  </w:pPr>
                  <w:r>
                    <w:t>207 – 253</w:t>
                  </w:r>
                </w:p>
              </w:tc>
              <w:tc>
                <w:tcPr>
                  <w:tcW w:w="1980" w:type="dxa"/>
                </w:tcPr>
                <w:p w14:paraId="1121AB08" w14:textId="5126FA77" w:rsidR="00710359" w:rsidRDefault="00710359" w:rsidP="00710359">
                  <w:pPr>
                    <w:pStyle w:val="TableText"/>
                    <w:jc w:val="center"/>
                  </w:pPr>
                  <w:r>
                    <w:t>230 – 240</w:t>
                  </w:r>
                </w:p>
              </w:tc>
            </w:tr>
            <w:tr w:rsidR="00710359" w14:paraId="3DC27511" w14:textId="5F16BDD8" w:rsidTr="00710359">
              <w:trPr>
                <w:trHeight w:val="70"/>
              </w:trPr>
              <w:tc>
                <w:tcPr>
                  <w:tcW w:w="1283" w:type="dxa"/>
                </w:tcPr>
                <w:p w14:paraId="3DC2750D" w14:textId="77777777" w:rsidR="00710359" w:rsidRDefault="00710359" w:rsidP="00710359">
                  <w:pPr>
                    <w:pStyle w:val="TableText"/>
                    <w:jc w:val="center"/>
                  </w:pPr>
                  <w:r>
                    <w:t>138</w:t>
                  </w:r>
                </w:p>
              </w:tc>
              <w:tc>
                <w:tcPr>
                  <w:tcW w:w="2113" w:type="dxa"/>
                </w:tcPr>
                <w:p w14:paraId="3DC2750E" w14:textId="77777777" w:rsidR="00710359" w:rsidRDefault="00710359" w:rsidP="00710359">
                  <w:pPr>
                    <w:pStyle w:val="TableText"/>
                    <w:jc w:val="center"/>
                  </w:pPr>
                  <w:r>
                    <w:t>131.1 – 144.9</w:t>
                  </w:r>
                </w:p>
              </w:tc>
              <w:tc>
                <w:tcPr>
                  <w:tcW w:w="1980" w:type="dxa"/>
                </w:tcPr>
                <w:p w14:paraId="3DC2750F" w14:textId="77777777" w:rsidR="00710359" w:rsidRDefault="00710359" w:rsidP="00710359">
                  <w:pPr>
                    <w:pStyle w:val="TableText"/>
                    <w:jc w:val="center"/>
                  </w:pPr>
                  <w:r>
                    <w:t>124.2 – 151.8</w:t>
                  </w:r>
                </w:p>
              </w:tc>
              <w:tc>
                <w:tcPr>
                  <w:tcW w:w="1980" w:type="dxa"/>
                </w:tcPr>
                <w:p w14:paraId="067DEC40" w14:textId="6CE590E7" w:rsidR="00710359" w:rsidRDefault="00710359" w:rsidP="00710359">
                  <w:pPr>
                    <w:pStyle w:val="TableText"/>
                    <w:jc w:val="center"/>
                  </w:pPr>
                  <w:r>
                    <w:t>138 – 144</w:t>
                  </w:r>
                </w:p>
              </w:tc>
            </w:tr>
            <w:tr w:rsidR="00710359" w14:paraId="04A49BF0" w14:textId="184B17C0" w:rsidTr="00710359">
              <w:tc>
                <w:tcPr>
                  <w:tcW w:w="1283" w:type="dxa"/>
                </w:tcPr>
                <w:p w14:paraId="665B2DC2" w14:textId="601EB4B7" w:rsidR="00710359" w:rsidRDefault="00710359" w:rsidP="00710359">
                  <w:pPr>
                    <w:pStyle w:val="TableText"/>
                    <w:jc w:val="center"/>
                  </w:pPr>
                  <w:r>
                    <w:t>115</w:t>
                  </w:r>
                </w:p>
              </w:tc>
              <w:tc>
                <w:tcPr>
                  <w:tcW w:w="2113" w:type="dxa"/>
                </w:tcPr>
                <w:p w14:paraId="52F767EE" w14:textId="33ACE9D2" w:rsidR="00710359" w:rsidRDefault="00710359" w:rsidP="00710359">
                  <w:pPr>
                    <w:pStyle w:val="TableText"/>
                    <w:jc w:val="center"/>
                  </w:pPr>
                  <w:r>
                    <w:t>109.25 – 120.75</w:t>
                  </w:r>
                </w:p>
              </w:tc>
              <w:tc>
                <w:tcPr>
                  <w:tcW w:w="1980" w:type="dxa"/>
                </w:tcPr>
                <w:p w14:paraId="785B0A59" w14:textId="499E6798" w:rsidR="00710359" w:rsidRDefault="00710359" w:rsidP="00710359">
                  <w:pPr>
                    <w:pStyle w:val="TableText"/>
                    <w:jc w:val="center"/>
                  </w:pPr>
                  <w:r>
                    <w:t>103.5 – 126.5</w:t>
                  </w:r>
                </w:p>
              </w:tc>
              <w:tc>
                <w:tcPr>
                  <w:tcW w:w="1980" w:type="dxa"/>
                </w:tcPr>
                <w:p w14:paraId="13DADD12" w14:textId="5571149E" w:rsidR="00710359" w:rsidRDefault="00710359" w:rsidP="00710359">
                  <w:pPr>
                    <w:pStyle w:val="TableText"/>
                    <w:jc w:val="center"/>
                  </w:pPr>
                  <w:r>
                    <w:t>115 – 120</w:t>
                  </w:r>
                </w:p>
              </w:tc>
            </w:tr>
            <w:tr w:rsidR="00710359" w14:paraId="3DC27516" w14:textId="583BA8A9" w:rsidTr="00710359">
              <w:tc>
                <w:tcPr>
                  <w:tcW w:w="1283" w:type="dxa"/>
                </w:tcPr>
                <w:p w14:paraId="3DC27512" w14:textId="77777777" w:rsidR="00710359" w:rsidRDefault="00710359" w:rsidP="00710359">
                  <w:pPr>
                    <w:pStyle w:val="TableText"/>
                    <w:jc w:val="center"/>
                  </w:pPr>
                  <w:r>
                    <w:t>69</w:t>
                  </w:r>
                </w:p>
              </w:tc>
              <w:tc>
                <w:tcPr>
                  <w:tcW w:w="2113" w:type="dxa"/>
                </w:tcPr>
                <w:p w14:paraId="3DC27513" w14:textId="77777777" w:rsidR="00710359" w:rsidRDefault="00710359" w:rsidP="00710359">
                  <w:pPr>
                    <w:pStyle w:val="TableText"/>
                    <w:jc w:val="center"/>
                  </w:pPr>
                  <w:r>
                    <w:t>65.55 – 72.45</w:t>
                  </w:r>
                </w:p>
              </w:tc>
              <w:tc>
                <w:tcPr>
                  <w:tcW w:w="1980" w:type="dxa"/>
                </w:tcPr>
                <w:p w14:paraId="3DC27514" w14:textId="77777777" w:rsidR="00710359" w:rsidRDefault="00710359" w:rsidP="00710359">
                  <w:pPr>
                    <w:pStyle w:val="TableText"/>
                    <w:jc w:val="center"/>
                  </w:pPr>
                  <w:r>
                    <w:t>62.1 – 75.9</w:t>
                  </w:r>
                </w:p>
              </w:tc>
              <w:tc>
                <w:tcPr>
                  <w:tcW w:w="1980" w:type="dxa"/>
                </w:tcPr>
                <w:p w14:paraId="03C22D98" w14:textId="1A5C4649" w:rsidR="00710359" w:rsidRDefault="00710359" w:rsidP="00710359">
                  <w:pPr>
                    <w:pStyle w:val="TableText"/>
                    <w:jc w:val="center"/>
                  </w:pPr>
                  <w:r>
                    <w:t>69 – 71.5</w:t>
                  </w:r>
                </w:p>
              </w:tc>
            </w:tr>
          </w:tbl>
          <w:p w14:paraId="3DC27517" w14:textId="77777777" w:rsidR="00EB44D7" w:rsidRDefault="00EB44D7">
            <w:pPr>
              <w:pStyle w:val="TableText"/>
              <w:jc w:val="both"/>
            </w:pPr>
          </w:p>
          <w:p w14:paraId="3DC27518" w14:textId="77777777" w:rsidR="00EB44D7" w:rsidRDefault="000A216D">
            <w:pPr>
              <w:pStyle w:val="TableText"/>
              <w:jc w:val="both"/>
            </w:pPr>
            <w:r>
              <w:t>Some TOs utilize different Normal (Basecase) and Emergency (Post-Contingency) voltage operating limits than the general voltage guidelines.  These limits can be seen under the Network Limits display.</w:t>
            </w:r>
          </w:p>
          <w:p w14:paraId="3DC27519" w14:textId="77777777" w:rsidR="00EB44D7" w:rsidRDefault="00EB44D7">
            <w:pPr>
              <w:pStyle w:val="TableText"/>
              <w:jc w:val="both"/>
            </w:pPr>
          </w:p>
        </w:tc>
      </w:tr>
      <w:tr w:rsidR="00C069A3" w14:paraId="1CD6AAC4" w14:textId="77777777" w:rsidTr="00131360">
        <w:trPr>
          <w:trHeight w:val="576"/>
        </w:trPr>
        <w:tc>
          <w:tcPr>
            <w:tcW w:w="1526" w:type="dxa"/>
            <w:tcBorders>
              <w:top w:val="single" w:sz="4" w:space="0" w:color="auto"/>
              <w:left w:val="nil"/>
              <w:bottom w:val="single" w:sz="4" w:space="0" w:color="auto"/>
            </w:tcBorders>
            <w:vAlign w:val="center"/>
          </w:tcPr>
          <w:p w14:paraId="161A9027" w14:textId="7A48460E" w:rsidR="00C069A3" w:rsidRPr="00473C06" w:rsidRDefault="00C069A3" w:rsidP="00C069A3">
            <w:pPr>
              <w:pStyle w:val="TableText"/>
              <w:jc w:val="center"/>
              <w:rPr>
                <w:b/>
              </w:rPr>
            </w:pPr>
            <w:r w:rsidRPr="00473C06">
              <w:rPr>
                <w:b/>
              </w:rPr>
              <w:t>SOL Comms</w:t>
            </w:r>
          </w:p>
        </w:tc>
        <w:tc>
          <w:tcPr>
            <w:tcW w:w="7472" w:type="dxa"/>
            <w:tcBorders>
              <w:top w:val="single" w:sz="4" w:space="0" w:color="auto"/>
              <w:bottom w:val="single" w:sz="4" w:space="0" w:color="auto"/>
              <w:right w:val="nil"/>
            </w:tcBorders>
            <w:vAlign w:val="center"/>
          </w:tcPr>
          <w:p w14:paraId="1418F75F" w14:textId="41B471B6" w:rsidR="00C069A3" w:rsidRPr="00473C06" w:rsidRDefault="00C069A3" w:rsidP="00C069A3">
            <w:pPr>
              <w:pStyle w:val="TableText"/>
              <w:jc w:val="both"/>
              <w:rPr>
                <w:b/>
                <w:u w:val="single"/>
              </w:rPr>
            </w:pPr>
            <w:r w:rsidRPr="00473C06">
              <w:t xml:space="preserve">If electronic communication of SOL exceedances is unavailable, refer to section 3.8, “SOL Exceedance Communications Thresholds”, for criteria of manually communicating SOL exceedances.  </w:t>
            </w:r>
          </w:p>
        </w:tc>
      </w:tr>
      <w:tr w:rsidR="00C069A3" w14:paraId="3DC2752A" w14:textId="77777777" w:rsidTr="00131360">
        <w:trPr>
          <w:trHeight w:val="576"/>
        </w:trPr>
        <w:tc>
          <w:tcPr>
            <w:tcW w:w="1526" w:type="dxa"/>
            <w:tcBorders>
              <w:top w:val="single" w:sz="4" w:space="0" w:color="auto"/>
              <w:left w:val="nil"/>
              <w:bottom w:val="single" w:sz="4" w:space="0" w:color="auto"/>
            </w:tcBorders>
            <w:vAlign w:val="center"/>
          </w:tcPr>
          <w:p w14:paraId="3DC2751B" w14:textId="77777777" w:rsidR="00C069A3" w:rsidRDefault="00C069A3" w:rsidP="00C069A3">
            <w:pPr>
              <w:pStyle w:val="TableText"/>
              <w:jc w:val="center"/>
              <w:rPr>
                <w:b/>
              </w:rPr>
            </w:pPr>
            <w:r>
              <w:rPr>
                <w:b/>
              </w:rPr>
              <w:t>1</w:t>
            </w:r>
          </w:p>
        </w:tc>
        <w:tc>
          <w:tcPr>
            <w:tcW w:w="7472" w:type="dxa"/>
            <w:tcBorders>
              <w:top w:val="single" w:sz="4" w:space="0" w:color="auto"/>
              <w:bottom w:val="single" w:sz="4" w:space="0" w:color="auto"/>
              <w:right w:val="nil"/>
            </w:tcBorders>
          </w:tcPr>
          <w:p w14:paraId="3DC2751C" w14:textId="77777777" w:rsidR="00C069A3" w:rsidRDefault="00C069A3" w:rsidP="00C069A3">
            <w:pPr>
              <w:pStyle w:val="TableText"/>
              <w:jc w:val="both"/>
              <w:rPr>
                <w:b/>
                <w:u w:val="single"/>
              </w:rPr>
            </w:pPr>
            <w:r>
              <w:rPr>
                <w:b/>
                <w:u w:val="single"/>
              </w:rPr>
              <w:t>Monitor the voltage contingency violations and Basecase voltage violation displays in RTCA</w:t>
            </w:r>
          </w:p>
          <w:p w14:paraId="3DC2751D" w14:textId="77777777" w:rsidR="00C069A3" w:rsidRDefault="00C069A3" w:rsidP="00C069A3">
            <w:pPr>
              <w:pStyle w:val="TableText"/>
              <w:jc w:val="both"/>
              <w:rPr>
                <w:b/>
                <w:u w:val="single"/>
              </w:rPr>
            </w:pPr>
            <w:r>
              <w:rPr>
                <w:b/>
                <w:u w:val="single"/>
              </w:rPr>
              <w:t>WHEN:</w:t>
            </w:r>
          </w:p>
          <w:p w14:paraId="3DC2751E" w14:textId="77777777" w:rsidR="00C069A3" w:rsidRDefault="00C069A3" w:rsidP="00C069A3">
            <w:pPr>
              <w:pStyle w:val="TableText"/>
              <w:numPr>
                <w:ilvl w:val="0"/>
                <w:numId w:val="78"/>
              </w:numPr>
              <w:jc w:val="both"/>
            </w:pPr>
            <w:r>
              <w:t>Indicated by SCADA alarms, RTCA or by a TO of voltage concerns;</w:t>
            </w:r>
          </w:p>
          <w:p w14:paraId="3DC2751F" w14:textId="77777777" w:rsidR="00C069A3" w:rsidRDefault="00C069A3" w:rsidP="00C069A3">
            <w:pPr>
              <w:pStyle w:val="TableText"/>
              <w:jc w:val="both"/>
              <w:rPr>
                <w:b/>
                <w:u w:val="single"/>
              </w:rPr>
            </w:pPr>
            <w:r>
              <w:rPr>
                <w:b/>
                <w:u w:val="single"/>
              </w:rPr>
              <w:t>THEN:</w:t>
            </w:r>
          </w:p>
          <w:p w14:paraId="3DC27520" w14:textId="77777777" w:rsidR="00C069A3" w:rsidRDefault="00C069A3" w:rsidP="00C069A3">
            <w:pPr>
              <w:pStyle w:val="TableText"/>
              <w:numPr>
                <w:ilvl w:val="0"/>
                <w:numId w:val="78"/>
              </w:numPr>
              <w:jc w:val="both"/>
            </w:pPr>
            <w:r>
              <w:lastRenderedPageBreak/>
              <w:t xml:space="preserve">Determine if the SCADA is of similar magnitude to the pre-contingency value.  </w:t>
            </w:r>
          </w:p>
          <w:p w14:paraId="3DC27521" w14:textId="77777777" w:rsidR="00C069A3" w:rsidRDefault="00C069A3" w:rsidP="00C069A3">
            <w:pPr>
              <w:pStyle w:val="TableText"/>
              <w:numPr>
                <w:ilvl w:val="1"/>
                <w:numId w:val="78"/>
              </w:numPr>
              <w:jc w:val="both"/>
            </w:pPr>
            <w:r>
              <w:t>Example:  Review nearby kV measurements</w:t>
            </w:r>
          </w:p>
          <w:p w14:paraId="3DC27522" w14:textId="77777777" w:rsidR="00C069A3" w:rsidRDefault="00C069A3" w:rsidP="00C069A3">
            <w:pPr>
              <w:pStyle w:val="TableText"/>
              <w:numPr>
                <w:ilvl w:val="1"/>
                <w:numId w:val="78"/>
              </w:numPr>
              <w:jc w:val="both"/>
            </w:pPr>
            <w:r>
              <w:t>Review “Voltage Tracking Issues Spreadsheet” on SharePoint to ensure the Basecase/contingency is not listed</w:t>
            </w:r>
          </w:p>
          <w:p w14:paraId="3DC27523" w14:textId="77777777" w:rsidR="00C069A3" w:rsidRDefault="00C069A3" w:rsidP="00C069A3">
            <w:pPr>
              <w:pStyle w:val="TableText"/>
              <w:numPr>
                <w:ilvl w:val="1"/>
                <w:numId w:val="78"/>
              </w:numPr>
              <w:jc w:val="both"/>
            </w:pPr>
            <w:r>
              <w:t xml:space="preserve">If listed, no further action needed. </w:t>
            </w:r>
          </w:p>
          <w:p w14:paraId="3DC27524" w14:textId="77777777" w:rsidR="00C069A3" w:rsidRDefault="00C069A3" w:rsidP="00C069A3">
            <w:pPr>
              <w:rPr>
                <w:b/>
                <w:u w:val="single"/>
              </w:rPr>
            </w:pPr>
            <w:r>
              <w:rPr>
                <w:b/>
                <w:u w:val="single"/>
              </w:rPr>
              <w:t>IF:</w:t>
            </w:r>
          </w:p>
          <w:p w14:paraId="3DC27525" w14:textId="77777777" w:rsidR="00C069A3" w:rsidRDefault="00C069A3" w:rsidP="00C069A3">
            <w:pPr>
              <w:pStyle w:val="TableText"/>
              <w:numPr>
                <w:ilvl w:val="0"/>
                <w:numId w:val="78"/>
              </w:numPr>
              <w:jc w:val="both"/>
            </w:pPr>
            <w:r>
              <w:t>Inaccurate;</w:t>
            </w:r>
          </w:p>
          <w:p w14:paraId="3DC27526" w14:textId="77777777" w:rsidR="00C069A3" w:rsidRDefault="00C069A3" w:rsidP="00C069A3">
            <w:pPr>
              <w:pStyle w:val="TableText"/>
              <w:jc w:val="both"/>
              <w:rPr>
                <w:b/>
                <w:u w:val="single"/>
              </w:rPr>
            </w:pPr>
            <w:r>
              <w:rPr>
                <w:b/>
                <w:u w:val="single"/>
              </w:rPr>
              <w:t>THEN:</w:t>
            </w:r>
          </w:p>
          <w:p w14:paraId="3DC27527" w14:textId="77777777" w:rsidR="00C069A3" w:rsidRDefault="00C069A3" w:rsidP="00C069A3">
            <w:pPr>
              <w:pStyle w:val="TableText"/>
              <w:numPr>
                <w:ilvl w:val="0"/>
                <w:numId w:val="78"/>
              </w:numPr>
              <w:jc w:val="both"/>
            </w:pPr>
            <w:r>
              <w:t>Notify the Shift Supervisor and Operations Support Engineer to investigate.</w:t>
            </w:r>
          </w:p>
          <w:p w14:paraId="3DC27528" w14:textId="77777777" w:rsidR="00C069A3" w:rsidRDefault="00C069A3" w:rsidP="00C069A3">
            <w:pPr>
              <w:pStyle w:val="TableText"/>
              <w:numPr>
                <w:ilvl w:val="0"/>
                <w:numId w:val="78"/>
              </w:numPr>
              <w:jc w:val="both"/>
            </w:pPr>
            <w:r>
              <w:t>Log in “Voltage Tracking Issues” on SharePoint</w:t>
            </w:r>
          </w:p>
          <w:p w14:paraId="3DC27529" w14:textId="77777777" w:rsidR="00C069A3" w:rsidRDefault="00C069A3" w:rsidP="00C069A3">
            <w:pPr>
              <w:pStyle w:val="TableText"/>
              <w:numPr>
                <w:ilvl w:val="0"/>
                <w:numId w:val="78"/>
              </w:numPr>
              <w:jc w:val="both"/>
            </w:pPr>
            <w:r>
              <w:t>Make log entry.</w:t>
            </w:r>
          </w:p>
        </w:tc>
      </w:tr>
      <w:tr w:rsidR="00C069A3" w14:paraId="3DC27545" w14:textId="77777777" w:rsidTr="00131360">
        <w:trPr>
          <w:trHeight w:val="576"/>
        </w:trPr>
        <w:tc>
          <w:tcPr>
            <w:tcW w:w="1526" w:type="dxa"/>
            <w:tcBorders>
              <w:top w:val="single" w:sz="4" w:space="0" w:color="auto"/>
              <w:left w:val="nil"/>
              <w:bottom w:val="single" w:sz="4" w:space="0" w:color="auto"/>
            </w:tcBorders>
            <w:vAlign w:val="center"/>
          </w:tcPr>
          <w:p w14:paraId="3DC2752B" w14:textId="77777777" w:rsidR="00C069A3" w:rsidRDefault="00C069A3" w:rsidP="00C069A3">
            <w:pPr>
              <w:pStyle w:val="TableText"/>
              <w:jc w:val="center"/>
              <w:rPr>
                <w:b/>
              </w:rPr>
            </w:pPr>
            <w:r>
              <w:rPr>
                <w:b/>
              </w:rPr>
              <w:lastRenderedPageBreak/>
              <w:t>2</w:t>
            </w:r>
          </w:p>
        </w:tc>
        <w:tc>
          <w:tcPr>
            <w:tcW w:w="7472" w:type="dxa"/>
            <w:tcBorders>
              <w:top w:val="single" w:sz="4" w:space="0" w:color="auto"/>
              <w:bottom w:val="single" w:sz="4" w:space="0" w:color="auto"/>
              <w:right w:val="nil"/>
            </w:tcBorders>
          </w:tcPr>
          <w:p w14:paraId="3DC2752C" w14:textId="77777777" w:rsidR="00C069A3" w:rsidRDefault="00C069A3" w:rsidP="00C069A3">
            <w:pPr>
              <w:rPr>
                <w:b/>
                <w:u w:val="single"/>
              </w:rPr>
            </w:pPr>
            <w:r>
              <w:rPr>
                <w:b/>
                <w:u w:val="single"/>
              </w:rPr>
              <w:t>IF:</w:t>
            </w:r>
          </w:p>
          <w:p w14:paraId="3DC2752D" w14:textId="77777777" w:rsidR="00C069A3" w:rsidRDefault="00C069A3" w:rsidP="00C069A3">
            <w:pPr>
              <w:pStyle w:val="TableText"/>
              <w:numPr>
                <w:ilvl w:val="0"/>
                <w:numId w:val="78"/>
              </w:numPr>
              <w:jc w:val="both"/>
            </w:pPr>
            <w:r>
              <w:t>Accurate;</w:t>
            </w:r>
          </w:p>
          <w:p w14:paraId="3DC2752E" w14:textId="77777777" w:rsidR="00C069A3" w:rsidRDefault="00C069A3" w:rsidP="00C069A3">
            <w:pPr>
              <w:rPr>
                <w:b/>
                <w:u w:val="single"/>
              </w:rPr>
            </w:pPr>
            <w:r>
              <w:rPr>
                <w:b/>
                <w:u w:val="single"/>
              </w:rPr>
              <w:t>THEN:</w:t>
            </w:r>
          </w:p>
          <w:p w14:paraId="3DC2752F" w14:textId="77777777" w:rsidR="00C069A3" w:rsidRDefault="00C069A3" w:rsidP="00C069A3">
            <w:pPr>
              <w:pStyle w:val="TableText"/>
              <w:numPr>
                <w:ilvl w:val="0"/>
                <w:numId w:val="78"/>
              </w:numPr>
              <w:jc w:val="both"/>
              <w:rPr>
                <w:b/>
                <w:u w:val="single"/>
              </w:rPr>
            </w:pPr>
            <w:r>
              <w:t>Discuss the voltage concern with the appropriate TO</w:t>
            </w:r>
          </w:p>
          <w:p w14:paraId="3DC27530" w14:textId="706B3744" w:rsidR="00C069A3" w:rsidRDefault="00C069A3" w:rsidP="00C069A3">
            <w:pPr>
              <w:pStyle w:val="TableText"/>
              <w:numPr>
                <w:ilvl w:val="1"/>
                <w:numId w:val="78"/>
              </w:numPr>
              <w:jc w:val="both"/>
              <w:rPr>
                <w:b/>
                <w:u w:val="single"/>
              </w:rPr>
            </w:pPr>
            <w:r>
              <w:t>Has the TO utilize all static reactive power resources? (capacitors, reactors, change transformer taps)</w:t>
            </w:r>
          </w:p>
          <w:p w14:paraId="3DC27531" w14:textId="77777777" w:rsidR="00C069A3" w:rsidRDefault="00C069A3" w:rsidP="00C069A3">
            <w:pPr>
              <w:pStyle w:val="TableText"/>
              <w:jc w:val="both"/>
              <w:rPr>
                <w:b/>
                <w:u w:val="single"/>
              </w:rPr>
            </w:pPr>
          </w:p>
          <w:p w14:paraId="3DC27532" w14:textId="77777777" w:rsidR="00C069A3" w:rsidRDefault="00C069A3" w:rsidP="00C069A3">
            <w:pPr>
              <w:pStyle w:val="TableText"/>
              <w:jc w:val="both"/>
              <w:rPr>
                <w:b/>
                <w:highlight w:val="yellow"/>
                <w:u w:val="single"/>
              </w:rPr>
            </w:pPr>
            <w:r>
              <w:rPr>
                <w:b/>
                <w:highlight w:val="yellow"/>
                <w:u w:val="single"/>
              </w:rPr>
              <w:t>Typical Script to appropriate TO:</w:t>
            </w:r>
          </w:p>
          <w:p w14:paraId="3DC27533" w14:textId="77777777" w:rsidR="00C069A3" w:rsidRDefault="00C069A3" w:rsidP="00C069A3">
            <w:pPr>
              <w:pStyle w:val="TableText"/>
              <w:jc w:val="both"/>
            </w:pPr>
            <w:r>
              <w:t>“This is ERCOT Operator [first and last name].  At [xx:xx], ERCOT is instructing [TO] to [Raise/Lower] voltage at [specify bus] by [Closing/Opening/Adjusting] [Cap/Reactor/Transformer Tap] to resolve a [Basecase Voltage Violation/RTCA Voltage Contingency Violation].  [TO] please repeat this instruction back to me.”</w:t>
            </w:r>
          </w:p>
          <w:p w14:paraId="3DC27534" w14:textId="77777777" w:rsidR="00C069A3" w:rsidRDefault="00C069A3" w:rsidP="00C069A3">
            <w:r>
              <w:t xml:space="preserve">If repeat back is </w:t>
            </w:r>
            <w:r>
              <w:rPr>
                <w:b/>
                <w:u w:val="single"/>
              </w:rPr>
              <w:t>CORRECT</w:t>
            </w:r>
            <w:r>
              <w:t>, “That is correct, thank you.”</w:t>
            </w:r>
          </w:p>
          <w:p w14:paraId="3DC27535" w14:textId="77777777" w:rsidR="00C069A3" w:rsidRDefault="00C069A3" w:rsidP="00C069A3">
            <w:pPr>
              <w:pStyle w:val="TableText"/>
              <w:jc w:val="both"/>
              <w:rPr>
                <w:b/>
                <w:u w:val="single"/>
              </w:rPr>
            </w:pPr>
            <w:r>
              <w:t xml:space="preserve">If </w:t>
            </w:r>
            <w:r>
              <w:rPr>
                <w:b/>
                <w:u w:val="single"/>
              </w:rPr>
              <w:t>INCORRECT</w:t>
            </w:r>
            <w:r>
              <w:t>, repeat the process until the repeat back is correct.</w:t>
            </w:r>
          </w:p>
          <w:p w14:paraId="3DC27536" w14:textId="77777777" w:rsidR="00C069A3" w:rsidRDefault="00C069A3" w:rsidP="00C069A3">
            <w:pPr>
              <w:pStyle w:val="TableText"/>
              <w:jc w:val="both"/>
              <w:rPr>
                <w:b/>
                <w:u w:val="single"/>
              </w:rPr>
            </w:pPr>
          </w:p>
          <w:p w14:paraId="3DC27537" w14:textId="77777777" w:rsidR="00C069A3" w:rsidRDefault="00C069A3" w:rsidP="00C069A3">
            <w:pPr>
              <w:pStyle w:val="TableText"/>
              <w:jc w:val="both"/>
              <w:rPr>
                <w:b/>
                <w:u w:val="single"/>
              </w:rPr>
            </w:pPr>
            <w:r>
              <w:rPr>
                <w:b/>
                <w:u w:val="single"/>
              </w:rPr>
              <w:t>IF:</w:t>
            </w:r>
          </w:p>
          <w:p w14:paraId="3DC27538" w14:textId="77777777" w:rsidR="00C069A3" w:rsidRDefault="00C069A3" w:rsidP="00C069A3">
            <w:pPr>
              <w:pStyle w:val="TableText"/>
              <w:numPr>
                <w:ilvl w:val="0"/>
                <w:numId w:val="78"/>
              </w:numPr>
              <w:jc w:val="both"/>
            </w:pPr>
            <w:r>
              <w:t>Additional reactive support or coordination is needed to clear the violation;</w:t>
            </w:r>
          </w:p>
          <w:p w14:paraId="3DC27539" w14:textId="77777777" w:rsidR="00C069A3" w:rsidRDefault="00C069A3" w:rsidP="00C069A3">
            <w:pPr>
              <w:pStyle w:val="TableText"/>
              <w:jc w:val="both"/>
              <w:rPr>
                <w:b/>
                <w:u w:val="single"/>
              </w:rPr>
            </w:pPr>
            <w:r>
              <w:rPr>
                <w:b/>
                <w:u w:val="single"/>
              </w:rPr>
              <w:t>THEN:</w:t>
            </w:r>
          </w:p>
          <w:p w14:paraId="3DC2753A" w14:textId="3D0D26BE" w:rsidR="00C069A3" w:rsidRDefault="00C069A3" w:rsidP="00C069A3">
            <w:pPr>
              <w:pStyle w:val="TableText"/>
              <w:numPr>
                <w:ilvl w:val="0"/>
                <w:numId w:val="78"/>
              </w:numPr>
              <w:jc w:val="both"/>
            </w:pPr>
            <w:r>
              <w:t>Discuss with the appropriate TO and come to an agreement as to the proper action.  This could be transmission switching, adjusting voltage at a nearby Generation Resource</w:t>
            </w:r>
            <w:r w:rsidR="00CA735F">
              <w:t xml:space="preserve"> or ESR</w:t>
            </w:r>
            <w:r>
              <w:t xml:space="preserve">, bringing on an additional Resource, returning a planned outage, or development of an CMP </w:t>
            </w:r>
          </w:p>
          <w:p w14:paraId="3DC2753B" w14:textId="77777777" w:rsidR="00C069A3" w:rsidRDefault="00C069A3" w:rsidP="00C069A3">
            <w:pPr>
              <w:rPr>
                <w:b/>
                <w:u w:val="single"/>
              </w:rPr>
            </w:pPr>
            <w:r>
              <w:rPr>
                <w:b/>
                <w:u w:val="single"/>
              </w:rPr>
              <w:t>IF:</w:t>
            </w:r>
          </w:p>
          <w:p w14:paraId="3DC2753C" w14:textId="77777777" w:rsidR="00C069A3" w:rsidRDefault="00C069A3" w:rsidP="00C069A3">
            <w:pPr>
              <w:pStyle w:val="TableText"/>
              <w:numPr>
                <w:ilvl w:val="0"/>
                <w:numId w:val="78"/>
              </w:numPr>
              <w:jc w:val="both"/>
            </w:pPr>
            <w:r>
              <w:t>The TO needs assistance from ERCOT to get voltage adjusted at a Resource;</w:t>
            </w:r>
          </w:p>
          <w:p w14:paraId="3DC2753D" w14:textId="77777777" w:rsidR="00C069A3" w:rsidRDefault="00C069A3" w:rsidP="00C069A3">
            <w:pPr>
              <w:rPr>
                <w:b/>
                <w:u w:val="single"/>
              </w:rPr>
            </w:pPr>
            <w:r>
              <w:rPr>
                <w:b/>
                <w:u w:val="single"/>
              </w:rPr>
              <w:t>THEN:</w:t>
            </w:r>
          </w:p>
          <w:p w14:paraId="3DC2753E" w14:textId="77777777" w:rsidR="00C069A3" w:rsidRDefault="00C069A3" w:rsidP="00C069A3">
            <w:pPr>
              <w:pStyle w:val="TableText"/>
              <w:numPr>
                <w:ilvl w:val="0"/>
                <w:numId w:val="78"/>
              </w:numPr>
              <w:jc w:val="both"/>
            </w:pPr>
            <w:r>
              <w:t xml:space="preserve">Instruct the appropriate QSE to raise or lower bus voltage, </w:t>
            </w:r>
          </w:p>
          <w:p w14:paraId="3DC2753F" w14:textId="77777777" w:rsidR="00C069A3" w:rsidRDefault="00C069A3" w:rsidP="00C069A3">
            <w:pPr>
              <w:pStyle w:val="TableText"/>
              <w:numPr>
                <w:ilvl w:val="0"/>
                <w:numId w:val="78"/>
              </w:numPr>
              <w:jc w:val="both"/>
            </w:pPr>
            <w:r>
              <w:t xml:space="preserve">The QSE should complete the requested in no more than five minutes. </w:t>
            </w:r>
          </w:p>
          <w:p w14:paraId="3DC27540" w14:textId="77777777" w:rsidR="00C069A3" w:rsidRDefault="00C069A3" w:rsidP="00C069A3">
            <w:pPr>
              <w:pStyle w:val="TableText"/>
              <w:jc w:val="both"/>
            </w:pPr>
          </w:p>
          <w:p w14:paraId="3DC27541" w14:textId="77777777" w:rsidR="00C069A3" w:rsidRDefault="00C069A3" w:rsidP="00C069A3">
            <w:pPr>
              <w:pStyle w:val="TableText"/>
              <w:jc w:val="both"/>
              <w:rPr>
                <w:b/>
                <w:highlight w:val="yellow"/>
                <w:u w:val="single"/>
              </w:rPr>
            </w:pPr>
            <w:r>
              <w:rPr>
                <w:b/>
                <w:highlight w:val="yellow"/>
                <w:u w:val="single"/>
              </w:rPr>
              <w:t>Typical Script to appropriate QSE:</w:t>
            </w:r>
          </w:p>
          <w:p w14:paraId="3DC27542" w14:textId="77777777" w:rsidR="00C069A3" w:rsidRDefault="00C069A3" w:rsidP="00C069A3">
            <w:pPr>
              <w:pStyle w:val="TableText"/>
              <w:jc w:val="both"/>
            </w:pPr>
            <w:r>
              <w:lastRenderedPageBreak/>
              <w:t>“This is ERCOT Operator [first and last name].  At [xx:xx], ERCOT is instructing [QSE] to [raise or lower] voltage at [specify bus] by [+1 or 2kV or -1 or 2kV] for a target of [target kV].  [QSE] please repeat this instruction back to me.”</w:t>
            </w:r>
          </w:p>
          <w:p w14:paraId="3DC27543" w14:textId="77777777" w:rsidR="00C069A3" w:rsidRDefault="00C069A3" w:rsidP="00C069A3">
            <w:r>
              <w:t xml:space="preserve">If repeat back is </w:t>
            </w:r>
            <w:r>
              <w:rPr>
                <w:b/>
                <w:u w:val="single"/>
              </w:rPr>
              <w:t>CORRECT</w:t>
            </w:r>
            <w:r>
              <w:t>, “That is correct, thank you.”</w:t>
            </w:r>
          </w:p>
          <w:p w14:paraId="3DC27544" w14:textId="77777777" w:rsidR="00C069A3" w:rsidRDefault="00C069A3" w:rsidP="00C069A3">
            <w:r>
              <w:t xml:space="preserve">If </w:t>
            </w:r>
            <w:r>
              <w:rPr>
                <w:b/>
                <w:u w:val="single"/>
              </w:rPr>
              <w:t>INCORRECT</w:t>
            </w:r>
            <w:r>
              <w:t>, repeat the process until the repeat back is correct.</w:t>
            </w:r>
          </w:p>
        </w:tc>
      </w:tr>
      <w:tr w:rsidR="00C069A3" w14:paraId="3DC27548" w14:textId="77777777" w:rsidTr="00131360">
        <w:trPr>
          <w:trHeight w:val="576"/>
        </w:trPr>
        <w:tc>
          <w:tcPr>
            <w:tcW w:w="1526" w:type="dxa"/>
            <w:tcBorders>
              <w:top w:val="single" w:sz="4" w:space="0" w:color="auto"/>
              <w:left w:val="nil"/>
              <w:bottom w:val="single" w:sz="4" w:space="0" w:color="auto"/>
            </w:tcBorders>
            <w:vAlign w:val="center"/>
          </w:tcPr>
          <w:p w14:paraId="3DC27546" w14:textId="77777777" w:rsidR="00C069A3" w:rsidRDefault="00C069A3" w:rsidP="00C069A3">
            <w:pPr>
              <w:jc w:val="center"/>
              <w:rPr>
                <w:b/>
              </w:rPr>
            </w:pPr>
            <w:r>
              <w:rPr>
                <w:b/>
              </w:rPr>
              <w:lastRenderedPageBreak/>
              <w:t>3</w:t>
            </w:r>
          </w:p>
        </w:tc>
        <w:tc>
          <w:tcPr>
            <w:tcW w:w="7472" w:type="dxa"/>
            <w:tcBorders>
              <w:top w:val="single" w:sz="4" w:space="0" w:color="auto"/>
              <w:bottom w:val="single" w:sz="4" w:space="0" w:color="auto"/>
              <w:right w:val="nil"/>
            </w:tcBorders>
          </w:tcPr>
          <w:p w14:paraId="3DC27547" w14:textId="77777777" w:rsidR="00C069A3" w:rsidRDefault="00C069A3" w:rsidP="00C069A3">
            <w:pPr>
              <w:pStyle w:val="TableText"/>
              <w:spacing w:line="440" w:lineRule="exact"/>
            </w:pPr>
            <w:r>
              <w:t>When voltage issue has been resolved notify the impacted TO.</w:t>
            </w:r>
          </w:p>
        </w:tc>
      </w:tr>
      <w:tr w:rsidR="00C069A3" w14:paraId="3DC2754A" w14:textId="77777777" w:rsidTr="00131360">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549" w14:textId="77777777" w:rsidR="00C069A3" w:rsidRDefault="00C069A3" w:rsidP="00357506">
            <w:pPr>
              <w:pStyle w:val="Heading3"/>
              <w:rPr>
                <w:u w:val="single"/>
              </w:rPr>
            </w:pPr>
            <w:r>
              <w:t>East HVDC Tie Voltage Limits</w:t>
            </w:r>
          </w:p>
        </w:tc>
      </w:tr>
      <w:tr w:rsidR="00C069A3" w14:paraId="3DC2754E" w14:textId="77777777" w:rsidTr="00131360">
        <w:trPr>
          <w:trHeight w:val="576"/>
        </w:trPr>
        <w:tc>
          <w:tcPr>
            <w:tcW w:w="1526" w:type="dxa"/>
            <w:tcBorders>
              <w:top w:val="double" w:sz="4" w:space="0" w:color="auto"/>
              <w:left w:val="nil"/>
              <w:bottom w:val="single" w:sz="4" w:space="0" w:color="auto"/>
            </w:tcBorders>
            <w:vAlign w:val="center"/>
          </w:tcPr>
          <w:p w14:paraId="3DC2754B" w14:textId="28EE66DC" w:rsidR="00C069A3" w:rsidRDefault="00C069A3" w:rsidP="00C069A3">
            <w:pPr>
              <w:jc w:val="center"/>
              <w:rPr>
                <w:b/>
              </w:rPr>
            </w:pPr>
            <w:bookmarkStart w:id="290" w:name="_Hlk171411397"/>
            <w:r>
              <w:rPr>
                <w:b/>
              </w:rPr>
              <w:t>Note</w:t>
            </w:r>
          </w:p>
        </w:tc>
        <w:tc>
          <w:tcPr>
            <w:tcW w:w="7472" w:type="dxa"/>
            <w:tcBorders>
              <w:top w:val="double" w:sz="4" w:space="0" w:color="auto"/>
              <w:bottom w:val="single" w:sz="4" w:space="0" w:color="auto"/>
              <w:right w:val="nil"/>
            </w:tcBorders>
          </w:tcPr>
          <w:p w14:paraId="3DC2754C" w14:textId="77777777" w:rsidR="00C069A3" w:rsidRDefault="00C069A3" w:rsidP="00C069A3">
            <w:pPr>
              <w:pStyle w:val="TableText"/>
            </w:pPr>
            <w:r>
              <w:t>The East HVDC tie has voltage limits depending on the tie condition.</w:t>
            </w:r>
          </w:p>
          <w:p w14:paraId="3DC2754D" w14:textId="77777777" w:rsidR="00C069A3" w:rsidRDefault="00C069A3" w:rsidP="00C069A3">
            <w:pPr>
              <w:pStyle w:val="TableText"/>
              <w:rPr>
                <w:b/>
                <w:u w:val="single"/>
              </w:rPr>
            </w:pPr>
            <w:r>
              <w:t xml:space="preserve">See </w:t>
            </w:r>
            <w:r>
              <w:rPr>
                <w:b/>
                <w:bCs/>
              </w:rPr>
              <w:t>Desktop Guide Transmission Desk</w:t>
            </w:r>
            <w:r>
              <w:t xml:space="preserve"> 2.19</w:t>
            </w:r>
          </w:p>
        </w:tc>
      </w:tr>
      <w:bookmarkEnd w:id="290"/>
      <w:tr w:rsidR="00C069A3" w14:paraId="3DC27554" w14:textId="77777777" w:rsidTr="00131360">
        <w:trPr>
          <w:trHeight w:val="576"/>
        </w:trPr>
        <w:tc>
          <w:tcPr>
            <w:tcW w:w="1526" w:type="dxa"/>
            <w:tcBorders>
              <w:top w:val="single" w:sz="4" w:space="0" w:color="auto"/>
              <w:left w:val="nil"/>
              <w:bottom w:val="single" w:sz="4" w:space="0" w:color="auto"/>
            </w:tcBorders>
            <w:vAlign w:val="center"/>
          </w:tcPr>
          <w:p w14:paraId="3DC2754F" w14:textId="77777777" w:rsidR="00C069A3" w:rsidRDefault="00C069A3" w:rsidP="00C069A3">
            <w:pPr>
              <w:pStyle w:val="TableText"/>
              <w:ind w:left="720"/>
              <w:rPr>
                <w:b/>
              </w:rPr>
            </w:pPr>
            <w:r>
              <w:rPr>
                <w:b/>
              </w:rPr>
              <w:t>1</w:t>
            </w:r>
          </w:p>
        </w:tc>
        <w:tc>
          <w:tcPr>
            <w:tcW w:w="7472" w:type="dxa"/>
            <w:tcBorders>
              <w:top w:val="single" w:sz="4" w:space="0" w:color="auto"/>
              <w:bottom w:val="single" w:sz="4" w:space="0" w:color="auto"/>
              <w:right w:val="nil"/>
            </w:tcBorders>
          </w:tcPr>
          <w:p w14:paraId="3DC27550" w14:textId="77777777" w:rsidR="00C069A3" w:rsidRDefault="00C069A3" w:rsidP="00C069A3">
            <w:pPr>
              <w:pStyle w:val="TableText"/>
              <w:rPr>
                <w:b/>
                <w:u w:val="single"/>
              </w:rPr>
            </w:pPr>
            <w:r>
              <w:rPr>
                <w:b/>
                <w:u w:val="single"/>
              </w:rPr>
              <w:t>WHEN:</w:t>
            </w:r>
          </w:p>
          <w:p w14:paraId="3DC27551" w14:textId="77777777" w:rsidR="00C069A3" w:rsidRDefault="00C069A3" w:rsidP="00C069A3">
            <w:pPr>
              <w:pStyle w:val="TableText"/>
              <w:numPr>
                <w:ilvl w:val="0"/>
                <w:numId w:val="78"/>
              </w:numPr>
            </w:pPr>
            <w:r>
              <w:t>Notified by AEP TOP that Reactors have been placed in/out of service on the East DC tie</w:t>
            </w:r>
          </w:p>
          <w:p w14:paraId="3DC27552" w14:textId="77777777" w:rsidR="00C069A3" w:rsidRDefault="00C069A3" w:rsidP="00C069A3">
            <w:pPr>
              <w:rPr>
                <w:b/>
                <w:u w:val="single"/>
              </w:rPr>
            </w:pPr>
            <w:r>
              <w:rPr>
                <w:b/>
                <w:u w:val="single"/>
              </w:rPr>
              <w:t>THEN:</w:t>
            </w:r>
          </w:p>
          <w:p w14:paraId="3DC27553" w14:textId="77777777" w:rsidR="00C069A3" w:rsidRDefault="00C069A3" w:rsidP="00C069A3">
            <w:pPr>
              <w:pStyle w:val="TableText"/>
              <w:numPr>
                <w:ilvl w:val="0"/>
                <w:numId w:val="78"/>
              </w:numPr>
            </w:pPr>
            <w:r>
              <w:t xml:space="preserve">Notify the DC tie desk operator </w:t>
            </w:r>
          </w:p>
        </w:tc>
      </w:tr>
      <w:tr w:rsidR="00C069A3" w14:paraId="3DC27557" w14:textId="77777777" w:rsidTr="00131360">
        <w:trPr>
          <w:trHeight w:val="576"/>
        </w:trPr>
        <w:tc>
          <w:tcPr>
            <w:tcW w:w="1526" w:type="dxa"/>
            <w:tcBorders>
              <w:top w:val="single" w:sz="4" w:space="0" w:color="auto"/>
              <w:left w:val="nil"/>
              <w:bottom w:val="double" w:sz="4" w:space="0" w:color="auto"/>
            </w:tcBorders>
            <w:vAlign w:val="center"/>
          </w:tcPr>
          <w:p w14:paraId="3DC27555" w14:textId="457778AD" w:rsidR="00C069A3" w:rsidRDefault="00C069A3" w:rsidP="00C069A3">
            <w:pPr>
              <w:jc w:val="center"/>
              <w:rPr>
                <w:b/>
              </w:rPr>
            </w:pPr>
            <w:r>
              <w:rPr>
                <w:b/>
              </w:rPr>
              <w:t>Log</w:t>
            </w:r>
          </w:p>
        </w:tc>
        <w:tc>
          <w:tcPr>
            <w:tcW w:w="7472" w:type="dxa"/>
            <w:tcBorders>
              <w:top w:val="single" w:sz="4" w:space="0" w:color="auto"/>
              <w:bottom w:val="double" w:sz="4" w:space="0" w:color="auto"/>
              <w:right w:val="nil"/>
            </w:tcBorders>
          </w:tcPr>
          <w:p w14:paraId="3DC27556" w14:textId="77777777" w:rsidR="00C069A3" w:rsidRDefault="00C069A3" w:rsidP="00C069A3">
            <w:pPr>
              <w:pStyle w:val="TableText"/>
              <w:spacing w:line="440" w:lineRule="exact"/>
            </w:pPr>
            <w:r>
              <w:t>Log all actions.</w:t>
            </w:r>
          </w:p>
        </w:tc>
      </w:tr>
      <w:tr w:rsidR="00C069A3" w14:paraId="3DC27559" w14:textId="77777777" w:rsidTr="00131360">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558" w14:textId="4A7DDD78" w:rsidR="00C069A3" w:rsidRDefault="00C069A3" w:rsidP="00357506">
            <w:pPr>
              <w:pStyle w:val="Heading3"/>
              <w:rPr>
                <w:u w:val="single"/>
              </w:rPr>
            </w:pPr>
            <w:bookmarkStart w:id="291" w:name="_Future_Voltage_Issues"/>
            <w:bookmarkEnd w:id="291"/>
            <w:r>
              <w:t xml:space="preserve">Future Voltage </w:t>
            </w:r>
            <w:r w:rsidR="00131360">
              <w:t xml:space="preserve">Studies or </w:t>
            </w:r>
            <w:r>
              <w:t>Issues</w:t>
            </w:r>
          </w:p>
        </w:tc>
      </w:tr>
      <w:tr w:rsidR="00DA2C11" w14:paraId="3AE203E5" w14:textId="77777777" w:rsidTr="00131360">
        <w:trPr>
          <w:trHeight w:val="576"/>
        </w:trPr>
        <w:tc>
          <w:tcPr>
            <w:tcW w:w="1526" w:type="dxa"/>
            <w:tcBorders>
              <w:top w:val="double" w:sz="4" w:space="0" w:color="auto"/>
              <w:left w:val="nil"/>
              <w:bottom w:val="single" w:sz="4" w:space="0" w:color="auto"/>
            </w:tcBorders>
            <w:vAlign w:val="center"/>
          </w:tcPr>
          <w:p w14:paraId="225E465D" w14:textId="77777777" w:rsidR="00DA2C11" w:rsidRDefault="00DA2C11">
            <w:pPr>
              <w:jc w:val="center"/>
              <w:rPr>
                <w:b/>
              </w:rPr>
            </w:pPr>
            <w:r>
              <w:rPr>
                <w:b/>
              </w:rPr>
              <w:t>NOTE</w:t>
            </w:r>
          </w:p>
        </w:tc>
        <w:tc>
          <w:tcPr>
            <w:tcW w:w="7472" w:type="dxa"/>
            <w:tcBorders>
              <w:top w:val="double" w:sz="4" w:space="0" w:color="auto"/>
              <w:bottom w:val="single" w:sz="4" w:space="0" w:color="auto"/>
              <w:right w:val="nil"/>
            </w:tcBorders>
            <w:vAlign w:val="center"/>
          </w:tcPr>
          <w:p w14:paraId="15BE26C5" w14:textId="77777777" w:rsidR="00DA2C11" w:rsidRDefault="00DA2C11">
            <w:pPr>
              <w:spacing w:after="160" w:line="259" w:lineRule="auto"/>
            </w:pPr>
            <w:r>
              <w:rPr>
                <w:b/>
                <w:u w:val="single"/>
              </w:rPr>
              <w:t xml:space="preserve">Each hour run a STNET study for Two hours out (example it is 0100, run study for 0300) to review voltage violations. </w:t>
            </w:r>
          </w:p>
        </w:tc>
      </w:tr>
      <w:tr w:rsidR="00DA2C11" w14:paraId="2DA4DAF9" w14:textId="77777777" w:rsidTr="00131360">
        <w:trPr>
          <w:trHeight w:val="576"/>
        </w:trPr>
        <w:tc>
          <w:tcPr>
            <w:tcW w:w="1526" w:type="dxa"/>
            <w:tcBorders>
              <w:top w:val="double" w:sz="4" w:space="0" w:color="auto"/>
              <w:left w:val="nil"/>
              <w:bottom w:val="single" w:sz="4" w:space="0" w:color="auto"/>
            </w:tcBorders>
            <w:vAlign w:val="center"/>
          </w:tcPr>
          <w:p w14:paraId="0BBC481A" w14:textId="77777777" w:rsidR="00DA2C11" w:rsidRDefault="00DA2C11">
            <w:pPr>
              <w:jc w:val="center"/>
              <w:rPr>
                <w:b/>
              </w:rPr>
            </w:pPr>
          </w:p>
        </w:tc>
        <w:tc>
          <w:tcPr>
            <w:tcW w:w="7472" w:type="dxa"/>
            <w:tcBorders>
              <w:top w:val="double" w:sz="4" w:space="0" w:color="auto"/>
              <w:bottom w:val="single" w:sz="4" w:space="0" w:color="auto"/>
              <w:right w:val="nil"/>
            </w:tcBorders>
            <w:vAlign w:val="center"/>
          </w:tcPr>
          <w:p w14:paraId="5126D41A" w14:textId="77777777" w:rsidR="00DA2C11" w:rsidRDefault="00DA2C11">
            <w:pPr>
              <w:pStyle w:val="TableText"/>
              <w:rPr>
                <w:b/>
                <w:u w:val="single"/>
              </w:rPr>
            </w:pPr>
            <w:r>
              <w:rPr>
                <w:b/>
                <w:u w:val="single"/>
              </w:rPr>
              <w:t>WHEN:</w:t>
            </w:r>
          </w:p>
          <w:p w14:paraId="59A3CE4C" w14:textId="77777777" w:rsidR="00DA2C11" w:rsidRDefault="00DA2C11">
            <w:pPr>
              <w:pStyle w:val="TableText"/>
              <w:numPr>
                <w:ilvl w:val="0"/>
                <w:numId w:val="78"/>
              </w:numPr>
            </w:pPr>
            <w:r>
              <w:t>Notified by the Alternate Control Center or RUC Operator of future voltage violations;</w:t>
            </w:r>
          </w:p>
          <w:p w14:paraId="7C2E262D" w14:textId="77777777" w:rsidR="00DA2C11" w:rsidRDefault="00DA2C11">
            <w:pPr>
              <w:rPr>
                <w:b/>
                <w:u w:val="single"/>
              </w:rPr>
            </w:pPr>
            <w:r>
              <w:rPr>
                <w:b/>
                <w:u w:val="single"/>
              </w:rPr>
              <w:t>THEN:</w:t>
            </w:r>
          </w:p>
          <w:p w14:paraId="117B941F" w14:textId="77777777" w:rsidR="00DA2C11" w:rsidRDefault="00DA2C11">
            <w:pPr>
              <w:pStyle w:val="TableText"/>
              <w:numPr>
                <w:ilvl w:val="0"/>
                <w:numId w:val="78"/>
              </w:numPr>
            </w:pPr>
            <w:r>
              <w:t xml:space="preserve">Review the “Voltage Tracking Issues” on SharePoint.  If it is reoccurring, the solution may be listed on the “Resolutions” tab </w:t>
            </w:r>
          </w:p>
          <w:p w14:paraId="4CEE21D5" w14:textId="77777777" w:rsidR="00DA2C11" w:rsidRDefault="00DA2C11">
            <w:pPr>
              <w:rPr>
                <w:b/>
                <w:u w:val="single"/>
              </w:rPr>
            </w:pPr>
            <w:r>
              <w:rPr>
                <w:b/>
                <w:u w:val="single"/>
              </w:rPr>
              <w:t>IF:</w:t>
            </w:r>
          </w:p>
          <w:p w14:paraId="6694C789" w14:textId="77777777" w:rsidR="00DA2C11" w:rsidRDefault="00DA2C11">
            <w:pPr>
              <w:pStyle w:val="TableText"/>
              <w:numPr>
                <w:ilvl w:val="0"/>
                <w:numId w:val="78"/>
              </w:numPr>
              <w:rPr>
                <w:b/>
                <w:u w:val="single"/>
              </w:rPr>
            </w:pPr>
            <w:r>
              <w:t xml:space="preserve">Any capacitors or reactors are </w:t>
            </w:r>
            <w:r>
              <w:rPr>
                <w:b/>
                <w:u w:val="single"/>
              </w:rPr>
              <w:t>AVAILABLE</w:t>
            </w:r>
            <w:r>
              <w:t xml:space="preserve"> that can address the violation;</w:t>
            </w:r>
          </w:p>
          <w:p w14:paraId="74B7C6D5" w14:textId="77777777" w:rsidR="00DA2C11" w:rsidRDefault="00DA2C11">
            <w:pPr>
              <w:rPr>
                <w:b/>
                <w:u w:val="single"/>
              </w:rPr>
            </w:pPr>
            <w:r>
              <w:rPr>
                <w:b/>
                <w:u w:val="single"/>
              </w:rPr>
              <w:t>THEN:</w:t>
            </w:r>
          </w:p>
          <w:p w14:paraId="4953C114" w14:textId="77777777" w:rsidR="00DA2C11" w:rsidRDefault="00DA2C11">
            <w:pPr>
              <w:pStyle w:val="TableText"/>
              <w:numPr>
                <w:ilvl w:val="0"/>
                <w:numId w:val="78"/>
              </w:numPr>
              <w:rPr>
                <w:b/>
                <w:u w:val="single"/>
              </w:rPr>
            </w:pPr>
            <w:r>
              <w:t>Ensure the capacitor or reactor clears the violation</w:t>
            </w:r>
          </w:p>
          <w:p w14:paraId="2D230517" w14:textId="77777777" w:rsidR="00DA2C11" w:rsidRDefault="00DA2C11">
            <w:pPr>
              <w:rPr>
                <w:b/>
                <w:u w:val="single"/>
              </w:rPr>
            </w:pPr>
            <w:r>
              <w:rPr>
                <w:b/>
                <w:u w:val="single"/>
              </w:rPr>
              <w:t>IF:</w:t>
            </w:r>
          </w:p>
          <w:p w14:paraId="3387219E" w14:textId="77777777" w:rsidR="00DA2C11" w:rsidRDefault="00DA2C11">
            <w:pPr>
              <w:pStyle w:val="TableText"/>
              <w:numPr>
                <w:ilvl w:val="0"/>
                <w:numId w:val="78"/>
              </w:numPr>
              <w:rPr>
                <w:b/>
                <w:u w:val="single"/>
              </w:rPr>
            </w:pPr>
            <w:r>
              <w:t>Additional reactive support or coordination is needed to address the violation;</w:t>
            </w:r>
          </w:p>
          <w:p w14:paraId="62217134" w14:textId="77777777" w:rsidR="00DA2C11" w:rsidRDefault="00DA2C11">
            <w:pPr>
              <w:rPr>
                <w:b/>
                <w:u w:val="single"/>
              </w:rPr>
            </w:pPr>
            <w:r>
              <w:rPr>
                <w:b/>
                <w:u w:val="single"/>
              </w:rPr>
              <w:t>THEN:</w:t>
            </w:r>
          </w:p>
          <w:p w14:paraId="3800CAAE" w14:textId="77777777" w:rsidR="00DA2C11" w:rsidRDefault="00DA2C11">
            <w:pPr>
              <w:pStyle w:val="TableText"/>
              <w:numPr>
                <w:ilvl w:val="0"/>
                <w:numId w:val="78"/>
              </w:numPr>
              <w:rPr>
                <w:b/>
                <w:u w:val="single"/>
              </w:rPr>
            </w:pPr>
            <w:r>
              <w:t>Discuss the identified future voltage violations with the appropriate TO and come to an agreement as to the proper action. This could be transmission switching, development of a CMP, making reactive devices available, or RUC commitment of additional generation</w:t>
            </w:r>
          </w:p>
          <w:p w14:paraId="116C598B" w14:textId="77777777" w:rsidR="00DA2C11" w:rsidRDefault="00DA2C11">
            <w:pPr>
              <w:rPr>
                <w:b/>
                <w:u w:val="single"/>
              </w:rPr>
            </w:pPr>
            <w:r>
              <w:rPr>
                <w:b/>
                <w:u w:val="single"/>
              </w:rPr>
              <w:t>IF:</w:t>
            </w:r>
          </w:p>
          <w:p w14:paraId="04B3E54B" w14:textId="77777777" w:rsidR="00DA2C11" w:rsidRDefault="00DA2C11">
            <w:pPr>
              <w:pStyle w:val="TableText"/>
              <w:numPr>
                <w:ilvl w:val="0"/>
                <w:numId w:val="78"/>
              </w:numPr>
              <w:rPr>
                <w:b/>
                <w:u w:val="single"/>
              </w:rPr>
            </w:pPr>
            <w:r>
              <w:t>An Off-Line Resource is needed to resolve the voltage violation;</w:t>
            </w:r>
          </w:p>
          <w:p w14:paraId="04701FC7" w14:textId="77777777" w:rsidR="00DA2C11" w:rsidRDefault="00DA2C11">
            <w:pPr>
              <w:rPr>
                <w:b/>
                <w:u w:val="single"/>
              </w:rPr>
            </w:pPr>
            <w:r>
              <w:rPr>
                <w:b/>
                <w:u w:val="single"/>
              </w:rPr>
              <w:t>THEN:</w:t>
            </w:r>
          </w:p>
          <w:p w14:paraId="5C7FCB3D" w14:textId="77777777" w:rsidR="00DA2C11" w:rsidRPr="001B24E9" w:rsidRDefault="00DA2C11" w:rsidP="00D86818">
            <w:pPr>
              <w:pStyle w:val="ListParagraph"/>
              <w:numPr>
                <w:ilvl w:val="0"/>
                <w:numId w:val="265"/>
              </w:numPr>
              <w:spacing w:after="160" w:line="259" w:lineRule="auto"/>
              <w:rPr>
                <w:b/>
                <w:u w:val="single"/>
              </w:rPr>
            </w:pPr>
            <w:r>
              <w:lastRenderedPageBreak/>
              <w:t>Coordinate with the RUC Operator to RUC commit the Resource</w:t>
            </w:r>
          </w:p>
        </w:tc>
      </w:tr>
      <w:tr w:rsidR="00DA2C11" w14:paraId="2FF43B66" w14:textId="77777777" w:rsidTr="00131360">
        <w:trPr>
          <w:trHeight w:val="576"/>
        </w:trPr>
        <w:tc>
          <w:tcPr>
            <w:tcW w:w="1526" w:type="dxa"/>
            <w:tcBorders>
              <w:top w:val="single" w:sz="4" w:space="0" w:color="auto"/>
              <w:left w:val="nil"/>
              <w:bottom w:val="single" w:sz="4" w:space="0" w:color="auto"/>
            </w:tcBorders>
            <w:vAlign w:val="center"/>
          </w:tcPr>
          <w:p w14:paraId="287146F1" w14:textId="77777777" w:rsidR="00DA2C11" w:rsidRPr="00131360" w:rsidRDefault="00DA2C11">
            <w:pPr>
              <w:rPr>
                <w:b/>
                <w:sz w:val="20"/>
                <w:szCs w:val="20"/>
              </w:rPr>
            </w:pPr>
            <w:r w:rsidRPr="00131360">
              <w:rPr>
                <w:b/>
                <w:sz w:val="20"/>
                <w:szCs w:val="20"/>
              </w:rPr>
              <w:lastRenderedPageBreak/>
              <w:t>Voltage Contingencies</w:t>
            </w:r>
          </w:p>
        </w:tc>
        <w:tc>
          <w:tcPr>
            <w:tcW w:w="7472" w:type="dxa"/>
            <w:tcBorders>
              <w:top w:val="single" w:sz="4" w:space="0" w:color="auto"/>
              <w:bottom w:val="single" w:sz="4" w:space="0" w:color="auto"/>
              <w:right w:val="nil"/>
            </w:tcBorders>
            <w:vAlign w:val="center"/>
          </w:tcPr>
          <w:p w14:paraId="1CBB6624" w14:textId="77777777" w:rsidR="00DA2C11" w:rsidRDefault="00DA2C11">
            <w:pPr>
              <w:rPr>
                <w:b/>
                <w:u w:val="single"/>
              </w:rPr>
            </w:pPr>
            <w:r>
              <w:rPr>
                <w:b/>
                <w:u w:val="single"/>
              </w:rPr>
              <w:t>IF:</w:t>
            </w:r>
          </w:p>
          <w:p w14:paraId="5C4A3DB5" w14:textId="77777777" w:rsidR="00DA2C11" w:rsidRDefault="00DA2C11">
            <w:pPr>
              <w:pStyle w:val="TableText"/>
              <w:numPr>
                <w:ilvl w:val="0"/>
                <w:numId w:val="82"/>
              </w:numPr>
              <w:jc w:val="both"/>
              <w:rPr>
                <w:b/>
                <w:u w:val="single"/>
              </w:rPr>
            </w:pPr>
            <w:r>
              <w:t>Voltage contingencies exist;</w:t>
            </w:r>
          </w:p>
          <w:p w14:paraId="272E1F4C" w14:textId="77777777" w:rsidR="00DA2C11" w:rsidRDefault="00DA2C11">
            <w:pPr>
              <w:rPr>
                <w:b/>
                <w:u w:val="single"/>
              </w:rPr>
            </w:pPr>
            <w:r>
              <w:rPr>
                <w:b/>
                <w:u w:val="single"/>
              </w:rPr>
              <w:t>THEN:</w:t>
            </w:r>
          </w:p>
          <w:p w14:paraId="2F737895" w14:textId="77777777" w:rsidR="00DA2C11" w:rsidRDefault="00DA2C11">
            <w:pPr>
              <w:pStyle w:val="TableText"/>
              <w:numPr>
                <w:ilvl w:val="0"/>
                <w:numId w:val="82"/>
              </w:numPr>
              <w:jc w:val="both"/>
            </w:pPr>
            <w:r>
              <w:t>Check “Voltage Tracking Issues” spreadsheet on SharePoint to ensure the contingency is not listed.</w:t>
            </w:r>
          </w:p>
          <w:p w14:paraId="7BE5BB06" w14:textId="77777777" w:rsidR="00DA2C11" w:rsidRDefault="00DA2C11">
            <w:pPr>
              <w:pStyle w:val="TableText"/>
              <w:numPr>
                <w:ilvl w:val="0"/>
                <w:numId w:val="82"/>
              </w:numPr>
              <w:jc w:val="both"/>
            </w:pPr>
            <w:r>
              <w:t>If not listed, convey the voltage violations to the Transmission and Security Operator with the potential resolution</w:t>
            </w:r>
          </w:p>
          <w:p w14:paraId="3744DFA6" w14:textId="77777777" w:rsidR="00DA2C11" w:rsidRDefault="00DA2C11">
            <w:pPr>
              <w:pStyle w:val="TableText"/>
              <w:numPr>
                <w:ilvl w:val="0"/>
                <w:numId w:val="82"/>
              </w:numPr>
              <w:jc w:val="both"/>
            </w:pPr>
            <w:r>
              <w:t>Validate the resolution</w:t>
            </w:r>
          </w:p>
          <w:p w14:paraId="6844B08E" w14:textId="26E892F5" w:rsidR="00DA2C11" w:rsidRDefault="00DA2C11">
            <w:pPr>
              <w:pStyle w:val="TableText"/>
              <w:numPr>
                <w:ilvl w:val="0"/>
                <w:numId w:val="82"/>
              </w:numPr>
              <w:jc w:val="both"/>
            </w:pPr>
            <w:r>
              <w:t>Create a savecase, use naming convention “SC_</w:t>
            </w:r>
            <w:r w:rsidR="00A6640E">
              <w:t>TRAN</w:t>
            </w:r>
            <w:r w:rsidR="00A6640E" w:rsidDel="00A6640E">
              <w:t xml:space="preserve"> </w:t>
            </w:r>
            <w:r>
              <w:t>(HE)_(DATE)</w:t>
            </w:r>
          </w:p>
          <w:p w14:paraId="2E361BD7" w14:textId="77777777" w:rsidR="00DA2C11" w:rsidRDefault="00DA2C11">
            <w:pPr>
              <w:pStyle w:val="TableText"/>
              <w:numPr>
                <w:ilvl w:val="0"/>
                <w:numId w:val="82"/>
              </w:numPr>
              <w:jc w:val="both"/>
            </w:pPr>
            <w:r>
              <w:t>Make at least one detailed log entry per shift that the studies are being executed.   If any new voltage violations are identified that do not have a solution, log the information and notify the Transmission and Security Operator of the new violation(s)</w:t>
            </w:r>
          </w:p>
          <w:p w14:paraId="6CD6E24A" w14:textId="77777777" w:rsidR="00DA2C11" w:rsidRPr="00D22E3D" w:rsidRDefault="00DA2C11">
            <w:pPr>
              <w:pStyle w:val="TableText"/>
              <w:numPr>
                <w:ilvl w:val="0"/>
                <w:numId w:val="82"/>
              </w:numPr>
              <w:jc w:val="both"/>
            </w:pPr>
            <w:r>
              <w:t>Update the “Voltage Tracking Issues” spreadsheet listing the new voltage violation with the contingency resolution.</w:t>
            </w:r>
          </w:p>
          <w:p w14:paraId="0AB43343" w14:textId="77777777" w:rsidR="00DA2C11" w:rsidRDefault="00DA2C11">
            <w:pPr>
              <w:rPr>
                <w:b/>
                <w:u w:val="single"/>
              </w:rPr>
            </w:pPr>
            <w:r>
              <w:rPr>
                <w:b/>
                <w:u w:val="single"/>
              </w:rPr>
              <w:t>IF:</w:t>
            </w:r>
          </w:p>
          <w:p w14:paraId="3E1F46EA" w14:textId="77777777" w:rsidR="00DA2C11" w:rsidRDefault="00DA2C11">
            <w:pPr>
              <w:pStyle w:val="TableText"/>
              <w:numPr>
                <w:ilvl w:val="0"/>
                <w:numId w:val="82"/>
              </w:numPr>
              <w:jc w:val="both"/>
            </w:pPr>
            <w:r>
              <w:t>Unsolved contingencies exists;</w:t>
            </w:r>
          </w:p>
          <w:p w14:paraId="50F053FA" w14:textId="77777777" w:rsidR="00DA2C11" w:rsidRDefault="00DA2C11">
            <w:pPr>
              <w:rPr>
                <w:b/>
                <w:u w:val="single"/>
              </w:rPr>
            </w:pPr>
          </w:p>
          <w:p w14:paraId="2ED276E9" w14:textId="77777777" w:rsidR="00DA2C11" w:rsidRDefault="00DA2C11">
            <w:pPr>
              <w:rPr>
                <w:b/>
                <w:u w:val="single"/>
              </w:rPr>
            </w:pPr>
            <w:r>
              <w:rPr>
                <w:b/>
                <w:u w:val="single"/>
              </w:rPr>
              <w:t>THEN:</w:t>
            </w:r>
          </w:p>
          <w:p w14:paraId="5B28A15C" w14:textId="77777777" w:rsidR="00DA2C11" w:rsidRDefault="00DA2C11">
            <w:pPr>
              <w:pStyle w:val="TableText"/>
              <w:numPr>
                <w:ilvl w:val="0"/>
                <w:numId w:val="82"/>
              </w:numPr>
              <w:jc w:val="both"/>
            </w:pPr>
            <w:r>
              <w:t>Communicate any unsolved contingency to the Shift Engineer and Transmission Security Desk Operator with potential solutions.</w:t>
            </w:r>
          </w:p>
          <w:p w14:paraId="40C322A9" w14:textId="77777777" w:rsidR="00DA2C11" w:rsidRDefault="00DA2C11">
            <w:pPr>
              <w:pStyle w:val="TableText"/>
              <w:numPr>
                <w:ilvl w:val="0"/>
                <w:numId w:val="82"/>
              </w:numPr>
              <w:jc w:val="both"/>
            </w:pPr>
            <w:r>
              <w:t>Some potential solutions could be transmission switching, creation of a manual constraint, bringing on an additional Resource, returning a planned outage, or development of a CMP.</w:t>
            </w:r>
          </w:p>
          <w:p w14:paraId="191577E0" w14:textId="77777777" w:rsidR="00DA2C11" w:rsidRDefault="00DA2C11">
            <w:pPr>
              <w:pStyle w:val="TableText"/>
              <w:numPr>
                <w:ilvl w:val="0"/>
                <w:numId w:val="82"/>
              </w:numPr>
              <w:jc w:val="both"/>
            </w:pPr>
            <w:r>
              <w:t>Validate the resolution</w:t>
            </w:r>
          </w:p>
          <w:p w14:paraId="67A494FA" w14:textId="77777777" w:rsidR="00DA2C11" w:rsidRDefault="00DA2C11">
            <w:pPr>
              <w:pStyle w:val="TableText"/>
              <w:numPr>
                <w:ilvl w:val="0"/>
                <w:numId w:val="82"/>
              </w:numPr>
              <w:jc w:val="both"/>
            </w:pPr>
            <w:r>
              <w:t>Update the “Voltage Tracking Issues” spreadsheet listing the new unsolved contingency with the contingency resolution.</w:t>
            </w:r>
          </w:p>
        </w:tc>
      </w:tr>
      <w:tr w:rsidR="00DA2C11" w14:paraId="7EB29E77" w14:textId="77777777" w:rsidTr="00131360">
        <w:trPr>
          <w:trHeight w:val="576"/>
        </w:trPr>
        <w:tc>
          <w:tcPr>
            <w:tcW w:w="1526" w:type="dxa"/>
            <w:tcBorders>
              <w:top w:val="single" w:sz="4" w:space="0" w:color="auto"/>
              <w:left w:val="nil"/>
              <w:bottom w:val="single" w:sz="4" w:space="0" w:color="auto"/>
            </w:tcBorders>
            <w:vAlign w:val="center"/>
          </w:tcPr>
          <w:p w14:paraId="47978634" w14:textId="77777777" w:rsidR="00DA2C11" w:rsidRDefault="00DA2C11">
            <w:pPr>
              <w:jc w:val="center"/>
              <w:rPr>
                <w:b/>
              </w:rPr>
            </w:pPr>
            <w:r>
              <w:rPr>
                <w:b/>
              </w:rPr>
              <w:t xml:space="preserve">Violated </w:t>
            </w:r>
          </w:p>
          <w:p w14:paraId="1B04640A" w14:textId="77777777" w:rsidR="00DA2C11" w:rsidRDefault="00DA2C11">
            <w:pPr>
              <w:jc w:val="center"/>
              <w:rPr>
                <w:b/>
              </w:rPr>
            </w:pPr>
            <w:r>
              <w:rPr>
                <w:b/>
              </w:rPr>
              <w:t>Constraints</w:t>
            </w:r>
          </w:p>
        </w:tc>
        <w:tc>
          <w:tcPr>
            <w:tcW w:w="7472" w:type="dxa"/>
            <w:tcBorders>
              <w:top w:val="single" w:sz="4" w:space="0" w:color="auto"/>
              <w:bottom w:val="single" w:sz="4" w:space="0" w:color="auto"/>
              <w:right w:val="nil"/>
            </w:tcBorders>
            <w:vAlign w:val="center"/>
          </w:tcPr>
          <w:p w14:paraId="127EA3BC" w14:textId="77777777" w:rsidR="00DA2C11" w:rsidRDefault="00DA2C11">
            <w:pPr>
              <w:rPr>
                <w:b/>
                <w:u w:val="single"/>
              </w:rPr>
            </w:pPr>
            <w:r>
              <w:rPr>
                <w:b/>
                <w:u w:val="single"/>
              </w:rPr>
              <w:t>REVIEW REFERENCE DISPLAYS:</w:t>
            </w:r>
          </w:p>
          <w:p w14:paraId="1F5C1D72" w14:textId="77777777" w:rsidR="00DA2C11" w:rsidRDefault="00DA2C11">
            <w:r>
              <w:t>Market Operation&gt;Reliability Unit Commitment&gt;HRUC Displays&gt;DSP Displays&gt; DSP Binding Constraint Summary</w:t>
            </w:r>
          </w:p>
          <w:p w14:paraId="2BE25018" w14:textId="77777777" w:rsidR="00DA2C11" w:rsidRDefault="00DA2C11">
            <w:r>
              <w:t>Market Operation&gt;Reliability Unit Commitment&gt;HRUC Displays&gt;DSP Displays&gt; DSP Constraint Summary</w:t>
            </w:r>
          </w:p>
          <w:p w14:paraId="6157702F" w14:textId="77777777" w:rsidR="00DA2C11" w:rsidRDefault="00DA2C11">
            <w:pPr>
              <w:rPr>
                <w:b/>
                <w:u w:val="single"/>
              </w:rPr>
            </w:pPr>
          </w:p>
          <w:p w14:paraId="071070BA" w14:textId="77777777" w:rsidR="00131360" w:rsidRDefault="00131360">
            <w:pPr>
              <w:rPr>
                <w:b/>
                <w:u w:val="single"/>
              </w:rPr>
            </w:pPr>
          </w:p>
          <w:p w14:paraId="7D026EA0" w14:textId="77777777" w:rsidR="00131360" w:rsidRDefault="00131360">
            <w:pPr>
              <w:rPr>
                <w:b/>
                <w:u w:val="single"/>
              </w:rPr>
            </w:pPr>
          </w:p>
          <w:p w14:paraId="7277B4FB" w14:textId="77777777" w:rsidR="00DA2C11" w:rsidRDefault="00DA2C11">
            <w:pPr>
              <w:rPr>
                <w:b/>
                <w:u w:val="single"/>
              </w:rPr>
            </w:pPr>
          </w:p>
          <w:p w14:paraId="7566EF53" w14:textId="77777777" w:rsidR="00DA2C11" w:rsidRDefault="00DA2C11">
            <w:pPr>
              <w:rPr>
                <w:b/>
                <w:u w:val="single"/>
              </w:rPr>
            </w:pPr>
            <w:r>
              <w:rPr>
                <w:b/>
                <w:u w:val="single"/>
              </w:rPr>
              <w:t>REVIEW:</w:t>
            </w:r>
          </w:p>
          <w:p w14:paraId="08F843F5" w14:textId="77777777" w:rsidR="00DA2C11" w:rsidRDefault="00DA2C11">
            <w:pPr>
              <w:pStyle w:val="TableText"/>
              <w:numPr>
                <w:ilvl w:val="0"/>
                <w:numId w:val="82"/>
              </w:numPr>
              <w:jc w:val="both"/>
            </w:pPr>
            <w:r>
              <w:t xml:space="preserve">Violated constraints.  If needed, notify Operations Support Engineer to determine the validity; </w:t>
            </w:r>
          </w:p>
          <w:p w14:paraId="3753CAC6" w14:textId="77777777" w:rsidR="00DA2C11" w:rsidRDefault="00DA2C11">
            <w:pPr>
              <w:rPr>
                <w:b/>
                <w:u w:val="single"/>
              </w:rPr>
            </w:pPr>
          </w:p>
          <w:p w14:paraId="2496CD52" w14:textId="77777777" w:rsidR="00DA2C11" w:rsidRDefault="00DA2C11">
            <w:pPr>
              <w:rPr>
                <w:b/>
                <w:u w:val="single"/>
              </w:rPr>
            </w:pPr>
            <w:r>
              <w:rPr>
                <w:b/>
                <w:u w:val="single"/>
              </w:rPr>
              <w:t>IF:</w:t>
            </w:r>
          </w:p>
          <w:p w14:paraId="484F8FE4" w14:textId="77777777" w:rsidR="00DA2C11" w:rsidRDefault="00DA2C11">
            <w:pPr>
              <w:pStyle w:val="TableText"/>
              <w:numPr>
                <w:ilvl w:val="0"/>
                <w:numId w:val="82"/>
              </w:numPr>
              <w:jc w:val="both"/>
            </w:pPr>
            <w:r>
              <w:t>Invalid, no further action is required;</w:t>
            </w:r>
          </w:p>
          <w:p w14:paraId="2F4FF426" w14:textId="77777777" w:rsidR="00DA2C11" w:rsidRDefault="00DA2C11">
            <w:pPr>
              <w:rPr>
                <w:b/>
              </w:rPr>
            </w:pPr>
            <w:r>
              <w:rPr>
                <w:b/>
              </w:rPr>
              <w:t>IF:</w:t>
            </w:r>
          </w:p>
          <w:p w14:paraId="295612DF" w14:textId="77777777" w:rsidR="00DA2C11" w:rsidRDefault="00DA2C11">
            <w:pPr>
              <w:pStyle w:val="TableText"/>
              <w:numPr>
                <w:ilvl w:val="0"/>
                <w:numId w:val="82"/>
              </w:numPr>
              <w:jc w:val="both"/>
            </w:pPr>
            <w:r>
              <w:lastRenderedPageBreak/>
              <w:t>Valid; AND</w:t>
            </w:r>
          </w:p>
          <w:p w14:paraId="661ED046" w14:textId="77777777" w:rsidR="00DA2C11" w:rsidRDefault="00DA2C11">
            <w:pPr>
              <w:pStyle w:val="TableText"/>
              <w:numPr>
                <w:ilvl w:val="0"/>
                <w:numId w:val="82"/>
              </w:numPr>
              <w:jc w:val="both"/>
            </w:pPr>
            <w:r>
              <w:t>Related to a phase shifter tap settings,</w:t>
            </w:r>
          </w:p>
          <w:p w14:paraId="4728F069" w14:textId="77777777" w:rsidR="00DA2C11" w:rsidRDefault="00DA2C11">
            <w:pPr>
              <w:rPr>
                <w:b/>
                <w:u w:val="single"/>
              </w:rPr>
            </w:pPr>
            <w:r>
              <w:rPr>
                <w:b/>
                <w:u w:val="single"/>
              </w:rPr>
              <w:t>THEN:</w:t>
            </w:r>
          </w:p>
          <w:p w14:paraId="089BC3F7" w14:textId="77777777" w:rsidR="00DA2C11" w:rsidRDefault="00DA2C11">
            <w:pPr>
              <w:pStyle w:val="TableText"/>
              <w:numPr>
                <w:ilvl w:val="0"/>
                <w:numId w:val="82"/>
              </w:numPr>
              <w:jc w:val="both"/>
            </w:pPr>
            <w:r>
              <w:t xml:space="preserve">Notify Operations Support Engineer to determine and determine if adjusting a Phase Shifter would reduce the flow, </w:t>
            </w:r>
          </w:p>
          <w:p w14:paraId="5AB989B6" w14:textId="77777777" w:rsidR="00DA2C11" w:rsidRDefault="00DA2C11">
            <w:pPr>
              <w:pStyle w:val="TableText"/>
              <w:numPr>
                <w:ilvl w:val="0"/>
                <w:numId w:val="82"/>
              </w:numPr>
              <w:jc w:val="both"/>
            </w:pPr>
            <w:r>
              <w:t>Create Suggestion Plan for Constraint,</w:t>
            </w:r>
          </w:p>
          <w:p w14:paraId="598C840C" w14:textId="0AE9AE9C" w:rsidR="00DA2C11" w:rsidRDefault="00DA2C11">
            <w:pPr>
              <w:pStyle w:val="TableText"/>
              <w:numPr>
                <w:ilvl w:val="0"/>
                <w:numId w:val="82"/>
              </w:numPr>
              <w:jc w:val="both"/>
            </w:pPr>
            <w:r>
              <w:t xml:space="preserve">Manually RUC commit resources as needed </w:t>
            </w:r>
          </w:p>
        </w:tc>
      </w:tr>
      <w:tr w:rsidR="00DA2C11" w:rsidRPr="0030089F" w14:paraId="7EF7B120" w14:textId="77777777" w:rsidTr="00131360">
        <w:trPr>
          <w:trHeight w:val="576"/>
        </w:trPr>
        <w:tc>
          <w:tcPr>
            <w:tcW w:w="1526" w:type="dxa"/>
            <w:tcBorders>
              <w:top w:val="single" w:sz="4" w:space="0" w:color="auto"/>
              <w:left w:val="nil"/>
              <w:bottom w:val="single" w:sz="4" w:space="0" w:color="auto"/>
            </w:tcBorders>
            <w:vAlign w:val="center"/>
          </w:tcPr>
          <w:p w14:paraId="257640D4" w14:textId="77777777" w:rsidR="00DA2C11" w:rsidRDefault="00DA2C11">
            <w:pPr>
              <w:jc w:val="center"/>
              <w:rPr>
                <w:b/>
              </w:rPr>
            </w:pPr>
            <w:r>
              <w:rPr>
                <w:b/>
              </w:rPr>
              <w:lastRenderedPageBreak/>
              <w:t>Phase Angles</w:t>
            </w:r>
          </w:p>
        </w:tc>
        <w:tc>
          <w:tcPr>
            <w:tcW w:w="7472" w:type="dxa"/>
            <w:tcBorders>
              <w:top w:val="single" w:sz="4" w:space="0" w:color="auto"/>
              <w:bottom w:val="single" w:sz="4" w:space="0" w:color="auto"/>
              <w:right w:val="nil"/>
            </w:tcBorders>
            <w:vAlign w:val="center"/>
          </w:tcPr>
          <w:p w14:paraId="44A1D9C2" w14:textId="0B8E1C9B" w:rsidR="00DA2C11" w:rsidRDefault="00DA2C11">
            <w:pPr>
              <w:spacing w:after="160" w:line="259" w:lineRule="auto"/>
              <w:rPr>
                <w:b/>
                <w:u w:val="single"/>
              </w:rPr>
            </w:pPr>
            <w:r>
              <w:rPr>
                <w:b/>
                <w:u w:val="single"/>
              </w:rPr>
              <w:t xml:space="preserve">Monitor phase angles during the </w:t>
            </w:r>
            <w:r w:rsidR="00522812">
              <w:rPr>
                <w:b/>
                <w:u w:val="single"/>
              </w:rPr>
              <w:t>2</w:t>
            </w:r>
            <w:r>
              <w:rPr>
                <w:b/>
                <w:u w:val="single"/>
              </w:rPr>
              <w:t xml:space="preserve"> hour ahead voltage studies</w:t>
            </w:r>
          </w:p>
          <w:p w14:paraId="102BD207" w14:textId="77777777" w:rsidR="00DA2C11" w:rsidRDefault="00DA2C11">
            <w:pPr>
              <w:rPr>
                <w:b/>
                <w:u w:val="single"/>
              </w:rPr>
            </w:pPr>
            <w:r>
              <w:rPr>
                <w:b/>
                <w:u w:val="single"/>
              </w:rPr>
              <w:t>IF:</w:t>
            </w:r>
          </w:p>
          <w:p w14:paraId="7C251541" w14:textId="77777777" w:rsidR="00DA2C11" w:rsidRDefault="00DA2C11">
            <w:pPr>
              <w:pStyle w:val="TableText"/>
              <w:numPr>
                <w:ilvl w:val="0"/>
                <w:numId w:val="82"/>
              </w:numPr>
              <w:jc w:val="both"/>
            </w:pPr>
            <w:r>
              <w:t>Phase angle exceedances exists;</w:t>
            </w:r>
          </w:p>
          <w:p w14:paraId="35AD6017" w14:textId="77777777" w:rsidR="00DA2C11" w:rsidRDefault="00DA2C11">
            <w:pPr>
              <w:rPr>
                <w:b/>
                <w:u w:val="single"/>
              </w:rPr>
            </w:pPr>
            <w:r>
              <w:rPr>
                <w:b/>
                <w:u w:val="single"/>
              </w:rPr>
              <w:t>THEN:</w:t>
            </w:r>
          </w:p>
          <w:p w14:paraId="574C2766" w14:textId="77777777" w:rsidR="00DA2C11" w:rsidRDefault="00DA2C11">
            <w:pPr>
              <w:pStyle w:val="TableText"/>
              <w:numPr>
                <w:ilvl w:val="0"/>
                <w:numId w:val="82"/>
              </w:numPr>
              <w:jc w:val="both"/>
            </w:pPr>
            <w:r>
              <w:t>Communicate any phase angle exceedances to the Shift Engineer and Transmission Security Desk Operator for potential solutions.</w:t>
            </w:r>
          </w:p>
          <w:p w14:paraId="1F90541D" w14:textId="77777777" w:rsidR="00DA2C11" w:rsidRPr="0030089F" w:rsidRDefault="00DA2C11">
            <w:pPr>
              <w:pStyle w:val="TableText"/>
              <w:numPr>
                <w:ilvl w:val="0"/>
                <w:numId w:val="82"/>
              </w:numPr>
              <w:jc w:val="both"/>
              <w:rPr>
                <w:b/>
                <w:u w:val="single"/>
              </w:rPr>
            </w:pPr>
            <w:r>
              <w:t>Some potential solutions could be transmission switching, creation of a manual constraint, bringing on an additional Resource, returning a planned outage, or development of a CMP.</w:t>
            </w:r>
          </w:p>
        </w:tc>
      </w:tr>
      <w:tr w:rsidR="00C069A3" w14:paraId="3DC2756E" w14:textId="77777777" w:rsidTr="00131360">
        <w:trPr>
          <w:trHeight w:val="576"/>
        </w:trPr>
        <w:tc>
          <w:tcPr>
            <w:tcW w:w="1526" w:type="dxa"/>
            <w:tcBorders>
              <w:top w:val="single" w:sz="4" w:space="0" w:color="auto"/>
              <w:left w:val="nil"/>
              <w:bottom w:val="double" w:sz="4" w:space="0" w:color="auto"/>
            </w:tcBorders>
            <w:vAlign w:val="center"/>
          </w:tcPr>
          <w:p w14:paraId="3DC2756C" w14:textId="16359F89" w:rsidR="00C069A3" w:rsidRDefault="00C069A3" w:rsidP="00C069A3">
            <w:pPr>
              <w:jc w:val="center"/>
              <w:rPr>
                <w:b/>
              </w:rPr>
            </w:pPr>
            <w:r>
              <w:rPr>
                <w:b/>
              </w:rPr>
              <w:t>Log</w:t>
            </w:r>
          </w:p>
        </w:tc>
        <w:tc>
          <w:tcPr>
            <w:tcW w:w="7472" w:type="dxa"/>
            <w:tcBorders>
              <w:top w:val="single" w:sz="4" w:space="0" w:color="auto"/>
              <w:bottom w:val="double" w:sz="4" w:space="0" w:color="auto"/>
              <w:right w:val="nil"/>
            </w:tcBorders>
          </w:tcPr>
          <w:p w14:paraId="3DC2756D" w14:textId="77777777" w:rsidR="00C069A3" w:rsidRDefault="00C069A3" w:rsidP="00C069A3">
            <w:pPr>
              <w:pStyle w:val="TableText"/>
              <w:spacing w:line="440" w:lineRule="exact"/>
            </w:pPr>
            <w:r>
              <w:t>Log all actions.</w:t>
            </w:r>
          </w:p>
        </w:tc>
      </w:tr>
      <w:tr w:rsidR="00C069A3" w14:paraId="3DC27570" w14:textId="77777777" w:rsidTr="00131360">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56F" w14:textId="77777777" w:rsidR="00C069A3" w:rsidRDefault="00C069A3" w:rsidP="00357506">
            <w:pPr>
              <w:pStyle w:val="Heading3"/>
              <w:rPr>
                <w:u w:val="single"/>
              </w:rPr>
            </w:pPr>
            <w:bookmarkStart w:id="292" w:name="_Operating_beyond_CURL"/>
            <w:bookmarkStart w:id="293" w:name="_ERCOT_requesting_Resource"/>
            <w:bookmarkEnd w:id="292"/>
            <w:bookmarkEnd w:id="293"/>
            <w:r>
              <w:t>ERCOT requesting Resource to operate beyond URL</w:t>
            </w:r>
          </w:p>
        </w:tc>
      </w:tr>
      <w:tr w:rsidR="00C069A3" w14:paraId="3DC27580" w14:textId="77777777" w:rsidTr="00131360">
        <w:trPr>
          <w:trHeight w:val="576"/>
        </w:trPr>
        <w:tc>
          <w:tcPr>
            <w:tcW w:w="1526" w:type="dxa"/>
            <w:tcBorders>
              <w:top w:val="double" w:sz="4" w:space="0" w:color="auto"/>
              <w:left w:val="nil"/>
              <w:bottom w:val="single" w:sz="4" w:space="0" w:color="auto"/>
            </w:tcBorders>
            <w:vAlign w:val="center"/>
          </w:tcPr>
          <w:p w14:paraId="3DC27571" w14:textId="77777777" w:rsidR="00C069A3" w:rsidRDefault="00C069A3" w:rsidP="00C069A3">
            <w:pPr>
              <w:pStyle w:val="TableText"/>
              <w:jc w:val="center"/>
              <w:rPr>
                <w:b/>
              </w:rPr>
            </w:pPr>
            <w:r>
              <w:rPr>
                <w:b/>
              </w:rPr>
              <w:t>Exceeding</w:t>
            </w:r>
          </w:p>
          <w:p w14:paraId="3DC27572" w14:textId="77777777" w:rsidR="00C069A3" w:rsidRDefault="00C069A3" w:rsidP="00C069A3">
            <w:pPr>
              <w:pStyle w:val="TableText"/>
              <w:jc w:val="center"/>
              <w:rPr>
                <w:b/>
              </w:rPr>
            </w:pPr>
            <w:r>
              <w:rPr>
                <w:b/>
              </w:rPr>
              <w:t>URL or</w:t>
            </w:r>
          </w:p>
          <w:p w14:paraId="3DC27573" w14:textId="77777777" w:rsidR="00C069A3" w:rsidRDefault="00C069A3" w:rsidP="00C069A3">
            <w:pPr>
              <w:pStyle w:val="TableText"/>
              <w:jc w:val="center"/>
              <w:rPr>
                <w:b/>
              </w:rPr>
            </w:pPr>
            <w:r>
              <w:rPr>
                <w:b/>
              </w:rPr>
              <w:t>Reducing</w:t>
            </w:r>
          </w:p>
          <w:p w14:paraId="3DC27574" w14:textId="77777777" w:rsidR="00C069A3" w:rsidRDefault="00C069A3" w:rsidP="00C069A3">
            <w:pPr>
              <w:pStyle w:val="TableText"/>
              <w:jc w:val="center"/>
              <w:rPr>
                <w:b/>
              </w:rPr>
            </w:pPr>
            <w:r>
              <w:rPr>
                <w:b/>
              </w:rPr>
              <w:t>Output</w:t>
            </w:r>
          </w:p>
        </w:tc>
        <w:tc>
          <w:tcPr>
            <w:tcW w:w="7472" w:type="dxa"/>
            <w:tcBorders>
              <w:top w:val="double" w:sz="4" w:space="0" w:color="auto"/>
              <w:bottom w:val="single" w:sz="4" w:space="0" w:color="auto"/>
              <w:right w:val="nil"/>
            </w:tcBorders>
          </w:tcPr>
          <w:p w14:paraId="3DC27575" w14:textId="3CE82D09" w:rsidR="00C069A3" w:rsidRDefault="00C069A3" w:rsidP="00C069A3">
            <w:pPr>
              <w:pStyle w:val="TableText"/>
              <w:jc w:val="both"/>
            </w:pPr>
            <w:r>
              <w:t xml:space="preserve">If ERCOT determines that a Generation Resource </w:t>
            </w:r>
            <w:r w:rsidR="00CA735F">
              <w:t xml:space="preserve">or ESR </w:t>
            </w:r>
            <w:r>
              <w:t>should be instructed to provide additional MVAr beyond its URL or that a Generation Resource’s real power output should be decreased to allow the Generation Resource to provide additional Reactive Power beyond the URL, ERCOT shall issue a Resource-specific  Dispatch Instruction / Operating Instruction requiring any change in Reactive Power and/or real power output, except that ERCOT may not require a Generation Resource to exceed its excitation limits.</w:t>
            </w:r>
          </w:p>
          <w:p w14:paraId="3DC27576" w14:textId="77777777" w:rsidR="00C069A3" w:rsidRDefault="00C069A3" w:rsidP="00C069A3">
            <w:pPr>
              <w:pStyle w:val="TableText"/>
              <w:jc w:val="both"/>
              <w:rPr>
                <w:b/>
                <w:u w:val="single"/>
              </w:rPr>
            </w:pPr>
            <w:r>
              <w:rPr>
                <w:b/>
                <w:u w:val="single"/>
              </w:rPr>
              <w:t>IF:</w:t>
            </w:r>
          </w:p>
          <w:p w14:paraId="3DC27577" w14:textId="73106AF6" w:rsidR="00C069A3" w:rsidRDefault="00C069A3" w:rsidP="00C069A3">
            <w:pPr>
              <w:pStyle w:val="TableText"/>
              <w:numPr>
                <w:ilvl w:val="0"/>
                <w:numId w:val="79"/>
              </w:numPr>
              <w:jc w:val="both"/>
            </w:pPr>
            <w:r>
              <w:t xml:space="preserve">A QSE communicates that an ERCOT or TO voltage instruction requires the Generation Resource </w:t>
            </w:r>
            <w:r w:rsidR="00B03363">
              <w:t xml:space="preserve">or ESR </w:t>
            </w:r>
            <w:r>
              <w:t>to exceed its Unit Reactive Limit (URL) or the Resource must reduce MW;</w:t>
            </w:r>
          </w:p>
          <w:p w14:paraId="3DC27578" w14:textId="77777777" w:rsidR="00C069A3" w:rsidRDefault="00C069A3" w:rsidP="00C069A3">
            <w:pPr>
              <w:pStyle w:val="TableText"/>
              <w:jc w:val="both"/>
              <w:rPr>
                <w:b/>
                <w:u w:val="single"/>
              </w:rPr>
            </w:pPr>
            <w:r>
              <w:rPr>
                <w:b/>
                <w:u w:val="single"/>
              </w:rPr>
              <w:t>THEN:</w:t>
            </w:r>
          </w:p>
          <w:p w14:paraId="3DC27579" w14:textId="77777777" w:rsidR="00C069A3" w:rsidRDefault="00C069A3" w:rsidP="00C069A3">
            <w:pPr>
              <w:pStyle w:val="TableText"/>
              <w:numPr>
                <w:ilvl w:val="0"/>
                <w:numId w:val="79"/>
              </w:numPr>
              <w:jc w:val="both"/>
              <w:rPr>
                <w:b/>
                <w:u w:val="single"/>
              </w:rPr>
            </w:pPr>
            <w:r>
              <w:t>Request the QSE to follow the instruction and inform them that Operations Analysis will make the verification and either an electronic Dispatch Instruction for settlements will be issued or a call with an explanation will be followed up on the next business day</w:t>
            </w:r>
          </w:p>
          <w:p w14:paraId="3DC2757A" w14:textId="77777777" w:rsidR="00C069A3" w:rsidRDefault="00C069A3" w:rsidP="00C069A3">
            <w:pPr>
              <w:pStyle w:val="TableText"/>
              <w:numPr>
                <w:ilvl w:val="0"/>
                <w:numId w:val="79"/>
              </w:numPr>
              <w:jc w:val="both"/>
              <w:rPr>
                <w:b/>
                <w:u w:val="single"/>
              </w:rPr>
            </w:pPr>
            <w:r>
              <w:t>Send e-mail to Operations Analysis and shiftsupv with the following information:</w:t>
            </w:r>
          </w:p>
          <w:p w14:paraId="3DC2757B" w14:textId="77777777" w:rsidR="00C069A3" w:rsidRDefault="00C069A3" w:rsidP="007E512D">
            <w:pPr>
              <w:pStyle w:val="TableText"/>
              <w:numPr>
                <w:ilvl w:val="1"/>
                <w:numId w:val="140"/>
              </w:numPr>
              <w:jc w:val="both"/>
            </w:pPr>
            <w:r>
              <w:t>Resource name</w:t>
            </w:r>
          </w:p>
          <w:p w14:paraId="3DC2757C" w14:textId="77777777" w:rsidR="00C069A3" w:rsidRDefault="00C069A3" w:rsidP="007E512D">
            <w:pPr>
              <w:pStyle w:val="TableText"/>
              <w:numPr>
                <w:ilvl w:val="1"/>
                <w:numId w:val="140"/>
              </w:numPr>
              <w:jc w:val="both"/>
            </w:pPr>
            <w:r>
              <w:t xml:space="preserve">Specific voltage set point.  </w:t>
            </w:r>
          </w:p>
          <w:p w14:paraId="3DC2757D" w14:textId="77777777" w:rsidR="00C069A3" w:rsidRDefault="00C069A3" w:rsidP="007E512D">
            <w:pPr>
              <w:pStyle w:val="TableText"/>
              <w:numPr>
                <w:ilvl w:val="1"/>
                <w:numId w:val="140"/>
              </w:numPr>
              <w:jc w:val="both"/>
            </w:pPr>
            <w:r>
              <w:t>Start time</w:t>
            </w:r>
          </w:p>
          <w:p w14:paraId="3DC2757E" w14:textId="77777777" w:rsidR="00C069A3" w:rsidRDefault="00C069A3" w:rsidP="007E512D">
            <w:pPr>
              <w:pStyle w:val="TableText"/>
              <w:numPr>
                <w:ilvl w:val="1"/>
                <w:numId w:val="140"/>
              </w:numPr>
              <w:jc w:val="both"/>
            </w:pPr>
            <w:r>
              <w:t>End time</w:t>
            </w:r>
          </w:p>
          <w:p w14:paraId="3DC2757F" w14:textId="77777777" w:rsidR="00C069A3" w:rsidRDefault="00C069A3" w:rsidP="00C069A3">
            <w:pPr>
              <w:pStyle w:val="TableText"/>
              <w:ind w:left="720"/>
              <w:jc w:val="both"/>
            </w:pPr>
          </w:p>
        </w:tc>
      </w:tr>
      <w:tr w:rsidR="00C069A3" w14:paraId="3DC27584" w14:textId="77777777" w:rsidTr="00131360">
        <w:trPr>
          <w:trHeight w:val="576"/>
        </w:trPr>
        <w:tc>
          <w:tcPr>
            <w:tcW w:w="1526" w:type="dxa"/>
            <w:tcBorders>
              <w:top w:val="single" w:sz="4" w:space="0" w:color="auto"/>
              <w:left w:val="nil"/>
              <w:bottom w:val="single" w:sz="4" w:space="0" w:color="auto"/>
            </w:tcBorders>
            <w:vAlign w:val="center"/>
          </w:tcPr>
          <w:p w14:paraId="3DC27581" w14:textId="77777777" w:rsidR="00C069A3" w:rsidRDefault="00C069A3" w:rsidP="00C069A3">
            <w:pPr>
              <w:pStyle w:val="TableText"/>
              <w:jc w:val="center"/>
              <w:rPr>
                <w:b/>
              </w:rPr>
            </w:pPr>
            <w:r>
              <w:rPr>
                <w:b/>
              </w:rPr>
              <w:lastRenderedPageBreak/>
              <w:t>QSE</w:t>
            </w:r>
          </w:p>
          <w:p w14:paraId="3DC27582" w14:textId="77777777" w:rsidR="00C069A3" w:rsidRDefault="00C069A3" w:rsidP="00C069A3">
            <w:pPr>
              <w:pStyle w:val="TableText"/>
              <w:jc w:val="center"/>
              <w:rPr>
                <w:b/>
              </w:rPr>
            </w:pPr>
            <w:r>
              <w:rPr>
                <w:b/>
              </w:rPr>
              <w:t>Performance</w:t>
            </w:r>
          </w:p>
        </w:tc>
        <w:tc>
          <w:tcPr>
            <w:tcW w:w="7472" w:type="dxa"/>
            <w:tcBorders>
              <w:top w:val="single" w:sz="4" w:space="0" w:color="auto"/>
              <w:bottom w:val="single" w:sz="4" w:space="0" w:color="auto"/>
              <w:right w:val="nil"/>
            </w:tcBorders>
          </w:tcPr>
          <w:p w14:paraId="3DC27583" w14:textId="77777777" w:rsidR="00C069A3" w:rsidRDefault="00C069A3" w:rsidP="00C069A3">
            <w:pPr>
              <w:pStyle w:val="TableText"/>
              <w:jc w:val="both"/>
            </w:pPr>
            <w:r>
              <w:t>Maintain a log of QSEs acknowledgements of Dispatch Instructions / Operating Instructions concerning scheduled voltage or scheduled Reactive output requests.  QSEs responding in less than two minutes from the time of issuance shall be deemed satisfactory.</w:t>
            </w:r>
          </w:p>
        </w:tc>
      </w:tr>
      <w:tr w:rsidR="00C069A3" w14:paraId="3DC27586" w14:textId="77777777" w:rsidTr="00131360">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585" w14:textId="77777777" w:rsidR="00C069A3" w:rsidRDefault="00C069A3" w:rsidP="00357506">
            <w:pPr>
              <w:pStyle w:val="Heading3"/>
            </w:pPr>
            <w:bookmarkStart w:id="294" w:name="_Voltage_Security_Assessment"/>
            <w:bookmarkEnd w:id="294"/>
            <w:r>
              <w:t>Voltage Security Assessment Tool (VSAT)</w:t>
            </w:r>
          </w:p>
        </w:tc>
      </w:tr>
      <w:tr w:rsidR="00C069A3" w14:paraId="3DC27589" w14:textId="77777777" w:rsidTr="00131360">
        <w:trPr>
          <w:trHeight w:val="576"/>
        </w:trPr>
        <w:tc>
          <w:tcPr>
            <w:tcW w:w="1526" w:type="dxa"/>
            <w:tcBorders>
              <w:top w:val="double" w:sz="4" w:space="0" w:color="auto"/>
              <w:left w:val="nil"/>
              <w:bottom w:val="single" w:sz="4" w:space="0" w:color="auto"/>
            </w:tcBorders>
            <w:vAlign w:val="center"/>
          </w:tcPr>
          <w:p w14:paraId="3DC27587" w14:textId="32B15219" w:rsidR="00C069A3" w:rsidRDefault="00C069A3" w:rsidP="00C069A3">
            <w:pPr>
              <w:pStyle w:val="TableText"/>
              <w:jc w:val="center"/>
              <w:rPr>
                <w:b/>
              </w:rPr>
            </w:pPr>
            <w:r>
              <w:rPr>
                <w:b/>
              </w:rPr>
              <w:t>Note</w:t>
            </w:r>
          </w:p>
        </w:tc>
        <w:tc>
          <w:tcPr>
            <w:tcW w:w="7472" w:type="dxa"/>
            <w:tcBorders>
              <w:top w:val="double" w:sz="4" w:space="0" w:color="auto"/>
              <w:bottom w:val="single" w:sz="4" w:space="0" w:color="auto"/>
              <w:right w:val="nil"/>
            </w:tcBorders>
            <w:vAlign w:val="center"/>
          </w:tcPr>
          <w:p w14:paraId="3DC27588" w14:textId="77777777" w:rsidR="00C069A3" w:rsidRDefault="00C069A3" w:rsidP="00C069A3">
            <w:pPr>
              <w:pStyle w:val="TableText"/>
              <w:rPr>
                <w:b/>
                <w:u w:val="single"/>
              </w:rPr>
            </w:pPr>
            <w:r>
              <w:t xml:space="preserve">VSAT and RUC perform full AC analysis of all contingencies.  </w:t>
            </w:r>
          </w:p>
        </w:tc>
      </w:tr>
      <w:tr w:rsidR="00C069A3" w14:paraId="3DC275A7" w14:textId="77777777" w:rsidTr="00131360">
        <w:trPr>
          <w:trHeight w:val="5570"/>
        </w:trPr>
        <w:tc>
          <w:tcPr>
            <w:tcW w:w="1526" w:type="dxa"/>
            <w:tcBorders>
              <w:top w:val="single" w:sz="4" w:space="0" w:color="auto"/>
              <w:left w:val="nil"/>
            </w:tcBorders>
            <w:vAlign w:val="center"/>
          </w:tcPr>
          <w:p w14:paraId="3DC2758A" w14:textId="77777777" w:rsidR="00C069A3" w:rsidRDefault="00C069A3" w:rsidP="00C069A3">
            <w:pPr>
              <w:pStyle w:val="TableText"/>
              <w:jc w:val="center"/>
              <w:rPr>
                <w:b/>
              </w:rPr>
            </w:pPr>
            <w:r>
              <w:rPr>
                <w:b/>
              </w:rPr>
              <w:t>1</w:t>
            </w:r>
          </w:p>
        </w:tc>
        <w:tc>
          <w:tcPr>
            <w:tcW w:w="7472" w:type="dxa"/>
            <w:tcBorders>
              <w:top w:val="single" w:sz="4" w:space="0" w:color="auto"/>
              <w:right w:val="nil"/>
            </w:tcBorders>
          </w:tcPr>
          <w:p w14:paraId="3DC2758B" w14:textId="77777777" w:rsidR="00C069A3" w:rsidRDefault="00C069A3" w:rsidP="00C069A3">
            <w:pPr>
              <w:pStyle w:val="TableText"/>
              <w:rPr>
                <w:b/>
                <w:u w:val="single"/>
              </w:rPr>
            </w:pPr>
            <w:r>
              <w:rPr>
                <w:b/>
                <w:u w:val="single"/>
              </w:rPr>
              <w:t>IF:</w:t>
            </w:r>
          </w:p>
          <w:p w14:paraId="3DC2758C" w14:textId="77777777" w:rsidR="00C069A3" w:rsidRDefault="00C069A3" w:rsidP="00C069A3">
            <w:pPr>
              <w:pStyle w:val="TableText"/>
              <w:numPr>
                <w:ilvl w:val="0"/>
                <w:numId w:val="71"/>
              </w:numPr>
            </w:pPr>
            <w:r>
              <w:t>Any of the monitored VSAT scenario results approaches the Reliability margins listed in the table below;</w:t>
            </w:r>
          </w:p>
          <w:p w14:paraId="3DC2758D" w14:textId="77777777" w:rsidR="00C069A3" w:rsidRDefault="00C069A3" w:rsidP="00C069A3">
            <w:pPr>
              <w:pStyle w:val="TableText"/>
              <w:rPr>
                <w:b/>
                <w:u w:val="single"/>
              </w:rPr>
            </w:pPr>
            <w:r>
              <w:rPr>
                <w:b/>
                <w:u w:val="single"/>
              </w:rPr>
              <w:t>THEN:</w:t>
            </w:r>
          </w:p>
          <w:p w14:paraId="3DC2758E" w14:textId="77777777" w:rsidR="00C069A3" w:rsidRDefault="00C069A3" w:rsidP="00C069A3">
            <w:pPr>
              <w:pStyle w:val="TableText"/>
              <w:numPr>
                <w:ilvl w:val="0"/>
                <w:numId w:val="71"/>
              </w:numPr>
            </w:pPr>
            <w:r>
              <w:t>Manually rerun the entire sequence of RTNET, RTCA, and RTDCP (VSA)</w:t>
            </w:r>
          </w:p>
          <w:p w14:paraId="3DC2758F" w14:textId="77777777" w:rsidR="00C069A3" w:rsidRDefault="00C069A3" w:rsidP="00C069A3">
            <w:pPr>
              <w:pStyle w:val="TableText"/>
              <w:numPr>
                <w:ilvl w:val="0"/>
                <w:numId w:val="69"/>
              </w:numPr>
            </w:pPr>
            <w:r>
              <w:t>Confirm VSAT indicates either “Normal” or “Pending”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8"/>
              <w:gridCol w:w="3358"/>
            </w:tblGrid>
            <w:tr w:rsidR="00C069A3" w14:paraId="3DC27591" w14:textId="77777777">
              <w:tc>
                <w:tcPr>
                  <w:tcW w:w="6716" w:type="dxa"/>
                  <w:gridSpan w:val="2"/>
                </w:tcPr>
                <w:p w14:paraId="3DC27590" w14:textId="77777777" w:rsidR="00C069A3" w:rsidRDefault="00C069A3" w:rsidP="00C069A3">
                  <w:pPr>
                    <w:pStyle w:val="TableText"/>
                    <w:jc w:val="center"/>
                    <w:rPr>
                      <w:b/>
                    </w:rPr>
                  </w:pPr>
                  <w:r>
                    <w:rPr>
                      <w:b/>
                    </w:rPr>
                    <w:t>Reliability Margin Table</w:t>
                  </w:r>
                </w:p>
              </w:tc>
            </w:tr>
            <w:tr w:rsidR="00C069A3" w14:paraId="3DC27594" w14:textId="77777777">
              <w:tc>
                <w:tcPr>
                  <w:tcW w:w="3358" w:type="dxa"/>
                </w:tcPr>
                <w:p w14:paraId="3DC27592" w14:textId="77777777" w:rsidR="00C069A3" w:rsidRDefault="00C069A3" w:rsidP="00C069A3">
                  <w:pPr>
                    <w:pStyle w:val="TableText"/>
                    <w:jc w:val="center"/>
                    <w:rPr>
                      <w:b/>
                    </w:rPr>
                  </w:pPr>
                  <w:r>
                    <w:rPr>
                      <w:b/>
                    </w:rPr>
                    <w:t>Scenario Name</w:t>
                  </w:r>
                </w:p>
              </w:tc>
              <w:tc>
                <w:tcPr>
                  <w:tcW w:w="3358" w:type="dxa"/>
                </w:tcPr>
                <w:p w14:paraId="3DC27593" w14:textId="77777777" w:rsidR="00C069A3" w:rsidRDefault="00C069A3" w:rsidP="00C069A3">
                  <w:pPr>
                    <w:pStyle w:val="TableText"/>
                    <w:jc w:val="center"/>
                    <w:rPr>
                      <w:b/>
                    </w:rPr>
                  </w:pPr>
                  <w:r>
                    <w:rPr>
                      <w:b/>
                    </w:rPr>
                    <w:t xml:space="preserve"> Margin</w:t>
                  </w:r>
                </w:p>
              </w:tc>
            </w:tr>
            <w:tr w:rsidR="00C069A3" w14:paraId="3DC27597" w14:textId="77777777">
              <w:tc>
                <w:tcPr>
                  <w:tcW w:w="3358" w:type="dxa"/>
                </w:tcPr>
                <w:p w14:paraId="3DC27595" w14:textId="77777777" w:rsidR="00C069A3" w:rsidRDefault="00C069A3" w:rsidP="00C069A3">
                  <w:pPr>
                    <w:pStyle w:val="TableText"/>
                    <w:jc w:val="center"/>
                    <w:rPr>
                      <w:b/>
                    </w:rPr>
                  </w:pPr>
                  <w:r>
                    <w:t>LAREDO</w:t>
                  </w:r>
                </w:p>
              </w:tc>
              <w:tc>
                <w:tcPr>
                  <w:tcW w:w="3358" w:type="dxa"/>
                </w:tcPr>
                <w:p w14:paraId="3DC27596" w14:textId="77777777" w:rsidR="00C069A3" w:rsidRDefault="00C069A3" w:rsidP="00C069A3">
                  <w:pPr>
                    <w:pStyle w:val="TableText"/>
                    <w:jc w:val="center"/>
                    <w:rPr>
                      <w:b/>
                    </w:rPr>
                  </w:pPr>
                  <w:r>
                    <w:t>25MW</w:t>
                  </w:r>
                </w:p>
              </w:tc>
            </w:tr>
            <w:tr w:rsidR="00C069A3" w14:paraId="3DC2759A" w14:textId="77777777">
              <w:tc>
                <w:tcPr>
                  <w:tcW w:w="3358" w:type="dxa"/>
                </w:tcPr>
                <w:p w14:paraId="3DC27598" w14:textId="77777777" w:rsidR="00C069A3" w:rsidRDefault="00C069A3" w:rsidP="00C069A3">
                  <w:pPr>
                    <w:pStyle w:val="TableText"/>
                    <w:jc w:val="center"/>
                    <w:rPr>
                      <w:b/>
                    </w:rPr>
                  </w:pPr>
                  <w:r>
                    <w:rPr>
                      <w:b/>
                      <w:i/>
                    </w:rPr>
                    <w:t>N-H_G</w:t>
                  </w:r>
                </w:p>
              </w:tc>
              <w:tc>
                <w:tcPr>
                  <w:tcW w:w="3358" w:type="dxa"/>
                </w:tcPr>
                <w:p w14:paraId="3DC27599" w14:textId="77777777" w:rsidR="00C069A3" w:rsidRDefault="00C069A3" w:rsidP="00C069A3">
                  <w:pPr>
                    <w:pStyle w:val="TableText"/>
                    <w:jc w:val="center"/>
                    <w:rPr>
                      <w:b/>
                    </w:rPr>
                  </w:pPr>
                  <w:r>
                    <w:t>200MW</w:t>
                  </w:r>
                </w:p>
              </w:tc>
            </w:tr>
            <w:tr w:rsidR="00C069A3" w14:paraId="3DC2759D" w14:textId="77777777">
              <w:tc>
                <w:tcPr>
                  <w:tcW w:w="3358" w:type="dxa"/>
                </w:tcPr>
                <w:p w14:paraId="3DC2759B" w14:textId="77777777" w:rsidR="00C069A3" w:rsidRDefault="00C069A3" w:rsidP="00C069A3">
                  <w:pPr>
                    <w:pStyle w:val="TableText"/>
                    <w:jc w:val="center"/>
                    <w:rPr>
                      <w:b/>
                    </w:rPr>
                  </w:pPr>
                  <w:r>
                    <w:rPr>
                      <w:b/>
                      <w:i/>
                    </w:rPr>
                    <w:t>N-H_L</w:t>
                  </w:r>
                </w:p>
              </w:tc>
              <w:tc>
                <w:tcPr>
                  <w:tcW w:w="3358" w:type="dxa"/>
                </w:tcPr>
                <w:p w14:paraId="3DC2759C" w14:textId="77777777" w:rsidR="00C069A3" w:rsidRDefault="00C069A3" w:rsidP="00C069A3">
                  <w:pPr>
                    <w:pStyle w:val="TableText"/>
                    <w:jc w:val="center"/>
                    <w:rPr>
                      <w:b/>
                    </w:rPr>
                  </w:pPr>
                  <w:r>
                    <w:t>200MW</w:t>
                  </w:r>
                </w:p>
              </w:tc>
            </w:tr>
            <w:tr w:rsidR="00C069A3" w14:paraId="3DC275A0" w14:textId="77777777">
              <w:tc>
                <w:tcPr>
                  <w:tcW w:w="3358" w:type="dxa"/>
                </w:tcPr>
                <w:p w14:paraId="3DC2759E" w14:textId="77777777" w:rsidR="00C069A3" w:rsidRDefault="00C069A3" w:rsidP="00C069A3">
                  <w:pPr>
                    <w:pStyle w:val="TableText"/>
                    <w:jc w:val="center"/>
                    <w:rPr>
                      <w:b/>
                      <w:i/>
                    </w:rPr>
                  </w:pPr>
                  <w:r>
                    <w:t>PNHNDL</w:t>
                  </w:r>
                </w:p>
              </w:tc>
              <w:tc>
                <w:tcPr>
                  <w:tcW w:w="3358" w:type="dxa"/>
                </w:tcPr>
                <w:p w14:paraId="3DC2759F" w14:textId="77777777" w:rsidR="00C069A3" w:rsidRDefault="00C069A3" w:rsidP="00C069A3">
                  <w:pPr>
                    <w:pStyle w:val="TableText"/>
                    <w:jc w:val="center"/>
                    <w:rPr>
                      <w:b/>
                    </w:rPr>
                  </w:pPr>
                  <w:r>
                    <w:t>50MW</w:t>
                  </w:r>
                </w:p>
              </w:tc>
            </w:tr>
            <w:tr w:rsidR="00C069A3" w14:paraId="3DC275A3" w14:textId="77777777">
              <w:tc>
                <w:tcPr>
                  <w:tcW w:w="3358" w:type="dxa"/>
                </w:tcPr>
                <w:p w14:paraId="3DC275A1" w14:textId="77777777" w:rsidR="00C069A3" w:rsidRDefault="00C069A3" w:rsidP="00C069A3">
                  <w:pPr>
                    <w:pStyle w:val="TableText"/>
                    <w:jc w:val="center"/>
                    <w:rPr>
                      <w:b/>
                      <w:i/>
                    </w:rPr>
                  </w:pPr>
                  <w:r>
                    <w:t>O-VAL_L</w:t>
                  </w:r>
                </w:p>
              </w:tc>
              <w:tc>
                <w:tcPr>
                  <w:tcW w:w="3358" w:type="dxa"/>
                </w:tcPr>
                <w:p w14:paraId="3DC275A2" w14:textId="77777777" w:rsidR="00C069A3" w:rsidRDefault="00C069A3" w:rsidP="00C069A3">
                  <w:pPr>
                    <w:pStyle w:val="TableText"/>
                    <w:jc w:val="center"/>
                    <w:rPr>
                      <w:b/>
                    </w:rPr>
                  </w:pPr>
                  <w:r>
                    <w:t>100MW</w:t>
                  </w:r>
                </w:p>
              </w:tc>
            </w:tr>
          </w:tbl>
          <w:p w14:paraId="3DC275A4" w14:textId="77777777" w:rsidR="00C069A3" w:rsidRDefault="00C069A3" w:rsidP="00C069A3">
            <w:pPr>
              <w:pStyle w:val="TableText"/>
              <w:jc w:val="both"/>
            </w:pPr>
          </w:p>
          <w:p w14:paraId="3DC275A5" w14:textId="77777777" w:rsidR="00C069A3" w:rsidRDefault="00C069A3" w:rsidP="00C069A3">
            <w:pPr>
              <w:pStyle w:val="TableText"/>
              <w:jc w:val="both"/>
              <w:rPr>
                <w:b/>
              </w:rPr>
            </w:pPr>
            <w:r>
              <w:rPr>
                <w:b/>
              </w:rPr>
              <w:t xml:space="preserve">For </w:t>
            </w:r>
            <w:r>
              <w:rPr>
                <w:b/>
                <w:i/>
              </w:rPr>
              <w:t>N-H_G</w:t>
            </w:r>
            <w:r>
              <w:rPr>
                <w:b/>
              </w:rPr>
              <w:t xml:space="preserve"> and </w:t>
            </w:r>
            <w:r>
              <w:rPr>
                <w:b/>
                <w:i/>
              </w:rPr>
              <w:t>N_H_L</w:t>
            </w:r>
            <w:r>
              <w:rPr>
                <w:b/>
              </w:rPr>
              <w:t>:</w:t>
            </w:r>
          </w:p>
          <w:p w14:paraId="3DC275A6" w14:textId="77777777" w:rsidR="00C069A3" w:rsidRDefault="00C069A3" w:rsidP="00C069A3">
            <w:pPr>
              <w:pStyle w:val="TableText"/>
              <w:jc w:val="both"/>
            </w:pPr>
            <w:r>
              <w:t>Refer to section 4.4 North-Houston Voltage Stability Limit of this procedure.</w:t>
            </w:r>
          </w:p>
        </w:tc>
      </w:tr>
      <w:tr w:rsidR="00C069A3" w14:paraId="3DC275AF" w14:textId="77777777" w:rsidTr="00131360">
        <w:trPr>
          <w:trHeight w:val="476"/>
        </w:trPr>
        <w:tc>
          <w:tcPr>
            <w:tcW w:w="1526" w:type="dxa"/>
            <w:tcBorders>
              <w:left w:val="nil"/>
            </w:tcBorders>
            <w:vAlign w:val="center"/>
          </w:tcPr>
          <w:p w14:paraId="3DC275A8" w14:textId="77777777" w:rsidR="00C069A3" w:rsidRDefault="00C069A3" w:rsidP="00C069A3">
            <w:pPr>
              <w:pStyle w:val="TableText"/>
              <w:jc w:val="center"/>
              <w:rPr>
                <w:b/>
              </w:rPr>
            </w:pPr>
            <w:r>
              <w:rPr>
                <w:b/>
              </w:rPr>
              <w:t>2</w:t>
            </w:r>
          </w:p>
        </w:tc>
        <w:tc>
          <w:tcPr>
            <w:tcW w:w="7472" w:type="dxa"/>
            <w:tcBorders>
              <w:right w:val="nil"/>
            </w:tcBorders>
          </w:tcPr>
          <w:p w14:paraId="3DC275A9" w14:textId="77777777" w:rsidR="00C069A3" w:rsidRDefault="00C069A3" w:rsidP="00C069A3">
            <w:pPr>
              <w:pStyle w:val="TableText"/>
              <w:jc w:val="both"/>
              <w:rPr>
                <w:b/>
                <w:u w:val="single"/>
              </w:rPr>
            </w:pPr>
            <w:r>
              <w:rPr>
                <w:b/>
                <w:u w:val="single"/>
              </w:rPr>
              <w:t>IF:</w:t>
            </w:r>
          </w:p>
          <w:p w14:paraId="3DC275AA" w14:textId="77777777" w:rsidR="00C069A3" w:rsidRDefault="00C069A3" w:rsidP="00C069A3">
            <w:pPr>
              <w:pStyle w:val="TableText"/>
              <w:numPr>
                <w:ilvl w:val="0"/>
                <w:numId w:val="72"/>
              </w:numPr>
              <w:jc w:val="both"/>
            </w:pPr>
            <w:r>
              <w:t>VSAT indicates that a Reliability Margin may be exceeded;</w:t>
            </w:r>
          </w:p>
          <w:p w14:paraId="3DC275AB" w14:textId="77777777" w:rsidR="00C069A3" w:rsidRDefault="00C069A3" w:rsidP="00C069A3">
            <w:pPr>
              <w:pStyle w:val="TableText"/>
              <w:jc w:val="both"/>
              <w:rPr>
                <w:b/>
                <w:u w:val="single"/>
              </w:rPr>
            </w:pPr>
            <w:r>
              <w:rPr>
                <w:b/>
                <w:u w:val="single"/>
              </w:rPr>
              <w:t>THEN:</w:t>
            </w:r>
          </w:p>
          <w:p w14:paraId="3DC275AC" w14:textId="77777777" w:rsidR="00C069A3" w:rsidRDefault="00C069A3" w:rsidP="00C069A3">
            <w:pPr>
              <w:pStyle w:val="TableText"/>
              <w:numPr>
                <w:ilvl w:val="0"/>
                <w:numId w:val="72"/>
              </w:numPr>
              <w:jc w:val="both"/>
            </w:pPr>
            <w:r>
              <w:t>Determine if the current Reliability Margin pre-contingency value is less than the Margin on the table in the previous step.</w:t>
            </w:r>
          </w:p>
          <w:p w14:paraId="3DC275AD" w14:textId="77777777" w:rsidR="00C069A3" w:rsidRDefault="00C069A3" w:rsidP="007E512D">
            <w:pPr>
              <w:pStyle w:val="TableText"/>
              <w:numPr>
                <w:ilvl w:val="0"/>
                <w:numId w:val="175"/>
              </w:numPr>
              <w:jc w:val="both"/>
            </w:pPr>
            <w:r>
              <w:t>If no, no further action is required.</w:t>
            </w:r>
          </w:p>
          <w:p w14:paraId="3DC275AE" w14:textId="77777777" w:rsidR="00C069A3" w:rsidRDefault="00C069A3" w:rsidP="007E512D">
            <w:pPr>
              <w:pStyle w:val="TableText"/>
              <w:numPr>
                <w:ilvl w:val="0"/>
                <w:numId w:val="175"/>
              </w:numPr>
              <w:jc w:val="both"/>
            </w:pPr>
            <w:r>
              <w:t>If yes, go to Step 3.</w:t>
            </w:r>
          </w:p>
        </w:tc>
      </w:tr>
      <w:tr w:rsidR="00C069A3" w14:paraId="3DC275BD" w14:textId="77777777" w:rsidTr="00131360">
        <w:trPr>
          <w:trHeight w:val="476"/>
        </w:trPr>
        <w:tc>
          <w:tcPr>
            <w:tcW w:w="1526" w:type="dxa"/>
            <w:tcBorders>
              <w:left w:val="nil"/>
            </w:tcBorders>
            <w:vAlign w:val="center"/>
          </w:tcPr>
          <w:p w14:paraId="3DC275B0" w14:textId="77777777" w:rsidR="00C069A3" w:rsidRDefault="00C069A3" w:rsidP="00C069A3">
            <w:pPr>
              <w:pStyle w:val="TableText"/>
              <w:jc w:val="center"/>
              <w:rPr>
                <w:b/>
              </w:rPr>
            </w:pPr>
            <w:r>
              <w:rPr>
                <w:b/>
              </w:rPr>
              <w:t>3</w:t>
            </w:r>
          </w:p>
        </w:tc>
        <w:tc>
          <w:tcPr>
            <w:tcW w:w="7472" w:type="dxa"/>
            <w:tcBorders>
              <w:right w:val="nil"/>
            </w:tcBorders>
          </w:tcPr>
          <w:p w14:paraId="3DC275B1" w14:textId="77777777" w:rsidR="00C069A3" w:rsidRDefault="00C069A3" w:rsidP="00C069A3">
            <w:pPr>
              <w:pStyle w:val="TableText"/>
              <w:jc w:val="both"/>
            </w:pPr>
            <w:r>
              <w:t>Determine the contingency status in RTCA (solved/unsolved).</w:t>
            </w:r>
          </w:p>
          <w:p w14:paraId="3DC275B2" w14:textId="77777777" w:rsidR="00C069A3" w:rsidRDefault="00C069A3" w:rsidP="00C069A3">
            <w:pPr>
              <w:pStyle w:val="TableText"/>
              <w:jc w:val="both"/>
              <w:rPr>
                <w:b/>
                <w:u w:val="single"/>
              </w:rPr>
            </w:pPr>
            <w:r>
              <w:rPr>
                <w:b/>
                <w:u w:val="single"/>
              </w:rPr>
              <w:t>IF:</w:t>
            </w:r>
          </w:p>
          <w:p w14:paraId="3DC275B3" w14:textId="77777777" w:rsidR="00C069A3" w:rsidRDefault="00C069A3" w:rsidP="00C069A3">
            <w:pPr>
              <w:pStyle w:val="TableText"/>
              <w:numPr>
                <w:ilvl w:val="0"/>
                <w:numId w:val="73"/>
              </w:numPr>
              <w:jc w:val="both"/>
              <w:rPr>
                <w:b/>
                <w:u w:val="single"/>
              </w:rPr>
            </w:pPr>
            <w:r>
              <w:rPr>
                <w:b/>
                <w:u w:val="single"/>
              </w:rPr>
              <w:t>Solved,</w:t>
            </w:r>
          </w:p>
          <w:p w14:paraId="3DC275B4" w14:textId="77777777" w:rsidR="00C069A3" w:rsidRDefault="00C069A3" w:rsidP="00C069A3">
            <w:pPr>
              <w:pStyle w:val="TableText"/>
              <w:numPr>
                <w:ilvl w:val="0"/>
                <w:numId w:val="74"/>
              </w:numPr>
              <w:tabs>
                <w:tab w:val="clear" w:pos="720"/>
                <w:tab w:val="num" w:pos="1104"/>
              </w:tabs>
              <w:ind w:left="1104"/>
              <w:jc w:val="both"/>
            </w:pPr>
            <w:r>
              <w:t>Have Operations Support Engineer verify if the problem is real,</w:t>
            </w:r>
          </w:p>
          <w:p w14:paraId="3DC275B5" w14:textId="77777777" w:rsidR="00C069A3" w:rsidRDefault="00C069A3" w:rsidP="00C069A3">
            <w:pPr>
              <w:pStyle w:val="TableText"/>
              <w:numPr>
                <w:ilvl w:val="0"/>
                <w:numId w:val="75"/>
              </w:numPr>
              <w:tabs>
                <w:tab w:val="clear" w:pos="720"/>
                <w:tab w:val="num" w:pos="1464"/>
              </w:tabs>
              <w:ind w:left="1464"/>
              <w:jc w:val="both"/>
            </w:pPr>
            <w:r>
              <w:t>If real, request information on weak bus,</w:t>
            </w:r>
          </w:p>
          <w:p w14:paraId="3DC275B6" w14:textId="77777777" w:rsidR="00C069A3" w:rsidRDefault="00C069A3" w:rsidP="00C069A3">
            <w:pPr>
              <w:pStyle w:val="TableText"/>
              <w:numPr>
                <w:ilvl w:val="0"/>
                <w:numId w:val="77"/>
              </w:numPr>
              <w:ind w:left="1824"/>
              <w:jc w:val="both"/>
            </w:pPr>
            <w:r>
              <w:t>Request the TO in the affected area turn on capacitor banks and turn off reactors near the weak busses.</w:t>
            </w:r>
          </w:p>
          <w:p w14:paraId="3DC275B7" w14:textId="77777777" w:rsidR="00C069A3" w:rsidRDefault="00C069A3" w:rsidP="00C069A3">
            <w:pPr>
              <w:pStyle w:val="TableText"/>
              <w:numPr>
                <w:ilvl w:val="0"/>
                <w:numId w:val="75"/>
              </w:numPr>
              <w:tabs>
                <w:tab w:val="clear" w:pos="720"/>
                <w:tab w:val="num" w:pos="1464"/>
              </w:tabs>
              <w:ind w:left="1464"/>
              <w:jc w:val="both"/>
            </w:pPr>
            <w:r>
              <w:t>If not real, no further action is required.</w:t>
            </w:r>
          </w:p>
          <w:p w14:paraId="3DC275B8" w14:textId="77777777" w:rsidR="00C069A3" w:rsidRDefault="00C069A3" w:rsidP="00C069A3">
            <w:pPr>
              <w:pStyle w:val="TableText"/>
              <w:numPr>
                <w:ilvl w:val="0"/>
                <w:numId w:val="73"/>
              </w:numPr>
              <w:jc w:val="both"/>
            </w:pPr>
            <w:r>
              <w:rPr>
                <w:b/>
                <w:u w:val="single"/>
              </w:rPr>
              <w:t>Unsolved,</w:t>
            </w:r>
          </w:p>
          <w:p w14:paraId="3DC275B9" w14:textId="77777777" w:rsidR="00C069A3" w:rsidRDefault="00C069A3" w:rsidP="00C069A3">
            <w:pPr>
              <w:pStyle w:val="TableText"/>
              <w:numPr>
                <w:ilvl w:val="0"/>
                <w:numId w:val="80"/>
              </w:numPr>
              <w:tabs>
                <w:tab w:val="clear" w:pos="720"/>
                <w:tab w:val="num" w:pos="1104"/>
              </w:tabs>
              <w:ind w:left="1104"/>
              <w:jc w:val="both"/>
            </w:pPr>
            <w:r>
              <w:t>Notify Shift Supervisor and Operations Support Engineer</w:t>
            </w:r>
          </w:p>
          <w:p w14:paraId="3DC275BA" w14:textId="77777777" w:rsidR="00C069A3" w:rsidRDefault="00C069A3" w:rsidP="00C069A3">
            <w:pPr>
              <w:pStyle w:val="TableText"/>
              <w:numPr>
                <w:ilvl w:val="0"/>
                <w:numId w:val="75"/>
              </w:numPr>
              <w:tabs>
                <w:tab w:val="clear" w:pos="720"/>
                <w:tab w:val="num" w:pos="1464"/>
              </w:tabs>
              <w:ind w:left="1464"/>
              <w:jc w:val="both"/>
            </w:pPr>
            <w:r>
              <w:lastRenderedPageBreak/>
              <w:t>Manually dispatch fast ramp generators to increase generation in weak bus area.</w:t>
            </w:r>
          </w:p>
          <w:p w14:paraId="3DC275BB" w14:textId="77777777" w:rsidR="00C069A3" w:rsidRDefault="00C069A3" w:rsidP="00C069A3">
            <w:pPr>
              <w:pStyle w:val="TableText"/>
              <w:numPr>
                <w:ilvl w:val="0"/>
                <w:numId w:val="75"/>
              </w:numPr>
              <w:tabs>
                <w:tab w:val="clear" w:pos="720"/>
                <w:tab w:val="num" w:pos="1464"/>
              </w:tabs>
              <w:ind w:left="1464"/>
              <w:jc w:val="both"/>
            </w:pPr>
            <w:r>
              <w:t>If all online units are at maximum capacity</w:t>
            </w:r>
          </w:p>
          <w:p w14:paraId="3DC275BC" w14:textId="6961431C" w:rsidR="00C069A3" w:rsidRDefault="00C069A3" w:rsidP="007E512D">
            <w:pPr>
              <w:pStyle w:val="TableText"/>
              <w:numPr>
                <w:ilvl w:val="0"/>
                <w:numId w:val="181"/>
              </w:numPr>
              <w:jc w:val="both"/>
            </w:pPr>
            <w:r>
              <w:t>Coordinate with the RUC Operator to RUC commit additional resources in the weak bus area that are available.</w:t>
            </w:r>
          </w:p>
        </w:tc>
      </w:tr>
      <w:tr w:rsidR="00C069A3" w14:paraId="3DC275C3" w14:textId="77777777" w:rsidTr="00131360">
        <w:trPr>
          <w:trHeight w:val="576"/>
        </w:trPr>
        <w:tc>
          <w:tcPr>
            <w:tcW w:w="1526" w:type="dxa"/>
            <w:tcBorders>
              <w:left w:val="nil"/>
            </w:tcBorders>
            <w:vAlign w:val="center"/>
          </w:tcPr>
          <w:p w14:paraId="3DC275BE" w14:textId="77777777" w:rsidR="00C069A3" w:rsidRDefault="00C069A3" w:rsidP="00C069A3">
            <w:pPr>
              <w:pStyle w:val="TableText"/>
              <w:jc w:val="center"/>
              <w:rPr>
                <w:b/>
              </w:rPr>
            </w:pPr>
            <w:r>
              <w:rPr>
                <w:b/>
              </w:rPr>
              <w:lastRenderedPageBreak/>
              <w:t>4</w:t>
            </w:r>
          </w:p>
        </w:tc>
        <w:tc>
          <w:tcPr>
            <w:tcW w:w="7472" w:type="dxa"/>
            <w:tcBorders>
              <w:right w:val="nil"/>
            </w:tcBorders>
          </w:tcPr>
          <w:p w14:paraId="3DC275BF" w14:textId="77777777" w:rsidR="00C069A3" w:rsidRDefault="00C069A3" w:rsidP="00C069A3">
            <w:pPr>
              <w:pStyle w:val="TableText"/>
              <w:jc w:val="both"/>
              <w:rPr>
                <w:b/>
                <w:u w:val="single"/>
              </w:rPr>
            </w:pPr>
            <w:r>
              <w:rPr>
                <w:b/>
                <w:u w:val="single"/>
              </w:rPr>
              <w:t>WHEN:</w:t>
            </w:r>
          </w:p>
          <w:p w14:paraId="3DC275C0" w14:textId="77777777" w:rsidR="00C069A3" w:rsidRDefault="00C069A3" w:rsidP="00C069A3">
            <w:pPr>
              <w:pStyle w:val="TableText"/>
              <w:numPr>
                <w:ilvl w:val="0"/>
                <w:numId w:val="73"/>
              </w:numPr>
              <w:jc w:val="both"/>
            </w:pPr>
            <w:r>
              <w:t>Capacitor banks are placed in service;</w:t>
            </w:r>
          </w:p>
          <w:p w14:paraId="3DC275C1" w14:textId="77777777" w:rsidR="00C069A3" w:rsidRDefault="00C069A3" w:rsidP="00C069A3">
            <w:pPr>
              <w:pStyle w:val="TableText"/>
              <w:jc w:val="both"/>
              <w:rPr>
                <w:b/>
                <w:u w:val="single"/>
              </w:rPr>
            </w:pPr>
            <w:r>
              <w:rPr>
                <w:b/>
                <w:u w:val="single"/>
              </w:rPr>
              <w:t>THEN:</w:t>
            </w:r>
          </w:p>
          <w:p w14:paraId="3DC275C2" w14:textId="77777777" w:rsidR="00C069A3" w:rsidRDefault="00C069A3" w:rsidP="00C069A3">
            <w:pPr>
              <w:pStyle w:val="TableText"/>
              <w:numPr>
                <w:ilvl w:val="0"/>
                <w:numId w:val="73"/>
              </w:numPr>
              <w:jc w:val="both"/>
            </w:pPr>
            <w:r>
              <w:t>Rerun VSAT with new topology.</w:t>
            </w:r>
          </w:p>
        </w:tc>
      </w:tr>
      <w:tr w:rsidR="00C069A3" w14:paraId="3DC275D2" w14:textId="77777777" w:rsidTr="00131360">
        <w:trPr>
          <w:trHeight w:val="576"/>
        </w:trPr>
        <w:tc>
          <w:tcPr>
            <w:tcW w:w="1526" w:type="dxa"/>
            <w:tcBorders>
              <w:left w:val="nil"/>
            </w:tcBorders>
            <w:vAlign w:val="center"/>
          </w:tcPr>
          <w:p w14:paraId="3DC275C4" w14:textId="77777777" w:rsidR="00C069A3" w:rsidRDefault="00C069A3" w:rsidP="00C069A3">
            <w:pPr>
              <w:pStyle w:val="TableText"/>
              <w:jc w:val="center"/>
              <w:rPr>
                <w:b/>
              </w:rPr>
            </w:pPr>
            <w:r>
              <w:rPr>
                <w:b/>
              </w:rPr>
              <w:t>5</w:t>
            </w:r>
          </w:p>
        </w:tc>
        <w:tc>
          <w:tcPr>
            <w:tcW w:w="7472" w:type="dxa"/>
            <w:tcBorders>
              <w:right w:val="nil"/>
            </w:tcBorders>
          </w:tcPr>
          <w:p w14:paraId="3DC275C5" w14:textId="77777777" w:rsidR="00C069A3" w:rsidRDefault="00C069A3" w:rsidP="00C069A3">
            <w:pPr>
              <w:pStyle w:val="TableText"/>
            </w:pPr>
            <w:r>
              <w:t>Determine if the current Reliability Margin pre-contingency value is greater than the Margin Value from the table above.</w:t>
            </w:r>
          </w:p>
          <w:p w14:paraId="3DC275C6" w14:textId="77777777" w:rsidR="00C069A3" w:rsidRDefault="00C069A3" w:rsidP="00C069A3">
            <w:pPr>
              <w:pStyle w:val="TableText"/>
              <w:jc w:val="both"/>
              <w:rPr>
                <w:u w:val="single"/>
              </w:rPr>
            </w:pPr>
            <w:r>
              <w:rPr>
                <w:b/>
                <w:u w:val="single"/>
              </w:rPr>
              <w:t>IF:</w:t>
            </w:r>
          </w:p>
          <w:p w14:paraId="3DC275C7" w14:textId="77777777" w:rsidR="00C069A3" w:rsidRDefault="00C069A3" w:rsidP="00C069A3">
            <w:pPr>
              <w:pStyle w:val="TableText"/>
              <w:numPr>
                <w:ilvl w:val="0"/>
                <w:numId w:val="73"/>
              </w:numPr>
            </w:pPr>
            <w:r>
              <w:t>The current Reliability Margin pre-contingency value is greater than the Margin;</w:t>
            </w:r>
          </w:p>
          <w:p w14:paraId="3DC275C8" w14:textId="77777777" w:rsidR="00C069A3" w:rsidRDefault="00C069A3" w:rsidP="00C069A3">
            <w:pPr>
              <w:pStyle w:val="TableText"/>
              <w:jc w:val="both"/>
              <w:rPr>
                <w:b/>
                <w:u w:val="single"/>
              </w:rPr>
            </w:pPr>
            <w:r>
              <w:rPr>
                <w:b/>
                <w:u w:val="single"/>
              </w:rPr>
              <w:t>THEN:</w:t>
            </w:r>
          </w:p>
          <w:p w14:paraId="3DC275C9" w14:textId="77777777" w:rsidR="00C069A3" w:rsidRDefault="00C069A3" w:rsidP="00C069A3">
            <w:pPr>
              <w:pStyle w:val="TableText"/>
              <w:numPr>
                <w:ilvl w:val="0"/>
                <w:numId w:val="73"/>
              </w:numPr>
              <w:jc w:val="both"/>
            </w:pPr>
            <w:r>
              <w:t>No further action is required.</w:t>
            </w:r>
          </w:p>
          <w:p w14:paraId="3DC275CA" w14:textId="77777777" w:rsidR="00C069A3" w:rsidRDefault="00C069A3" w:rsidP="00C069A3">
            <w:pPr>
              <w:pStyle w:val="TableText"/>
              <w:jc w:val="center"/>
              <w:rPr>
                <w:b/>
              </w:rPr>
            </w:pPr>
            <w:r>
              <w:rPr>
                <w:b/>
              </w:rPr>
              <w:t>OR</w:t>
            </w:r>
          </w:p>
          <w:p w14:paraId="3DC275CB" w14:textId="77777777" w:rsidR="00C069A3" w:rsidRDefault="00C069A3" w:rsidP="00C069A3">
            <w:pPr>
              <w:pStyle w:val="TableText"/>
              <w:rPr>
                <w:b/>
                <w:u w:val="single"/>
              </w:rPr>
            </w:pPr>
            <w:r>
              <w:rPr>
                <w:b/>
                <w:u w:val="single"/>
              </w:rPr>
              <w:t>IF:</w:t>
            </w:r>
          </w:p>
          <w:p w14:paraId="3DC275CC" w14:textId="77777777" w:rsidR="00C069A3" w:rsidRDefault="00C069A3" w:rsidP="00C069A3">
            <w:pPr>
              <w:pStyle w:val="TableText"/>
              <w:numPr>
                <w:ilvl w:val="0"/>
                <w:numId w:val="73"/>
              </w:numPr>
            </w:pPr>
            <w:r>
              <w:t>The current Reliability Margin pre-contingency value is less than the Margin;</w:t>
            </w:r>
          </w:p>
          <w:p w14:paraId="3DC275CD" w14:textId="77777777" w:rsidR="00C069A3" w:rsidRDefault="00C069A3" w:rsidP="00C069A3">
            <w:pPr>
              <w:pStyle w:val="TableText"/>
              <w:jc w:val="both"/>
              <w:rPr>
                <w:b/>
                <w:u w:val="single"/>
              </w:rPr>
            </w:pPr>
            <w:r>
              <w:rPr>
                <w:b/>
                <w:u w:val="single"/>
              </w:rPr>
              <w:t>THEN:</w:t>
            </w:r>
          </w:p>
          <w:p w14:paraId="3DC275CE" w14:textId="77777777" w:rsidR="00C069A3" w:rsidRDefault="00C069A3" w:rsidP="00C069A3">
            <w:pPr>
              <w:pStyle w:val="TableText"/>
              <w:numPr>
                <w:ilvl w:val="0"/>
                <w:numId w:val="73"/>
              </w:numPr>
              <w:jc w:val="both"/>
            </w:pPr>
            <w:r>
              <w:t>Determine if there are more units available in the affected area, AND</w:t>
            </w:r>
          </w:p>
          <w:p w14:paraId="3DC275CF" w14:textId="77777777" w:rsidR="00C069A3" w:rsidRDefault="00C069A3" w:rsidP="00C069A3">
            <w:pPr>
              <w:pStyle w:val="TableText"/>
              <w:numPr>
                <w:ilvl w:val="0"/>
                <w:numId w:val="73"/>
              </w:numPr>
              <w:jc w:val="both"/>
            </w:pPr>
            <w:r>
              <w:t>Repeat the process starting with Step 3.</w:t>
            </w:r>
          </w:p>
          <w:p w14:paraId="3DC275D0" w14:textId="77777777" w:rsidR="00C069A3" w:rsidRDefault="00C069A3" w:rsidP="00C069A3">
            <w:pPr>
              <w:pStyle w:val="TableText"/>
              <w:jc w:val="both"/>
            </w:pPr>
          </w:p>
          <w:p w14:paraId="3DC275D1" w14:textId="77777777" w:rsidR="00C069A3" w:rsidRDefault="00C069A3" w:rsidP="00C069A3">
            <w:pPr>
              <w:pStyle w:val="TableText"/>
              <w:jc w:val="both"/>
            </w:pPr>
            <w:r>
              <w:t>If no additional generation is available, continue.</w:t>
            </w:r>
          </w:p>
        </w:tc>
      </w:tr>
      <w:tr w:rsidR="00C069A3" w14:paraId="3DC275D8" w14:textId="77777777" w:rsidTr="00131360">
        <w:trPr>
          <w:trHeight w:val="576"/>
        </w:trPr>
        <w:tc>
          <w:tcPr>
            <w:tcW w:w="1526" w:type="dxa"/>
            <w:tcBorders>
              <w:left w:val="nil"/>
              <w:bottom w:val="double" w:sz="4" w:space="0" w:color="auto"/>
            </w:tcBorders>
            <w:vAlign w:val="center"/>
          </w:tcPr>
          <w:p w14:paraId="3DC275D3" w14:textId="77777777" w:rsidR="00C069A3" w:rsidRDefault="00C069A3" w:rsidP="00C069A3">
            <w:pPr>
              <w:pStyle w:val="TableText"/>
              <w:jc w:val="center"/>
              <w:rPr>
                <w:b/>
              </w:rPr>
            </w:pPr>
            <w:r>
              <w:rPr>
                <w:b/>
              </w:rPr>
              <w:t>6</w:t>
            </w:r>
          </w:p>
        </w:tc>
        <w:tc>
          <w:tcPr>
            <w:tcW w:w="7472" w:type="dxa"/>
            <w:tcBorders>
              <w:bottom w:val="double" w:sz="4" w:space="0" w:color="auto"/>
              <w:right w:val="nil"/>
            </w:tcBorders>
          </w:tcPr>
          <w:p w14:paraId="3DC275D4" w14:textId="77777777" w:rsidR="00C069A3" w:rsidRDefault="00C069A3" w:rsidP="00C069A3">
            <w:pPr>
              <w:pStyle w:val="TableText"/>
              <w:jc w:val="both"/>
              <w:rPr>
                <w:b/>
                <w:u w:val="single"/>
              </w:rPr>
            </w:pPr>
            <w:r>
              <w:rPr>
                <w:b/>
                <w:u w:val="single"/>
              </w:rPr>
              <w:t>IF:</w:t>
            </w:r>
          </w:p>
          <w:p w14:paraId="3DC275D5" w14:textId="77777777" w:rsidR="00C069A3" w:rsidRDefault="00C069A3" w:rsidP="00C069A3">
            <w:pPr>
              <w:pStyle w:val="TableText"/>
              <w:numPr>
                <w:ilvl w:val="0"/>
                <w:numId w:val="73"/>
              </w:numPr>
              <w:jc w:val="both"/>
            </w:pPr>
            <w:r>
              <w:t>No additional generation is available;</w:t>
            </w:r>
          </w:p>
          <w:p w14:paraId="3DC275D6" w14:textId="77777777" w:rsidR="00C069A3" w:rsidRDefault="00C069A3" w:rsidP="00C069A3">
            <w:pPr>
              <w:pStyle w:val="TableText"/>
              <w:jc w:val="both"/>
            </w:pPr>
            <w:r>
              <w:rPr>
                <w:b/>
                <w:u w:val="single"/>
              </w:rPr>
              <w:t>THEN:</w:t>
            </w:r>
          </w:p>
          <w:p w14:paraId="3DC275D7" w14:textId="77777777" w:rsidR="00C069A3" w:rsidRDefault="00C069A3" w:rsidP="00C069A3">
            <w:pPr>
              <w:pStyle w:val="TableText"/>
              <w:numPr>
                <w:ilvl w:val="0"/>
                <w:numId w:val="73"/>
              </w:numPr>
              <w:jc w:val="both"/>
            </w:pPr>
            <w:r>
              <w:t>Notify Operations Support Engineer to create a Mitigation Plan.</w:t>
            </w:r>
          </w:p>
        </w:tc>
      </w:tr>
      <w:tr w:rsidR="00C069A3" w14:paraId="3DC275DA" w14:textId="77777777" w:rsidTr="00131360">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5D9" w14:textId="77777777" w:rsidR="00C069A3" w:rsidRDefault="00C069A3" w:rsidP="00357506">
            <w:pPr>
              <w:pStyle w:val="Heading3"/>
            </w:pPr>
            <w:bookmarkStart w:id="295" w:name="_Power_System_Stabilizers"/>
            <w:bookmarkEnd w:id="295"/>
            <w:r>
              <w:t>Power System Stabilizers (PSS) &amp; Automatic Voltage Regulators (AVR)</w:t>
            </w:r>
          </w:p>
        </w:tc>
      </w:tr>
      <w:tr w:rsidR="00C069A3" w14:paraId="3DC275DD" w14:textId="77777777" w:rsidTr="00131360">
        <w:trPr>
          <w:trHeight w:val="576"/>
        </w:trPr>
        <w:tc>
          <w:tcPr>
            <w:tcW w:w="1526" w:type="dxa"/>
            <w:tcBorders>
              <w:top w:val="double" w:sz="4" w:space="0" w:color="auto"/>
              <w:left w:val="nil"/>
            </w:tcBorders>
            <w:vAlign w:val="center"/>
          </w:tcPr>
          <w:p w14:paraId="3DC275DB" w14:textId="1F038D75" w:rsidR="00C069A3" w:rsidRDefault="00C069A3" w:rsidP="00C069A3">
            <w:pPr>
              <w:pStyle w:val="TableText"/>
              <w:jc w:val="center"/>
              <w:rPr>
                <w:b/>
              </w:rPr>
            </w:pPr>
            <w:r>
              <w:rPr>
                <w:b/>
              </w:rPr>
              <w:t>Note</w:t>
            </w:r>
          </w:p>
        </w:tc>
        <w:tc>
          <w:tcPr>
            <w:tcW w:w="7472" w:type="dxa"/>
            <w:tcBorders>
              <w:top w:val="double" w:sz="4" w:space="0" w:color="auto"/>
              <w:right w:val="nil"/>
            </w:tcBorders>
          </w:tcPr>
          <w:p w14:paraId="3DC275DC" w14:textId="62FBE662" w:rsidR="00C069A3" w:rsidRDefault="00C069A3" w:rsidP="00C069A3">
            <w:pPr>
              <w:pStyle w:val="Header"/>
              <w:tabs>
                <w:tab w:val="clear" w:pos="4320"/>
                <w:tab w:val="clear" w:pos="8640"/>
              </w:tabs>
            </w:pPr>
            <w:r>
              <w:t xml:space="preserve">Each QSE’s Generation Resource </w:t>
            </w:r>
            <w:r w:rsidR="00CE0090">
              <w:t xml:space="preserve">or ESR </w:t>
            </w:r>
            <w:r>
              <w:t>providing VSS shall operate with the unit’s Automatic Voltage Regulator (AVR) in the voltage control mode unless specifically instructed to operate in manual mode by ERCOT.</w:t>
            </w:r>
          </w:p>
        </w:tc>
      </w:tr>
      <w:tr w:rsidR="00C069A3" w14:paraId="3DC275E0" w14:textId="77777777" w:rsidTr="00131360">
        <w:trPr>
          <w:trHeight w:val="576"/>
        </w:trPr>
        <w:tc>
          <w:tcPr>
            <w:tcW w:w="1526" w:type="dxa"/>
            <w:tcBorders>
              <w:left w:val="nil"/>
              <w:bottom w:val="single" w:sz="4" w:space="0" w:color="auto"/>
            </w:tcBorders>
            <w:vAlign w:val="center"/>
          </w:tcPr>
          <w:p w14:paraId="3DC275DE" w14:textId="252CED89" w:rsidR="00C069A3" w:rsidRDefault="00C069A3" w:rsidP="00C069A3">
            <w:pPr>
              <w:pStyle w:val="TableText"/>
              <w:jc w:val="center"/>
              <w:rPr>
                <w:b/>
              </w:rPr>
            </w:pPr>
            <w:r>
              <w:rPr>
                <w:b/>
              </w:rPr>
              <w:t>Note</w:t>
            </w:r>
          </w:p>
        </w:tc>
        <w:tc>
          <w:tcPr>
            <w:tcW w:w="7472" w:type="dxa"/>
            <w:tcBorders>
              <w:bottom w:val="single" w:sz="4" w:space="0" w:color="auto"/>
              <w:right w:val="nil"/>
            </w:tcBorders>
          </w:tcPr>
          <w:p w14:paraId="3DC275DF" w14:textId="237BC9CE" w:rsidR="00C069A3" w:rsidRDefault="00C069A3" w:rsidP="00C069A3">
            <w:pPr>
              <w:pStyle w:val="Header"/>
              <w:tabs>
                <w:tab w:val="clear" w:pos="4320"/>
                <w:tab w:val="clear" w:pos="8640"/>
              </w:tabs>
              <w:rPr>
                <w:b/>
                <w:u w:val="single"/>
              </w:rPr>
            </w:pPr>
            <w:r>
              <w:t xml:space="preserve">The status of each PSS and AVR can be viewed at EMP applications&gt;SCADA&gt;Unit AVR/PSS Summary EMS Display. </w:t>
            </w:r>
          </w:p>
        </w:tc>
      </w:tr>
      <w:tr w:rsidR="00C069A3" w14:paraId="3DC275F6" w14:textId="77777777" w:rsidTr="00131360">
        <w:trPr>
          <w:trHeight w:val="576"/>
        </w:trPr>
        <w:tc>
          <w:tcPr>
            <w:tcW w:w="1526" w:type="dxa"/>
            <w:tcBorders>
              <w:left w:val="nil"/>
              <w:bottom w:val="single" w:sz="4" w:space="0" w:color="auto"/>
            </w:tcBorders>
            <w:vAlign w:val="center"/>
          </w:tcPr>
          <w:p w14:paraId="3DC275E1" w14:textId="77777777" w:rsidR="00C069A3" w:rsidRDefault="00C069A3" w:rsidP="00C069A3">
            <w:pPr>
              <w:pStyle w:val="TableText"/>
              <w:jc w:val="center"/>
              <w:rPr>
                <w:b/>
              </w:rPr>
            </w:pPr>
            <w:r>
              <w:rPr>
                <w:b/>
              </w:rPr>
              <w:t>1</w:t>
            </w:r>
          </w:p>
        </w:tc>
        <w:tc>
          <w:tcPr>
            <w:tcW w:w="7472" w:type="dxa"/>
            <w:tcBorders>
              <w:bottom w:val="single" w:sz="4" w:space="0" w:color="auto"/>
              <w:right w:val="nil"/>
            </w:tcBorders>
          </w:tcPr>
          <w:p w14:paraId="3DC275E2" w14:textId="7399C1E6" w:rsidR="00C069A3" w:rsidRDefault="00C069A3" w:rsidP="00C069A3">
            <w:pPr>
              <w:pStyle w:val="Header"/>
              <w:tabs>
                <w:tab w:val="clear" w:pos="4320"/>
                <w:tab w:val="clear" w:pos="8640"/>
              </w:tabs>
              <w:rPr>
                <w:b/>
                <w:u w:val="single"/>
              </w:rPr>
            </w:pPr>
            <w:r>
              <w:t xml:space="preserve">Monitor each QSE’s Generation Resource </w:t>
            </w:r>
            <w:r w:rsidR="00CE0090">
              <w:t xml:space="preserve">or ESR </w:t>
            </w:r>
            <w:r>
              <w:t>AVR status.</w:t>
            </w:r>
          </w:p>
          <w:p w14:paraId="3DC275E3" w14:textId="77777777" w:rsidR="00C069A3" w:rsidRDefault="00C069A3" w:rsidP="00C069A3">
            <w:pPr>
              <w:pStyle w:val="Header"/>
              <w:tabs>
                <w:tab w:val="clear" w:pos="4320"/>
                <w:tab w:val="clear" w:pos="8640"/>
              </w:tabs>
              <w:rPr>
                <w:b/>
                <w:u w:val="single"/>
              </w:rPr>
            </w:pPr>
            <w:r>
              <w:rPr>
                <w:b/>
                <w:u w:val="single"/>
              </w:rPr>
              <w:t>WHEN:</w:t>
            </w:r>
          </w:p>
          <w:p w14:paraId="3DC275E4" w14:textId="77777777" w:rsidR="00C069A3" w:rsidRDefault="00C069A3" w:rsidP="00C069A3">
            <w:pPr>
              <w:pStyle w:val="Header"/>
              <w:numPr>
                <w:ilvl w:val="0"/>
                <w:numId w:val="76"/>
              </w:numPr>
              <w:tabs>
                <w:tab w:val="clear" w:pos="4320"/>
                <w:tab w:val="clear" w:pos="8640"/>
              </w:tabs>
            </w:pPr>
            <w:r>
              <w:t>A discrepancy is identified;</w:t>
            </w:r>
          </w:p>
          <w:p w14:paraId="3DC275E5" w14:textId="77777777" w:rsidR="00C069A3" w:rsidRDefault="00C069A3" w:rsidP="00C069A3">
            <w:pPr>
              <w:pStyle w:val="Header"/>
              <w:tabs>
                <w:tab w:val="clear" w:pos="4320"/>
                <w:tab w:val="clear" w:pos="8640"/>
              </w:tabs>
              <w:rPr>
                <w:b/>
                <w:u w:val="single"/>
              </w:rPr>
            </w:pPr>
            <w:r>
              <w:rPr>
                <w:b/>
                <w:u w:val="single"/>
              </w:rPr>
              <w:t>THEN:</w:t>
            </w:r>
          </w:p>
          <w:p w14:paraId="3DC275E6" w14:textId="77777777" w:rsidR="00C069A3" w:rsidRDefault="00C069A3" w:rsidP="00C069A3">
            <w:pPr>
              <w:pStyle w:val="Header"/>
              <w:numPr>
                <w:ilvl w:val="0"/>
                <w:numId w:val="76"/>
              </w:numPr>
              <w:tabs>
                <w:tab w:val="clear" w:pos="4320"/>
                <w:tab w:val="clear" w:pos="8640"/>
              </w:tabs>
            </w:pPr>
            <w:r>
              <w:t>Verify the discrepancy with the QSE or TO</w:t>
            </w:r>
          </w:p>
          <w:p w14:paraId="3DC275E7" w14:textId="77777777" w:rsidR="00C069A3" w:rsidRDefault="00C069A3" w:rsidP="00C069A3">
            <w:pPr>
              <w:pStyle w:val="Header"/>
              <w:tabs>
                <w:tab w:val="clear" w:pos="4320"/>
                <w:tab w:val="clear" w:pos="8640"/>
              </w:tabs>
            </w:pPr>
            <w:r>
              <w:rPr>
                <w:b/>
                <w:u w:val="single"/>
              </w:rPr>
              <w:t>IF:</w:t>
            </w:r>
          </w:p>
          <w:p w14:paraId="3DC275E8" w14:textId="77777777" w:rsidR="00C069A3" w:rsidRDefault="00C069A3" w:rsidP="00C069A3">
            <w:pPr>
              <w:pStyle w:val="Header"/>
              <w:numPr>
                <w:ilvl w:val="0"/>
                <w:numId w:val="76"/>
              </w:numPr>
              <w:tabs>
                <w:tab w:val="clear" w:pos="4320"/>
                <w:tab w:val="clear" w:pos="8640"/>
              </w:tabs>
            </w:pPr>
            <w:r>
              <w:t>Determine if the AVR is in manual or in Power Factor Mode;</w:t>
            </w:r>
          </w:p>
          <w:p w14:paraId="3DC275E9" w14:textId="77777777" w:rsidR="00C069A3" w:rsidRDefault="00C069A3" w:rsidP="00C069A3">
            <w:pPr>
              <w:pStyle w:val="Header"/>
              <w:tabs>
                <w:tab w:val="clear" w:pos="4320"/>
                <w:tab w:val="clear" w:pos="8640"/>
              </w:tabs>
            </w:pPr>
            <w:r>
              <w:rPr>
                <w:b/>
                <w:u w:val="single"/>
              </w:rPr>
              <w:t>THEN:</w:t>
            </w:r>
          </w:p>
          <w:p w14:paraId="3DC275EA" w14:textId="77777777" w:rsidR="00C069A3" w:rsidRDefault="00C069A3" w:rsidP="00C069A3">
            <w:pPr>
              <w:pStyle w:val="Header"/>
              <w:numPr>
                <w:ilvl w:val="0"/>
                <w:numId w:val="76"/>
              </w:numPr>
              <w:tabs>
                <w:tab w:val="clear" w:pos="4320"/>
                <w:tab w:val="clear" w:pos="8640"/>
              </w:tabs>
            </w:pPr>
            <w:r>
              <w:lastRenderedPageBreak/>
              <w:t>Instruct the QSE or TO to manually adjust VAR output as required to maintain voltage set-point until the AVR is back in service,</w:t>
            </w:r>
          </w:p>
          <w:p w14:paraId="3DC275EB" w14:textId="77777777" w:rsidR="00C069A3" w:rsidRDefault="00C069A3" w:rsidP="00C069A3">
            <w:pPr>
              <w:pStyle w:val="Header"/>
              <w:tabs>
                <w:tab w:val="clear" w:pos="4320"/>
                <w:tab w:val="clear" w:pos="8640"/>
              </w:tabs>
              <w:rPr>
                <w:b/>
                <w:u w:val="single"/>
              </w:rPr>
            </w:pPr>
            <w:r>
              <w:rPr>
                <w:b/>
                <w:u w:val="single"/>
              </w:rPr>
              <w:t>NOTIFY:</w:t>
            </w:r>
          </w:p>
          <w:p w14:paraId="3DC275EC" w14:textId="77777777" w:rsidR="00C069A3" w:rsidRDefault="00C069A3" w:rsidP="00C069A3">
            <w:pPr>
              <w:pStyle w:val="Header"/>
              <w:numPr>
                <w:ilvl w:val="0"/>
                <w:numId w:val="76"/>
              </w:numPr>
              <w:tabs>
                <w:tab w:val="clear" w:pos="4320"/>
                <w:tab w:val="clear" w:pos="8640"/>
              </w:tabs>
            </w:pPr>
            <w:r>
              <w:t>The appropriate TO of the status, if not already done so by QSE,</w:t>
            </w:r>
          </w:p>
          <w:p w14:paraId="3DC275ED" w14:textId="77777777" w:rsidR="00C069A3" w:rsidRDefault="00C069A3" w:rsidP="00C069A3">
            <w:pPr>
              <w:pStyle w:val="1"/>
              <w:numPr>
                <w:ilvl w:val="0"/>
                <w:numId w:val="76"/>
              </w:numPr>
              <w:spacing w:after="0"/>
              <w:rPr>
                <w:szCs w:val="24"/>
              </w:rPr>
            </w:pPr>
            <w:r>
              <w:rPr>
                <w:szCs w:val="24"/>
              </w:rPr>
              <w:t>Enter the status change information into the ERCOT Logs,</w:t>
            </w:r>
          </w:p>
          <w:p w14:paraId="3DC275EE" w14:textId="77777777" w:rsidR="00C069A3" w:rsidRDefault="00C069A3" w:rsidP="00C069A3">
            <w:pPr>
              <w:pStyle w:val="TableText"/>
              <w:numPr>
                <w:ilvl w:val="1"/>
                <w:numId w:val="81"/>
              </w:numPr>
              <w:tabs>
                <w:tab w:val="num" w:pos="744"/>
              </w:tabs>
              <w:ind w:left="1014"/>
              <w:jc w:val="both"/>
            </w:pPr>
            <w:r>
              <w:t xml:space="preserve">Log type of “AVR”.  </w:t>
            </w:r>
          </w:p>
          <w:p w14:paraId="3DC275EF" w14:textId="77777777" w:rsidR="00C069A3" w:rsidRDefault="00C069A3" w:rsidP="00C069A3">
            <w:pPr>
              <w:pStyle w:val="TableText"/>
              <w:numPr>
                <w:ilvl w:val="1"/>
                <w:numId w:val="81"/>
              </w:numPr>
              <w:tabs>
                <w:tab w:val="num" w:pos="744"/>
              </w:tabs>
              <w:ind w:left="1014"/>
              <w:jc w:val="both"/>
            </w:pPr>
            <w:r>
              <w:t>Include the company name, the name of the person spoken with, and reason (if device is being placed in or taken out of service).</w:t>
            </w:r>
          </w:p>
          <w:p w14:paraId="3DC275F0" w14:textId="77777777" w:rsidR="00C069A3" w:rsidRDefault="00C069A3" w:rsidP="00C069A3">
            <w:pPr>
              <w:pStyle w:val="TableText"/>
              <w:numPr>
                <w:ilvl w:val="1"/>
                <w:numId w:val="81"/>
              </w:numPr>
              <w:tabs>
                <w:tab w:val="num" w:pos="744"/>
              </w:tabs>
              <w:ind w:left="1014"/>
              <w:jc w:val="both"/>
            </w:pPr>
            <w:r>
              <w:t>Include that the TO has been notified of change in status</w:t>
            </w:r>
          </w:p>
          <w:p w14:paraId="3DC275F1" w14:textId="77777777" w:rsidR="00C069A3" w:rsidRDefault="00C069A3" w:rsidP="00C069A3">
            <w:pPr>
              <w:pStyle w:val="TableText"/>
              <w:numPr>
                <w:ilvl w:val="1"/>
                <w:numId w:val="81"/>
              </w:numPr>
              <w:tabs>
                <w:tab w:val="num" w:pos="744"/>
              </w:tabs>
              <w:ind w:left="1014"/>
              <w:jc w:val="both"/>
            </w:pPr>
            <w:r>
              <w:t>Copy and paste the log entry into an e-mail and send to</w:t>
            </w:r>
          </w:p>
          <w:p w14:paraId="3DC275F2" w14:textId="77777777" w:rsidR="00C069A3" w:rsidRDefault="00C069A3" w:rsidP="00C069A3">
            <w:pPr>
              <w:pStyle w:val="TableText"/>
              <w:numPr>
                <w:ilvl w:val="2"/>
                <w:numId w:val="81"/>
              </w:numPr>
              <w:tabs>
                <w:tab w:val="num" w:pos="1374"/>
              </w:tabs>
              <w:ind w:left="1374"/>
              <w:jc w:val="both"/>
            </w:pPr>
            <w:r>
              <w:t>“Operations Analysis”</w:t>
            </w:r>
          </w:p>
          <w:p w14:paraId="3DC275F3" w14:textId="77777777" w:rsidR="00C069A3" w:rsidRDefault="00C069A3" w:rsidP="00C069A3">
            <w:pPr>
              <w:pStyle w:val="TableText"/>
              <w:numPr>
                <w:ilvl w:val="2"/>
                <w:numId w:val="81"/>
              </w:numPr>
              <w:tabs>
                <w:tab w:val="num" w:pos="1374"/>
              </w:tabs>
              <w:ind w:left="1374"/>
              <w:jc w:val="both"/>
            </w:pPr>
            <w:r>
              <w:t>“OPS Support Engineering”</w:t>
            </w:r>
          </w:p>
          <w:p w14:paraId="3DC275F4" w14:textId="77777777" w:rsidR="00C069A3" w:rsidRDefault="00C069A3" w:rsidP="00C069A3">
            <w:pPr>
              <w:pStyle w:val="TableText"/>
              <w:numPr>
                <w:ilvl w:val="2"/>
                <w:numId w:val="81"/>
              </w:numPr>
              <w:tabs>
                <w:tab w:val="num" w:pos="1374"/>
              </w:tabs>
              <w:ind w:left="1374"/>
              <w:jc w:val="both"/>
            </w:pPr>
            <w:r>
              <w:t>“OPS Advanced Network Applications”</w:t>
            </w:r>
          </w:p>
          <w:p w14:paraId="3DC275F5" w14:textId="77777777" w:rsidR="00C069A3" w:rsidRDefault="00C069A3" w:rsidP="00C069A3">
            <w:pPr>
              <w:pStyle w:val="TableText"/>
              <w:numPr>
                <w:ilvl w:val="2"/>
                <w:numId w:val="81"/>
              </w:numPr>
              <w:tabs>
                <w:tab w:val="num" w:pos="1374"/>
              </w:tabs>
              <w:ind w:left="1374"/>
              <w:jc w:val="both"/>
            </w:pPr>
            <w:r>
              <w:t>“1 ERCOT System Operators”</w:t>
            </w:r>
          </w:p>
        </w:tc>
      </w:tr>
      <w:tr w:rsidR="00C069A3" w14:paraId="3DC27607" w14:textId="77777777" w:rsidTr="00131360">
        <w:trPr>
          <w:trHeight w:val="576"/>
        </w:trPr>
        <w:tc>
          <w:tcPr>
            <w:tcW w:w="1526" w:type="dxa"/>
            <w:tcBorders>
              <w:left w:val="nil"/>
            </w:tcBorders>
            <w:vAlign w:val="center"/>
          </w:tcPr>
          <w:p w14:paraId="3DC275F7" w14:textId="77777777" w:rsidR="00C069A3" w:rsidRDefault="00C069A3" w:rsidP="00C069A3">
            <w:pPr>
              <w:pStyle w:val="TableText"/>
              <w:jc w:val="center"/>
              <w:rPr>
                <w:b/>
              </w:rPr>
            </w:pPr>
            <w:r>
              <w:rPr>
                <w:b/>
              </w:rPr>
              <w:lastRenderedPageBreak/>
              <w:t>2</w:t>
            </w:r>
          </w:p>
        </w:tc>
        <w:tc>
          <w:tcPr>
            <w:tcW w:w="7472" w:type="dxa"/>
            <w:tcBorders>
              <w:right w:val="nil"/>
            </w:tcBorders>
          </w:tcPr>
          <w:p w14:paraId="3DC275F8" w14:textId="77777777" w:rsidR="00C069A3" w:rsidRDefault="00C069A3" w:rsidP="00C069A3">
            <w:pPr>
              <w:pStyle w:val="Header"/>
              <w:tabs>
                <w:tab w:val="clear" w:pos="4320"/>
                <w:tab w:val="clear" w:pos="8640"/>
              </w:tabs>
              <w:rPr>
                <w:b/>
                <w:u w:val="single"/>
              </w:rPr>
            </w:pPr>
            <w:r>
              <w:rPr>
                <w:b/>
                <w:u w:val="single"/>
              </w:rPr>
              <w:t>WHEN:</w:t>
            </w:r>
          </w:p>
          <w:p w14:paraId="3DC275F9" w14:textId="77777777" w:rsidR="00C069A3" w:rsidRDefault="00C069A3" w:rsidP="007E512D">
            <w:pPr>
              <w:pStyle w:val="Header"/>
              <w:numPr>
                <w:ilvl w:val="0"/>
                <w:numId w:val="176"/>
              </w:numPr>
              <w:tabs>
                <w:tab w:val="clear" w:pos="4320"/>
                <w:tab w:val="clear" w:pos="8640"/>
              </w:tabs>
            </w:pPr>
            <w:r>
              <w:t>Notified by a QSE or TO of a PSS or AVR in manual or in Power Factor Mode;</w:t>
            </w:r>
          </w:p>
          <w:p w14:paraId="3DC275FA" w14:textId="77777777" w:rsidR="00C069A3" w:rsidRDefault="00C069A3" w:rsidP="00C069A3">
            <w:pPr>
              <w:pStyle w:val="Header"/>
              <w:tabs>
                <w:tab w:val="clear" w:pos="4320"/>
                <w:tab w:val="clear" w:pos="8640"/>
              </w:tabs>
              <w:rPr>
                <w:b/>
                <w:u w:val="single"/>
              </w:rPr>
            </w:pPr>
            <w:r>
              <w:rPr>
                <w:b/>
                <w:u w:val="single"/>
              </w:rPr>
              <w:t>THEN:</w:t>
            </w:r>
          </w:p>
          <w:p w14:paraId="3DC275FB" w14:textId="77777777" w:rsidR="00C069A3" w:rsidRDefault="00C069A3" w:rsidP="007E512D">
            <w:pPr>
              <w:pStyle w:val="1"/>
              <w:numPr>
                <w:ilvl w:val="0"/>
                <w:numId w:val="177"/>
              </w:numPr>
              <w:spacing w:after="0"/>
              <w:rPr>
                <w:szCs w:val="24"/>
              </w:rPr>
            </w:pPr>
            <w:r>
              <w:rPr>
                <w:szCs w:val="24"/>
              </w:rPr>
              <w:t>Instruct the QSE or TO to manually adjust VAR output as required to maintain voltage set-point until the AVR is back in service,</w:t>
            </w:r>
          </w:p>
          <w:p w14:paraId="3DC275FC" w14:textId="77777777" w:rsidR="00C069A3" w:rsidRDefault="00C069A3" w:rsidP="00C069A3">
            <w:pPr>
              <w:pStyle w:val="Header"/>
              <w:tabs>
                <w:tab w:val="clear" w:pos="4320"/>
                <w:tab w:val="clear" w:pos="8640"/>
              </w:tabs>
              <w:rPr>
                <w:b/>
                <w:u w:val="single"/>
              </w:rPr>
            </w:pPr>
            <w:r>
              <w:rPr>
                <w:b/>
                <w:u w:val="single"/>
              </w:rPr>
              <w:t>NOTIFY:</w:t>
            </w:r>
          </w:p>
          <w:p w14:paraId="3DC275FD" w14:textId="77777777" w:rsidR="00C069A3" w:rsidRDefault="00C069A3" w:rsidP="007E512D">
            <w:pPr>
              <w:pStyle w:val="1"/>
              <w:numPr>
                <w:ilvl w:val="0"/>
                <w:numId w:val="178"/>
              </w:numPr>
              <w:spacing w:after="0"/>
              <w:rPr>
                <w:szCs w:val="24"/>
              </w:rPr>
            </w:pPr>
            <w:r>
              <w:rPr>
                <w:szCs w:val="24"/>
              </w:rPr>
              <w:t>The appropriate TO of the status, if not already done so by QSE,</w:t>
            </w:r>
          </w:p>
          <w:p w14:paraId="3DC275FE" w14:textId="77777777" w:rsidR="00C069A3" w:rsidRDefault="00C069A3" w:rsidP="007E512D">
            <w:pPr>
              <w:pStyle w:val="1"/>
              <w:numPr>
                <w:ilvl w:val="0"/>
                <w:numId w:val="178"/>
              </w:numPr>
              <w:spacing w:after="0"/>
              <w:rPr>
                <w:szCs w:val="24"/>
              </w:rPr>
            </w:pPr>
            <w:r>
              <w:rPr>
                <w:szCs w:val="24"/>
              </w:rPr>
              <w:t>Enter the status change information into the ERCOT Logs,</w:t>
            </w:r>
          </w:p>
          <w:p w14:paraId="3DC275FF" w14:textId="77777777" w:rsidR="00C069A3" w:rsidRDefault="00C069A3" w:rsidP="00C069A3">
            <w:pPr>
              <w:pStyle w:val="TableText"/>
              <w:numPr>
                <w:ilvl w:val="1"/>
                <w:numId w:val="81"/>
              </w:numPr>
              <w:tabs>
                <w:tab w:val="num" w:pos="744"/>
              </w:tabs>
              <w:ind w:left="1014"/>
              <w:jc w:val="both"/>
            </w:pPr>
            <w:r>
              <w:t xml:space="preserve">Log type of either “PSS” or “AVR”.  </w:t>
            </w:r>
          </w:p>
          <w:p w14:paraId="3DC27600" w14:textId="77777777" w:rsidR="00C069A3" w:rsidRDefault="00C069A3" w:rsidP="00C069A3">
            <w:pPr>
              <w:pStyle w:val="TableText"/>
              <w:numPr>
                <w:ilvl w:val="1"/>
                <w:numId w:val="81"/>
              </w:numPr>
              <w:tabs>
                <w:tab w:val="num" w:pos="744"/>
              </w:tabs>
              <w:ind w:left="1014"/>
              <w:jc w:val="both"/>
            </w:pPr>
            <w:r>
              <w:t>Include the company name, the name of the person spoken with, and reason (if device is being placed in or taken out of service).</w:t>
            </w:r>
          </w:p>
          <w:p w14:paraId="3DC27601" w14:textId="77777777" w:rsidR="00C069A3" w:rsidRDefault="00C069A3" w:rsidP="00C069A3">
            <w:pPr>
              <w:pStyle w:val="TableText"/>
              <w:numPr>
                <w:ilvl w:val="1"/>
                <w:numId w:val="81"/>
              </w:numPr>
              <w:tabs>
                <w:tab w:val="num" w:pos="744"/>
              </w:tabs>
              <w:ind w:left="1014"/>
              <w:jc w:val="both"/>
            </w:pPr>
            <w:r>
              <w:t>Include that the TO has been notified of change in status</w:t>
            </w:r>
          </w:p>
          <w:p w14:paraId="3DC27602" w14:textId="77777777" w:rsidR="00C069A3" w:rsidRDefault="00C069A3" w:rsidP="00C069A3">
            <w:pPr>
              <w:pStyle w:val="TableText"/>
              <w:numPr>
                <w:ilvl w:val="1"/>
                <w:numId w:val="81"/>
              </w:numPr>
              <w:tabs>
                <w:tab w:val="num" w:pos="744"/>
              </w:tabs>
              <w:ind w:left="1014"/>
              <w:jc w:val="both"/>
            </w:pPr>
            <w:r>
              <w:t>Copy and paste the log entry into an e-mail and send to</w:t>
            </w:r>
          </w:p>
          <w:p w14:paraId="3DC27603" w14:textId="77777777" w:rsidR="00C069A3" w:rsidRDefault="00C069A3" w:rsidP="00C069A3">
            <w:pPr>
              <w:pStyle w:val="TableText"/>
              <w:numPr>
                <w:ilvl w:val="2"/>
                <w:numId w:val="81"/>
              </w:numPr>
              <w:tabs>
                <w:tab w:val="num" w:pos="1374"/>
              </w:tabs>
              <w:ind w:left="1374"/>
              <w:jc w:val="both"/>
            </w:pPr>
            <w:r>
              <w:t>“Operations Analysis”</w:t>
            </w:r>
          </w:p>
          <w:p w14:paraId="3DC27604" w14:textId="77777777" w:rsidR="00C069A3" w:rsidRDefault="00C069A3" w:rsidP="00C069A3">
            <w:pPr>
              <w:pStyle w:val="TableText"/>
              <w:numPr>
                <w:ilvl w:val="2"/>
                <w:numId w:val="81"/>
              </w:numPr>
              <w:tabs>
                <w:tab w:val="num" w:pos="1374"/>
              </w:tabs>
              <w:ind w:left="1374"/>
              <w:jc w:val="both"/>
            </w:pPr>
            <w:r>
              <w:t>“OPS Support Engineering”</w:t>
            </w:r>
          </w:p>
          <w:p w14:paraId="3DC27605" w14:textId="77777777" w:rsidR="00C069A3" w:rsidRDefault="00C069A3" w:rsidP="00C069A3">
            <w:pPr>
              <w:pStyle w:val="TableText"/>
              <w:numPr>
                <w:ilvl w:val="2"/>
                <w:numId w:val="81"/>
              </w:numPr>
              <w:tabs>
                <w:tab w:val="num" w:pos="1374"/>
              </w:tabs>
              <w:ind w:left="1374"/>
              <w:jc w:val="both"/>
            </w:pPr>
            <w:r>
              <w:t>“OPS Advanced Network Applications”</w:t>
            </w:r>
          </w:p>
          <w:p w14:paraId="3DC27606" w14:textId="77777777" w:rsidR="00C069A3" w:rsidRDefault="00C069A3" w:rsidP="00C069A3">
            <w:pPr>
              <w:pStyle w:val="TableText"/>
              <w:numPr>
                <w:ilvl w:val="2"/>
                <w:numId w:val="81"/>
              </w:numPr>
              <w:tabs>
                <w:tab w:val="num" w:pos="1374"/>
              </w:tabs>
              <w:ind w:left="1374"/>
              <w:jc w:val="both"/>
            </w:pPr>
            <w:r>
              <w:t>“1 ERCOT System Operators”</w:t>
            </w:r>
          </w:p>
        </w:tc>
      </w:tr>
      <w:tr w:rsidR="00C069A3" w14:paraId="3DC27616" w14:textId="77777777" w:rsidTr="00131360">
        <w:trPr>
          <w:trHeight w:val="576"/>
        </w:trPr>
        <w:tc>
          <w:tcPr>
            <w:tcW w:w="1526" w:type="dxa"/>
            <w:tcBorders>
              <w:left w:val="nil"/>
              <w:bottom w:val="single" w:sz="4" w:space="0" w:color="auto"/>
            </w:tcBorders>
            <w:vAlign w:val="center"/>
          </w:tcPr>
          <w:p w14:paraId="3DC27608" w14:textId="77777777" w:rsidR="00C069A3" w:rsidRDefault="00C069A3" w:rsidP="00C069A3">
            <w:pPr>
              <w:pStyle w:val="TableText"/>
              <w:jc w:val="center"/>
              <w:rPr>
                <w:b/>
              </w:rPr>
            </w:pPr>
            <w:r>
              <w:rPr>
                <w:b/>
              </w:rPr>
              <w:t>3</w:t>
            </w:r>
          </w:p>
        </w:tc>
        <w:tc>
          <w:tcPr>
            <w:tcW w:w="7472" w:type="dxa"/>
            <w:tcBorders>
              <w:bottom w:val="single" w:sz="4" w:space="0" w:color="auto"/>
              <w:right w:val="nil"/>
            </w:tcBorders>
          </w:tcPr>
          <w:p w14:paraId="3DC27609" w14:textId="77777777" w:rsidR="00C069A3" w:rsidRDefault="00C069A3" w:rsidP="00C069A3">
            <w:pPr>
              <w:pStyle w:val="Header"/>
              <w:tabs>
                <w:tab w:val="clear" w:pos="4320"/>
                <w:tab w:val="clear" w:pos="8640"/>
              </w:tabs>
              <w:rPr>
                <w:b/>
                <w:u w:val="single"/>
              </w:rPr>
            </w:pPr>
            <w:r>
              <w:rPr>
                <w:b/>
                <w:u w:val="single"/>
              </w:rPr>
              <w:t>WHEN:</w:t>
            </w:r>
          </w:p>
          <w:p w14:paraId="3DC2760A" w14:textId="77777777" w:rsidR="00C069A3" w:rsidRDefault="00C069A3" w:rsidP="007E512D">
            <w:pPr>
              <w:pStyle w:val="Header"/>
              <w:numPr>
                <w:ilvl w:val="0"/>
                <w:numId w:val="179"/>
              </w:numPr>
              <w:tabs>
                <w:tab w:val="clear" w:pos="4320"/>
                <w:tab w:val="clear" w:pos="8640"/>
              </w:tabs>
            </w:pPr>
            <w:r>
              <w:t>Notified by a QSE that the PSS or AVR is in Auto and back in service;</w:t>
            </w:r>
          </w:p>
          <w:p w14:paraId="3DC2760B" w14:textId="77777777" w:rsidR="00C069A3" w:rsidRDefault="00C069A3" w:rsidP="00C069A3">
            <w:pPr>
              <w:pStyle w:val="Header"/>
              <w:tabs>
                <w:tab w:val="clear" w:pos="4320"/>
                <w:tab w:val="clear" w:pos="8640"/>
              </w:tabs>
              <w:rPr>
                <w:b/>
                <w:u w:val="single"/>
              </w:rPr>
            </w:pPr>
            <w:r>
              <w:rPr>
                <w:b/>
                <w:u w:val="single"/>
              </w:rPr>
              <w:t>NOTIFY:</w:t>
            </w:r>
          </w:p>
          <w:p w14:paraId="3DC2760C" w14:textId="77777777" w:rsidR="00C069A3" w:rsidRDefault="00C069A3" w:rsidP="007E512D">
            <w:pPr>
              <w:pStyle w:val="1"/>
              <w:numPr>
                <w:ilvl w:val="0"/>
                <w:numId w:val="180"/>
              </w:numPr>
              <w:spacing w:after="0"/>
              <w:rPr>
                <w:szCs w:val="24"/>
              </w:rPr>
            </w:pPr>
            <w:r>
              <w:rPr>
                <w:szCs w:val="24"/>
              </w:rPr>
              <w:t>The appropriate TO of the status, if not already done so by QSE,</w:t>
            </w:r>
          </w:p>
          <w:p w14:paraId="3DC2760D" w14:textId="77777777" w:rsidR="00C069A3" w:rsidRDefault="00C069A3" w:rsidP="007E512D">
            <w:pPr>
              <w:pStyle w:val="1"/>
              <w:numPr>
                <w:ilvl w:val="0"/>
                <w:numId w:val="180"/>
              </w:numPr>
              <w:spacing w:after="0"/>
              <w:rPr>
                <w:szCs w:val="24"/>
              </w:rPr>
            </w:pPr>
            <w:r>
              <w:rPr>
                <w:szCs w:val="24"/>
              </w:rPr>
              <w:t>Enter the status change information into the ERCOT Logs,</w:t>
            </w:r>
          </w:p>
          <w:p w14:paraId="3DC2760E" w14:textId="77777777" w:rsidR="00C069A3" w:rsidRDefault="00C069A3" w:rsidP="00C069A3">
            <w:pPr>
              <w:pStyle w:val="TableText"/>
              <w:numPr>
                <w:ilvl w:val="1"/>
                <w:numId w:val="81"/>
              </w:numPr>
              <w:tabs>
                <w:tab w:val="num" w:pos="744"/>
              </w:tabs>
              <w:ind w:left="1014"/>
              <w:jc w:val="both"/>
            </w:pPr>
            <w:r>
              <w:t xml:space="preserve">Log type of either “PSS” or “AVR”.  </w:t>
            </w:r>
          </w:p>
          <w:p w14:paraId="3DC2760F" w14:textId="77777777" w:rsidR="00C069A3" w:rsidRDefault="00C069A3" w:rsidP="00C069A3">
            <w:pPr>
              <w:pStyle w:val="TableText"/>
              <w:numPr>
                <w:ilvl w:val="1"/>
                <w:numId w:val="81"/>
              </w:numPr>
              <w:tabs>
                <w:tab w:val="num" w:pos="744"/>
              </w:tabs>
              <w:ind w:left="1014"/>
              <w:jc w:val="both"/>
            </w:pPr>
            <w:r>
              <w:t>Include the company name, the name of the person spoken with, and reason (if device is being placed in or taken out of service).</w:t>
            </w:r>
          </w:p>
          <w:p w14:paraId="3DC27610" w14:textId="77777777" w:rsidR="00C069A3" w:rsidRDefault="00C069A3" w:rsidP="00C069A3">
            <w:pPr>
              <w:pStyle w:val="TableText"/>
              <w:numPr>
                <w:ilvl w:val="1"/>
                <w:numId w:val="81"/>
              </w:numPr>
              <w:tabs>
                <w:tab w:val="num" w:pos="744"/>
              </w:tabs>
              <w:ind w:left="1014"/>
              <w:jc w:val="both"/>
            </w:pPr>
            <w:r>
              <w:t>Include that the TO has been notified of change in status</w:t>
            </w:r>
          </w:p>
          <w:p w14:paraId="3DC27611" w14:textId="77777777" w:rsidR="00C069A3" w:rsidRDefault="00C069A3" w:rsidP="00C069A3">
            <w:pPr>
              <w:pStyle w:val="TableText"/>
              <w:numPr>
                <w:ilvl w:val="1"/>
                <w:numId w:val="81"/>
              </w:numPr>
              <w:tabs>
                <w:tab w:val="num" w:pos="744"/>
              </w:tabs>
              <w:ind w:left="1014"/>
              <w:jc w:val="both"/>
            </w:pPr>
            <w:r>
              <w:t>Copy and paste the log entry into an e-mail and send to</w:t>
            </w:r>
          </w:p>
          <w:p w14:paraId="3DC27612" w14:textId="77777777" w:rsidR="00C069A3" w:rsidRDefault="00C069A3" w:rsidP="00C069A3">
            <w:pPr>
              <w:pStyle w:val="TableText"/>
              <w:numPr>
                <w:ilvl w:val="2"/>
                <w:numId w:val="81"/>
              </w:numPr>
              <w:tabs>
                <w:tab w:val="num" w:pos="1374"/>
              </w:tabs>
              <w:ind w:left="1374"/>
              <w:jc w:val="both"/>
            </w:pPr>
            <w:r>
              <w:t>“Operations Analysis”</w:t>
            </w:r>
          </w:p>
          <w:p w14:paraId="3DC27613" w14:textId="77777777" w:rsidR="00C069A3" w:rsidRDefault="00C069A3" w:rsidP="00C069A3">
            <w:pPr>
              <w:pStyle w:val="TableText"/>
              <w:numPr>
                <w:ilvl w:val="2"/>
                <w:numId w:val="81"/>
              </w:numPr>
              <w:tabs>
                <w:tab w:val="num" w:pos="1374"/>
              </w:tabs>
              <w:ind w:left="1374"/>
              <w:jc w:val="both"/>
            </w:pPr>
            <w:r>
              <w:t>“OPS Support Engineering”</w:t>
            </w:r>
          </w:p>
          <w:p w14:paraId="3DC27614" w14:textId="77777777" w:rsidR="00C069A3" w:rsidRDefault="00C069A3" w:rsidP="00C069A3">
            <w:pPr>
              <w:pStyle w:val="TableText"/>
              <w:numPr>
                <w:ilvl w:val="2"/>
                <w:numId w:val="81"/>
              </w:numPr>
              <w:tabs>
                <w:tab w:val="num" w:pos="1374"/>
              </w:tabs>
              <w:ind w:left="1374"/>
              <w:jc w:val="both"/>
            </w:pPr>
            <w:r>
              <w:t>“OPS Advanced Network Applications”</w:t>
            </w:r>
          </w:p>
          <w:p w14:paraId="3DC27615" w14:textId="77777777" w:rsidR="00C069A3" w:rsidRDefault="00C069A3" w:rsidP="00C069A3">
            <w:pPr>
              <w:pStyle w:val="TableText"/>
              <w:numPr>
                <w:ilvl w:val="2"/>
                <w:numId w:val="81"/>
              </w:numPr>
              <w:tabs>
                <w:tab w:val="num" w:pos="1374"/>
              </w:tabs>
              <w:ind w:left="1374"/>
              <w:jc w:val="both"/>
              <w:rPr>
                <w:b/>
                <w:u w:val="single"/>
              </w:rPr>
            </w:pPr>
            <w:r>
              <w:t>“1 ERCOT System Operators”</w:t>
            </w:r>
          </w:p>
        </w:tc>
      </w:tr>
      <w:tr w:rsidR="00C069A3" w14:paraId="3DC27619" w14:textId="77777777" w:rsidTr="00131360">
        <w:trPr>
          <w:trHeight w:val="576"/>
        </w:trPr>
        <w:tc>
          <w:tcPr>
            <w:tcW w:w="1526" w:type="dxa"/>
            <w:tcBorders>
              <w:left w:val="nil"/>
              <w:bottom w:val="single" w:sz="4" w:space="0" w:color="auto"/>
            </w:tcBorders>
            <w:vAlign w:val="center"/>
          </w:tcPr>
          <w:p w14:paraId="3DC27617" w14:textId="168671BC" w:rsidR="00C069A3" w:rsidRDefault="00C069A3" w:rsidP="00C069A3">
            <w:pPr>
              <w:pStyle w:val="TableText"/>
              <w:jc w:val="center"/>
              <w:rPr>
                <w:b/>
              </w:rPr>
            </w:pPr>
            <w:r>
              <w:rPr>
                <w:b/>
              </w:rPr>
              <w:lastRenderedPageBreak/>
              <w:t>Log</w:t>
            </w:r>
          </w:p>
        </w:tc>
        <w:tc>
          <w:tcPr>
            <w:tcW w:w="7472" w:type="dxa"/>
            <w:tcBorders>
              <w:bottom w:val="single" w:sz="4" w:space="0" w:color="auto"/>
              <w:right w:val="nil"/>
            </w:tcBorders>
          </w:tcPr>
          <w:p w14:paraId="3DC27618" w14:textId="77777777" w:rsidR="00C069A3" w:rsidRDefault="00C069A3" w:rsidP="00C069A3">
            <w:pPr>
              <w:pStyle w:val="TableText"/>
              <w:spacing w:line="440" w:lineRule="exact"/>
              <w:rPr>
                <w:b/>
                <w:u w:val="single"/>
              </w:rPr>
            </w:pPr>
            <w:r>
              <w:t>Log all actions.</w:t>
            </w:r>
          </w:p>
        </w:tc>
      </w:tr>
      <w:tr w:rsidR="00C069A3" w14:paraId="3DC2761B" w14:textId="77777777" w:rsidTr="00131360">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61A" w14:textId="77777777" w:rsidR="00C069A3" w:rsidRDefault="00C069A3" w:rsidP="00357506">
            <w:pPr>
              <w:pStyle w:val="Heading3"/>
            </w:pPr>
            <w:bookmarkStart w:id="296" w:name="_Generator_Voltage_Set"/>
            <w:bookmarkEnd w:id="296"/>
            <w:r>
              <w:t>Generator Voltage Set Points</w:t>
            </w:r>
          </w:p>
        </w:tc>
      </w:tr>
      <w:tr w:rsidR="00C069A3" w14:paraId="3DC2761E" w14:textId="77777777" w:rsidTr="00131360">
        <w:trPr>
          <w:trHeight w:val="576"/>
        </w:trPr>
        <w:tc>
          <w:tcPr>
            <w:tcW w:w="1526" w:type="dxa"/>
            <w:tcBorders>
              <w:top w:val="double" w:sz="4" w:space="0" w:color="auto"/>
              <w:left w:val="nil"/>
            </w:tcBorders>
            <w:vAlign w:val="center"/>
          </w:tcPr>
          <w:p w14:paraId="3DC2761C" w14:textId="2604BB4E" w:rsidR="00C069A3" w:rsidRDefault="00C069A3" w:rsidP="00C069A3">
            <w:pPr>
              <w:pStyle w:val="TableText"/>
              <w:jc w:val="center"/>
              <w:rPr>
                <w:b/>
              </w:rPr>
            </w:pPr>
            <w:r>
              <w:rPr>
                <w:b/>
              </w:rPr>
              <w:t>Note</w:t>
            </w:r>
          </w:p>
        </w:tc>
        <w:tc>
          <w:tcPr>
            <w:tcW w:w="7472" w:type="dxa"/>
            <w:tcBorders>
              <w:top w:val="double" w:sz="4" w:space="0" w:color="auto"/>
              <w:right w:val="nil"/>
            </w:tcBorders>
          </w:tcPr>
          <w:p w14:paraId="3DC2761D" w14:textId="5C13E169" w:rsidR="00C069A3" w:rsidRDefault="00C069A3" w:rsidP="00C069A3">
            <w:pPr>
              <w:pStyle w:val="Header"/>
              <w:tabs>
                <w:tab w:val="clear" w:pos="4320"/>
                <w:tab w:val="clear" w:pos="8640"/>
              </w:tabs>
            </w:pPr>
            <w:r>
              <w:t>TOs may change Voltage Set Points for Generators different than in the seasonal Voltage Profiles as necessary.  TOs are required to telemeter Voltage Set Point targets and measurements at the POI for each Generation Resource</w:t>
            </w:r>
            <w:r w:rsidR="00CE0090">
              <w:t xml:space="preserve"> or ESR</w:t>
            </w:r>
            <w:r>
              <w:t xml:space="preserve">.  Generation Resources </w:t>
            </w:r>
            <w:r w:rsidR="00CE0090">
              <w:t xml:space="preserve">or ESR </w:t>
            </w:r>
            <w:r>
              <w:t>(greater than 20 MVA) are required to maintain the voltage at the POI within its KV based tolerance band of the target.</w:t>
            </w:r>
          </w:p>
        </w:tc>
      </w:tr>
      <w:tr w:rsidR="00C069A3" w14:paraId="3DC27621" w14:textId="77777777" w:rsidTr="00131360">
        <w:trPr>
          <w:trHeight w:val="576"/>
        </w:trPr>
        <w:tc>
          <w:tcPr>
            <w:tcW w:w="1526" w:type="dxa"/>
            <w:tcBorders>
              <w:left w:val="nil"/>
              <w:bottom w:val="single" w:sz="4" w:space="0" w:color="auto"/>
            </w:tcBorders>
            <w:vAlign w:val="center"/>
          </w:tcPr>
          <w:p w14:paraId="3DC2761F" w14:textId="35DAC0BA" w:rsidR="00C069A3" w:rsidRDefault="00C069A3" w:rsidP="00C069A3">
            <w:pPr>
              <w:pStyle w:val="TableText"/>
              <w:jc w:val="center"/>
              <w:rPr>
                <w:b/>
              </w:rPr>
            </w:pPr>
            <w:r>
              <w:rPr>
                <w:b/>
              </w:rPr>
              <w:t>Note</w:t>
            </w:r>
          </w:p>
        </w:tc>
        <w:tc>
          <w:tcPr>
            <w:tcW w:w="7472" w:type="dxa"/>
            <w:tcBorders>
              <w:bottom w:val="single" w:sz="4" w:space="0" w:color="auto"/>
              <w:right w:val="nil"/>
            </w:tcBorders>
          </w:tcPr>
          <w:p w14:paraId="3DC27620" w14:textId="1B7F7929" w:rsidR="00C069A3" w:rsidRDefault="00C069A3" w:rsidP="00C069A3">
            <w:pPr>
              <w:pStyle w:val="Header"/>
              <w:tabs>
                <w:tab w:val="clear" w:pos="4320"/>
                <w:tab w:val="clear" w:pos="8640"/>
              </w:tabs>
              <w:rPr>
                <w:b/>
                <w:u w:val="single"/>
              </w:rPr>
            </w:pPr>
            <w:r>
              <w:t>The current status of each Voltage Set Point target and measurement can be viewed at EMP applications&gt;SCADA&gt; Voltage Set Point Display.   (ERCOT to QSE communication) Additionally, after going to Unit Voltage Set Point Display (Voltage Set Point tab), &gt;Related Displays&gt;Voltage Set Point Communication Display. (TO ERCOT communication)</w:t>
            </w:r>
          </w:p>
        </w:tc>
      </w:tr>
      <w:tr w:rsidR="00C069A3" w14:paraId="0D4F232E" w14:textId="77777777" w:rsidTr="00131360">
        <w:trPr>
          <w:trHeight w:val="576"/>
        </w:trPr>
        <w:tc>
          <w:tcPr>
            <w:tcW w:w="1526" w:type="dxa"/>
            <w:tcBorders>
              <w:left w:val="nil"/>
              <w:bottom w:val="single" w:sz="4" w:space="0" w:color="auto"/>
            </w:tcBorders>
            <w:vAlign w:val="center"/>
          </w:tcPr>
          <w:p w14:paraId="6718EA92" w14:textId="6AAC2B84" w:rsidR="00C069A3" w:rsidRDefault="00C069A3" w:rsidP="00C069A3">
            <w:pPr>
              <w:pStyle w:val="TableText"/>
              <w:jc w:val="center"/>
              <w:rPr>
                <w:b/>
              </w:rPr>
            </w:pPr>
            <w:r w:rsidRPr="00710359">
              <w:rPr>
                <w:b/>
              </w:rPr>
              <w:t>N</w:t>
            </w:r>
            <w:r>
              <w:rPr>
                <w:b/>
              </w:rPr>
              <w:t>ote</w:t>
            </w:r>
          </w:p>
        </w:tc>
        <w:tc>
          <w:tcPr>
            <w:tcW w:w="7472" w:type="dxa"/>
            <w:tcBorders>
              <w:bottom w:val="single" w:sz="4" w:space="0" w:color="auto"/>
              <w:right w:val="nil"/>
            </w:tcBorders>
          </w:tcPr>
          <w:p w14:paraId="41EBC771" w14:textId="34682B19" w:rsidR="00C069A3" w:rsidRDefault="00C069A3" w:rsidP="00C069A3">
            <w:pPr>
              <w:pStyle w:val="Header"/>
              <w:tabs>
                <w:tab w:val="clear" w:pos="4320"/>
                <w:tab w:val="clear" w:pos="8640"/>
              </w:tabs>
            </w:pPr>
            <w:r w:rsidRPr="00710359">
              <w:t>Generators have up to 5 minutes to respond (make adjustments) to a new Voltage Set Point Instruction even if the Generator is within the tolerance band of the new Voltage Set Point.  If a Generator cannot maintain the POI voltage within the tolerance band of the Voltage Set Point, it must notify it’s TO within 15 minutes of a new Voltage Set Point instruction OR within 30 minutes of an existing Voltage Set Point instruction OR notify ERCOT within 15 minutes of a VSS Dispatch Instruction from ERCOT.</w:t>
            </w:r>
            <w:r>
              <w:rPr>
                <w:color w:val="FF0000"/>
              </w:rPr>
              <w:t xml:space="preserve"> </w:t>
            </w:r>
          </w:p>
        </w:tc>
      </w:tr>
      <w:tr w:rsidR="00C069A3" w14:paraId="3DC27624" w14:textId="77777777" w:rsidTr="00131360">
        <w:trPr>
          <w:trHeight w:val="576"/>
        </w:trPr>
        <w:tc>
          <w:tcPr>
            <w:tcW w:w="1526" w:type="dxa"/>
            <w:tcBorders>
              <w:top w:val="single" w:sz="4" w:space="0" w:color="auto"/>
              <w:left w:val="nil"/>
              <w:bottom w:val="single" w:sz="4" w:space="0" w:color="auto"/>
              <w:right w:val="single" w:sz="4" w:space="0" w:color="auto"/>
            </w:tcBorders>
            <w:vAlign w:val="center"/>
          </w:tcPr>
          <w:p w14:paraId="3DC27622" w14:textId="44C02BDC" w:rsidR="00C069A3" w:rsidRDefault="00C069A3" w:rsidP="00C069A3">
            <w:pPr>
              <w:pStyle w:val="TableText"/>
              <w:jc w:val="center"/>
              <w:rPr>
                <w:b/>
              </w:rPr>
            </w:pPr>
            <w:r>
              <w:rPr>
                <w:b/>
              </w:rPr>
              <w:t>Note</w:t>
            </w:r>
          </w:p>
        </w:tc>
        <w:tc>
          <w:tcPr>
            <w:tcW w:w="7472" w:type="dxa"/>
            <w:tcBorders>
              <w:top w:val="single" w:sz="4" w:space="0" w:color="auto"/>
              <w:left w:val="single" w:sz="4" w:space="0" w:color="auto"/>
              <w:bottom w:val="single" w:sz="4" w:space="0" w:color="auto"/>
              <w:right w:val="nil"/>
            </w:tcBorders>
          </w:tcPr>
          <w:p w14:paraId="3DC27623" w14:textId="77777777" w:rsidR="00C069A3" w:rsidRDefault="00C069A3" w:rsidP="00C069A3">
            <w:pPr>
              <w:pStyle w:val="Header"/>
              <w:tabs>
                <w:tab w:val="clear" w:pos="4320"/>
                <w:tab w:val="clear" w:pos="8640"/>
              </w:tabs>
            </w:pPr>
            <w:r>
              <w:t xml:space="preserve">When a Voltage Set Point target is entered outside of a reasonability range (.95 to 1.05 pu), the EMS will hold the last good target and identify the target as “Unreasonable”.  </w:t>
            </w:r>
          </w:p>
        </w:tc>
      </w:tr>
      <w:tr w:rsidR="00C069A3" w14:paraId="3DC2762A" w14:textId="77777777" w:rsidTr="00131360">
        <w:trPr>
          <w:trHeight w:val="576"/>
        </w:trPr>
        <w:tc>
          <w:tcPr>
            <w:tcW w:w="1526" w:type="dxa"/>
            <w:tcBorders>
              <w:top w:val="single" w:sz="4" w:space="0" w:color="auto"/>
              <w:left w:val="nil"/>
              <w:bottom w:val="single" w:sz="4" w:space="0" w:color="auto"/>
              <w:right w:val="single" w:sz="4" w:space="0" w:color="auto"/>
            </w:tcBorders>
            <w:vAlign w:val="center"/>
          </w:tcPr>
          <w:p w14:paraId="3DC27625" w14:textId="77777777" w:rsidR="00C069A3" w:rsidRDefault="00C069A3" w:rsidP="00C069A3">
            <w:pPr>
              <w:pStyle w:val="TableText"/>
              <w:jc w:val="center"/>
              <w:rPr>
                <w:b/>
              </w:rPr>
            </w:pPr>
            <w:r>
              <w:rPr>
                <w:b/>
              </w:rPr>
              <w:t>1</w:t>
            </w:r>
          </w:p>
        </w:tc>
        <w:tc>
          <w:tcPr>
            <w:tcW w:w="7472" w:type="dxa"/>
            <w:tcBorders>
              <w:top w:val="single" w:sz="4" w:space="0" w:color="auto"/>
              <w:left w:val="single" w:sz="4" w:space="0" w:color="auto"/>
              <w:bottom w:val="single" w:sz="4" w:space="0" w:color="auto"/>
              <w:right w:val="nil"/>
            </w:tcBorders>
          </w:tcPr>
          <w:p w14:paraId="3DC27626" w14:textId="77777777" w:rsidR="00C069A3" w:rsidRDefault="00C069A3" w:rsidP="00C069A3">
            <w:pPr>
              <w:pStyle w:val="Header"/>
              <w:tabs>
                <w:tab w:val="clear" w:pos="4320"/>
                <w:tab w:val="clear" w:pos="8640"/>
              </w:tabs>
              <w:rPr>
                <w:b/>
                <w:u w:val="single"/>
              </w:rPr>
            </w:pPr>
            <w:r>
              <w:rPr>
                <w:b/>
                <w:u w:val="single"/>
              </w:rPr>
              <w:t>IF:</w:t>
            </w:r>
          </w:p>
          <w:p w14:paraId="3DC27627" w14:textId="7E1A6DDC" w:rsidR="00C069A3" w:rsidRPr="00710359" w:rsidRDefault="00C069A3" w:rsidP="007E512D">
            <w:pPr>
              <w:pStyle w:val="Header"/>
              <w:numPr>
                <w:ilvl w:val="0"/>
                <w:numId w:val="182"/>
              </w:numPr>
              <w:tabs>
                <w:tab w:val="clear" w:pos="4320"/>
                <w:tab w:val="clear" w:pos="8640"/>
              </w:tabs>
              <w:rPr>
                <w:color w:val="000000" w:themeColor="text1"/>
              </w:rPr>
            </w:pPr>
            <w:r>
              <w:t xml:space="preserve">A </w:t>
            </w:r>
            <w:r w:rsidRPr="00710359">
              <w:rPr>
                <w:color w:val="000000" w:themeColor="text1"/>
              </w:rPr>
              <w:t xml:space="preserve">Generation Resource </w:t>
            </w:r>
            <w:r w:rsidR="00CE0090">
              <w:rPr>
                <w:color w:val="000000" w:themeColor="text1"/>
              </w:rPr>
              <w:t xml:space="preserve">or ESR </w:t>
            </w:r>
            <w:r w:rsidRPr="00710359">
              <w:rPr>
                <w:color w:val="000000" w:themeColor="text1"/>
              </w:rPr>
              <w:t>is not maintaining voltage at the POI within its KV based tolerance band (checked as “Violated”).</w:t>
            </w:r>
          </w:p>
          <w:p w14:paraId="4CFB738D" w14:textId="77777777" w:rsidR="00C069A3" w:rsidRPr="00710359" w:rsidRDefault="00C069A3" w:rsidP="007E512D">
            <w:pPr>
              <w:pStyle w:val="Header"/>
              <w:numPr>
                <w:ilvl w:val="1"/>
                <w:numId w:val="182"/>
              </w:numPr>
              <w:tabs>
                <w:tab w:val="clear" w:pos="4320"/>
                <w:tab w:val="clear" w:pos="8640"/>
              </w:tabs>
              <w:rPr>
                <w:color w:val="000000" w:themeColor="text1"/>
              </w:rPr>
            </w:pPr>
            <w:r w:rsidRPr="00710359">
              <w:rPr>
                <w:color w:val="000000" w:themeColor="text1"/>
              </w:rPr>
              <w:t>345KV = +/- 4 KV of target</w:t>
            </w:r>
          </w:p>
          <w:p w14:paraId="658CC49B" w14:textId="77777777" w:rsidR="00C069A3" w:rsidRPr="00710359" w:rsidRDefault="00C069A3" w:rsidP="007E512D">
            <w:pPr>
              <w:pStyle w:val="Header"/>
              <w:numPr>
                <w:ilvl w:val="1"/>
                <w:numId w:val="182"/>
              </w:numPr>
              <w:tabs>
                <w:tab w:val="clear" w:pos="4320"/>
                <w:tab w:val="clear" w:pos="8640"/>
              </w:tabs>
              <w:rPr>
                <w:color w:val="000000" w:themeColor="text1"/>
              </w:rPr>
            </w:pPr>
            <w:r w:rsidRPr="00710359">
              <w:rPr>
                <w:color w:val="000000" w:themeColor="text1"/>
              </w:rPr>
              <w:t>230KV = +/- 3 KV of target</w:t>
            </w:r>
          </w:p>
          <w:p w14:paraId="645F6D16" w14:textId="77777777" w:rsidR="00C069A3" w:rsidRPr="00710359" w:rsidRDefault="00C069A3" w:rsidP="007E512D">
            <w:pPr>
              <w:pStyle w:val="Header"/>
              <w:numPr>
                <w:ilvl w:val="1"/>
                <w:numId w:val="182"/>
              </w:numPr>
              <w:tabs>
                <w:tab w:val="clear" w:pos="4320"/>
                <w:tab w:val="clear" w:pos="8640"/>
              </w:tabs>
              <w:rPr>
                <w:color w:val="000000" w:themeColor="text1"/>
              </w:rPr>
            </w:pPr>
            <w:r w:rsidRPr="00710359">
              <w:rPr>
                <w:color w:val="000000" w:themeColor="text1"/>
              </w:rPr>
              <w:t>138KV = +/- 2 KV of target</w:t>
            </w:r>
          </w:p>
          <w:p w14:paraId="3BE8CBB8" w14:textId="77777777" w:rsidR="00C069A3" w:rsidRPr="00710359" w:rsidRDefault="00C069A3" w:rsidP="007E512D">
            <w:pPr>
              <w:pStyle w:val="Header"/>
              <w:numPr>
                <w:ilvl w:val="1"/>
                <w:numId w:val="182"/>
              </w:numPr>
              <w:tabs>
                <w:tab w:val="clear" w:pos="4320"/>
                <w:tab w:val="clear" w:pos="8640"/>
              </w:tabs>
              <w:rPr>
                <w:color w:val="000000" w:themeColor="text1"/>
              </w:rPr>
            </w:pPr>
            <w:r w:rsidRPr="00710359">
              <w:rPr>
                <w:color w:val="000000" w:themeColor="text1"/>
              </w:rPr>
              <w:t>115KV = +/- 2 KV of target</w:t>
            </w:r>
          </w:p>
          <w:p w14:paraId="6CDC2CCE" w14:textId="7E5B409E" w:rsidR="00C069A3" w:rsidRPr="00710359" w:rsidRDefault="00C069A3" w:rsidP="007E512D">
            <w:pPr>
              <w:pStyle w:val="Header"/>
              <w:numPr>
                <w:ilvl w:val="1"/>
                <w:numId w:val="182"/>
              </w:numPr>
              <w:tabs>
                <w:tab w:val="clear" w:pos="4320"/>
                <w:tab w:val="clear" w:pos="8640"/>
              </w:tabs>
              <w:rPr>
                <w:color w:val="000000" w:themeColor="text1"/>
              </w:rPr>
            </w:pPr>
            <w:r w:rsidRPr="00710359">
              <w:rPr>
                <w:color w:val="000000" w:themeColor="text1"/>
              </w:rPr>
              <w:t xml:space="preserve">  69KV = +/- 1 KV of target</w:t>
            </w:r>
          </w:p>
          <w:p w14:paraId="654908B0" w14:textId="77777777" w:rsidR="00C069A3" w:rsidRPr="00710359" w:rsidRDefault="00C069A3" w:rsidP="00C069A3">
            <w:pPr>
              <w:pStyle w:val="Header"/>
              <w:tabs>
                <w:tab w:val="clear" w:pos="4320"/>
                <w:tab w:val="clear" w:pos="8640"/>
              </w:tabs>
              <w:rPr>
                <w:color w:val="000000" w:themeColor="text1"/>
              </w:rPr>
            </w:pPr>
          </w:p>
          <w:p w14:paraId="3DC27628" w14:textId="77777777" w:rsidR="00C069A3" w:rsidRPr="00710359" w:rsidRDefault="00C069A3" w:rsidP="00C069A3">
            <w:pPr>
              <w:pStyle w:val="Header"/>
              <w:tabs>
                <w:tab w:val="clear" w:pos="4320"/>
                <w:tab w:val="clear" w:pos="8640"/>
              </w:tabs>
              <w:rPr>
                <w:b/>
                <w:color w:val="000000" w:themeColor="text1"/>
                <w:u w:val="single"/>
              </w:rPr>
            </w:pPr>
            <w:r w:rsidRPr="00710359">
              <w:rPr>
                <w:b/>
                <w:color w:val="000000" w:themeColor="text1"/>
                <w:u w:val="single"/>
              </w:rPr>
              <w:t>THEN:</w:t>
            </w:r>
          </w:p>
          <w:p w14:paraId="3DC27629" w14:textId="61282A9E" w:rsidR="00C069A3" w:rsidRDefault="00C069A3" w:rsidP="007E512D">
            <w:pPr>
              <w:pStyle w:val="Header"/>
              <w:numPr>
                <w:ilvl w:val="0"/>
                <w:numId w:val="182"/>
              </w:numPr>
              <w:tabs>
                <w:tab w:val="clear" w:pos="4320"/>
                <w:tab w:val="clear" w:pos="8640"/>
              </w:tabs>
            </w:pPr>
            <w:r w:rsidRPr="005071DD">
              <w:rPr>
                <w:color w:val="000000" w:themeColor="text1"/>
              </w:rPr>
              <w:t>Instruct the TO to utilize available static reactive devices and if still necessary, coordinate with the resources to make adjustments to maintain the voltage at the POI at the Voltage Set Point target within its tolerance band.</w:t>
            </w:r>
          </w:p>
        </w:tc>
      </w:tr>
      <w:tr w:rsidR="00C069A3" w14:paraId="3DC27632" w14:textId="77777777" w:rsidTr="00131360">
        <w:trPr>
          <w:trHeight w:val="576"/>
        </w:trPr>
        <w:tc>
          <w:tcPr>
            <w:tcW w:w="1526" w:type="dxa"/>
            <w:tcBorders>
              <w:top w:val="single" w:sz="4" w:space="0" w:color="auto"/>
              <w:left w:val="nil"/>
              <w:bottom w:val="single" w:sz="4" w:space="0" w:color="auto"/>
              <w:right w:val="single" w:sz="4" w:space="0" w:color="auto"/>
            </w:tcBorders>
            <w:vAlign w:val="center"/>
          </w:tcPr>
          <w:p w14:paraId="3DC2762B" w14:textId="77777777" w:rsidR="00C069A3" w:rsidRDefault="00C069A3" w:rsidP="00C069A3">
            <w:pPr>
              <w:pStyle w:val="TableText"/>
              <w:jc w:val="center"/>
              <w:rPr>
                <w:b/>
              </w:rPr>
            </w:pPr>
            <w:r>
              <w:rPr>
                <w:b/>
              </w:rPr>
              <w:t>2</w:t>
            </w:r>
          </w:p>
        </w:tc>
        <w:tc>
          <w:tcPr>
            <w:tcW w:w="7472" w:type="dxa"/>
            <w:tcBorders>
              <w:top w:val="single" w:sz="4" w:space="0" w:color="auto"/>
              <w:left w:val="single" w:sz="4" w:space="0" w:color="auto"/>
              <w:bottom w:val="single" w:sz="4" w:space="0" w:color="auto"/>
              <w:right w:val="nil"/>
            </w:tcBorders>
          </w:tcPr>
          <w:p w14:paraId="3DC2762C" w14:textId="77777777" w:rsidR="00C069A3" w:rsidRDefault="00C069A3" w:rsidP="00C069A3">
            <w:pPr>
              <w:pStyle w:val="Header"/>
              <w:tabs>
                <w:tab w:val="clear" w:pos="4320"/>
                <w:tab w:val="clear" w:pos="8640"/>
              </w:tabs>
              <w:rPr>
                <w:b/>
                <w:u w:val="single"/>
              </w:rPr>
            </w:pPr>
            <w:r>
              <w:rPr>
                <w:b/>
                <w:u w:val="single"/>
              </w:rPr>
              <w:t>IF:</w:t>
            </w:r>
          </w:p>
          <w:p w14:paraId="3DC2762D" w14:textId="77777777" w:rsidR="00C069A3" w:rsidRDefault="00C069A3" w:rsidP="007E512D">
            <w:pPr>
              <w:pStyle w:val="Header"/>
              <w:numPr>
                <w:ilvl w:val="0"/>
                <w:numId w:val="183"/>
              </w:numPr>
              <w:tabs>
                <w:tab w:val="clear" w:pos="4320"/>
                <w:tab w:val="clear" w:pos="8640"/>
              </w:tabs>
            </w:pPr>
            <w:r>
              <w:t>A Voltage Set Point Target is checked as “Unreasonable”;</w:t>
            </w:r>
          </w:p>
          <w:p w14:paraId="3DC2762E" w14:textId="77777777" w:rsidR="00C069A3" w:rsidRDefault="00C069A3" w:rsidP="00C069A3">
            <w:pPr>
              <w:pStyle w:val="Header"/>
              <w:tabs>
                <w:tab w:val="clear" w:pos="4320"/>
                <w:tab w:val="clear" w:pos="8640"/>
              </w:tabs>
              <w:rPr>
                <w:b/>
                <w:u w:val="single"/>
              </w:rPr>
            </w:pPr>
            <w:r>
              <w:rPr>
                <w:b/>
                <w:u w:val="single"/>
              </w:rPr>
              <w:t>THEN:</w:t>
            </w:r>
          </w:p>
          <w:p w14:paraId="3DC2762F" w14:textId="77777777" w:rsidR="00C069A3" w:rsidRDefault="00C069A3" w:rsidP="007E512D">
            <w:pPr>
              <w:pStyle w:val="1"/>
              <w:numPr>
                <w:ilvl w:val="0"/>
                <w:numId w:val="184"/>
              </w:numPr>
              <w:spacing w:after="0"/>
              <w:rPr>
                <w:szCs w:val="24"/>
              </w:rPr>
            </w:pPr>
            <w:r>
              <w:rPr>
                <w:szCs w:val="24"/>
              </w:rPr>
              <w:t>Contact the appropriate TO,</w:t>
            </w:r>
          </w:p>
          <w:p w14:paraId="3DC27630" w14:textId="77777777" w:rsidR="00C069A3" w:rsidRDefault="00C069A3" w:rsidP="007E512D">
            <w:pPr>
              <w:pStyle w:val="1"/>
              <w:numPr>
                <w:ilvl w:val="0"/>
                <w:numId w:val="184"/>
              </w:numPr>
              <w:spacing w:after="0"/>
              <w:rPr>
                <w:szCs w:val="24"/>
              </w:rPr>
            </w:pPr>
            <w:r>
              <w:rPr>
                <w:szCs w:val="24"/>
              </w:rPr>
              <w:t>State that ERCOT has received an unreasonable Voltage Set Point target (outside of .95 to 1.05 pu),</w:t>
            </w:r>
          </w:p>
          <w:p w14:paraId="3DC27631" w14:textId="77777777" w:rsidR="00C069A3" w:rsidRDefault="00C069A3" w:rsidP="007E512D">
            <w:pPr>
              <w:pStyle w:val="1"/>
              <w:numPr>
                <w:ilvl w:val="0"/>
                <w:numId w:val="184"/>
              </w:numPr>
              <w:spacing w:after="0"/>
              <w:rPr>
                <w:b/>
                <w:u w:val="single"/>
              </w:rPr>
            </w:pPr>
            <w:r>
              <w:rPr>
                <w:szCs w:val="24"/>
              </w:rPr>
              <w:t>Instruct TO to enter the correct Voltage Set Point target.</w:t>
            </w:r>
          </w:p>
        </w:tc>
      </w:tr>
      <w:tr w:rsidR="00C069A3" w14:paraId="3DC27635" w14:textId="77777777" w:rsidTr="00131360">
        <w:trPr>
          <w:trHeight w:val="576"/>
        </w:trPr>
        <w:tc>
          <w:tcPr>
            <w:tcW w:w="1526" w:type="dxa"/>
            <w:tcBorders>
              <w:top w:val="single" w:sz="4" w:space="0" w:color="auto"/>
              <w:left w:val="nil"/>
              <w:bottom w:val="double" w:sz="4" w:space="0" w:color="auto"/>
              <w:right w:val="single" w:sz="4" w:space="0" w:color="auto"/>
            </w:tcBorders>
            <w:vAlign w:val="center"/>
          </w:tcPr>
          <w:p w14:paraId="3DC27633" w14:textId="18D5A7B8" w:rsidR="00C069A3" w:rsidRDefault="00C069A3" w:rsidP="00C069A3">
            <w:pPr>
              <w:pStyle w:val="TableText"/>
              <w:jc w:val="center"/>
              <w:rPr>
                <w:b/>
              </w:rPr>
            </w:pPr>
            <w:r>
              <w:rPr>
                <w:b/>
              </w:rPr>
              <w:lastRenderedPageBreak/>
              <w:t>Log</w:t>
            </w:r>
          </w:p>
        </w:tc>
        <w:tc>
          <w:tcPr>
            <w:tcW w:w="7472" w:type="dxa"/>
            <w:tcBorders>
              <w:top w:val="single" w:sz="4" w:space="0" w:color="auto"/>
              <w:left w:val="single" w:sz="4" w:space="0" w:color="auto"/>
              <w:bottom w:val="double" w:sz="4" w:space="0" w:color="auto"/>
              <w:right w:val="nil"/>
            </w:tcBorders>
          </w:tcPr>
          <w:p w14:paraId="3DC27634" w14:textId="77777777" w:rsidR="00C069A3" w:rsidRDefault="00C069A3" w:rsidP="00C069A3">
            <w:pPr>
              <w:pStyle w:val="TableText"/>
              <w:spacing w:line="440" w:lineRule="exact"/>
              <w:rPr>
                <w:b/>
                <w:u w:val="single"/>
              </w:rPr>
            </w:pPr>
            <w:r>
              <w:t>Log all actions.</w:t>
            </w:r>
          </w:p>
        </w:tc>
      </w:tr>
    </w:tbl>
    <w:p w14:paraId="3DC27636" w14:textId="77777777" w:rsidR="00EB44D7" w:rsidRDefault="00EB44D7">
      <w:pPr>
        <w:sectPr w:rsidR="00EB44D7">
          <w:pgSz w:w="12240" w:h="15840" w:code="1"/>
          <w:pgMar w:top="1008" w:right="1800" w:bottom="1008" w:left="1440" w:header="720" w:footer="720" w:gutter="0"/>
          <w:cols w:space="720"/>
          <w:titlePg/>
          <w:docGrid w:linePitch="360"/>
        </w:sectPr>
      </w:pPr>
    </w:p>
    <w:p w14:paraId="3DC27637" w14:textId="77777777" w:rsidR="00EB44D7" w:rsidRDefault="000A216D" w:rsidP="00A7220C">
      <w:pPr>
        <w:pStyle w:val="Heading1"/>
      </w:pPr>
      <w:bookmarkStart w:id="297" w:name="_6._Emergency_Operations"/>
      <w:bookmarkEnd w:id="297"/>
      <w:r>
        <w:lastRenderedPageBreak/>
        <w:t>7.</w:t>
      </w:r>
      <w:r>
        <w:tab/>
        <w:t>Emergency Operations</w:t>
      </w:r>
    </w:p>
    <w:p w14:paraId="3DC27638" w14:textId="77777777" w:rsidR="00EB44D7" w:rsidRDefault="00EB44D7"/>
    <w:p w14:paraId="3DC27639" w14:textId="5B5F5A81" w:rsidR="00EB44D7" w:rsidRDefault="000A216D" w:rsidP="0098051E">
      <w:pPr>
        <w:pStyle w:val="Heading2"/>
      </w:pPr>
      <w:bookmarkStart w:id="298" w:name="_6.1_Market_Notices"/>
      <w:bookmarkEnd w:id="298"/>
      <w:r>
        <w:t>7.1</w:t>
      </w:r>
      <w:r>
        <w:tab/>
        <w:t>Market Notifications</w:t>
      </w:r>
    </w:p>
    <w:p w14:paraId="3DC2763A" w14:textId="77777777" w:rsidR="00EB44D7" w:rsidRDefault="00EB44D7">
      <w:pPr>
        <w:rPr>
          <w:b/>
        </w:rPr>
      </w:pPr>
    </w:p>
    <w:p w14:paraId="3DC2763B" w14:textId="1B8FF32D" w:rsidR="00EB44D7" w:rsidRDefault="000A216D" w:rsidP="005D1249">
      <w:pPr>
        <w:ind w:left="720"/>
      </w:pPr>
      <w:r>
        <w:rPr>
          <w:b/>
        </w:rPr>
        <w:t xml:space="preserve">Procedure Purpose: </w:t>
      </w:r>
      <w:r>
        <w:t>Guidelines for issuing Emergency Conditions and the four possible levels: Operating Condition Notices (OCN),</w:t>
      </w:r>
      <w:r w:rsidR="00CD2F02">
        <w:t xml:space="preserve"> </w:t>
      </w:r>
      <w:r>
        <w:t>Advisories, Watches, and Emergency Notices.</w:t>
      </w:r>
    </w:p>
    <w:p w14:paraId="3DC2763C"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2"/>
        <w:gridCol w:w="1776"/>
        <w:gridCol w:w="1660"/>
        <w:gridCol w:w="1080"/>
        <w:gridCol w:w="1710"/>
      </w:tblGrid>
      <w:tr w:rsidR="003224AE" w14:paraId="3DC27643" w14:textId="77777777">
        <w:tc>
          <w:tcPr>
            <w:tcW w:w="2612" w:type="dxa"/>
            <w:vMerge w:val="restart"/>
            <w:tcBorders>
              <w:bottom w:val="nil"/>
            </w:tcBorders>
            <w:vAlign w:val="center"/>
          </w:tcPr>
          <w:p w14:paraId="3DC2763D" w14:textId="77777777" w:rsidR="003224AE" w:rsidRDefault="003224AE" w:rsidP="003224AE">
            <w:pPr>
              <w:rPr>
                <w:b/>
                <w:lang w:val="pt-BR"/>
              </w:rPr>
            </w:pPr>
            <w:r>
              <w:rPr>
                <w:b/>
                <w:lang w:val="pt-BR"/>
              </w:rPr>
              <w:t>Protocol Reference</w:t>
            </w:r>
          </w:p>
          <w:p w14:paraId="3DC2763E" w14:textId="77777777" w:rsidR="003224AE" w:rsidRDefault="003224AE" w:rsidP="003224AE">
            <w:pPr>
              <w:rPr>
                <w:b/>
                <w:lang w:val="pt-BR"/>
              </w:rPr>
            </w:pPr>
          </w:p>
        </w:tc>
        <w:tc>
          <w:tcPr>
            <w:tcW w:w="1776" w:type="dxa"/>
          </w:tcPr>
          <w:p w14:paraId="3DC2763F" w14:textId="54F59709" w:rsidR="003224AE" w:rsidRDefault="003224AE" w:rsidP="003224AE">
            <w:pPr>
              <w:rPr>
                <w:b/>
                <w:lang w:val="pt-BR"/>
              </w:rPr>
            </w:pPr>
            <w:r>
              <w:rPr>
                <w:b/>
                <w:lang w:val="pt-BR"/>
              </w:rPr>
              <w:t>3.1.4.6</w:t>
            </w:r>
          </w:p>
        </w:tc>
        <w:tc>
          <w:tcPr>
            <w:tcW w:w="1660" w:type="dxa"/>
          </w:tcPr>
          <w:p w14:paraId="3DC27640" w14:textId="0ABDE3B4" w:rsidR="003224AE" w:rsidRDefault="003224AE" w:rsidP="003224AE">
            <w:pPr>
              <w:rPr>
                <w:b/>
                <w:lang w:val="pt-BR"/>
              </w:rPr>
            </w:pPr>
            <w:r>
              <w:rPr>
                <w:b/>
                <w:lang w:val="pt-BR"/>
              </w:rPr>
              <w:t>6.5.9.3</w:t>
            </w:r>
            <w:r>
              <w:rPr>
                <w:b/>
                <w:lang w:val="pt-BR"/>
              </w:rPr>
              <w:tab/>
            </w:r>
          </w:p>
        </w:tc>
        <w:tc>
          <w:tcPr>
            <w:tcW w:w="1080" w:type="dxa"/>
          </w:tcPr>
          <w:p w14:paraId="3DC27641" w14:textId="593548AA" w:rsidR="003224AE" w:rsidRDefault="003224AE" w:rsidP="003224AE">
            <w:pPr>
              <w:rPr>
                <w:b/>
                <w:lang w:val="pt-BR"/>
              </w:rPr>
            </w:pPr>
            <w:r>
              <w:rPr>
                <w:b/>
                <w:lang w:val="pt-BR"/>
              </w:rPr>
              <w:t>6.5.9.3.1</w:t>
            </w:r>
          </w:p>
        </w:tc>
        <w:tc>
          <w:tcPr>
            <w:tcW w:w="1710" w:type="dxa"/>
          </w:tcPr>
          <w:p w14:paraId="3DC27642" w14:textId="4211A63C" w:rsidR="003224AE" w:rsidRDefault="003224AE" w:rsidP="003224AE">
            <w:pPr>
              <w:rPr>
                <w:b/>
                <w:lang w:val="pt-BR"/>
              </w:rPr>
            </w:pPr>
            <w:r>
              <w:rPr>
                <w:b/>
                <w:lang w:val="pt-BR"/>
              </w:rPr>
              <w:t>6.5.9.3.2</w:t>
            </w:r>
          </w:p>
        </w:tc>
      </w:tr>
      <w:tr w:rsidR="00EB44D7" w14:paraId="3DC27649" w14:textId="77777777">
        <w:tc>
          <w:tcPr>
            <w:tcW w:w="2612" w:type="dxa"/>
            <w:vMerge/>
            <w:tcBorders>
              <w:top w:val="nil"/>
              <w:bottom w:val="nil"/>
            </w:tcBorders>
          </w:tcPr>
          <w:p w14:paraId="3DC27644" w14:textId="77777777" w:rsidR="00EB44D7" w:rsidRDefault="00EB44D7">
            <w:pPr>
              <w:rPr>
                <w:b/>
                <w:lang w:val="pt-BR"/>
              </w:rPr>
            </w:pPr>
          </w:p>
        </w:tc>
        <w:tc>
          <w:tcPr>
            <w:tcW w:w="1776" w:type="dxa"/>
          </w:tcPr>
          <w:p w14:paraId="3DC27645" w14:textId="7C8138CB" w:rsidR="00EB44D7" w:rsidRDefault="003224AE">
            <w:pPr>
              <w:rPr>
                <w:b/>
                <w:lang w:val="pt-BR"/>
              </w:rPr>
            </w:pPr>
            <w:r>
              <w:rPr>
                <w:b/>
                <w:lang w:val="pt-BR"/>
              </w:rPr>
              <w:t>6.5.9.3.3</w:t>
            </w:r>
          </w:p>
        </w:tc>
        <w:tc>
          <w:tcPr>
            <w:tcW w:w="1660" w:type="dxa"/>
          </w:tcPr>
          <w:p w14:paraId="3DC27646" w14:textId="6767AD04" w:rsidR="00EB44D7" w:rsidRDefault="003224AE">
            <w:pPr>
              <w:rPr>
                <w:b/>
                <w:lang w:val="pt-BR"/>
              </w:rPr>
            </w:pPr>
            <w:r>
              <w:rPr>
                <w:b/>
                <w:lang w:val="pt-BR"/>
              </w:rPr>
              <w:t>6.5.9.3.4</w:t>
            </w:r>
          </w:p>
        </w:tc>
        <w:tc>
          <w:tcPr>
            <w:tcW w:w="1080" w:type="dxa"/>
          </w:tcPr>
          <w:p w14:paraId="3DC27647" w14:textId="77777777" w:rsidR="00EB44D7" w:rsidRDefault="00EB44D7">
            <w:pPr>
              <w:rPr>
                <w:b/>
                <w:lang w:val="pt-BR"/>
              </w:rPr>
            </w:pPr>
          </w:p>
        </w:tc>
        <w:tc>
          <w:tcPr>
            <w:tcW w:w="1710" w:type="dxa"/>
          </w:tcPr>
          <w:p w14:paraId="3DC27648" w14:textId="77777777" w:rsidR="00EB44D7" w:rsidRDefault="00EB44D7">
            <w:pPr>
              <w:rPr>
                <w:b/>
                <w:lang w:val="pt-BR"/>
              </w:rPr>
            </w:pPr>
          </w:p>
        </w:tc>
      </w:tr>
      <w:tr w:rsidR="00EB44D7" w14:paraId="3DC2764F" w14:textId="77777777">
        <w:tc>
          <w:tcPr>
            <w:tcW w:w="2612" w:type="dxa"/>
            <w:vAlign w:val="center"/>
          </w:tcPr>
          <w:p w14:paraId="3DC2764A" w14:textId="77777777" w:rsidR="00EB44D7" w:rsidRDefault="000A216D">
            <w:pPr>
              <w:rPr>
                <w:b/>
                <w:lang w:val="pt-BR"/>
              </w:rPr>
            </w:pPr>
            <w:r>
              <w:rPr>
                <w:b/>
                <w:lang w:val="pt-BR"/>
              </w:rPr>
              <w:t>Guide Reference</w:t>
            </w:r>
          </w:p>
        </w:tc>
        <w:tc>
          <w:tcPr>
            <w:tcW w:w="1776" w:type="dxa"/>
          </w:tcPr>
          <w:p w14:paraId="3DC2764B" w14:textId="77777777" w:rsidR="00EB44D7" w:rsidRDefault="000A216D">
            <w:pPr>
              <w:rPr>
                <w:b/>
                <w:lang w:val="pt-BR"/>
              </w:rPr>
            </w:pPr>
            <w:r>
              <w:rPr>
                <w:b/>
                <w:lang w:val="pt-BR"/>
              </w:rPr>
              <w:t>4.2.1</w:t>
            </w:r>
          </w:p>
        </w:tc>
        <w:tc>
          <w:tcPr>
            <w:tcW w:w="1660" w:type="dxa"/>
          </w:tcPr>
          <w:p w14:paraId="3DC2764C" w14:textId="77777777" w:rsidR="00EB44D7" w:rsidRDefault="000A216D">
            <w:pPr>
              <w:rPr>
                <w:b/>
                <w:lang w:val="pt-BR"/>
              </w:rPr>
            </w:pPr>
            <w:r>
              <w:rPr>
                <w:b/>
                <w:lang w:val="pt-BR"/>
              </w:rPr>
              <w:t>4.2.2</w:t>
            </w:r>
          </w:p>
        </w:tc>
        <w:tc>
          <w:tcPr>
            <w:tcW w:w="1080" w:type="dxa"/>
          </w:tcPr>
          <w:p w14:paraId="3DC2764D" w14:textId="77777777" w:rsidR="00EB44D7" w:rsidRDefault="000A216D">
            <w:pPr>
              <w:rPr>
                <w:b/>
                <w:lang w:val="pt-BR"/>
              </w:rPr>
            </w:pPr>
            <w:r>
              <w:rPr>
                <w:b/>
                <w:lang w:val="pt-BR"/>
              </w:rPr>
              <w:t>4.2.3</w:t>
            </w:r>
          </w:p>
        </w:tc>
        <w:tc>
          <w:tcPr>
            <w:tcW w:w="1710" w:type="dxa"/>
          </w:tcPr>
          <w:p w14:paraId="3DC2764E" w14:textId="77777777" w:rsidR="00EB44D7" w:rsidRDefault="000A216D">
            <w:pPr>
              <w:rPr>
                <w:b/>
                <w:lang w:val="pt-BR"/>
              </w:rPr>
            </w:pPr>
            <w:r>
              <w:rPr>
                <w:b/>
                <w:lang w:val="pt-BR"/>
              </w:rPr>
              <w:t>4.2.4</w:t>
            </w:r>
          </w:p>
        </w:tc>
      </w:tr>
      <w:tr w:rsidR="00EB44D7" w14:paraId="3DC27656" w14:textId="77777777">
        <w:tc>
          <w:tcPr>
            <w:tcW w:w="2612" w:type="dxa"/>
            <w:vAlign w:val="center"/>
          </w:tcPr>
          <w:p w14:paraId="3DC27650" w14:textId="77777777" w:rsidR="00EB44D7" w:rsidRDefault="000A216D">
            <w:pPr>
              <w:rPr>
                <w:b/>
                <w:lang w:val="pt-BR"/>
              </w:rPr>
            </w:pPr>
            <w:r>
              <w:rPr>
                <w:b/>
                <w:lang w:val="pt-BR"/>
              </w:rPr>
              <w:t>NERC Standard</w:t>
            </w:r>
          </w:p>
        </w:tc>
        <w:tc>
          <w:tcPr>
            <w:tcW w:w="1776" w:type="dxa"/>
          </w:tcPr>
          <w:p w14:paraId="3DC27652" w14:textId="0E051EF8" w:rsidR="00EB44D7" w:rsidRDefault="00EB44D7">
            <w:pPr>
              <w:rPr>
                <w:b/>
                <w:lang w:val="pt-BR"/>
              </w:rPr>
            </w:pPr>
          </w:p>
        </w:tc>
        <w:tc>
          <w:tcPr>
            <w:tcW w:w="1660" w:type="dxa"/>
          </w:tcPr>
          <w:p w14:paraId="3DC27653" w14:textId="77777777" w:rsidR="00EB44D7" w:rsidRDefault="00EB44D7">
            <w:pPr>
              <w:rPr>
                <w:b/>
                <w:lang w:val="pt-BR"/>
              </w:rPr>
            </w:pPr>
          </w:p>
        </w:tc>
        <w:tc>
          <w:tcPr>
            <w:tcW w:w="1080" w:type="dxa"/>
          </w:tcPr>
          <w:p w14:paraId="3DC27654" w14:textId="77777777" w:rsidR="00EB44D7" w:rsidRDefault="00EB44D7">
            <w:pPr>
              <w:rPr>
                <w:b/>
                <w:lang w:val="pt-BR"/>
              </w:rPr>
            </w:pPr>
          </w:p>
        </w:tc>
        <w:tc>
          <w:tcPr>
            <w:tcW w:w="1710" w:type="dxa"/>
          </w:tcPr>
          <w:p w14:paraId="3DC27655" w14:textId="77777777" w:rsidR="00EB44D7" w:rsidRDefault="00EB44D7">
            <w:pPr>
              <w:rPr>
                <w:b/>
                <w:lang w:val="pt-BR"/>
              </w:rPr>
            </w:pPr>
          </w:p>
        </w:tc>
      </w:tr>
    </w:tbl>
    <w:p w14:paraId="3DC27657" w14:textId="77777777" w:rsidR="00EB44D7" w:rsidRDefault="00EB44D7" w:rsidP="009A1559">
      <w:pPr>
        <w:pBdr>
          <w:top w:val="double" w:sz="4" w:space="1" w:color="auto"/>
          <w:left w:val="double" w:sz="4" w:space="4" w:color="auto"/>
          <w:bottom w:val="double" w:sz="4" w:space="1" w:color="auto"/>
          <w:right w:val="double" w:sz="4" w:space="4" w:color="auto"/>
        </w:pBd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65B" w14:textId="77777777">
        <w:tc>
          <w:tcPr>
            <w:tcW w:w="1908" w:type="dxa"/>
          </w:tcPr>
          <w:p w14:paraId="3DC27658" w14:textId="0C132B49" w:rsidR="0082183D" w:rsidRDefault="0082183D" w:rsidP="0082183D">
            <w:pPr>
              <w:rPr>
                <w:b/>
              </w:rPr>
            </w:pPr>
            <w:r>
              <w:rPr>
                <w:b/>
              </w:rPr>
              <w:t xml:space="preserve">Version: 2 </w:t>
            </w:r>
          </w:p>
        </w:tc>
        <w:tc>
          <w:tcPr>
            <w:tcW w:w="2250" w:type="dxa"/>
          </w:tcPr>
          <w:p w14:paraId="3DC27659" w14:textId="2A4E7340" w:rsidR="0082183D" w:rsidRDefault="0082183D" w:rsidP="0082183D">
            <w:pPr>
              <w:rPr>
                <w:b/>
              </w:rPr>
            </w:pPr>
            <w:r>
              <w:rPr>
                <w:b/>
              </w:rPr>
              <w:t>Revision: 0</w:t>
            </w:r>
          </w:p>
        </w:tc>
        <w:tc>
          <w:tcPr>
            <w:tcW w:w="4680" w:type="dxa"/>
          </w:tcPr>
          <w:p w14:paraId="3DC2765A" w14:textId="36D5B805" w:rsidR="0082183D" w:rsidRDefault="0082183D" w:rsidP="0082183D">
            <w:pPr>
              <w:rPr>
                <w:b/>
              </w:rPr>
            </w:pPr>
            <w:r>
              <w:rPr>
                <w:b/>
              </w:rPr>
              <w:t>Effective Date:  December 5, 2025</w:t>
            </w:r>
          </w:p>
        </w:tc>
      </w:tr>
    </w:tbl>
    <w:p w14:paraId="3DC2765C" w14:textId="77777777" w:rsidR="00EB44D7" w:rsidRDefault="00EB44D7">
      <w:pPr>
        <w:rPr>
          <w:b/>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8"/>
        <w:gridCol w:w="7578"/>
      </w:tblGrid>
      <w:tr w:rsidR="00EB44D7" w14:paraId="3DC2765F" w14:textId="77777777" w:rsidTr="000D7AB6">
        <w:trPr>
          <w:trHeight w:val="576"/>
          <w:tblHeader/>
        </w:trPr>
        <w:tc>
          <w:tcPr>
            <w:tcW w:w="1638" w:type="dxa"/>
            <w:tcBorders>
              <w:top w:val="double" w:sz="4" w:space="0" w:color="auto"/>
              <w:left w:val="nil"/>
              <w:bottom w:val="double" w:sz="4" w:space="0" w:color="auto"/>
            </w:tcBorders>
            <w:vAlign w:val="center"/>
          </w:tcPr>
          <w:p w14:paraId="3DC2765D" w14:textId="77777777" w:rsidR="00EB44D7" w:rsidRDefault="000A216D">
            <w:pPr>
              <w:jc w:val="center"/>
              <w:rPr>
                <w:b/>
              </w:rPr>
            </w:pPr>
            <w:r>
              <w:rPr>
                <w:b/>
              </w:rPr>
              <w:t>Step</w:t>
            </w:r>
          </w:p>
        </w:tc>
        <w:tc>
          <w:tcPr>
            <w:tcW w:w="7578" w:type="dxa"/>
            <w:tcBorders>
              <w:top w:val="double" w:sz="4" w:space="0" w:color="auto"/>
              <w:bottom w:val="double" w:sz="4" w:space="0" w:color="auto"/>
              <w:right w:val="nil"/>
            </w:tcBorders>
            <w:vAlign w:val="center"/>
          </w:tcPr>
          <w:p w14:paraId="3DC2765E" w14:textId="77777777" w:rsidR="00EB44D7" w:rsidRDefault="000A216D">
            <w:pPr>
              <w:rPr>
                <w:b/>
              </w:rPr>
            </w:pPr>
            <w:r>
              <w:rPr>
                <w:b/>
              </w:rPr>
              <w:t>Action</w:t>
            </w:r>
          </w:p>
        </w:tc>
      </w:tr>
      <w:tr w:rsidR="00EB44D7" w14:paraId="3DC27664" w14:textId="77777777" w:rsidTr="009A1559">
        <w:trPr>
          <w:trHeight w:val="576"/>
        </w:trPr>
        <w:tc>
          <w:tcPr>
            <w:tcW w:w="1638" w:type="dxa"/>
            <w:tcBorders>
              <w:top w:val="double" w:sz="4" w:space="0" w:color="auto"/>
              <w:left w:val="nil"/>
              <w:bottom w:val="single" w:sz="4" w:space="0" w:color="auto"/>
              <w:right w:val="single" w:sz="4" w:space="0" w:color="auto"/>
            </w:tcBorders>
            <w:vAlign w:val="center"/>
          </w:tcPr>
          <w:p w14:paraId="3DC27662" w14:textId="626BCB32" w:rsidR="00EB44D7" w:rsidRDefault="000A216D">
            <w:pPr>
              <w:pStyle w:val="TableText"/>
              <w:jc w:val="center"/>
              <w:rPr>
                <w:b/>
                <w:bCs/>
              </w:rPr>
            </w:pPr>
            <w:bookmarkStart w:id="299" w:name="_OCN"/>
            <w:bookmarkEnd w:id="299"/>
            <w:r>
              <w:rPr>
                <w:b/>
                <w:bCs/>
              </w:rPr>
              <w:t>N</w:t>
            </w:r>
            <w:r w:rsidR="008C714C">
              <w:rPr>
                <w:b/>
                <w:bCs/>
              </w:rPr>
              <w:t>ote</w:t>
            </w:r>
          </w:p>
        </w:tc>
        <w:tc>
          <w:tcPr>
            <w:tcW w:w="7578" w:type="dxa"/>
            <w:tcBorders>
              <w:top w:val="double" w:sz="4" w:space="0" w:color="auto"/>
              <w:left w:val="single" w:sz="4" w:space="0" w:color="auto"/>
              <w:bottom w:val="single" w:sz="4" w:space="0" w:color="auto"/>
              <w:right w:val="nil"/>
            </w:tcBorders>
            <w:vAlign w:val="center"/>
          </w:tcPr>
          <w:p w14:paraId="3FEACFBB" w14:textId="7ECD1F51" w:rsidR="009A1559" w:rsidRDefault="009A1559" w:rsidP="005551FF">
            <w:pPr>
              <w:pStyle w:val="TableText"/>
              <w:numPr>
                <w:ilvl w:val="0"/>
                <w:numId w:val="102"/>
              </w:numPr>
              <w:ind w:left="273" w:hanging="270"/>
            </w:pPr>
            <w:r>
              <w:t>ERCOT is in an Emergency Condition whenever ERCOT Transmission Grid status is such that a violation of security criteria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38424FDA" w14:textId="4989E541" w:rsidR="00EB44D7" w:rsidRDefault="000A216D" w:rsidP="005551FF">
            <w:pPr>
              <w:pStyle w:val="TableText"/>
              <w:numPr>
                <w:ilvl w:val="0"/>
                <w:numId w:val="102"/>
              </w:numPr>
              <w:ind w:left="273" w:hanging="270"/>
            </w:pPr>
            <w:r>
              <w:t>Consider the severity of the potential Emergency Condition</w:t>
            </w:r>
            <w:r w:rsidR="009A1559">
              <w:t xml:space="preserve"> prior to the issuance of a notification</w:t>
            </w:r>
            <w:r>
              <w:t>.  The severity of the Emergency Condition could be limited to an isolated local area, or the condition might cover large areas affecting several entities, or the condition might be an ERCOT-wide condition potentially affecting the entire ERCOT System.</w:t>
            </w:r>
          </w:p>
          <w:p w14:paraId="3DC27663" w14:textId="13A39430" w:rsidR="009A1559" w:rsidRDefault="009A1559" w:rsidP="005551FF">
            <w:pPr>
              <w:pStyle w:val="TableText"/>
              <w:numPr>
                <w:ilvl w:val="0"/>
                <w:numId w:val="102"/>
              </w:numPr>
              <w:ind w:left="273" w:hanging="270"/>
            </w:pPr>
            <w:r>
              <w:t>The sequence of</w:t>
            </w:r>
            <w:r w:rsidRPr="00B1488E">
              <w:t xml:space="preserve"> </w:t>
            </w:r>
            <w:r>
              <w:t xml:space="preserve">notifications issued </w:t>
            </w:r>
            <w:r w:rsidRPr="00B1488E">
              <w:t>may vary due to</w:t>
            </w:r>
            <w:r>
              <w:t xml:space="preserve"> changing</w:t>
            </w:r>
            <w:r w:rsidRPr="00B1488E">
              <w:t xml:space="preserve"> system conditions or other operational issues</w:t>
            </w:r>
            <w:r>
              <w:t xml:space="preserve"> and i</w:t>
            </w:r>
            <w:r w:rsidRPr="00B1488E">
              <w:t xml:space="preserve">t may be necessary to skip </w:t>
            </w:r>
            <w:r>
              <w:t>certain notifications</w:t>
            </w:r>
            <w:r w:rsidRPr="00B1488E">
              <w:t xml:space="preserve"> due to the severity of the situation.</w:t>
            </w:r>
          </w:p>
        </w:tc>
      </w:tr>
      <w:tr w:rsidR="009A1559" w14:paraId="36DEE018" w14:textId="77777777" w:rsidTr="00C3322D">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4BEBF9E7" w14:textId="4DD50788" w:rsidR="009A1559" w:rsidRDefault="00C3322D" w:rsidP="00357506">
            <w:pPr>
              <w:pStyle w:val="Heading3"/>
            </w:pPr>
            <w:r w:rsidRPr="003A0A04">
              <w:t>Operating</w:t>
            </w:r>
            <w:r>
              <w:t xml:space="preserve"> </w:t>
            </w:r>
            <w:r w:rsidRPr="003A0A04">
              <w:t>Condition</w:t>
            </w:r>
            <w:r>
              <w:t xml:space="preserve"> </w:t>
            </w:r>
            <w:r w:rsidRPr="003A0A04">
              <w:t>Notice</w:t>
            </w:r>
            <w:r>
              <w:t xml:space="preserve"> (</w:t>
            </w:r>
            <w:r w:rsidR="009A1559" w:rsidRPr="003A0A04">
              <w:t>OCN</w:t>
            </w:r>
            <w:r>
              <w:t>)</w:t>
            </w:r>
          </w:p>
        </w:tc>
      </w:tr>
      <w:tr w:rsidR="00C3322D" w14:paraId="1DDC419A" w14:textId="77777777" w:rsidTr="00C3322D">
        <w:trPr>
          <w:trHeight w:val="576"/>
        </w:trPr>
        <w:tc>
          <w:tcPr>
            <w:tcW w:w="1638" w:type="dxa"/>
            <w:tcBorders>
              <w:top w:val="double" w:sz="4" w:space="0" w:color="auto"/>
              <w:left w:val="nil"/>
              <w:bottom w:val="single" w:sz="4" w:space="0" w:color="auto"/>
              <w:right w:val="single" w:sz="4" w:space="0" w:color="auto"/>
            </w:tcBorders>
            <w:vAlign w:val="center"/>
          </w:tcPr>
          <w:p w14:paraId="61A1F4F5" w14:textId="4D427373" w:rsidR="00C3322D" w:rsidRDefault="00C3322D">
            <w:pPr>
              <w:pStyle w:val="TableText"/>
              <w:jc w:val="center"/>
              <w:rPr>
                <w:b/>
                <w:bCs/>
              </w:rPr>
            </w:pPr>
            <w:r>
              <w:rPr>
                <w:b/>
                <w:bCs/>
              </w:rPr>
              <w:t>N</w:t>
            </w:r>
            <w:r w:rsidR="008C714C">
              <w:rPr>
                <w:b/>
                <w:bCs/>
              </w:rPr>
              <w:t>ote</w:t>
            </w:r>
          </w:p>
        </w:tc>
        <w:tc>
          <w:tcPr>
            <w:tcW w:w="7578" w:type="dxa"/>
            <w:tcBorders>
              <w:top w:val="double" w:sz="4" w:space="0" w:color="auto"/>
              <w:left w:val="single" w:sz="4" w:space="0" w:color="auto"/>
              <w:bottom w:val="single" w:sz="4" w:space="0" w:color="auto"/>
              <w:right w:val="nil"/>
            </w:tcBorders>
            <w:vAlign w:val="center"/>
          </w:tcPr>
          <w:p w14:paraId="1D3F3B8D" w14:textId="548EA06B" w:rsidR="00C3322D" w:rsidRDefault="00C3322D">
            <w:pPr>
              <w:pStyle w:val="TableText"/>
            </w:pPr>
            <w:r>
              <w:t>OCN’s are used to inform Market Participants of a possible future need for more Resources due to conditions that could affect ERCOT System reliability.  OCNs are for informational purposes only and may solicit additional information to determine whether the issuance of an Advisory, Watch, or Emergency Notice is warranted. OCNs serve as a reminder to QSEs and TSPs that some attention to the changing conditions may be warranted.</w:t>
            </w:r>
          </w:p>
        </w:tc>
      </w:tr>
      <w:tr w:rsidR="00EB44D7" w14:paraId="3DC2766E" w14:textId="77777777" w:rsidTr="00C3322D">
        <w:trPr>
          <w:trHeight w:val="576"/>
        </w:trPr>
        <w:tc>
          <w:tcPr>
            <w:tcW w:w="1638" w:type="dxa"/>
            <w:tcBorders>
              <w:top w:val="single" w:sz="4" w:space="0" w:color="auto"/>
              <w:left w:val="nil"/>
              <w:bottom w:val="single" w:sz="4" w:space="0" w:color="auto"/>
              <w:right w:val="single" w:sz="4" w:space="0" w:color="auto"/>
            </w:tcBorders>
            <w:vAlign w:val="center"/>
          </w:tcPr>
          <w:p w14:paraId="3DC27665" w14:textId="77777777" w:rsidR="00EB44D7" w:rsidRDefault="000A216D">
            <w:pPr>
              <w:pStyle w:val="TableText"/>
              <w:jc w:val="center"/>
              <w:rPr>
                <w:b/>
                <w:sz w:val="28"/>
                <w:szCs w:val="28"/>
              </w:rPr>
            </w:pPr>
            <w:r>
              <w:rPr>
                <w:b/>
                <w:bCs/>
              </w:rPr>
              <w:t>1</w:t>
            </w:r>
          </w:p>
        </w:tc>
        <w:tc>
          <w:tcPr>
            <w:tcW w:w="7578" w:type="dxa"/>
            <w:tcBorders>
              <w:top w:val="single" w:sz="4" w:space="0" w:color="auto"/>
              <w:left w:val="single" w:sz="4" w:space="0" w:color="auto"/>
              <w:bottom w:val="single" w:sz="4" w:space="0" w:color="auto"/>
              <w:right w:val="nil"/>
            </w:tcBorders>
            <w:vAlign w:val="center"/>
          </w:tcPr>
          <w:p w14:paraId="3DC27666" w14:textId="6BA96380" w:rsidR="00EB44D7" w:rsidRDefault="000A216D" w:rsidP="0037555F">
            <w:pPr>
              <w:pStyle w:val="TableText"/>
            </w:pPr>
            <w:r>
              <w:t>As instructed by the Shift Supervisor or when appropriate, issue an OCN.  The OCN can be issued for any of the following reasons</w:t>
            </w:r>
            <w:r w:rsidR="00451DD3">
              <w:t>:</w:t>
            </w:r>
          </w:p>
          <w:p w14:paraId="3DC27667" w14:textId="77777777" w:rsidR="00EB44D7" w:rsidRDefault="00EB44D7" w:rsidP="0037555F">
            <w:pPr>
              <w:pStyle w:val="TableText"/>
              <w:ind w:left="720"/>
            </w:pPr>
          </w:p>
          <w:p w14:paraId="3DC27668" w14:textId="2AE2B444" w:rsidR="00EB44D7" w:rsidRDefault="00451DD3" w:rsidP="0037555F">
            <w:pPr>
              <w:pStyle w:val="TableText"/>
              <w:numPr>
                <w:ilvl w:val="0"/>
                <w:numId w:val="82"/>
              </w:numPr>
            </w:pPr>
            <w:r>
              <w:t>Insufficient</w:t>
            </w:r>
            <w:r w:rsidR="000A216D">
              <w:t xml:space="preserve"> Resources</w:t>
            </w:r>
            <w:r>
              <w:t xml:space="preserve"> to meet forecasted conditions</w:t>
            </w:r>
          </w:p>
          <w:p w14:paraId="5AB8E494" w14:textId="605F2E89" w:rsidR="00451DD3" w:rsidRDefault="00451DD3" w:rsidP="0037555F">
            <w:pPr>
              <w:pStyle w:val="TableText"/>
              <w:numPr>
                <w:ilvl w:val="0"/>
                <w:numId w:val="82"/>
              </w:numPr>
            </w:pPr>
            <w:r>
              <w:lastRenderedPageBreak/>
              <w:t>There is a projected reserve capacity shortage in DRUC that could affect reliability and may require more Resources</w:t>
            </w:r>
          </w:p>
          <w:p w14:paraId="3DC27669" w14:textId="562A6686" w:rsidR="00EB44D7" w:rsidRDefault="000A216D" w:rsidP="0037555F">
            <w:pPr>
              <w:pStyle w:val="TableText"/>
              <w:numPr>
                <w:ilvl w:val="0"/>
                <w:numId w:val="82"/>
              </w:numPr>
            </w:pPr>
            <w:r>
              <w:rPr>
                <w:bCs/>
              </w:rPr>
              <w:t xml:space="preserve">When extreme cold weather is </w:t>
            </w:r>
            <w:r w:rsidR="00451DD3">
              <w:rPr>
                <w:bCs/>
              </w:rPr>
              <w:t xml:space="preserve">developing and </w:t>
            </w:r>
            <w:r>
              <w:rPr>
                <w:bCs/>
              </w:rPr>
              <w:t xml:space="preserve">forecasted </w:t>
            </w:r>
            <w:r w:rsidR="00451DD3">
              <w:rPr>
                <w:bCs/>
              </w:rPr>
              <w:t>to impact the ERCOT Region</w:t>
            </w:r>
          </w:p>
          <w:p w14:paraId="3DC2766A" w14:textId="33AC0A02" w:rsidR="00EB44D7" w:rsidRDefault="000A216D" w:rsidP="0037555F">
            <w:pPr>
              <w:pStyle w:val="TableText"/>
              <w:numPr>
                <w:ilvl w:val="0"/>
                <w:numId w:val="82"/>
              </w:numPr>
            </w:pPr>
            <w:r>
              <w:t xml:space="preserve">When extreme hot weather is forecasted </w:t>
            </w:r>
            <w:r w:rsidR="00451DD3">
              <w:t>to impact the ERCOT Region</w:t>
            </w:r>
          </w:p>
          <w:p w14:paraId="3DC2766B" w14:textId="768E68B2" w:rsidR="00EB44D7" w:rsidRDefault="000A216D" w:rsidP="0037555F">
            <w:pPr>
              <w:pStyle w:val="TableText"/>
              <w:numPr>
                <w:ilvl w:val="0"/>
                <w:numId w:val="82"/>
              </w:numPr>
            </w:pPr>
            <w:r>
              <w:t xml:space="preserve">When a Hurricane </w:t>
            </w:r>
            <w:r w:rsidR="00451DD3">
              <w:t>or</w:t>
            </w:r>
            <w:r>
              <w:t xml:space="preserve"> Tropical Storm is </w:t>
            </w:r>
            <w:r w:rsidR="00451DD3">
              <w:t>developing and forecasted to impact the ERCOT Region</w:t>
            </w:r>
            <w:r>
              <w:t xml:space="preserve"> </w:t>
            </w:r>
          </w:p>
          <w:p w14:paraId="3DC2766C" w14:textId="77777777" w:rsidR="00EB44D7" w:rsidRDefault="000A216D" w:rsidP="0037555F">
            <w:pPr>
              <w:pStyle w:val="TableText"/>
              <w:numPr>
                <w:ilvl w:val="0"/>
                <w:numId w:val="82"/>
              </w:numPr>
            </w:pPr>
            <w:r>
              <w:t>Unplanned transmission Outages that may impact reliability</w:t>
            </w:r>
          </w:p>
          <w:p w14:paraId="2984E818" w14:textId="77777777" w:rsidR="003148F7" w:rsidRDefault="003148F7" w:rsidP="0037555F">
            <w:pPr>
              <w:pStyle w:val="TableText"/>
            </w:pPr>
          </w:p>
          <w:p w14:paraId="3DC2766D" w14:textId="5053734B" w:rsidR="00EB44D7" w:rsidRDefault="000A216D" w:rsidP="0037555F">
            <w:pPr>
              <w:pStyle w:val="TableText"/>
              <w:rPr>
                <w:b/>
                <w:sz w:val="28"/>
                <w:szCs w:val="28"/>
              </w:rPr>
            </w:pPr>
            <w:r>
              <w:t xml:space="preserve">When </w:t>
            </w:r>
            <w:r w:rsidR="003148F7">
              <w:t xml:space="preserve">anticipated </w:t>
            </w:r>
            <w:r>
              <w:t xml:space="preserve">adverse weather conditions are </w:t>
            </w:r>
            <w:r w:rsidR="003148F7">
              <w:t>forecasted</w:t>
            </w:r>
            <w:r>
              <w:t>, ERCOT may confer with TOs and QSEs regarding the potential for adverse reliability impacts and contingency preparedness</w:t>
            </w:r>
            <w:r w:rsidR="003148F7">
              <w:t>.</w:t>
            </w:r>
          </w:p>
        </w:tc>
      </w:tr>
      <w:tr w:rsidR="000000E0" w14:paraId="272347DB" w14:textId="77777777" w:rsidTr="000D7AB6">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62606583" w14:textId="45B2A2A9" w:rsidR="000000E0" w:rsidRDefault="003148F7" w:rsidP="00357506">
            <w:pPr>
              <w:pStyle w:val="Heading3"/>
            </w:pPr>
            <w:bookmarkStart w:id="300" w:name="_AAN"/>
            <w:bookmarkEnd w:id="300"/>
            <w:r>
              <w:lastRenderedPageBreak/>
              <w:t>Advance Action Notice (</w:t>
            </w:r>
            <w:r w:rsidR="000000E0">
              <w:t>AAN</w:t>
            </w:r>
            <w:r>
              <w:t>)</w:t>
            </w:r>
          </w:p>
        </w:tc>
      </w:tr>
      <w:tr w:rsidR="000000E0" w14:paraId="0A0B8F45" w14:textId="77777777" w:rsidTr="000D7AB6">
        <w:trPr>
          <w:trHeight w:val="576"/>
        </w:trPr>
        <w:tc>
          <w:tcPr>
            <w:tcW w:w="1638" w:type="dxa"/>
            <w:tcBorders>
              <w:top w:val="double" w:sz="4" w:space="0" w:color="auto"/>
              <w:left w:val="nil"/>
              <w:bottom w:val="single" w:sz="4" w:space="0" w:color="auto"/>
              <w:right w:val="single" w:sz="4" w:space="0" w:color="auto"/>
            </w:tcBorders>
            <w:vAlign w:val="center"/>
          </w:tcPr>
          <w:p w14:paraId="6247587B" w14:textId="65B5047E" w:rsidR="000000E0" w:rsidRDefault="003148F7" w:rsidP="00663CF2">
            <w:pPr>
              <w:pStyle w:val="TableText"/>
              <w:jc w:val="center"/>
              <w:rPr>
                <w:b/>
                <w:sz w:val="28"/>
                <w:szCs w:val="28"/>
              </w:rPr>
            </w:pPr>
            <w:r>
              <w:rPr>
                <w:b/>
              </w:rPr>
              <w:t>N</w:t>
            </w:r>
            <w:r w:rsidR="008C714C">
              <w:rPr>
                <w:b/>
              </w:rPr>
              <w:t>ote</w:t>
            </w:r>
          </w:p>
        </w:tc>
        <w:tc>
          <w:tcPr>
            <w:tcW w:w="7578" w:type="dxa"/>
            <w:tcBorders>
              <w:top w:val="double" w:sz="4" w:space="0" w:color="auto"/>
              <w:left w:val="single" w:sz="4" w:space="0" w:color="auto"/>
              <w:bottom w:val="single" w:sz="4" w:space="0" w:color="auto"/>
              <w:right w:val="nil"/>
            </w:tcBorders>
            <w:vAlign w:val="center"/>
          </w:tcPr>
          <w:p w14:paraId="1B609BC4" w14:textId="525B1AE9" w:rsidR="003148F7" w:rsidRDefault="003148F7" w:rsidP="0037555F">
            <w:pPr>
              <w:pStyle w:val="TableText"/>
            </w:pPr>
            <w:r>
              <w:t>Outage Adjustment Evaluation (OAE)</w:t>
            </w:r>
          </w:p>
          <w:p w14:paraId="2ECD5075" w14:textId="77777777" w:rsidR="003148F7" w:rsidRDefault="003148F7" w:rsidP="0037555F">
            <w:pPr>
              <w:pStyle w:val="TableText"/>
            </w:pPr>
            <w:r>
              <w:t>Outage Schedule Adjustment (OSA)</w:t>
            </w:r>
          </w:p>
          <w:p w14:paraId="79BA19BC" w14:textId="77777777" w:rsidR="003148F7" w:rsidRDefault="003148F7" w:rsidP="0037555F">
            <w:pPr>
              <w:pStyle w:val="TableText"/>
            </w:pPr>
          </w:p>
          <w:p w14:paraId="217E6C40" w14:textId="3D5C1008" w:rsidR="000000E0" w:rsidRDefault="003148F7" w:rsidP="0037555F">
            <w:pPr>
              <w:pStyle w:val="TableText"/>
              <w:rPr>
                <w:b/>
                <w:sz w:val="28"/>
                <w:szCs w:val="28"/>
              </w:rPr>
            </w:pPr>
            <w:r>
              <w:t>An AAN is a</w:t>
            </w:r>
            <w:r w:rsidR="00F472A0" w:rsidRPr="00F057BA">
              <w:t xml:space="preserve"> type of OCN</w:t>
            </w:r>
            <w:r w:rsidR="0083127D">
              <w:t>,</w:t>
            </w:r>
            <w:r w:rsidR="00F472A0" w:rsidRPr="00F057BA">
              <w:t xml:space="preserve"> </w:t>
            </w:r>
            <w:r w:rsidR="0083127D">
              <w:t>ERCOT may issue an AAN in anticipation of a possible Emergency Condition.  An AAN will</w:t>
            </w:r>
            <w:r w:rsidR="00F472A0" w:rsidRPr="00F057BA">
              <w:t xml:space="preserve"> </w:t>
            </w:r>
            <w:r w:rsidR="0083127D">
              <w:t xml:space="preserve">identify actions </w:t>
            </w:r>
            <w:r w:rsidR="00F472A0" w:rsidRPr="00F057BA">
              <w:t xml:space="preserve">ERCOT expects to take to address </w:t>
            </w:r>
            <w:r w:rsidR="0083127D">
              <w:t>the</w:t>
            </w:r>
            <w:r w:rsidR="0083127D" w:rsidRPr="00F057BA">
              <w:t xml:space="preserve"> </w:t>
            </w:r>
            <w:r w:rsidR="00F472A0" w:rsidRPr="00F057BA">
              <w:t>condition unless the need for ERCOT action is alleviated by QSE and/or TSP actions or by other system developments.</w:t>
            </w:r>
          </w:p>
        </w:tc>
      </w:tr>
      <w:tr w:rsidR="000000E0" w14:paraId="64987E9B" w14:textId="77777777" w:rsidTr="000D7AB6">
        <w:trPr>
          <w:trHeight w:val="576"/>
        </w:trPr>
        <w:tc>
          <w:tcPr>
            <w:tcW w:w="1638" w:type="dxa"/>
            <w:tcBorders>
              <w:top w:val="single" w:sz="4" w:space="0" w:color="auto"/>
              <w:left w:val="nil"/>
              <w:bottom w:val="single" w:sz="4" w:space="0" w:color="auto"/>
              <w:right w:val="single" w:sz="4" w:space="0" w:color="auto"/>
            </w:tcBorders>
            <w:vAlign w:val="center"/>
          </w:tcPr>
          <w:p w14:paraId="280F4AA1" w14:textId="373A4887" w:rsidR="000000E0" w:rsidRDefault="000000E0" w:rsidP="00663CF2">
            <w:pPr>
              <w:pStyle w:val="TableText"/>
              <w:jc w:val="center"/>
              <w:rPr>
                <w:b/>
                <w:bCs/>
              </w:rPr>
            </w:pPr>
            <w:r>
              <w:rPr>
                <w:b/>
                <w:bCs/>
              </w:rPr>
              <w:t>1</w:t>
            </w:r>
          </w:p>
        </w:tc>
        <w:tc>
          <w:tcPr>
            <w:tcW w:w="7578" w:type="dxa"/>
            <w:tcBorders>
              <w:top w:val="single" w:sz="4" w:space="0" w:color="auto"/>
              <w:left w:val="single" w:sz="4" w:space="0" w:color="auto"/>
              <w:bottom w:val="single" w:sz="4" w:space="0" w:color="auto"/>
              <w:right w:val="nil"/>
            </w:tcBorders>
            <w:vAlign w:val="center"/>
          </w:tcPr>
          <w:p w14:paraId="26F77A65" w14:textId="52BFE9FB" w:rsidR="000000E0" w:rsidRDefault="000000E0" w:rsidP="0037555F">
            <w:pPr>
              <w:pStyle w:val="TableText"/>
            </w:pPr>
            <w:r>
              <w:t>As instructed by the Shift Supervisor and in coordination with Outage Coordination and Operations Support, issue an AAN.  The AAN can be issued for any of the following reasons</w:t>
            </w:r>
            <w:r w:rsidR="0083127D">
              <w:t>:</w:t>
            </w:r>
          </w:p>
          <w:p w14:paraId="7F1F4BAE" w14:textId="77777777" w:rsidR="000000E0" w:rsidRDefault="000000E0" w:rsidP="0037555F">
            <w:pPr>
              <w:pStyle w:val="TableText"/>
              <w:ind w:left="720"/>
            </w:pPr>
          </w:p>
          <w:p w14:paraId="6EA74DFD" w14:textId="278016C8" w:rsidR="000000E0" w:rsidRDefault="0083127D" w:rsidP="007E512D">
            <w:pPr>
              <w:pStyle w:val="TableText"/>
              <w:numPr>
                <w:ilvl w:val="0"/>
                <w:numId w:val="173"/>
              </w:numPr>
            </w:pPr>
            <w:r>
              <w:t>Insufficient</w:t>
            </w:r>
            <w:r w:rsidR="000000E0">
              <w:t xml:space="preserve"> Resources</w:t>
            </w:r>
            <w:r>
              <w:t xml:space="preserve"> to meet forecasted conditions</w:t>
            </w:r>
          </w:p>
          <w:p w14:paraId="70696553" w14:textId="0CF7F766" w:rsidR="003A0A04" w:rsidRPr="003A0A04" w:rsidRDefault="003A0A04" w:rsidP="007E512D">
            <w:pPr>
              <w:pStyle w:val="TableText"/>
              <w:numPr>
                <w:ilvl w:val="0"/>
                <w:numId w:val="173"/>
              </w:numPr>
            </w:pPr>
            <w:r>
              <w:t>There is a projected reserve capacity shortage in DRUC that could affect reliability and may require more Resources</w:t>
            </w:r>
          </w:p>
          <w:p w14:paraId="2367E5D0" w14:textId="77F6ACE7" w:rsidR="000000E0" w:rsidRDefault="000000E0" w:rsidP="007E512D">
            <w:pPr>
              <w:pStyle w:val="TableText"/>
              <w:numPr>
                <w:ilvl w:val="0"/>
                <w:numId w:val="173"/>
              </w:numPr>
            </w:pPr>
            <w:r>
              <w:rPr>
                <w:bCs/>
              </w:rPr>
              <w:t xml:space="preserve">When extreme cold weather is </w:t>
            </w:r>
            <w:r w:rsidR="0083127D">
              <w:rPr>
                <w:bCs/>
              </w:rPr>
              <w:t xml:space="preserve">developing and </w:t>
            </w:r>
            <w:r>
              <w:rPr>
                <w:bCs/>
              </w:rPr>
              <w:t xml:space="preserve">forecasted </w:t>
            </w:r>
            <w:r w:rsidR="0083127D">
              <w:rPr>
                <w:bCs/>
              </w:rPr>
              <w:t>to impact the ERCOT Region</w:t>
            </w:r>
          </w:p>
          <w:p w14:paraId="63E81CA0" w14:textId="4D54073D" w:rsidR="000000E0" w:rsidRDefault="000000E0" w:rsidP="007E512D">
            <w:pPr>
              <w:pStyle w:val="TableText"/>
              <w:numPr>
                <w:ilvl w:val="0"/>
                <w:numId w:val="173"/>
              </w:numPr>
            </w:pPr>
            <w:r>
              <w:t xml:space="preserve">When extreme hot weather is forecasted </w:t>
            </w:r>
            <w:r w:rsidR="0083127D">
              <w:t>to impact the ERCOT Region</w:t>
            </w:r>
          </w:p>
          <w:p w14:paraId="5A9F0B94" w14:textId="50D86A39" w:rsidR="000000E0" w:rsidRDefault="000000E0" w:rsidP="007E512D">
            <w:pPr>
              <w:pStyle w:val="TableText"/>
              <w:numPr>
                <w:ilvl w:val="0"/>
                <w:numId w:val="173"/>
              </w:numPr>
            </w:pPr>
            <w:r>
              <w:t xml:space="preserve">When a Hurricane </w:t>
            </w:r>
            <w:r w:rsidR="0083127D">
              <w:t>or</w:t>
            </w:r>
            <w:r>
              <w:t xml:space="preserve"> Tropical Storm is </w:t>
            </w:r>
            <w:r w:rsidR="0083127D">
              <w:t>developing and forecasted to impact the ERCOT Region</w:t>
            </w:r>
            <w:r>
              <w:t xml:space="preserve"> </w:t>
            </w:r>
          </w:p>
          <w:p w14:paraId="654BFF71" w14:textId="440C6A7B" w:rsidR="0083127D" w:rsidRDefault="000000E0" w:rsidP="007E512D">
            <w:pPr>
              <w:pStyle w:val="TableText"/>
              <w:numPr>
                <w:ilvl w:val="0"/>
                <w:numId w:val="173"/>
              </w:numPr>
            </w:pPr>
            <w:r>
              <w:t>Unplanned transmission Outages that may impact reliability</w:t>
            </w:r>
          </w:p>
          <w:p w14:paraId="46C3712F" w14:textId="77777777" w:rsidR="000A048E" w:rsidRDefault="000A048E" w:rsidP="0037555F">
            <w:pPr>
              <w:pStyle w:val="TableText"/>
            </w:pPr>
          </w:p>
          <w:p w14:paraId="6DAEC3C0" w14:textId="2B5DD1DE" w:rsidR="000000E0" w:rsidRDefault="000000E0" w:rsidP="0037555F">
            <w:pPr>
              <w:pStyle w:val="TableText"/>
            </w:pPr>
            <w:r>
              <w:t xml:space="preserve">When </w:t>
            </w:r>
            <w:r w:rsidR="000A048E">
              <w:t xml:space="preserve">anticipated </w:t>
            </w:r>
            <w:r>
              <w:t xml:space="preserve">adverse weather conditions are </w:t>
            </w:r>
            <w:r w:rsidR="000A048E">
              <w:t>forecasted</w:t>
            </w:r>
            <w:r>
              <w:t>, ERCOT may confer with TOs and QSEs regarding the potential for adverse reliability impacts and contingency preparedness</w:t>
            </w:r>
            <w:r w:rsidR="00041F83">
              <w:t>.</w:t>
            </w:r>
          </w:p>
        </w:tc>
      </w:tr>
      <w:tr w:rsidR="00EB44D7" w14:paraId="3DC27670" w14:textId="77777777" w:rsidTr="000D7AB6">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66F" w14:textId="33CE7FCD" w:rsidR="00EB44D7" w:rsidRDefault="000A216D" w:rsidP="00357506">
            <w:pPr>
              <w:pStyle w:val="Heading3"/>
            </w:pPr>
            <w:bookmarkStart w:id="301" w:name="_ADVISORY"/>
            <w:bookmarkEnd w:id="301"/>
            <w:r>
              <w:t>Advisory</w:t>
            </w:r>
          </w:p>
        </w:tc>
      </w:tr>
      <w:tr w:rsidR="00EB44D7" w14:paraId="3DC2767D" w14:textId="77777777" w:rsidTr="000D7AB6">
        <w:trPr>
          <w:trHeight w:val="576"/>
        </w:trPr>
        <w:tc>
          <w:tcPr>
            <w:tcW w:w="1638" w:type="dxa"/>
            <w:tcBorders>
              <w:top w:val="double" w:sz="4" w:space="0" w:color="auto"/>
              <w:left w:val="nil"/>
              <w:bottom w:val="single" w:sz="4" w:space="0" w:color="auto"/>
              <w:right w:val="single" w:sz="4" w:space="0" w:color="auto"/>
            </w:tcBorders>
            <w:vAlign w:val="center"/>
          </w:tcPr>
          <w:p w14:paraId="3DC27671" w14:textId="77777777" w:rsidR="00EB44D7" w:rsidRDefault="000A216D">
            <w:pPr>
              <w:pStyle w:val="TableText"/>
              <w:jc w:val="center"/>
              <w:rPr>
                <w:b/>
                <w:sz w:val="28"/>
                <w:szCs w:val="28"/>
              </w:rPr>
            </w:pPr>
            <w:r>
              <w:rPr>
                <w:b/>
                <w:bCs/>
              </w:rPr>
              <w:t>1</w:t>
            </w:r>
          </w:p>
        </w:tc>
        <w:tc>
          <w:tcPr>
            <w:tcW w:w="7578" w:type="dxa"/>
            <w:tcBorders>
              <w:top w:val="double" w:sz="4" w:space="0" w:color="auto"/>
              <w:left w:val="single" w:sz="4" w:space="0" w:color="auto"/>
              <w:bottom w:val="single" w:sz="4" w:space="0" w:color="auto"/>
              <w:right w:val="nil"/>
            </w:tcBorders>
            <w:vAlign w:val="center"/>
          </w:tcPr>
          <w:p w14:paraId="3DC27672" w14:textId="0FEC075F" w:rsidR="00EB44D7" w:rsidRDefault="000A216D" w:rsidP="0037555F">
            <w:pPr>
              <w:pStyle w:val="TableText"/>
            </w:pPr>
            <w:r>
              <w:t>As instructed by the Shift Supervisor or when appropriate, issue an Advisory.  The Advisory can be issued for any of the following reasons</w:t>
            </w:r>
            <w:r w:rsidR="0037555F">
              <w:t>:</w:t>
            </w:r>
          </w:p>
          <w:p w14:paraId="3DC27673" w14:textId="77777777" w:rsidR="00EB44D7" w:rsidRDefault="00EB44D7" w:rsidP="0037555F">
            <w:pPr>
              <w:pStyle w:val="TableText"/>
              <w:rPr>
                <w:b/>
                <w:u w:val="single"/>
              </w:rPr>
            </w:pPr>
          </w:p>
          <w:p w14:paraId="3DC27674" w14:textId="71B50241" w:rsidR="00EB44D7" w:rsidRDefault="000A216D" w:rsidP="0037555F">
            <w:pPr>
              <w:pStyle w:val="TableText"/>
              <w:numPr>
                <w:ilvl w:val="0"/>
                <w:numId w:val="82"/>
              </w:numPr>
            </w:pPr>
            <w:r>
              <w:lastRenderedPageBreak/>
              <w:t xml:space="preserve">When </w:t>
            </w:r>
            <w:r w:rsidR="0037555F">
              <w:t xml:space="preserve">the probability of </w:t>
            </w:r>
            <w:r>
              <w:t xml:space="preserve">an approaching Hurricane </w:t>
            </w:r>
            <w:r w:rsidR="0037555F">
              <w:t xml:space="preserve">or </w:t>
            </w:r>
            <w:r>
              <w:t xml:space="preserve">Tropical Storm </w:t>
            </w:r>
            <w:r w:rsidR="0037555F">
              <w:t>impacting the ERCOT Region increases, and concerns exist to escalate awareness</w:t>
            </w:r>
          </w:p>
          <w:p w14:paraId="3DC27675" w14:textId="482477F7" w:rsidR="00EB44D7" w:rsidRDefault="000A216D" w:rsidP="0037555F">
            <w:pPr>
              <w:pStyle w:val="TableText"/>
              <w:numPr>
                <w:ilvl w:val="0"/>
                <w:numId w:val="82"/>
              </w:numPr>
              <w:autoSpaceDE w:val="0"/>
              <w:autoSpaceDN w:val="0"/>
              <w:adjustRightInd w:val="0"/>
            </w:pPr>
            <w:r>
              <w:rPr>
                <w:bCs/>
              </w:rPr>
              <w:t xml:space="preserve">When </w:t>
            </w:r>
            <w:r w:rsidR="0037555F">
              <w:rPr>
                <w:bCs/>
              </w:rPr>
              <w:t xml:space="preserve">the probability of </w:t>
            </w:r>
            <w:r>
              <w:rPr>
                <w:bCs/>
              </w:rPr>
              <w:t xml:space="preserve">extreme cold weather </w:t>
            </w:r>
            <w:r w:rsidR="0037555F">
              <w:rPr>
                <w:bCs/>
              </w:rPr>
              <w:t>impacting the ERCOT Region increases, and concerns exist to escalate awareness</w:t>
            </w:r>
          </w:p>
          <w:p w14:paraId="3DC27676" w14:textId="3A1B1E6A" w:rsidR="00EB44D7" w:rsidRDefault="000A216D" w:rsidP="0037555F">
            <w:pPr>
              <w:pStyle w:val="TableText"/>
              <w:numPr>
                <w:ilvl w:val="0"/>
                <w:numId w:val="82"/>
              </w:numPr>
              <w:autoSpaceDE w:val="0"/>
              <w:autoSpaceDN w:val="0"/>
              <w:adjustRightInd w:val="0"/>
            </w:pPr>
            <w:r>
              <w:t xml:space="preserve">When </w:t>
            </w:r>
            <w:r w:rsidR="0037555F">
              <w:t xml:space="preserve">the probability of </w:t>
            </w:r>
            <w:r>
              <w:t xml:space="preserve">extreme hot weather </w:t>
            </w:r>
            <w:r w:rsidR="0037555F">
              <w:t>impacting the ERCOT Region increases, and concerns exist to escalate awareness</w:t>
            </w:r>
          </w:p>
          <w:p w14:paraId="3DC27677" w14:textId="77777777" w:rsidR="00EB44D7" w:rsidRDefault="000A216D" w:rsidP="0037555F">
            <w:pPr>
              <w:pStyle w:val="TableText"/>
              <w:numPr>
                <w:ilvl w:val="0"/>
                <w:numId w:val="82"/>
              </w:numPr>
              <w:autoSpaceDE w:val="0"/>
              <w:autoSpaceDN w:val="0"/>
              <w:adjustRightInd w:val="0"/>
            </w:pPr>
            <w:commentRangeStart w:id="302"/>
            <w:r>
              <w:t>When conditions are developing or have changed and more Ancillary Services will be needed to maintain current or near-term reliability</w:t>
            </w:r>
          </w:p>
          <w:p w14:paraId="3DC27678" w14:textId="3EA0E4FB" w:rsidR="00EB44D7" w:rsidRDefault="000A216D" w:rsidP="0037555F">
            <w:pPr>
              <w:pStyle w:val="TableText"/>
              <w:numPr>
                <w:ilvl w:val="0"/>
                <w:numId w:val="82"/>
              </w:numPr>
              <w:autoSpaceDE w:val="0"/>
              <w:autoSpaceDN w:val="0"/>
              <w:adjustRightInd w:val="0"/>
            </w:pPr>
            <w:r>
              <w:t>ERCOT exercise</w:t>
            </w:r>
            <w:r w:rsidR="006F19FB">
              <w:t>s</w:t>
            </w:r>
            <w:r>
              <w:t xml:space="preserve"> its authority to increase Ancillary Service requirements above the quantities originally specified in the Day-Ahead Market in accordance with ERCOT procedures</w:t>
            </w:r>
            <w:commentRangeEnd w:id="302"/>
            <w:r w:rsidR="00726E00">
              <w:rPr>
                <w:rStyle w:val="CommentReference"/>
              </w:rPr>
              <w:commentReference w:id="302"/>
            </w:r>
          </w:p>
          <w:p w14:paraId="3DC27679" w14:textId="756F7975" w:rsidR="00EB44D7" w:rsidRDefault="000A216D" w:rsidP="0037555F">
            <w:pPr>
              <w:pStyle w:val="TableText"/>
              <w:numPr>
                <w:ilvl w:val="0"/>
                <w:numId w:val="82"/>
              </w:numPr>
              <w:autoSpaceDE w:val="0"/>
              <w:autoSpaceDN w:val="0"/>
              <w:adjustRightInd w:val="0"/>
            </w:pPr>
            <w:r>
              <w:t xml:space="preserve">When extreme weather or </w:t>
            </w:r>
            <w:r w:rsidR="006F19FB">
              <w:t xml:space="preserve">ERCOT System </w:t>
            </w:r>
            <w:r>
              <w:t>conditions require more lead-time than the normal Day-Ahead Market allows</w:t>
            </w:r>
          </w:p>
          <w:p w14:paraId="3DC2767A" w14:textId="77777777" w:rsidR="00EB44D7" w:rsidRDefault="000A216D" w:rsidP="0037555F">
            <w:pPr>
              <w:pStyle w:val="TableText"/>
              <w:numPr>
                <w:ilvl w:val="0"/>
                <w:numId w:val="82"/>
              </w:numPr>
              <w:autoSpaceDE w:val="0"/>
              <w:autoSpaceDN w:val="0"/>
              <w:adjustRightInd w:val="0"/>
            </w:pPr>
            <w:r>
              <w:t>Transmission system conditions are such that operations within security criteria are not likely or possible due to Forced Outages or other conditions unless a CMP exists</w:t>
            </w:r>
          </w:p>
          <w:p w14:paraId="3DC2767B" w14:textId="77777777" w:rsidR="00EB44D7" w:rsidRDefault="000A216D" w:rsidP="0037555F">
            <w:pPr>
              <w:pStyle w:val="TableText"/>
              <w:numPr>
                <w:ilvl w:val="0"/>
                <w:numId w:val="82"/>
              </w:numPr>
              <w:autoSpaceDE w:val="0"/>
              <w:autoSpaceDN w:val="0"/>
              <w:adjustRightInd w:val="0"/>
            </w:pPr>
            <w:r>
              <w:t>Loss of communications or control condition is anticipated or significantly limited</w:t>
            </w:r>
          </w:p>
          <w:p w14:paraId="3DC2767C" w14:textId="77777777" w:rsidR="00EB44D7" w:rsidRDefault="000A216D" w:rsidP="0037555F">
            <w:pPr>
              <w:pStyle w:val="TableText"/>
              <w:numPr>
                <w:ilvl w:val="0"/>
                <w:numId w:val="82"/>
              </w:numPr>
              <w:rPr>
                <w:b/>
                <w:sz w:val="28"/>
                <w:szCs w:val="28"/>
              </w:rPr>
            </w:pPr>
            <w:r>
              <w:t>ERCOT may require information from QSEs representing Resources regarding the Resources’ fuel capabilities. Requests for this type of information shall be for a time period of no more than seven days from the date of the request</w:t>
            </w:r>
          </w:p>
        </w:tc>
      </w:tr>
      <w:tr w:rsidR="00EB44D7" w14:paraId="3DC2767F" w14:textId="77777777" w:rsidTr="000D7AB6">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67E" w14:textId="77777777" w:rsidR="00EB44D7" w:rsidRDefault="000A216D" w:rsidP="00357506">
            <w:pPr>
              <w:pStyle w:val="Heading3"/>
            </w:pPr>
            <w:bookmarkStart w:id="303" w:name="_WATCH"/>
            <w:bookmarkEnd w:id="303"/>
            <w:r>
              <w:lastRenderedPageBreak/>
              <w:t>Watch</w:t>
            </w:r>
          </w:p>
        </w:tc>
      </w:tr>
      <w:tr w:rsidR="00EB44D7" w14:paraId="3DC27691" w14:textId="77777777" w:rsidTr="000D7AB6">
        <w:trPr>
          <w:trHeight w:val="576"/>
        </w:trPr>
        <w:tc>
          <w:tcPr>
            <w:tcW w:w="1638" w:type="dxa"/>
            <w:tcBorders>
              <w:top w:val="double" w:sz="4" w:space="0" w:color="auto"/>
              <w:left w:val="nil"/>
              <w:bottom w:val="double" w:sz="4" w:space="0" w:color="auto"/>
              <w:right w:val="single" w:sz="4" w:space="0" w:color="auto"/>
            </w:tcBorders>
            <w:vAlign w:val="center"/>
          </w:tcPr>
          <w:p w14:paraId="3DC27680" w14:textId="77777777" w:rsidR="00EB44D7" w:rsidRDefault="000A216D">
            <w:pPr>
              <w:pStyle w:val="TableText"/>
              <w:jc w:val="center"/>
              <w:rPr>
                <w:b/>
                <w:sz w:val="28"/>
                <w:szCs w:val="28"/>
              </w:rPr>
            </w:pPr>
            <w:r>
              <w:rPr>
                <w:b/>
                <w:bCs/>
              </w:rPr>
              <w:t>1</w:t>
            </w:r>
          </w:p>
        </w:tc>
        <w:tc>
          <w:tcPr>
            <w:tcW w:w="7578" w:type="dxa"/>
            <w:tcBorders>
              <w:top w:val="double" w:sz="4" w:space="0" w:color="auto"/>
              <w:left w:val="single" w:sz="4" w:space="0" w:color="auto"/>
              <w:bottom w:val="double" w:sz="4" w:space="0" w:color="auto"/>
              <w:right w:val="nil"/>
            </w:tcBorders>
            <w:vAlign w:val="center"/>
          </w:tcPr>
          <w:p w14:paraId="3DC27681" w14:textId="5929213E" w:rsidR="00EB44D7" w:rsidRDefault="000A216D" w:rsidP="0037555F">
            <w:pPr>
              <w:pStyle w:val="TableText"/>
            </w:pPr>
            <w:r>
              <w:t xml:space="preserve">As instructed by the Shift Supervisor or when appropriate, issue a Watch.  The Watch can be issued for any of the following </w:t>
            </w:r>
            <w:r w:rsidR="007F6F7F">
              <w:t>reasons:</w:t>
            </w:r>
          </w:p>
          <w:p w14:paraId="3DC27682" w14:textId="77777777" w:rsidR="00EB44D7" w:rsidRDefault="00EB44D7" w:rsidP="0037555F">
            <w:pPr>
              <w:pStyle w:val="TableText"/>
            </w:pPr>
          </w:p>
          <w:p w14:paraId="3DC27683" w14:textId="62E14EDF" w:rsidR="00EB44D7" w:rsidRDefault="000A216D" w:rsidP="0037555F">
            <w:pPr>
              <w:pStyle w:val="TableText"/>
              <w:numPr>
                <w:ilvl w:val="0"/>
                <w:numId w:val="83"/>
              </w:numPr>
            </w:pPr>
            <w:commentRangeStart w:id="304"/>
            <w:r>
              <w:t xml:space="preserve">A reserve capacity shortage is projected with no market solution available that could affect reliability </w:t>
            </w:r>
            <w:commentRangeEnd w:id="304"/>
            <w:r w:rsidR="00726E00">
              <w:rPr>
                <w:rStyle w:val="CommentReference"/>
              </w:rPr>
              <w:commentReference w:id="304"/>
            </w:r>
          </w:p>
          <w:p w14:paraId="3DC27684" w14:textId="0484EF63" w:rsidR="00EB44D7" w:rsidRDefault="000A216D" w:rsidP="0037555F">
            <w:pPr>
              <w:pStyle w:val="TableText"/>
              <w:numPr>
                <w:ilvl w:val="0"/>
                <w:numId w:val="83"/>
              </w:numPr>
            </w:pPr>
            <w:r>
              <w:t xml:space="preserve">When an approaching Hurricane </w:t>
            </w:r>
            <w:r w:rsidR="0037555F">
              <w:t>or</w:t>
            </w:r>
            <w:r>
              <w:t xml:space="preserve"> Tropical Storm is </w:t>
            </w:r>
            <w:r w:rsidR="0037555F">
              <w:t>imminent and anticipated to have an adverse impact on the ERCOT Region</w:t>
            </w:r>
          </w:p>
          <w:p w14:paraId="3DC27685" w14:textId="0EB410CB" w:rsidR="00EB44D7" w:rsidRDefault="000A216D" w:rsidP="0037555F">
            <w:pPr>
              <w:pStyle w:val="TableText"/>
              <w:numPr>
                <w:ilvl w:val="0"/>
                <w:numId w:val="83"/>
              </w:numPr>
            </w:pPr>
            <w:r>
              <w:rPr>
                <w:bCs/>
              </w:rPr>
              <w:t xml:space="preserve">When </w:t>
            </w:r>
            <w:r w:rsidR="0037555F">
              <w:rPr>
                <w:bCs/>
              </w:rPr>
              <w:t xml:space="preserve">impacts from </w:t>
            </w:r>
            <w:r>
              <w:rPr>
                <w:bCs/>
              </w:rPr>
              <w:t xml:space="preserve">extreme cold weather is </w:t>
            </w:r>
            <w:r w:rsidR="00044D35">
              <w:rPr>
                <w:bCs/>
              </w:rPr>
              <w:t>imminent and anticipated to have an adverse impact on the ERCOT Region</w:t>
            </w:r>
          </w:p>
          <w:p w14:paraId="3DC27686" w14:textId="2CF4E722" w:rsidR="00EB44D7" w:rsidRDefault="000A216D" w:rsidP="0037555F">
            <w:pPr>
              <w:pStyle w:val="TableText"/>
              <w:numPr>
                <w:ilvl w:val="0"/>
                <w:numId w:val="83"/>
              </w:numPr>
            </w:pPr>
            <w:r>
              <w:t xml:space="preserve">When </w:t>
            </w:r>
            <w:r w:rsidR="00044D35">
              <w:t xml:space="preserve">impacts from </w:t>
            </w:r>
            <w:r>
              <w:t xml:space="preserve">extreme hot weather is </w:t>
            </w:r>
            <w:r w:rsidR="00044D35">
              <w:t>imminent and anticipated to have an adverse impact on the ERCOT Region</w:t>
            </w:r>
          </w:p>
          <w:p w14:paraId="3DC27687" w14:textId="77777777" w:rsidR="00EB44D7" w:rsidRDefault="000A216D" w:rsidP="0037555F">
            <w:pPr>
              <w:pStyle w:val="TableText"/>
              <w:numPr>
                <w:ilvl w:val="0"/>
                <w:numId w:val="83"/>
              </w:numPr>
            </w:pPr>
            <w:commentRangeStart w:id="305"/>
            <w:r>
              <w:t>Conditions have developed such that additional Ancillary Services are needed in the Operating Period</w:t>
            </w:r>
          </w:p>
          <w:p w14:paraId="3DC27688" w14:textId="77777777" w:rsidR="00EB44D7" w:rsidRDefault="000A216D" w:rsidP="0037555F">
            <w:pPr>
              <w:pStyle w:val="TableText"/>
              <w:numPr>
                <w:ilvl w:val="0"/>
                <w:numId w:val="83"/>
              </w:numPr>
            </w:pPr>
            <w:r>
              <w:t>Insufficient Ancillary Services or Energy Offers in the DAM</w:t>
            </w:r>
            <w:commentRangeEnd w:id="305"/>
            <w:r w:rsidR="00726E00">
              <w:rPr>
                <w:rStyle w:val="CommentReference"/>
              </w:rPr>
              <w:commentReference w:id="305"/>
            </w:r>
          </w:p>
          <w:p w14:paraId="3DC27689" w14:textId="77777777" w:rsidR="00EB44D7" w:rsidRDefault="000A216D" w:rsidP="0037555F">
            <w:pPr>
              <w:pStyle w:val="TableText"/>
              <w:numPr>
                <w:ilvl w:val="0"/>
                <w:numId w:val="83"/>
              </w:numPr>
            </w:pPr>
            <w:r>
              <w:t xml:space="preserve">Market-based congestion management techniques embedded in SCED will not be adequate to resolve transmission security violations </w:t>
            </w:r>
          </w:p>
          <w:p w14:paraId="3DC2768A" w14:textId="77777777" w:rsidR="00EB44D7" w:rsidRDefault="000A216D" w:rsidP="0037555F">
            <w:pPr>
              <w:pStyle w:val="TableText"/>
              <w:numPr>
                <w:ilvl w:val="0"/>
                <w:numId w:val="83"/>
              </w:numPr>
            </w:pPr>
            <w:r>
              <w:t xml:space="preserve">Forced Outages or other abnormal operating conditions have occurred, or may occur that would require ERCOT to operate with </w:t>
            </w:r>
            <w:r>
              <w:lastRenderedPageBreak/>
              <w:t>active violations of security criteria as defined in the Operating Guides unless a CMP exists</w:t>
            </w:r>
          </w:p>
          <w:p w14:paraId="3DC2768B" w14:textId="77777777" w:rsidR="00EB44D7" w:rsidRDefault="000A216D" w:rsidP="0037555F">
            <w:pPr>
              <w:pStyle w:val="TableText"/>
              <w:numPr>
                <w:ilvl w:val="0"/>
                <w:numId w:val="83"/>
              </w:numPr>
            </w:pPr>
            <w:r>
              <w:t>ERCOT varies from timing requirements or omits one or more Day-Ahead or Adjustment Period and Real-Time procedures.</w:t>
            </w:r>
          </w:p>
          <w:p w14:paraId="3DC2768C" w14:textId="4A53BD59" w:rsidR="00EB44D7" w:rsidRDefault="000A216D" w:rsidP="0037555F">
            <w:pPr>
              <w:pStyle w:val="TableText"/>
              <w:numPr>
                <w:ilvl w:val="0"/>
                <w:numId w:val="83"/>
              </w:numPr>
            </w:pPr>
            <w:r>
              <w:t>ERCOT varies from timing requirements or omits one or more scheduling procedures in the Real-Time process</w:t>
            </w:r>
          </w:p>
          <w:p w14:paraId="3DC2768D" w14:textId="3B9E2202" w:rsidR="00EB44D7" w:rsidRDefault="000A216D" w:rsidP="0037555F">
            <w:pPr>
              <w:pStyle w:val="TableText"/>
              <w:numPr>
                <w:ilvl w:val="0"/>
                <w:numId w:val="83"/>
              </w:numPr>
            </w:pPr>
            <w:r>
              <w:t xml:space="preserve">The SCED process fails to reach a solution, </w:t>
            </w:r>
            <w:r w:rsidR="007F6F7F">
              <w:t>whether</w:t>
            </w:r>
            <w:r>
              <w:t xml:space="preserve"> ERCOT is using one of the measures in Failure of the SCED Process. </w:t>
            </w:r>
          </w:p>
          <w:p w14:paraId="3DC2768E" w14:textId="77777777" w:rsidR="00EB44D7" w:rsidRDefault="000A216D" w:rsidP="0037555F">
            <w:pPr>
              <w:pStyle w:val="TableText"/>
              <w:numPr>
                <w:ilvl w:val="0"/>
                <w:numId w:val="83"/>
              </w:numPr>
              <w:autoSpaceDE w:val="0"/>
              <w:autoSpaceDN w:val="0"/>
              <w:adjustRightInd w:val="0"/>
            </w:pPr>
            <w:r>
              <w:t>The need to immediately procure Ancillary Services from existing offers</w:t>
            </w:r>
          </w:p>
          <w:p w14:paraId="3DC2768F" w14:textId="77777777" w:rsidR="00EB44D7" w:rsidRDefault="000A216D" w:rsidP="0037555F">
            <w:pPr>
              <w:pStyle w:val="TableText"/>
              <w:numPr>
                <w:ilvl w:val="0"/>
                <w:numId w:val="83"/>
              </w:numPr>
              <w:rPr>
                <w:b/>
                <w:sz w:val="28"/>
                <w:szCs w:val="28"/>
              </w:rPr>
            </w:pPr>
            <w:r>
              <w:t>ERCOT may instruct TOs to reconfigure transmission elements as necessary to improve the reliability of the system</w:t>
            </w:r>
          </w:p>
          <w:p w14:paraId="3DC27690" w14:textId="77777777" w:rsidR="00EB44D7" w:rsidRDefault="000A216D" w:rsidP="0037555F">
            <w:pPr>
              <w:pStyle w:val="TableText"/>
              <w:numPr>
                <w:ilvl w:val="0"/>
                <w:numId w:val="83"/>
              </w:numPr>
              <w:rPr>
                <w:b/>
                <w:sz w:val="28"/>
                <w:szCs w:val="28"/>
              </w:rPr>
            </w:pPr>
            <w:r>
              <w:t>ERCOT may require information from QSEs representing Resources regarding the Resources’ fuel capabilities. Requests for this type of information shall be for a time period of no more than seven days from the date of the request</w:t>
            </w:r>
          </w:p>
        </w:tc>
      </w:tr>
      <w:tr w:rsidR="00EB44D7" w14:paraId="3DC27693" w14:textId="77777777" w:rsidTr="000D7AB6">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692" w14:textId="77777777" w:rsidR="00EB44D7" w:rsidRDefault="000A216D" w:rsidP="00357506">
            <w:pPr>
              <w:pStyle w:val="Heading3"/>
            </w:pPr>
            <w:bookmarkStart w:id="306" w:name="_EMERGENCY_NOTICE"/>
            <w:bookmarkEnd w:id="306"/>
            <w:r>
              <w:lastRenderedPageBreak/>
              <w:t>Emergency Notice</w:t>
            </w:r>
          </w:p>
        </w:tc>
      </w:tr>
      <w:tr w:rsidR="00EB44D7" w14:paraId="3DC276A1" w14:textId="77777777" w:rsidTr="000D7AB6">
        <w:trPr>
          <w:trHeight w:val="576"/>
        </w:trPr>
        <w:tc>
          <w:tcPr>
            <w:tcW w:w="1638" w:type="dxa"/>
            <w:tcBorders>
              <w:top w:val="double" w:sz="4" w:space="0" w:color="auto"/>
              <w:left w:val="nil"/>
              <w:bottom w:val="double" w:sz="4" w:space="0" w:color="auto"/>
            </w:tcBorders>
            <w:vAlign w:val="center"/>
          </w:tcPr>
          <w:p w14:paraId="3DC27694" w14:textId="77777777" w:rsidR="00EB44D7" w:rsidRDefault="000A216D">
            <w:pPr>
              <w:pStyle w:val="TableText"/>
              <w:jc w:val="center"/>
              <w:rPr>
                <w:b/>
                <w:bCs/>
              </w:rPr>
            </w:pPr>
            <w:r>
              <w:rPr>
                <w:b/>
                <w:bCs/>
              </w:rPr>
              <w:t>1</w:t>
            </w:r>
          </w:p>
        </w:tc>
        <w:tc>
          <w:tcPr>
            <w:tcW w:w="7578" w:type="dxa"/>
            <w:tcBorders>
              <w:top w:val="double" w:sz="4" w:space="0" w:color="auto"/>
              <w:bottom w:val="double" w:sz="4" w:space="0" w:color="auto"/>
              <w:right w:val="nil"/>
            </w:tcBorders>
          </w:tcPr>
          <w:p w14:paraId="3DC27695" w14:textId="0993C971" w:rsidR="00EB44D7" w:rsidRDefault="000A216D" w:rsidP="0037555F">
            <w:pPr>
              <w:pStyle w:val="TableText"/>
            </w:pPr>
            <w:r>
              <w:t>As instructed by the Shift Supervisor or when appropriate, issue an Emergency Notice.  The Emergency Notice can be issued for any of the following reasons</w:t>
            </w:r>
            <w:r w:rsidR="00044D35">
              <w:t>:</w:t>
            </w:r>
          </w:p>
          <w:p w14:paraId="3DC27696" w14:textId="77777777" w:rsidR="00EB44D7" w:rsidRDefault="00EB44D7" w:rsidP="0037555F">
            <w:pPr>
              <w:pStyle w:val="TableText"/>
            </w:pPr>
          </w:p>
          <w:p w14:paraId="3DC27697" w14:textId="77777777" w:rsidR="00EB44D7" w:rsidRDefault="000A216D" w:rsidP="0037555F">
            <w:pPr>
              <w:pStyle w:val="TableText"/>
              <w:numPr>
                <w:ilvl w:val="0"/>
                <w:numId w:val="84"/>
              </w:numPr>
            </w:pPr>
            <w:r>
              <w:t>Loss of Primary Control Center Functionality</w:t>
            </w:r>
          </w:p>
          <w:p w14:paraId="3DC27698" w14:textId="77777777" w:rsidR="00EB44D7" w:rsidRDefault="000A216D" w:rsidP="0037555F">
            <w:pPr>
              <w:pStyle w:val="TableText"/>
              <w:numPr>
                <w:ilvl w:val="0"/>
                <w:numId w:val="84"/>
              </w:numPr>
            </w:pPr>
            <w:r>
              <w:t>Load Resource deployment for North-Houston voltage stability</w:t>
            </w:r>
          </w:p>
          <w:p w14:paraId="04546E75" w14:textId="42A702C1" w:rsidR="00745AA5" w:rsidRDefault="00745AA5" w:rsidP="0037555F">
            <w:pPr>
              <w:pStyle w:val="TableText"/>
              <w:numPr>
                <w:ilvl w:val="0"/>
                <w:numId w:val="84"/>
              </w:numPr>
            </w:pPr>
            <w:r>
              <w:t>Load Resource deployment for South Texas IROL’s.</w:t>
            </w:r>
          </w:p>
          <w:p w14:paraId="3DC27699" w14:textId="77777777" w:rsidR="00EB44D7" w:rsidRDefault="000A216D" w:rsidP="0037555F">
            <w:pPr>
              <w:pStyle w:val="TableText"/>
              <w:numPr>
                <w:ilvl w:val="0"/>
                <w:numId w:val="84"/>
              </w:numPr>
            </w:pPr>
            <w:r>
              <w:t>ERCOT cannot maintain minimum reliability standards (for reasons including fuel shortages) during the Operating Period using every Resource practically obtainable from the market</w:t>
            </w:r>
          </w:p>
          <w:p w14:paraId="3DC2769A" w14:textId="77777777" w:rsidR="00EB44D7" w:rsidRDefault="000A216D" w:rsidP="0037555F">
            <w:pPr>
              <w:pStyle w:val="TableText"/>
              <w:numPr>
                <w:ilvl w:val="0"/>
                <w:numId w:val="84"/>
              </w:numPr>
            </w:pPr>
            <w:r>
              <w:t>Immediate action cannot be taken to avoid or relieve a Transmission Element operating above its Emergency Rating</w:t>
            </w:r>
          </w:p>
          <w:p w14:paraId="3DC2769B" w14:textId="77777777" w:rsidR="00EB44D7" w:rsidRDefault="000A216D" w:rsidP="0037555F">
            <w:pPr>
              <w:pStyle w:val="TableText"/>
              <w:numPr>
                <w:ilvl w:val="0"/>
                <w:numId w:val="84"/>
              </w:numPr>
            </w:pPr>
            <w:r>
              <w:t>ERCOT forecasts an inability to meet applicable Reliability Standards and it has exercised all other reasonable options</w:t>
            </w:r>
          </w:p>
          <w:p w14:paraId="3DC2769C" w14:textId="77777777" w:rsidR="00EB44D7" w:rsidRDefault="000A216D" w:rsidP="0037555F">
            <w:pPr>
              <w:pStyle w:val="TableText"/>
              <w:numPr>
                <w:ilvl w:val="0"/>
                <w:numId w:val="84"/>
              </w:numPr>
            </w:pPr>
            <w:r>
              <w:t>A transmission condition has been identified that requires emergency energy from any of the DC-Ties or curtailment of schedules</w:t>
            </w:r>
          </w:p>
          <w:p w14:paraId="3DC2769D" w14:textId="05A399D2" w:rsidR="00EB44D7" w:rsidRDefault="000A216D" w:rsidP="0037555F">
            <w:pPr>
              <w:pStyle w:val="TableText"/>
              <w:numPr>
                <w:ilvl w:val="0"/>
                <w:numId w:val="84"/>
              </w:numPr>
            </w:pPr>
            <w:r>
              <w:t>The Transmission Grid is such that a violation of security criteria as defined in the Operating Guides presents the threat of uncontrolled separation or cascading outages, large-scale service disruption to load (other than Load being served from a radial transmission line) and/or overload of Transmission Elements, and no timely solution is obtainable through SCED or CMPs</w:t>
            </w:r>
          </w:p>
          <w:p w14:paraId="3DC2769E" w14:textId="348B5DCE" w:rsidR="00EB44D7" w:rsidRDefault="000A216D" w:rsidP="0037555F">
            <w:pPr>
              <w:pStyle w:val="TableText"/>
              <w:numPr>
                <w:ilvl w:val="0"/>
                <w:numId w:val="84"/>
              </w:numPr>
            </w:pPr>
            <w:r>
              <w:t xml:space="preserve">When extreme cold weather is </w:t>
            </w:r>
            <w:r>
              <w:rPr>
                <w:bCs/>
              </w:rPr>
              <w:t xml:space="preserve">beginning to have an adverse impact on the </w:t>
            </w:r>
            <w:r w:rsidR="00044D35">
              <w:rPr>
                <w:bCs/>
              </w:rPr>
              <w:t xml:space="preserve">ERCOT </w:t>
            </w:r>
            <w:r>
              <w:rPr>
                <w:bCs/>
              </w:rPr>
              <w:t>System</w:t>
            </w:r>
          </w:p>
          <w:p w14:paraId="3DC2769F" w14:textId="7050AF61" w:rsidR="00EB44D7" w:rsidRDefault="000A216D" w:rsidP="0037555F">
            <w:pPr>
              <w:pStyle w:val="TableText"/>
              <w:numPr>
                <w:ilvl w:val="0"/>
                <w:numId w:val="84"/>
              </w:numPr>
            </w:pPr>
            <w:r>
              <w:rPr>
                <w:bCs/>
              </w:rPr>
              <w:t xml:space="preserve">When extreme hot weather is beginning to have an adverse impact </w:t>
            </w:r>
            <w:r w:rsidR="00044D35">
              <w:rPr>
                <w:bCs/>
              </w:rPr>
              <w:t xml:space="preserve">on </w:t>
            </w:r>
            <w:r>
              <w:rPr>
                <w:bCs/>
              </w:rPr>
              <w:t xml:space="preserve">the </w:t>
            </w:r>
            <w:r w:rsidR="00044D35">
              <w:rPr>
                <w:bCs/>
              </w:rPr>
              <w:t xml:space="preserve">ERCOT </w:t>
            </w:r>
            <w:r>
              <w:rPr>
                <w:bCs/>
              </w:rPr>
              <w:t>System</w:t>
            </w:r>
          </w:p>
          <w:p w14:paraId="3DC276A0" w14:textId="59F8A447" w:rsidR="00EB44D7" w:rsidRDefault="000A216D" w:rsidP="0037555F">
            <w:pPr>
              <w:pStyle w:val="TableText"/>
              <w:numPr>
                <w:ilvl w:val="0"/>
                <w:numId w:val="84"/>
              </w:numPr>
            </w:pPr>
            <w:r>
              <w:rPr>
                <w:bCs/>
              </w:rPr>
              <w:lastRenderedPageBreak/>
              <w:t xml:space="preserve">When </w:t>
            </w:r>
            <w:r w:rsidR="00044D35">
              <w:rPr>
                <w:bCs/>
              </w:rPr>
              <w:t xml:space="preserve">a </w:t>
            </w:r>
            <w:r>
              <w:rPr>
                <w:bCs/>
              </w:rPr>
              <w:t xml:space="preserve">Hurricane </w:t>
            </w:r>
            <w:r w:rsidR="00044D35">
              <w:rPr>
                <w:bCs/>
              </w:rPr>
              <w:t>or</w:t>
            </w:r>
            <w:r>
              <w:rPr>
                <w:bCs/>
              </w:rPr>
              <w:t xml:space="preserve"> Tropical Storm is beginning to have an adverse impact on the System</w:t>
            </w:r>
          </w:p>
        </w:tc>
      </w:tr>
      <w:tr w:rsidR="00EB44D7" w14:paraId="3DC276A3" w14:textId="77777777" w:rsidTr="000D7AB6">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6A2" w14:textId="77777777" w:rsidR="00EB44D7" w:rsidRDefault="000A216D" w:rsidP="00357506">
            <w:pPr>
              <w:pStyle w:val="Heading3"/>
            </w:pPr>
            <w:bookmarkStart w:id="307" w:name="_Notifications"/>
            <w:bookmarkStart w:id="308" w:name="_Generic_Scripts"/>
            <w:bookmarkStart w:id="309" w:name="_Operating_Condition_Scripts"/>
            <w:bookmarkEnd w:id="307"/>
            <w:bookmarkEnd w:id="308"/>
            <w:bookmarkEnd w:id="309"/>
            <w:r>
              <w:lastRenderedPageBreak/>
              <w:t>Operating Condition Scripts</w:t>
            </w:r>
          </w:p>
        </w:tc>
      </w:tr>
      <w:tr w:rsidR="00EB44D7" w14:paraId="3DC276A9" w14:textId="77777777" w:rsidTr="000D7AB6">
        <w:trPr>
          <w:trHeight w:val="576"/>
        </w:trPr>
        <w:tc>
          <w:tcPr>
            <w:tcW w:w="1638" w:type="dxa"/>
            <w:tcBorders>
              <w:top w:val="double" w:sz="4" w:space="0" w:color="auto"/>
              <w:left w:val="nil"/>
              <w:bottom w:val="single" w:sz="4" w:space="0" w:color="auto"/>
            </w:tcBorders>
            <w:vAlign w:val="center"/>
          </w:tcPr>
          <w:p w14:paraId="3DC276A4" w14:textId="77777777" w:rsidR="00EB44D7" w:rsidRDefault="000A216D">
            <w:pPr>
              <w:pStyle w:val="TableText"/>
              <w:jc w:val="center"/>
              <w:rPr>
                <w:b/>
                <w:bCs/>
              </w:rPr>
            </w:pPr>
            <w:r>
              <w:rPr>
                <w:b/>
                <w:bCs/>
              </w:rPr>
              <w:t>Hotline</w:t>
            </w:r>
          </w:p>
        </w:tc>
        <w:tc>
          <w:tcPr>
            <w:tcW w:w="7578" w:type="dxa"/>
            <w:tcBorders>
              <w:top w:val="double" w:sz="4" w:space="0" w:color="auto"/>
              <w:bottom w:val="single" w:sz="4" w:space="0" w:color="auto"/>
              <w:right w:val="nil"/>
            </w:tcBorders>
          </w:tcPr>
          <w:p w14:paraId="3DC276A5" w14:textId="77777777" w:rsidR="00EB44D7" w:rsidRDefault="000A216D" w:rsidP="0037555F">
            <w:pPr>
              <w:pStyle w:val="TableText"/>
            </w:pPr>
            <w:r>
              <w:t>Communications must specify the severity of the situation, the area affected, the areas potentially affected, and the anticipated duration of the Emergency Condition.</w:t>
            </w:r>
          </w:p>
          <w:p w14:paraId="3DC276A6" w14:textId="77777777" w:rsidR="00EB44D7" w:rsidRDefault="00EB44D7" w:rsidP="0037555F">
            <w:pPr>
              <w:pStyle w:val="TableText"/>
            </w:pPr>
          </w:p>
          <w:p w14:paraId="3DC276A8" w14:textId="4F125234" w:rsidR="00EB44D7" w:rsidRDefault="000A216D" w:rsidP="008D7772">
            <w:pPr>
              <w:pStyle w:val="TableText"/>
            </w:pPr>
            <w:r>
              <w:rPr>
                <w:b/>
                <w:highlight w:val="yellow"/>
                <w:u w:val="single"/>
              </w:rPr>
              <w:t>T#37 –</w:t>
            </w:r>
            <w:r w:rsidR="00044D35">
              <w:rPr>
                <w:b/>
                <w:highlight w:val="yellow"/>
                <w:u w:val="single"/>
              </w:rPr>
              <w:t xml:space="preserve"> </w:t>
            </w:r>
            <w:r>
              <w:rPr>
                <w:b/>
                <w:highlight w:val="yellow"/>
                <w:u w:val="single"/>
              </w:rPr>
              <w:t>Typical Hotline Script for Operating Condition [OCN/Advisory/Watch/Emergency]</w:t>
            </w:r>
          </w:p>
        </w:tc>
      </w:tr>
      <w:tr w:rsidR="00EB44D7" w14:paraId="3DC276B0" w14:textId="77777777" w:rsidTr="000D7AB6">
        <w:trPr>
          <w:trHeight w:val="576"/>
        </w:trPr>
        <w:tc>
          <w:tcPr>
            <w:tcW w:w="1638" w:type="dxa"/>
            <w:tcBorders>
              <w:top w:val="single" w:sz="4" w:space="0" w:color="auto"/>
              <w:left w:val="nil"/>
              <w:bottom w:val="single" w:sz="4" w:space="0" w:color="auto"/>
            </w:tcBorders>
            <w:vAlign w:val="center"/>
          </w:tcPr>
          <w:p w14:paraId="3DC276AA" w14:textId="77777777" w:rsidR="00EB44D7" w:rsidRDefault="000A216D">
            <w:pPr>
              <w:pStyle w:val="TableText"/>
              <w:jc w:val="center"/>
              <w:rPr>
                <w:b/>
                <w:bCs/>
              </w:rPr>
            </w:pPr>
            <w:r>
              <w:rPr>
                <w:b/>
                <w:bCs/>
              </w:rPr>
              <w:t>Post</w:t>
            </w:r>
          </w:p>
        </w:tc>
        <w:tc>
          <w:tcPr>
            <w:tcW w:w="7578" w:type="dxa"/>
            <w:tcBorders>
              <w:top w:val="single" w:sz="4" w:space="0" w:color="auto"/>
              <w:bottom w:val="single" w:sz="4" w:space="0" w:color="auto"/>
              <w:right w:val="nil"/>
            </w:tcBorders>
            <w:vAlign w:val="center"/>
          </w:tcPr>
          <w:p w14:paraId="3DC276AB" w14:textId="6AAB8D4B" w:rsidR="00EB44D7" w:rsidRDefault="000A216D" w:rsidP="0037555F">
            <w:pPr>
              <w:pStyle w:val="TableText"/>
            </w:pPr>
            <w:r>
              <w:t xml:space="preserve">All notices must be posted on the </w:t>
            </w:r>
            <w:r w:rsidR="008C5A3B" w:rsidRPr="008C5A3B">
              <w:t>ERCOT Website</w:t>
            </w:r>
            <w:r>
              <w:t xml:space="preserve"> using </w:t>
            </w:r>
            <w:r w:rsidR="0042231C">
              <w:t>Grid Conditions Communication</w:t>
            </w:r>
            <w:r w:rsidR="006E5328">
              <w:t>s</w:t>
            </w:r>
            <w:r w:rsidR="0042231C">
              <w:t xml:space="preserve"> (GCC) Notices</w:t>
            </w:r>
            <w:r>
              <w:t>.</w:t>
            </w:r>
          </w:p>
          <w:p w14:paraId="3DC276AC" w14:textId="77777777" w:rsidR="00EB44D7" w:rsidRDefault="000A216D" w:rsidP="007E512D">
            <w:pPr>
              <w:pStyle w:val="ListParagraph"/>
              <w:numPr>
                <w:ilvl w:val="0"/>
                <w:numId w:val="124"/>
              </w:numPr>
            </w:pPr>
            <w:r>
              <w:t>For “free form” messages, the “Notice priority” will be specified as follows:</w:t>
            </w:r>
          </w:p>
          <w:p w14:paraId="3DC276AD" w14:textId="77777777" w:rsidR="00EB44D7" w:rsidRDefault="000A216D" w:rsidP="007E512D">
            <w:pPr>
              <w:pStyle w:val="ListParagraph"/>
              <w:numPr>
                <w:ilvl w:val="0"/>
                <w:numId w:val="125"/>
              </w:numPr>
            </w:pPr>
            <w:r>
              <w:t>Operational Information/OCN type messages – low priority</w:t>
            </w:r>
          </w:p>
          <w:p w14:paraId="3DC276AE" w14:textId="77777777" w:rsidR="00EB44D7" w:rsidRDefault="000A216D" w:rsidP="007E512D">
            <w:pPr>
              <w:pStyle w:val="ListParagraph"/>
              <w:numPr>
                <w:ilvl w:val="0"/>
                <w:numId w:val="125"/>
              </w:numPr>
            </w:pPr>
            <w:r>
              <w:t>Advisory/Watch type messages – medium priority</w:t>
            </w:r>
          </w:p>
          <w:p w14:paraId="3DC276AF" w14:textId="77777777" w:rsidR="00EB44D7" w:rsidRDefault="000A216D" w:rsidP="007E512D">
            <w:pPr>
              <w:pStyle w:val="ListParagraph"/>
              <w:numPr>
                <w:ilvl w:val="0"/>
                <w:numId w:val="125"/>
              </w:numPr>
            </w:pPr>
            <w:r>
              <w:t>Emergency type messages – high priority</w:t>
            </w:r>
          </w:p>
        </w:tc>
      </w:tr>
      <w:tr w:rsidR="00EB44D7" w14:paraId="3DC276B4" w14:textId="77777777" w:rsidTr="000D7AB6">
        <w:trPr>
          <w:trHeight w:val="576"/>
        </w:trPr>
        <w:tc>
          <w:tcPr>
            <w:tcW w:w="1638" w:type="dxa"/>
            <w:tcBorders>
              <w:top w:val="single" w:sz="4" w:space="0" w:color="auto"/>
              <w:left w:val="nil"/>
              <w:bottom w:val="single" w:sz="4" w:space="0" w:color="auto"/>
            </w:tcBorders>
            <w:vAlign w:val="center"/>
          </w:tcPr>
          <w:p w14:paraId="3DC276B1" w14:textId="77777777" w:rsidR="00EB44D7" w:rsidRDefault="000A216D">
            <w:pPr>
              <w:pStyle w:val="TableText"/>
              <w:jc w:val="center"/>
              <w:rPr>
                <w:b/>
                <w:bCs/>
              </w:rPr>
            </w:pPr>
            <w:r>
              <w:rPr>
                <w:b/>
                <w:bCs/>
              </w:rPr>
              <w:t>Hotline Cancellation</w:t>
            </w:r>
          </w:p>
        </w:tc>
        <w:tc>
          <w:tcPr>
            <w:tcW w:w="7578" w:type="dxa"/>
            <w:tcBorders>
              <w:top w:val="single" w:sz="4" w:space="0" w:color="auto"/>
              <w:bottom w:val="single" w:sz="4" w:space="0" w:color="auto"/>
              <w:right w:val="nil"/>
            </w:tcBorders>
            <w:vAlign w:val="center"/>
          </w:tcPr>
          <w:p w14:paraId="3DC276B3" w14:textId="58BFB288" w:rsidR="00EB44D7" w:rsidRDefault="000A216D" w:rsidP="00763780">
            <w:pPr>
              <w:pStyle w:val="TableText"/>
              <w:jc w:val="both"/>
            </w:pPr>
            <w:r>
              <w:rPr>
                <w:b/>
                <w:highlight w:val="yellow"/>
                <w:u w:val="single"/>
              </w:rPr>
              <w:t>T#38 – Typical Hotline Script to Cancel Operating Condition [OCN/Advisory/Watch/Emergency]</w:t>
            </w:r>
          </w:p>
        </w:tc>
      </w:tr>
      <w:tr w:rsidR="00EB44D7" w14:paraId="3DC276B7" w14:textId="77777777" w:rsidTr="000D7AB6">
        <w:trPr>
          <w:trHeight w:val="576"/>
        </w:trPr>
        <w:tc>
          <w:tcPr>
            <w:tcW w:w="1638" w:type="dxa"/>
            <w:tcBorders>
              <w:top w:val="single" w:sz="4" w:space="0" w:color="auto"/>
              <w:left w:val="nil"/>
              <w:bottom w:val="double" w:sz="4" w:space="0" w:color="auto"/>
            </w:tcBorders>
            <w:vAlign w:val="center"/>
          </w:tcPr>
          <w:p w14:paraId="3DC276B5" w14:textId="77777777" w:rsidR="00EB44D7" w:rsidRDefault="000A216D">
            <w:pPr>
              <w:pStyle w:val="TableText"/>
              <w:jc w:val="center"/>
              <w:rPr>
                <w:b/>
                <w:bCs/>
              </w:rPr>
            </w:pPr>
            <w:r>
              <w:rPr>
                <w:b/>
                <w:bCs/>
              </w:rPr>
              <w:t>Log</w:t>
            </w:r>
          </w:p>
        </w:tc>
        <w:tc>
          <w:tcPr>
            <w:tcW w:w="7578" w:type="dxa"/>
            <w:tcBorders>
              <w:top w:val="single" w:sz="4" w:space="0" w:color="auto"/>
              <w:bottom w:val="double" w:sz="4" w:space="0" w:color="auto"/>
              <w:right w:val="nil"/>
            </w:tcBorders>
            <w:vAlign w:val="center"/>
          </w:tcPr>
          <w:p w14:paraId="3DC276B6" w14:textId="77777777" w:rsidR="00EB44D7" w:rsidRDefault="000A216D">
            <w:pPr>
              <w:pStyle w:val="TableText"/>
            </w:pPr>
            <w:r>
              <w:t>Log all actions.</w:t>
            </w:r>
          </w:p>
        </w:tc>
      </w:tr>
      <w:tr w:rsidR="00EB44D7" w14:paraId="3DC276B9" w14:textId="77777777" w:rsidTr="000D7AB6">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6B8" w14:textId="77777777" w:rsidR="00EB44D7" w:rsidRDefault="000A216D" w:rsidP="00357506">
            <w:pPr>
              <w:pStyle w:val="Heading3"/>
            </w:pPr>
            <w:bookmarkStart w:id="310" w:name="_Specific_Scripts"/>
            <w:bookmarkEnd w:id="310"/>
            <w:r>
              <w:t>Specific Scripts for QSE’s</w:t>
            </w:r>
          </w:p>
        </w:tc>
      </w:tr>
      <w:tr w:rsidR="00EB44D7" w14:paraId="3DC276BC" w14:textId="77777777" w:rsidTr="000D7AB6">
        <w:trPr>
          <w:trHeight w:val="576"/>
        </w:trPr>
        <w:tc>
          <w:tcPr>
            <w:tcW w:w="1638" w:type="dxa"/>
            <w:tcBorders>
              <w:top w:val="double" w:sz="4" w:space="0" w:color="auto"/>
              <w:left w:val="nil"/>
              <w:bottom w:val="single" w:sz="4" w:space="0" w:color="auto"/>
            </w:tcBorders>
            <w:vAlign w:val="center"/>
          </w:tcPr>
          <w:p w14:paraId="3DC276BA" w14:textId="38C39C40" w:rsidR="00EB44D7" w:rsidRDefault="000A216D">
            <w:pPr>
              <w:pStyle w:val="TableText"/>
              <w:jc w:val="center"/>
              <w:rPr>
                <w:b/>
                <w:bCs/>
              </w:rPr>
            </w:pPr>
            <w:r>
              <w:rPr>
                <w:b/>
                <w:bCs/>
              </w:rPr>
              <w:t>N</w:t>
            </w:r>
            <w:r w:rsidR="008C714C">
              <w:rPr>
                <w:b/>
                <w:bCs/>
              </w:rPr>
              <w:t>ote</w:t>
            </w:r>
          </w:p>
        </w:tc>
        <w:tc>
          <w:tcPr>
            <w:tcW w:w="7578" w:type="dxa"/>
            <w:tcBorders>
              <w:top w:val="double" w:sz="4" w:space="0" w:color="auto"/>
              <w:bottom w:val="single" w:sz="4" w:space="0" w:color="auto"/>
              <w:right w:val="nil"/>
            </w:tcBorders>
            <w:vAlign w:val="center"/>
          </w:tcPr>
          <w:p w14:paraId="3DC276BB" w14:textId="77777777" w:rsidR="00EB44D7" w:rsidRDefault="000A216D">
            <w:pPr>
              <w:pStyle w:val="TableText"/>
            </w:pPr>
            <w:r>
              <w:t>At times, the Real-Time, Resource or RUC operator takes the lead on the issuance of Hotline calls for specific procedures they have.  The following scripts are to help guide you when specific procedures don’t exist for the T/S operator.</w:t>
            </w:r>
          </w:p>
        </w:tc>
      </w:tr>
      <w:tr w:rsidR="005C3CF2" w14:paraId="32EDBE8E" w14:textId="77777777" w:rsidTr="005C3CF2">
        <w:trPr>
          <w:trHeight w:val="576"/>
        </w:trPr>
        <w:tc>
          <w:tcPr>
            <w:tcW w:w="1638" w:type="dxa"/>
            <w:tcBorders>
              <w:top w:val="single" w:sz="4" w:space="0" w:color="auto"/>
              <w:left w:val="nil"/>
              <w:bottom w:val="single" w:sz="4" w:space="0" w:color="auto"/>
            </w:tcBorders>
            <w:vAlign w:val="center"/>
          </w:tcPr>
          <w:p w14:paraId="1A8B9951" w14:textId="4711A8CA" w:rsidR="005C3CF2" w:rsidRDefault="005C3CF2">
            <w:pPr>
              <w:pStyle w:val="TableText"/>
              <w:jc w:val="center"/>
              <w:rPr>
                <w:b/>
                <w:bCs/>
              </w:rPr>
            </w:pPr>
            <w:r>
              <w:rPr>
                <w:b/>
                <w:bCs/>
              </w:rPr>
              <w:t>Deployment of Load Resources</w:t>
            </w:r>
          </w:p>
        </w:tc>
        <w:tc>
          <w:tcPr>
            <w:tcW w:w="7578" w:type="dxa"/>
            <w:tcBorders>
              <w:top w:val="single" w:sz="4" w:space="0" w:color="auto"/>
              <w:bottom w:val="single" w:sz="4" w:space="0" w:color="auto"/>
              <w:right w:val="nil"/>
            </w:tcBorders>
            <w:vAlign w:val="center"/>
          </w:tcPr>
          <w:p w14:paraId="78857531" w14:textId="142135C3" w:rsidR="005C3CF2" w:rsidRDefault="00690F6B" w:rsidP="005C3CF2">
            <w:pPr>
              <w:pStyle w:val="TableText"/>
              <w:jc w:val="both"/>
            </w:pPr>
            <w:r>
              <w:rPr>
                <w:b/>
                <w:highlight w:val="yellow"/>
                <w:u w:val="single"/>
              </w:rPr>
              <w:t xml:space="preserve">T#40 - </w:t>
            </w:r>
            <w:r w:rsidR="005C3CF2" w:rsidRPr="005C3CF2">
              <w:rPr>
                <w:b/>
                <w:highlight w:val="yellow"/>
                <w:u w:val="single"/>
              </w:rPr>
              <w:t>Deployment of Load Resources to Maintain a Minimum 500MW of Generation RRS</w:t>
            </w:r>
          </w:p>
        </w:tc>
      </w:tr>
      <w:tr w:rsidR="00EB44D7" w14:paraId="3DC276D4" w14:textId="77777777" w:rsidTr="000D7AB6">
        <w:trPr>
          <w:trHeight w:val="576"/>
        </w:trPr>
        <w:tc>
          <w:tcPr>
            <w:tcW w:w="1638" w:type="dxa"/>
            <w:tcBorders>
              <w:top w:val="single" w:sz="4" w:space="0" w:color="auto"/>
              <w:left w:val="nil"/>
              <w:bottom w:val="single" w:sz="4" w:space="0" w:color="auto"/>
            </w:tcBorders>
            <w:vAlign w:val="center"/>
          </w:tcPr>
          <w:p w14:paraId="3DC276CA" w14:textId="77777777" w:rsidR="00EB44D7" w:rsidRDefault="000A216D">
            <w:pPr>
              <w:pStyle w:val="TableText"/>
              <w:jc w:val="center"/>
              <w:rPr>
                <w:b/>
                <w:bCs/>
              </w:rPr>
            </w:pPr>
            <w:r>
              <w:rPr>
                <w:b/>
                <w:bCs/>
              </w:rPr>
              <w:t>SCED</w:t>
            </w:r>
          </w:p>
          <w:p w14:paraId="3DC276CB" w14:textId="77777777" w:rsidR="00EB44D7" w:rsidRDefault="000A216D">
            <w:pPr>
              <w:pStyle w:val="TableText"/>
              <w:jc w:val="center"/>
              <w:rPr>
                <w:b/>
                <w:bCs/>
              </w:rPr>
            </w:pPr>
            <w:r>
              <w:rPr>
                <w:b/>
                <w:bCs/>
              </w:rPr>
              <w:t xml:space="preserve">Or </w:t>
            </w:r>
          </w:p>
          <w:p w14:paraId="3DC276CC" w14:textId="77777777" w:rsidR="00EB44D7" w:rsidRDefault="000A216D">
            <w:pPr>
              <w:pStyle w:val="TableText"/>
              <w:jc w:val="center"/>
              <w:rPr>
                <w:b/>
                <w:bCs/>
              </w:rPr>
            </w:pPr>
            <w:r>
              <w:rPr>
                <w:b/>
                <w:bCs/>
              </w:rPr>
              <w:t>RLC</w:t>
            </w:r>
          </w:p>
          <w:p w14:paraId="3DC276CD" w14:textId="77777777" w:rsidR="00EB44D7" w:rsidRDefault="000A216D">
            <w:pPr>
              <w:pStyle w:val="TableText"/>
              <w:jc w:val="center"/>
              <w:rPr>
                <w:b/>
                <w:bCs/>
              </w:rPr>
            </w:pPr>
            <w:r>
              <w:rPr>
                <w:b/>
                <w:bCs/>
              </w:rPr>
              <w:t>Failure</w:t>
            </w:r>
          </w:p>
        </w:tc>
        <w:tc>
          <w:tcPr>
            <w:tcW w:w="7578" w:type="dxa"/>
            <w:tcBorders>
              <w:top w:val="single" w:sz="4" w:space="0" w:color="auto"/>
              <w:bottom w:val="single" w:sz="4" w:space="0" w:color="auto"/>
              <w:right w:val="nil"/>
            </w:tcBorders>
            <w:vAlign w:val="center"/>
          </w:tcPr>
          <w:p w14:paraId="3DC276CE" w14:textId="77777777" w:rsidR="00EB44D7" w:rsidRDefault="000A216D">
            <w:pPr>
              <w:pStyle w:val="TableText"/>
              <w:jc w:val="both"/>
            </w:pPr>
            <w:r>
              <w:t>Note: RLC can fail independently of AGC; this same script will also be used for a RLC failure.  If RLC is failed, SCED will have invalid results.</w:t>
            </w:r>
          </w:p>
          <w:p w14:paraId="3DC276CF" w14:textId="77777777" w:rsidR="00EB44D7" w:rsidRDefault="00EB44D7">
            <w:pPr>
              <w:pStyle w:val="TableText"/>
              <w:jc w:val="both"/>
            </w:pPr>
          </w:p>
          <w:p w14:paraId="3DC276D0" w14:textId="6F5F2EEF" w:rsidR="00EB44D7" w:rsidRDefault="000A216D">
            <w:pPr>
              <w:pStyle w:val="TableText"/>
              <w:jc w:val="both"/>
              <w:rPr>
                <w:b/>
                <w:u w:val="single"/>
              </w:rPr>
            </w:pPr>
            <w:r>
              <w:rPr>
                <w:b/>
                <w:highlight w:val="yellow"/>
                <w:u w:val="single"/>
              </w:rPr>
              <w:t>T#41 - Typical Hotline Script for Watch for SCED/RLC Failure</w:t>
            </w:r>
          </w:p>
          <w:p w14:paraId="3DC276D1" w14:textId="77777777" w:rsidR="00EB44D7" w:rsidRDefault="00EB44D7">
            <w:pPr>
              <w:rPr>
                <w:b/>
                <w:highlight w:val="yellow"/>
                <w:u w:val="single"/>
              </w:rPr>
            </w:pPr>
          </w:p>
          <w:p w14:paraId="3DC276D2" w14:textId="3198769E" w:rsidR="00EB44D7" w:rsidRDefault="000A216D">
            <w:pPr>
              <w:rPr>
                <w:b/>
                <w:u w:val="single"/>
              </w:rPr>
            </w:pPr>
            <w:r>
              <w:rPr>
                <w:b/>
                <w:highlight w:val="yellow"/>
                <w:u w:val="single"/>
              </w:rPr>
              <w:t>T#42 - Typical Hotline Script to Cancel Watch for SCED/RLC Failure</w:t>
            </w:r>
          </w:p>
          <w:p w14:paraId="3DC276D3" w14:textId="77777777" w:rsidR="00EB44D7" w:rsidRDefault="00EB44D7">
            <w:pPr>
              <w:pStyle w:val="TableText"/>
            </w:pPr>
          </w:p>
        </w:tc>
      </w:tr>
      <w:tr w:rsidR="00EB44D7" w14:paraId="3DC276DC" w14:textId="77777777" w:rsidTr="000D7AB6">
        <w:trPr>
          <w:trHeight w:val="576"/>
        </w:trPr>
        <w:tc>
          <w:tcPr>
            <w:tcW w:w="1638" w:type="dxa"/>
            <w:tcBorders>
              <w:top w:val="single" w:sz="4" w:space="0" w:color="auto"/>
              <w:left w:val="nil"/>
              <w:bottom w:val="single" w:sz="4" w:space="0" w:color="auto"/>
            </w:tcBorders>
            <w:vAlign w:val="center"/>
          </w:tcPr>
          <w:p w14:paraId="3DC276D5" w14:textId="77777777" w:rsidR="00EB44D7" w:rsidRDefault="000A216D">
            <w:pPr>
              <w:pStyle w:val="TableText"/>
              <w:jc w:val="center"/>
              <w:rPr>
                <w:b/>
                <w:bCs/>
              </w:rPr>
            </w:pPr>
            <w:r>
              <w:rPr>
                <w:b/>
                <w:bCs/>
              </w:rPr>
              <w:t>EMMS</w:t>
            </w:r>
          </w:p>
          <w:p w14:paraId="3DC276D6" w14:textId="77777777" w:rsidR="00EB44D7" w:rsidRDefault="000A216D">
            <w:pPr>
              <w:pStyle w:val="TableText"/>
              <w:jc w:val="center"/>
              <w:rPr>
                <w:b/>
                <w:bCs/>
              </w:rPr>
            </w:pPr>
            <w:r>
              <w:rPr>
                <w:b/>
                <w:bCs/>
              </w:rPr>
              <w:t>(LFC and RLC/SCED)</w:t>
            </w:r>
          </w:p>
          <w:p w14:paraId="3DC276D7" w14:textId="77777777" w:rsidR="00EB44D7" w:rsidRDefault="000A216D">
            <w:pPr>
              <w:pStyle w:val="TableText"/>
              <w:jc w:val="center"/>
              <w:rPr>
                <w:b/>
                <w:bCs/>
              </w:rPr>
            </w:pPr>
            <w:r>
              <w:rPr>
                <w:b/>
                <w:bCs/>
              </w:rPr>
              <w:t>Failure</w:t>
            </w:r>
          </w:p>
        </w:tc>
        <w:tc>
          <w:tcPr>
            <w:tcW w:w="7578" w:type="dxa"/>
            <w:tcBorders>
              <w:top w:val="single" w:sz="4" w:space="0" w:color="auto"/>
              <w:bottom w:val="single" w:sz="4" w:space="0" w:color="auto"/>
              <w:right w:val="nil"/>
            </w:tcBorders>
            <w:vAlign w:val="center"/>
          </w:tcPr>
          <w:p w14:paraId="3DC276D9" w14:textId="2BA88ACD" w:rsidR="00EB44D7" w:rsidRDefault="000A216D" w:rsidP="00763780">
            <w:pPr>
              <w:pStyle w:val="TableText"/>
              <w:jc w:val="both"/>
              <w:rPr>
                <w:b/>
                <w:highlight w:val="yellow"/>
                <w:u w:val="single"/>
              </w:rPr>
            </w:pPr>
            <w:r>
              <w:rPr>
                <w:b/>
                <w:highlight w:val="yellow"/>
                <w:u w:val="single"/>
              </w:rPr>
              <w:t>T#43 - Typical Hotline Script for Emergency Notice for LFC/EMS and SCED Failure</w:t>
            </w:r>
          </w:p>
          <w:p w14:paraId="3DC276DB" w14:textId="427DF0E6" w:rsidR="00EB44D7" w:rsidRDefault="000A216D" w:rsidP="00763780">
            <w:r>
              <w:rPr>
                <w:b/>
                <w:highlight w:val="yellow"/>
                <w:u w:val="single"/>
              </w:rPr>
              <w:t>T#44 - Typical Hotline Script to Cancel Emergency Notice for LFC/EMS Functioning, SCED valid</w:t>
            </w:r>
          </w:p>
        </w:tc>
      </w:tr>
      <w:tr w:rsidR="00EB44D7" w:rsidDel="00FF1A24" w14:paraId="3DC276E2" w14:textId="5EF3720B" w:rsidTr="000D7AB6">
        <w:trPr>
          <w:trHeight w:val="576"/>
          <w:del w:id="311" w:author="Smith, Ira" w:date="2025-08-01T10:38:00Z" w16du:dateUtc="2025-08-01T15:38:00Z"/>
        </w:trPr>
        <w:tc>
          <w:tcPr>
            <w:tcW w:w="1638" w:type="dxa"/>
            <w:tcBorders>
              <w:top w:val="single" w:sz="4" w:space="0" w:color="auto"/>
              <w:left w:val="nil"/>
              <w:bottom w:val="single" w:sz="4" w:space="0" w:color="auto"/>
            </w:tcBorders>
            <w:vAlign w:val="center"/>
          </w:tcPr>
          <w:p w14:paraId="3DC276DD" w14:textId="611F00C3" w:rsidR="00EB44D7" w:rsidDel="00FF1A24" w:rsidRDefault="000A216D">
            <w:pPr>
              <w:pStyle w:val="TableText"/>
              <w:jc w:val="center"/>
              <w:rPr>
                <w:del w:id="312" w:author="Smith, Ira" w:date="2025-08-01T10:38:00Z" w16du:dateUtc="2025-08-01T15:38:00Z"/>
                <w:b/>
                <w:bCs/>
              </w:rPr>
            </w:pPr>
            <w:del w:id="313" w:author="Smith, Ira" w:date="2025-08-01T10:38:00Z" w16du:dateUtc="2025-08-01T15:38:00Z">
              <w:r w:rsidDel="00FF1A24">
                <w:rPr>
                  <w:b/>
                  <w:bCs/>
                </w:rPr>
                <w:delText>Increasing Amount of Ancillary Services</w:delText>
              </w:r>
            </w:del>
          </w:p>
        </w:tc>
        <w:tc>
          <w:tcPr>
            <w:tcW w:w="7578" w:type="dxa"/>
            <w:tcBorders>
              <w:top w:val="single" w:sz="4" w:space="0" w:color="auto"/>
              <w:bottom w:val="single" w:sz="4" w:space="0" w:color="auto"/>
              <w:right w:val="nil"/>
            </w:tcBorders>
            <w:vAlign w:val="center"/>
          </w:tcPr>
          <w:p w14:paraId="3DC276DE" w14:textId="6DC618A4" w:rsidR="00EB44D7" w:rsidDel="0040037B" w:rsidRDefault="000A216D">
            <w:pPr>
              <w:pStyle w:val="TableText"/>
              <w:jc w:val="both"/>
              <w:rPr>
                <w:del w:id="314" w:author="Smith, Ira" w:date="2025-06-06T13:18:00Z" w16du:dateUtc="2025-06-06T18:18:00Z"/>
                <w:b/>
                <w:u w:val="single"/>
              </w:rPr>
            </w:pPr>
            <w:del w:id="315" w:author="Smith, Ira" w:date="2025-06-06T13:18:00Z" w16du:dateUtc="2025-06-06T18:18:00Z">
              <w:r w:rsidDel="0040037B">
                <w:rPr>
                  <w:b/>
                  <w:highlight w:val="yellow"/>
                  <w:u w:val="single"/>
                </w:rPr>
                <w:delText>T#45 - Typical Hotline Script for Watch to Increase Ancillary Services and Open SASM</w:delText>
              </w:r>
            </w:del>
          </w:p>
          <w:p w14:paraId="3DC276DF" w14:textId="025E38AE" w:rsidR="00EB44D7" w:rsidDel="00FF1A24" w:rsidRDefault="00EB44D7">
            <w:pPr>
              <w:pStyle w:val="TableText"/>
              <w:rPr>
                <w:del w:id="316" w:author="Smith, Ira" w:date="2025-08-01T10:38:00Z" w16du:dateUtc="2025-08-01T15:38:00Z"/>
              </w:rPr>
            </w:pPr>
          </w:p>
          <w:p w14:paraId="3DC276E1" w14:textId="7D6D2362" w:rsidR="00EB44D7" w:rsidDel="00FF1A24" w:rsidRDefault="000A216D" w:rsidP="00763780">
            <w:pPr>
              <w:pStyle w:val="TableText"/>
              <w:jc w:val="both"/>
              <w:rPr>
                <w:del w:id="317" w:author="Smith, Ira" w:date="2025-08-01T10:38:00Z" w16du:dateUtc="2025-08-01T15:38:00Z"/>
                <w:b/>
                <w:highlight w:val="yellow"/>
                <w:u w:val="single"/>
              </w:rPr>
            </w:pPr>
            <w:del w:id="318" w:author="Smith, Ira" w:date="2025-08-01T10:38:00Z" w16du:dateUtc="2025-08-01T15:38:00Z">
              <w:r w:rsidDel="00FF1A24">
                <w:rPr>
                  <w:b/>
                  <w:highlight w:val="yellow"/>
                  <w:u w:val="single"/>
                </w:rPr>
                <w:delText xml:space="preserve">T#46 - Typical Hotline Script to Cancel Watch to Increase Ancillary Services </w:delText>
              </w:r>
            </w:del>
          </w:p>
        </w:tc>
      </w:tr>
      <w:tr w:rsidR="00EB44D7" w:rsidDel="000D522D" w14:paraId="3DC276E9" w14:textId="474032DE" w:rsidTr="000D7AB6">
        <w:trPr>
          <w:trHeight w:val="576"/>
          <w:del w:id="319" w:author="Smith, Ira" w:date="2025-07-29T09:35:00Z"/>
        </w:trPr>
        <w:tc>
          <w:tcPr>
            <w:tcW w:w="1638" w:type="dxa"/>
            <w:tcBorders>
              <w:top w:val="single" w:sz="4" w:space="0" w:color="auto"/>
              <w:left w:val="nil"/>
              <w:bottom w:val="single" w:sz="4" w:space="0" w:color="auto"/>
            </w:tcBorders>
            <w:vAlign w:val="center"/>
          </w:tcPr>
          <w:p w14:paraId="3DC276E3" w14:textId="384D98CC" w:rsidR="00EB44D7" w:rsidDel="000D522D" w:rsidRDefault="000A216D">
            <w:pPr>
              <w:jc w:val="center"/>
              <w:rPr>
                <w:del w:id="320" w:author="Smith, Ira" w:date="2025-07-29T09:35:00Z" w16du:dateUtc="2025-07-29T14:35:00Z"/>
                <w:b/>
              </w:rPr>
            </w:pPr>
            <w:del w:id="321" w:author="Smith, Ira" w:date="2025-07-29T09:35:00Z" w16du:dateUtc="2025-07-29T14:35:00Z">
              <w:r w:rsidDel="000D522D">
                <w:rPr>
                  <w:b/>
                </w:rPr>
                <w:lastRenderedPageBreak/>
                <w:delText>A/S Insufficiency</w:delText>
              </w:r>
            </w:del>
          </w:p>
          <w:p w14:paraId="3DC276E4" w14:textId="0E7AAA4B" w:rsidR="00EB44D7" w:rsidDel="000D522D" w:rsidRDefault="000A216D">
            <w:pPr>
              <w:pStyle w:val="TableText"/>
              <w:jc w:val="center"/>
              <w:rPr>
                <w:del w:id="322" w:author="Smith, Ira" w:date="2025-07-29T09:35:00Z" w16du:dateUtc="2025-07-29T14:35:00Z"/>
                <w:b/>
                <w:bCs/>
              </w:rPr>
            </w:pPr>
            <w:del w:id="323" w:author="Smith, Ira" w:date="2025-07-29T09:35:00Z" w16du:dateUtc="2025-07-29T14:35:00Z">
              <w:r w:rsidDel="000D522D">
                <w:rPr>
                  <w:b/>
                </w:rPr>
                <w:delText>Offers in DAM</w:delText>
              </w:r>
            </w:del>
          </w:p>
        </w:tc>
        <w:tc>
          <w:tcPr>
            <w:tcW w:w="7578" w:type="dxa"/>
            <w:tcBorders>
              <w:top w:val="single" w:sz="4" w:space="0" w:color="auto"/>
              <w:bottom w:val="single" w:sz="4" w:space="0" w:color="auto"/>
              <w:right w:val="nil"/>
            </w:tcBorders>
            <w:vAlign w:val="center"/>
          </w:tcPr>
          <w:p w14:paraId="3DC276E5" w14:textId="4D682CAA" w:rsidR="00EB44D7" w:rsidDel="000D522D" w:rsidRDefault="000A216D">
            <w:pPr>
              <w:pStyle w:val="TableText"/>
              <w:jc w:val="both"/>
              <w:rPr>
                <w:del w:id="324" w:author="Smith, Ira" w:date="2025-07-29T09:35:00Z" w16du:dateUtc="2025-07-29T14:35:00Z"/>
                <w:b/>
                <w:u w:val="single"/>
              </w:rPr>
            </w:pPr>
            <w:del w:id="325" w:author="Smith, Ira" w:date="2025-07-29T09:35:00Z" w16du:dateUtc="2025-07-29T14:35:00Z">
              <w:r w:rsidDel="000D522D">
                <w:rPr>
                  <w:b/>
                  <w:highlight w:val="yellow"/>
                  <w:u w:val="single"/>
                </w:rPr>
                <w:delText>T#47 - Typical Hotline Script for Watch for Insufficient AS Offers in DAM</w:delText>
              </w:r>
            </w:del>
          </w:p>
          <w:p w14:paraId="3DC276E6" w14:textId="3086537F" w:rsidR="00EB44D7" w:rsidDel="000D522D" w:rsidRDefault="00EB44D7">
            <w:pPr>
              <w:pStyle w:val="TableText"/>
              <w:jc w:val="both"/>
              <w:rPr>
                <w:del w:id="326" w:author="Smith, Ira" w:date="2025-07-29T09:35:00Z" w16du:dateUtc="2025-07-29T14:35:00Z"/>
              </w:rPr>
            </w:pPr>
          </w:p>
          <w:p w14:paraId="3DC276E8" w14:textId="12E3C66E" w:rsidR="00EB44D7" w:rsidDel="000D522D" w:rsidRDefault="000A216D" w:rsidP="00763780">
            <w:pPr>
              <w:pStyle w:val="TableText"/>
              <w:jc w:val="both"/>
              <w:rPr>
                <w:del w:id="327" w:author="Smith, Ira" w:date="2025-07-29T09:35:00Z" w16du:dateUtc="2025-07-29T14:35:00Z"/>
                <w:b/>
                <w:highlight w:val="yellow"/>
                <w:u w:val="single"/>
              </w:rPr>
            </w:pPr>
            <w:del w:id="328" w:author="Smith, Ira" w:date="2025-07-29T09:35:00Z" w16du:dateUtc="2025-07-29T14:35:00Z">
              <w:r w:rsidDel="000D522D">
                <w:rPr>
                  <w:b/>
                  <w:highlight w:val="yellow"/>
                  <w:u w:val="single"/>
                </w:rPr>
                <w:delText>T#48 - Typical Hotline Script to Cancel Watch for Insufficient A/S Offers in DAM</w:delText>
              </w:r>
            </w:del>
          </w:p>
        </w:tc>
      </w:tr>
      <w:tr w:rsidR="00EB44D7" w:rsidDel="000D522D" w14:paraId="3DC276F0" w14:textId="07D876CB" w:rsidTr="000D7AB6">
        <w:trPr>
          <w:trHeight w:val="576"/>
          <w:del w:id="329" w:author="Smith, Ira" w:date="2025-07-29T09:35:00Z"/>
        </w:trPr>
        <w:tc>
          <w:tcPr>
            <w:tcW w:w="1638" w:type="dxa"/>
            <w:tcBorders>
              <w:top w:val="single" w:sz="4" w:space="0" w:color="auto"/>
              <w:left w:val="nil"/>
              <w:bottom w:val="single" w:sz="4" w:space="0" w:color="auto"/>
            </w:tcBorders>
            <w:vAlign w:val="center"/>
          </w:tcPr>
          <w:p w14:paraId="3DC276EA" w14:textId="6BF48DCB" w:rsidR="00EB44D7" w:rsidDel="000D522D" w:rsidRDefault="000A216D">
            <w:pPr>
              <w:jc w:val="center"/>
              <w:rPr>
                <w:del w:id="330" w:author="Smith, Ira" w:date="2025-07-29T09:35:00Z" w16du:dateUtc="2025-07-29T14:35:00Z"/>
                <w:b/>
              </w:rPr>
            </w:pPr>
            <w:del w:id="331" w:author="Smith, Ira" w:date="2025-07-29T09:35:00Z" w16du:dateUtc="2025-07-29T14:35:00Z">
              <w:r w:rsidDel="000D522D">
                <w:rPr>
                  <w:b/>
                </w:rPr>
                <w:delText>A/S Insufficiency</w:delText>
              </w:r>
            </w:del>
          </w:p>
          <w:p w14:paraId="3DC276EB" w14:textId="19B26D85" w:rsidR="00EB44D7" w:rsidDel="000D522D" w:rsidRDefault="000A216D">
            <w:pPr>
              <w:jc w:val="center"/>
              <w:rPr>
                <w:del w:id="332" w:author="Smith, Ira" w:date="2025-07-29T09:35:00Z" w16du:dateUtc="2025-07-29T14:35:00Z"/>
                <w:b/>
              </w:rPr>
            </w:pPr>
            <w:del w:id="333" w:author="Smith, Ira" w:date="2025-07-29T09:35:00Z" w16du:dateUtc="2025-07-29T14:35:00Z">
              <w:r w:rsidDel="000D522D">
                <w:rPr>
                  <w:b/>
                </w:rPr>
                <w:delText>from DAM</w:delText>
              </w:r>
            </w:del>
          </w:p>
        </w:tc>
        <w:tc>
          <w:tcPr>
            <w:tcW w:w="7578" w:type="dxa"/>
            <w:tcBorders>
              <w:top w:val="single" w:sz="4" w:space="0" w:color="auto"/>
              <w:bottom w:val="single" w:sz="4" w:space="0" w:color="auto"/>
              <w:right w:val="nil"/>
            </w:tcBorders>
            <w:vAlign w:val="center"/>
          </w:tcPr>
          <w:p w14:paraId="3DC276EC" w14:textId="6749CE0D" w:rsidR="00EB44D7" w:rsidDel="000D522D" w:rsidRDefault="000A216D">
            <w:pPr>
              <w:pStyle w:val="TableText"/>
              <w:jc w:val="both"/>
              <w:rPr>
                <w:del w:id="334" w:author="Smith, Ira" w:date="2025-07-29T09:35:00Z" w16du:dateUtc="2025-07-29T14:35:00Z"/>
                <w:b/>
                <w:u w:val="single"/>
              </w:rPr>
            </w:pPr>
            <w:del w:id="335" w:author="Smith, Ira" w:date="2025-07-29T09:35:00Z" w16du:dateUtc="2025-07-29T14:35:00Z">
              <w:r w:rsidDel="000D522D">
                <w:rPr>
                  <w:b/>
                  <w:highlight w:val="yellow"/>
                  <w:u w:val="single"/>
                </w:rPr>
                <w:delText>T#49 - Typical Hotline Script for A/S insufficiency in DAM</w:delText>
              </w:r>
            </w:del>
          </w:p>
          <w:p w14:paraId="3DC276ED" w14:textId="1572B05A" w:rsidR="00EB44D7" w:rsidDel="000D522D" w:rsidRDefault="00EB44D7">
            <w:pPr>
              <w:pStyle w:val="TableText"/>
              <w:jc w:val="both"/>
              <w:rPr>
                <w:del w:id="336" w:author="Smith, Ira" w:date="2025-07-29T09:35:00Z" w16du:dateUtc="2025-07-29T14:35:00Z"/>
              </w:rPr>
            </w:pPr>
          </w:p>
          <w:p w14:paraId="3DC276EF" w14:textId="6D203685" w:rsidR="00EB44D7" w:rsidDel="000D522D" w:rsidRDefault="000A216D" w:rsidP="00763780">
            <w:pPr>
              <w:pStyle w:val="TableText"/>
              <w:jc w:val="both"/>
              <w:rPr>
                <w:del w:id="337" w:author="Smith, Ira" w:date="2025-07-29T09:35:00Z" w16du:dateUtc="2025-07-29T14:35:00Z"/>
                <w:b/>
                <w:highlight w:val="yellow"/>
                <w:u w:val="single"/>
              </w:rPr>
            </w:pPr>
            <w:del w:id="338" w:author="Smith, Ira" w:date="2025-07-29T09:35:00Z" w16du:dateUtc="2025-07-29T14:35:00Z">
              <w:r w:rsidDel="000D522D">
                <w:rPr>
                  <w:b/>
                  <w:highlight w:val="yellow"/>
                  <w:u w:val="single"/>
                </w:rPr>
                <w:delText>T#50 - Typical Hotline Script Cancellation</w:delText>
              </w:r>
            </w:del>
          </w:p>
        </w:tc>
      </w:tr>
      <w:tr w:rsidR="00EB44D7" w:rsidDel="000D522D" w14:paraId="3DC276F7" w14:textId="3BFBA9F0" w:rsidTr="000D7AB6">
        <w:trPr>
          <w:trHeight w:val="576"/>
          <w:del w:id="339" w:author="Smith, Ira" w:date="2025-07-29T09:36:00Z"/>
        </w:trPr>
        <w:tc>
          <w:tcPr>
            <w:tcW w:w="1638" w:type="dxa"/>
            <w:tcBorders>
              <w:top w:val="single" w:sz="4" w:space="0" w:color="auto"/>
              <w:left w:val="nil"/>
              <w:bottom w:val="single" w:sz="4" w:space="0" w:color="auto"/>
            </w:tcBorders>
            <w:vAlign w:val="center"/>
          </w:tcPr>
          <w:p w14:paraId="3DC276F1" w14:textId="2DEA235A" w:rsidR="00EB44D7" w:rsidDel="000D522D" w:rsidRDefault="000A216D">
            <w:pPr>
              <w:jc w:val="center"/>
              <w:rPr>
                <w:del w:id="340" w:author="Smith, Ira" w:date="2025-07-29T09:36:00Z" w16du:dateUtc="2025-07-29T14:36:00Z"/>
                <w:b/>
              </w:rPr>
            </w:pPr>
            <w:del w:id="341" w:author="Smith, Ira" w:date="2025-07-29T09:36:00Z" w16du:dateUtc="2025-07-29T14:36:00Z">
              <w:r w:rsidDel="000D522D">
                <w:rPr>
                  <w:b/>
                </w:rPr>
                <w:delText>REG/</w:delText>
              </w:r>
            </w:del>
          </w:p>
          <w:p w14:paraId="3DC276F2" w14:textId="5E156120" w:rsidR="00EB44D7" w:rsidDel="000D522D" w:rsidRDefault="000A216D">
            <w:pPr>
              <w:jc w:val="center"/>
              <w:rPr>
                <w:del w:id="342" w:author="Smith, Ira" w:date="2025-07-29T09:36:00Z" w16du:dateUtc="2025-07-29T14:36:00Z"/>
                <w:b/>
                <w:bCs/>
              </w:rPr>
            </w:pPr>
            <w:del w:id="343" w:author="Smith, Ira" w:date="2025-07-29T09:36:00Z" w16du:dateUtc="2025-07-29T14:36:00Z">
              <w:r w:rsidDel="000D522D">
                <w:rPr>
                  <w:b/>
                </w:rPr>
                <w:delText>RRS - RUC Committed Shortages</w:delText>
              </w:r>
            </w:del>
          </w:p>
        </w:tc>
        <w:tc>
          <w:tcPr>
            <w:tcW w:w="7578" w:type="dxa"/>
            <w:tcBorders>
              <w:top w:val="single" w:sz="4" w:space="0" w:color="auto"/>
              <w:bottom w:val="single" w:sz="4" w:space="0" w:color="auto"/>
              <w:right w:val="nil"/>
            </w:tcBorders>
            <w:vAlign w:val="center"/>
          </w:tcPr>
          <w:p w14:paraId="3DC276F3" w14:textId="2BECC66A" w:rsidR="00EB44D7" w:rsidDel="000D522D" w:rsidRDefault="000A216D">
            <w:pPr>
              <w:pStyle w:val="TableText"/>
              <w:jc w:val="both"/>
              <w:rPr>
                <w:del w:id="344" w:author="Smith, Ira" w:date="2025-07-29T09:36:00Z" w16du:dateUtc="2025-07-29T14:36:00Z"/>
                <w:b/>
                <w:u w:val="single"/>
              </w:rPr>
            </w:pPr>
            <w:del w:id="345" w:author="Smith, Ira" w:date="2025-07-29T09:36:00Z" w16du:dateUtc="2025-07-29T14:36:00Z">
              <w:r w:rsidDel="000D522D">
                <w:rPr>
                  <w:b/>
                  <w:highlight w:val="yellow"/>
                  <w:u w:val="single"/>
                </w:rPr>
                <w:delText>T#51 - Typical Hotline Script for Watch for Insufficient A/S  Offers</w:delText>
              </w:r>
            </w:del>
          </w:p>
          <w:p w14:paraId="3DC276F4" w14:textId="35849F7C" w:rsidR="00EB44D7" w:rsidDel="000D522D" w:rsidRDefault="00EB44D7">
            <w:pPr>
              <w:pStyle w:val="TableText"/>
              <w:rPr>
                <w:del w:id="346" w:author="Smith, Ira" w:date="2025-07-29T09:36:00Z" w16du:dateUtc="2025-07-29T14:36:00Z"/>
              </w:rPr>
            </w:pPr>
          </w:p>
          <w:p w14:paraId="3DC276F6" w14:textId="2C47079C" w:rsidR="00EB44D7" w:rsidDel="000D522D" w:rsidRDefault="000A216D" w:rsidP="00763780">
            <w:pPr>
              <w:pStyle w:val="TableText"/>
              <w:jc w:val="both"/>
              <w:rPr>
                <w:del w:id="347" w:author="Smith, Ira" w:date="2025-07-29T09:36:00Z" w16du:dateUtc="2025-07-29T14:36:00Z"/>
                <w:b/>
                <w:highlight w:val="yellow"/>
                <w:u w:val="single"/>
              </w:rPr>
            </w:pPr>
            <w:del w:id="348" w:author="Smith, Ira" w:date="2025-07-29T09:36:00Z" w16du:dateUtc="2025-07-29T14:36:00Z">
              <w:r w:rsidDel="000D522D">
                <w:rPr>
                  <w:b/>
                  <w:highlight w:val="yellow"/>
                  <w:u w:val="single"/>
                </w:rPr>
                <w:delText>T#52 - Typical Hotline Script to Cancel Watch for Insufficient A/S Offers</w:delText>
              </w:r>
            </w:del>
          </w:p>
        </w:tc>
      </w:tr>
      <w:tr w:rsidR="00EB44D7" w14:paraId="3DC276FE" w14:textId="77777777" w:rsidTr="000D7AB6">
        <w:trPr>
          <w:trHeight w:val="576"/>
        </w:trPr>
        <w:tc>
          <w:tcPr>
            <w:tcW w:w="1638" w:type="dxa"/>
            <w:tcBorders>
              <w:top w:val="single" w:sz="4" w:space="0" w:color="auto"/>
              <w:left w:val="nil"/>
              <w:bottom w:val="single" w:sz="4" w:space="0" w:color="auto"/>
            </w:tcBorders>
            <w:vAlign w:val="center"/>
          </w:tcPr>
          <w:p w14:paraId="3DC276F8" w14:textId="77777777" w:rsidR="00EB44D7" w:rsidRDefault="000A216D">
            <w:pPr>
              <w:jc w:val="center"/>
              <w:rPr>
                <w:b/>
              </w:rPr>
            </w:pPr>
            <w:r>
              <w:rPr>
                <w:b/>
              </w:rPr>
              <w:t>DAM Timeline</w:t>
            </w:r>
          </w:p>
          <w:p w14:paraId="3DC276F9" w14:textId="77777777" w:rsidR="00EB44D7" w:rsidRDefault="000A216D">
            <w:pPr>
              <w:jc w:val="center"/>
              <w:rPr>
                <w:b/>
              </w:rPr>
            </w:pPr>
            <w:r>
              <w:rPr>
                <w:b/>
              </w:rPr>
              <w:t>Deviation</w:t>
            </w:r>
          </w:p>
        </w:tc>
        <w:tc>
          <w:tcPr>
            <w:tcW w:w="7578" w:type="dxa"/>
            <w:tcBorders>
              <w:top w:val="single" w:sz="4" w:space="0" w:color="auto"/>
              <w:bottom w:val="single" w:sz="4" w:space="0" w:color="auto"/>
              <w:right w:val="nil"/>
            </w:tcBorders>
            <w:vAlign w:val="center"/>
          </w:tcPr>
          <w:p w14:paraId="3DC276FA" w14:textId="68C432B1" w:rsidR="00EB44D7" w:rsidRDefault="000A216D">
            <w:pPr>
              <w:pStyle w:val="TableText"/>
              <w:jc w:val="both"/>
              <w:rPr>
                <w:b/>
                <w:u w:val="single"/>
              </w:rPr>
            </w:pPr>
            <w:r>
              <w:rPr>
                <w:b/>
                <w:highlight w:val="yellow"/>
                <w:u w:val="single"/>
              </w:rPr>
              <w:t>T#53 - Typical Hotline Script for Advisory for DAM Timeline Deviation</w:t>
            </w:r>
            <w:r>
              <w:rPr>
                <w:b/>
                <w:u w:val="single"/>
              </w:rPr>
              <w:t xml:space="preserve"> </w:t>
            </w:r>
          </w:p>
          <w:p w14:paraId="3DC276FB" w14:textId="77777777" w:rsidR="00EB44D7" w:rsidRDefault="00EB44D7">
            <w:pPr>
              <w:pStyle w:val="TableText"/>
              <w:jc w:val="both"/>
              <w:rPr>
                <w:b/>
                <w:highlight w:val="yellow"/>
                <w:u w:val="single"/>
              </w:rPr>
            </w:pPr>
          </w:p>
          <w:p w14:paraId="3DC276FD" w14:textId="2DFFB215" w:rsidR="00EB44D7" w:rsidRDefault="000A216D" w:rsidP="00763780">
            <w:pPr>
              <w:pStyle w:val="TableText"/>
              <w:jc w:val="both"/>
              <w:rPr>
                <w:b/>
                <w:highlight w:val="yellow"/>
                <w:u w:val="single"/>
              </w:rPr>
            </w:pPr>
            <w:r>
              <w:rPr>
                <w:b/>
                <w:highlight w:val="yellow"/>
                <w:u w:val="single"/>
              </w:rPr>
              <w:t>T#54 - Typical Hotline Script to Cancel Advisory for DAM Timeline Deviation</w:t>
            </w:r>
          </w:p>
        </w:tc>
      </w:tr>
      <w:tr w:rsidR="00EB44D7" w14:paraId="3DC27704" w14:textId="77777777" w:rsidTr="000D7AB6">
        <w:trPr>
          <w:trHeight w:val="576"/>
        </w:trPr>
        <w:tc>
          <w:tcPr>
            <w:tcW w:w="1638" w:type="dxa"/>
            <w:tcBorders>
              <w:top w:val="single" w:sz="4" w:space="0" w:color="auto"/>
              <w:left w:val="nil"/>
              <w:bottom w:val="single" w:sz="4" w:space="0" w:color="auto"/>
            </w:tcBorders>
            <w:vAlign w:val="center"/>
          </w:tcPr>
          <w:p w14:paraId="3DC276FF" w14:textId="77777777" w:rsidR="00EB44D7" w:rsidRDefault="000A216D">
            <w:pPr>
              <w:jc w:val="center"/>
              <w:rPr>
                <w:b/>
              </w:rPr>
            </w:pPr>
            <w:r>
              <w:rPr>
                <w:b/>
              </w:rPr>
              <w:t>DAM Failure</w:t>
            </w:r>
          </w:p>
        </w:tc>
        <w:tc>
          <w:tcPr>
            <w:tcW w:w="7578" w:type="dxa"/>
            <w:tcBorders>
              <w:top w:val="single" w:sz="4" w:space="0" w:color="auto"/>
              <w:bottom w:val="single" w:sz="4" w:space="0" w:color="auto"/>
              <w:right w:val="nil"/>
            </w:tcBorders>
            <w:vAlign w:val="center"/>
          </w:tcPr>
          <w:p w14:paraId="3DC27700" w14:textId="3DF9462F" w:rsidR="00EB44D7" w:rsidRDefault="000A216D">
            <w:pPr>
              <w:pStyle w:val="TableText"/>
              <w:jc w:val="both"/>
              <w:rPr>
                <w:b/>
                <w:u w:val="single"/>
              </w:rPr>
            </w:pPr>
            <w:r>
              <w:rPr>
                <w:b/>
                <w:highlight w:val="yellow"/>
                <w:u w:val="single"/>
              </w:rPr>
              <w:t>T#55 - Typical Hotline Script for Watch for DAM Failure</w:t>
            </w:r>
            <w:r>
              <w:rPr>
                <w:b/>
                <w:u w:val="single"/>
              </w:rPr>
              <w:t xml:space="preserve"> </w:t>
            </w:r>
          </w:p>
          <w:p w14:paraId="3DC27701" w14:textId="77777777" w:rsidR="00EB44D7" w:rsidRDefault="00EB44D7">
            <w:pPr>
              <w:pStyle w:val="TableText"/>
              <w:jc w:val="both"/>
            </w:pPr>
          </w:p>
          <w:p w14:paraId="3DC27703" w14:textId="2926DA8A" w:rsidR="00EB44D7" w:rsidRDefault="000A216D" w:rsidP="00763780">
            <w:pPr>
              <w:pStyle w:val="TableText"/>
              <w:jc w:val="both"/>
              <w:rPr>
                <w:b/>
                <w:highlight w:val="yellow"/>
                <w:u w:val="single"/>
              </w:rPr>
            </w:pPr>
            <w:r>
              <w:rPr>
                <w:b/>
                <w:highlight w:val="yellow"/>
                <w:u w:val="single"/>
              </w:rPr>
              <w:t>T#56 - Typical Hotline Script to Cancel Watch for DAM Failure</w:t>
            </w:r>
            <w:r>
              <w:t xml:space="preserve"> </w:t>
            </w:r>
          </w:p>
        </w:tc>
      </w:tr>
      <w:tr w:rsidR="00EB44D7" w14:paraId="3DC2770A" w14:textId="77777777" w:rsidTr="000D7AB6">
        <w:trPr>
          <w:trHeight w:val="576"/>
        </w:trPr>
        <w:tc>
          <w:tcPr>
            <w:tcW w:w="1638" w:type="dxa"/>
            <w:tcBorders>
              <w:top w:val="single" w:sz="4" w:space="0" w:color="auto"/>
              <w:left w:val="nil"/>
              <w:bottom w:val="single" w:sz="4" w:space="0" w:color="auto"/>
            </w:tcBorders>
            <w:vAlign w:val="center"/>
          </w:tcPr>
          <w:p w14:paraId="3DC27705" w14:textId="77777777" w:rsidR="00EB44D7" w:rsidRDefault="000A216D">
            <w:pPr>
              <w:jc w:val="center"/>
              <w:rPr>
                <w:b/>
              </w:rPr>
            </w:pPr>
            <w:r>
              <w:rPr>
                <w:b/>
              </w:rPr>
              <w:t xml:space="preserve">DRUC Delay </w:t>
            </w:r>
            <w:r>
              <w:rPr>
                <w:b/>
                <w:bCs/>
              </w:rPr>
              <w:t>or Timeline Deviation</w:t>
            </w:r>
          </w:p>
        </w:tc>
        <w:tc>
          <w:tcPr>
            <w:tcW w:w="7578" w:type="dxa"/>
            <w:tcBorders>
              <w:top w:val="single" w:sz="4" w:space="0" w:color="auto"/>
              <w:bottom w:val="single" w:sz="4" w:space="0" w:color="auto"/>
              <w:right w:val="nil"/>
            </w:tcBorders>
            <w:vAlign w:val="center"/>
          </w:tcPr>
          <w:p w14:paraId="3DC27706" w14:textId="50938D96" w:rsidR="00EB44D7" w:rsidRDefault="006314BA">
            <w:pPr>
              <w:pStyle w:val="TableText"/>
              <w:jc w:val="both"/>
              <w:rPr>
                <w:b/>
                <w:highlight w:val="yellow"/>
                <w:u w:val="single"/>
              </w:rPr>
            </w:pPr>
            <w:r>
              <w:rPr>
                <w:b/>
                <w:highlight w:val="yellow"/>
                <w:u w:val="single"/>
              </w:rPr>
              <w:t>T#</w:t>
            </w:r>
            <w:r w:rsidR="000A216D">
              <w:rPr>
                <w:b/>
                <w:highlight w:val="yellow"/>
                <w:u w:val="single"/>
              </w:rPr>
              <w:t>57 - Typical Hotline Script for Advisory for DRUC Timeline Deviation</w:t>
            </w:r>
            <w:r w:rsidR="000A216D">
              <w:rPr>
                <w:b/>
                <w:u w:val="single"/>
              </w:rPr>
              <w:t xml:space="preserve"> </w:t>
            </w:r>
          </w:p>
          <w:p w14:paraId="3DC27707" w14:textId="77777777" w:rsidR="00EB44D7" w:rsidRDefault="00EB44D7">
            <w:pPr>
              <w:pStyle w:val="TableText"/>
              <w:jc w:val="both"/>
              <w:rPr>
                <w:b/>
                <w:highlight w:val="yellow"/>
                <w:u w:val="single"/>
              </w:rPr>
            </w:pPr>
          </w:p>
          <w:p w14:paraId="3DC27709" w14:textId="78C9ED5F" w:rsidR="00EB44D7" w:rsidRDefault="000A216D" w:rsidP="00763780">
            <w:pPr>
              <w:pStyle w:val="TableText"/>
              <w:jc w:val="both"/>
              <w:rPr>
                <w:b/>
                <w:highlight w:val="yellow"/>
                <w:u w:val="single"/>
              </w:rPr>
            </w:pPr>
            <w:r>
              <w:rPr>
                <w:b/>
                <w:highlight w:val="yellow"/>
                <w:u w:val="single"/>
              </w:rPr>
              <w:t>T#58 - Typical Hotline Script to Cancel Advisory for DRUC Timeline Deviation</w:t>
            </w:r>
          </w:p>
        </w:tc>
      </w:tr>
      <w:tr w:rsidR="00EB44D7" w14:paraId="3DC27710" w14:textId="77777777" w:rsidTr="000D7AB6">
        <w:trPr>
          <w:trHeight w:val="576"/>
        </w:trPr>
        <w:tc>
          <w:tcPr>
            <w:tcW w:w="1638" w:type="dxa"/>
            <w:tcBorders>
              <w:top w:val="single" w:sz="4" w:space="0" w:color="auto"/>
              <w:left w:val="nil"/>
              <w:bottom w:val="single" w:sz="4" w:space="0" w:color="auto"/>
            </w:tcBorders>
            <w:vAlign w:val="center"/>
          </w:tcPr>
          <w:p w14:paraId="3DC2770B" w14:textId="77777777" w:rsidR="00EB44D7" w:rsidRDefault="000A216D">
            <w:pPr>
              <w:jc w:val="center"/>
              <w:rPr>
                <w:b/>
              </w:rPr>
            </w:pPr>
            <w:r>
              <w:rPr>
                <w:b/>
              </w:rPr>
              <w:t xml:space="preserve">DRUC </w:t>
            </w:r>
            <w:r>
              <w:rPr>
                <w:b/>
                <w:bCs/>
              </w:rPr>
              <w:t xml:space="preserve"> Timeline not Met</w:t>
            </w:r>
          </w:p>
        </w:tc>
        <w:tc>
          <w:tcPr>
            <w:tcW w:w="7578" w:type="dxa"/>
            <w:tcBorders>
              <w:top w:val="single" w:sz="4" w:space="0" w:color="auto"/>
              <w:bottom w:val="single" w:sz="4" w:space="0" w:color="auto"/>
              <w:right w:val="nil"/>
            </w:tcBorders>
            <w:vAlign w:val="center"/>
          </w:tcPr>
          <w:p w14:paraId="3DC2770C" w14:textId="19DB78C1" w:rsidR="00EB44D7" w:rsidRDefault="000A216D">
            <w:pPr>
              <w:pStyle w:val="TableText"/>
              <w:jc w:val="both"/>
              <w:rPr>
                <w:b/>
                <w:u w:val="single"/>
              </w:rPr>
            </w:pPr>
            <w:r>
              <w:rPr>
                <w:b/>
                <w:highlight w:val="yellow"/>
                <w:u w:val="single"/>
              </w:rPr>
              <w:t>T#59 - Typical Hotline Script for Watch for DRUC not completing by 18:00</w:t>
            </w:r>
            <w:r>
              <w:rPr>
                <w:b/>
                <w:u w:val="single"/>
              </w:rPr>
              <w:t xml:space="preserve"> </w:t>
            </w:r>
          </w:p>
          <w:p w14:paraId="3DC2770D" w14:textId="77777777" w:rsidR="00EB44D7" w:rsidRDefault="00EB44D7">
            <w:pPr>
              <w:pStyle w:val="TableText"/>
              <w:jc w:val="both"/>
            </w:pPr>
          </w:p>
          <w:p w14:paraId="3DC2770F" w14:textId="7DDA4295" w:rsidR="00EB44D7" w:rsidRDefault="000A216D" w:rsidP="00763780">
            <w:pPr>
              <w:pStyle w:val="TableText"/>
              <w:jc w:val="both"/>
              <w:rPr>
                <w:b/>
                <w:highlight w:val="yellow"/>
                <w:u w:val="single"/>
              </w:rPr>
            </w:pPr>
            <w:r>
              <w:rPr>
                <w:b/>
                <w:highlight w:val="yellow"/>
                <w:u w:val="single"/>
              </w:rPr>
              <w:t>T#60 - Typical Hotline Script to Cancel Watch for DRUC not  completing by 18:00</w:t>
            </w:r>
          </w:p>
        </w:tc>
      </w:tr>
      <w:tr w:rsidR="00EB44D7" w14:paraId="3DC27716" w14:textId="77777777" w:rsidTr="000D7AB6">
        <w:trPr>
          <w:trHeight w:val="576"/>
        </w:trPr>
        <w:tc>
          <w:tcPr>
            <w:tcW w:w="1638" w:type="dxa"/>
            <w:tcBorders>
              <w:top w:val="single" w:sz="4" w:space="0" w:color="auto"/>
              <w:left w:val="nil"/>
              <w:bottom w:val="single" w:sz="4" w:space="0" w:color="auto"/>
            </w:tcBorders>
            <w:vAlign w:val="center"/>
          </w:tcPr>
          <w:p w14:paraId="3DC27711" w14:textId="77777777" w:rsidR="00EB44D7" w:rsidRDefault="000A216D">
            <w:pPr>
              <w:pStyle w:val="TableText"/>
              <w:jc w:val="center"/>
              <w:rPr>
                <w:b/>
                <w:bCs/>
              </w:rPr>
            </w:pPr>
            <w:r>
              <w:rPr>
                <w:b/>
                <w:bCs/>
              </w:rPr>
              <w:t>HRUC Failure or Timeline Deviation</w:t>
            </w:r>
          </w:p>
        </w:tc>
        <w:tc>
          <w:tcPr>
            <w:tcW w:w="7578" w:type="dxa"/>
            <w:tcBorders>
              <w:top w:val="single" w:sz="4" w:space="0" w:color="auto"/>
              <w:bottom w:val="single" w:sz="4" w:space="0" w:color="auto"/>
              <w:right w:val="nil"/>
            </w:tcBorders>
            <w:vAlign w:val="center"/>
          </w:tcPr>
          <w:p w14:paraId="3DC27712" w14:textId="055ABB4C" w:rsidR="00EB44D7" w:rsidRDefault="000A216D">
            <w:pPr>
              <w:pStyle w:val="TableText"/>
              <w:jc w:val="both"/>
              <w:rPr>
                <w:b/>
                <w:u w:val="single"/>
              </w:rPr>
            </w:pPr>
            <w:r>
              <w:rPr>
                <w:b/>
                <w:highlight w:val="yellow"/>
                <w:u w:val="single"/>
              </w:rPr>
              <w:t>T#61 - Typical Hotline Script for Watch for HRUC Failure / Timeline Deviation</w:t>
            </w:r>
            <w:r>
              <w:rPr>
                <w:b/>
                <w:u w:val="single"/>
              </w:rPr>
              <w:t xml:space="preserve"> </w:t>
            </w:r>
          </w:p>
          <w:p w14:paraId="3DC27713" w14:textId="77777777" w:rsidR="00EB44D7" w:rsidRDefault="00EB44D7">
            <w:pPr>
              <w:pStyle w:val="TableText"/>
              <w:jc w:val="both"/>
            </w:pPr>
          </w:p>
          <w:p w14:paraId="3DC27715" w14:textId="28ED6EE8" w:rsidR="00EB44D7" w:rsidRDefault="000A216D" w:rsidP="00763780">
            <w:pPr>
              <w:pStyle w:val="TableText"/>
              <w:jc w:val="both"/>
            </w:pPr>
            <w:r>
              <w:rPr>
                <w:b/>
                <w:highlight w:val="yellow"/>
                <w:u w:val="single"/>
              </w:rPr>
              <w:t>T#62 - Typical Hotline Script to Cancel Watch for HRUC Failure/Timeline/Deviation</w:t>
            </w:r>
          </w:p>
        </w:tc>
      </w:tr>
      <w:tr w:rsidR="00EB44D7" w14:paraId="3DC2771F" w14:textId="77777777" w:rsidTr="000D7AB6">
        <w:trPr>
          <w:trHeight w:val="576"/>
        </w:trPr>
        <w:tc>
          <w:tcPr>
            <w:tcW w:w="1638" w:type="dxa"/>
            <w:tcBorders>
              <w:top w:val="single" w:sz="4" w:space="0" w:color="auto"/>
              <w:left w:val="nil"/>
              <w:bottom w:val="single" w:sz="4" w:space="0" w:color="auto"/>
            </w:tcBorders>
            <w:vAlign w:val="center"/>
          </w:tcPr>
          <w:p w14:paraId="3DC27717" w14:textId="77777777" w:rsidR="00EB44D7" w:rsidRDefault="000A216D">
            <w:pPr>
              <w:jc w:val="center"/>
              <w:rPr>
                <w:b/>
              </w:rPr>
            </w:pPr>
            <w:r>
              <w:rPr>
                <w:b/>
              </w:rPr>
              <w:t>DRUC</w:t>
            </w:r>
          </w:p>
          <w:p w14:paraId="3DC27718" w14:textId="77777777" w:rsidR="00EB44D7" w:rsidRDefault="000A216D">
            <w:pPr>
              <w:jc w:val="center"/>
              <w:rPr>
                <w:b/>
              </w:rPr>
            </w:pPr>
            <w:r>
              <w:rPr>
                <w:b/>
              </w:rPr>
              <w:t xml:space="preserve">Committed </w:t>
            </w:r>
          </w:p>
          <w:p w14:paraId="3DC27719" w14:textId="77777777" w:rsidR="00EB44D7" w:rsidRDefault="000A216D">
            <w:pPr>
              <w:jc w:val="center"/>
              <w:rPr>
                <w:b/>
              </w:rPr>
            </w:pPr>
            <w:r>
              <w:rPr>
                <w:b/>
              </w:rPr>
              <w:t>For Capacity</w:t>
            </w:r>
          </w:p>
          <w:p w14:paraId="3DC2771A" w14:textId="77777777" w:rsidR="00EB44D7" w:rsidRDefault="000A216D">
            <w:pPr>
              <w:pStyle w:val="TableText"/>
              <w:jc w:val="center"/>
              <w:rPr>
                <w:b/>
                <w:bCs/>
              </w:rPr>
            </w:pPr>
            <w:r>
              <w:rPr>
                <w:b/>
              </w:rPr>
              <w:t>Shortage</w:t>
            </w:r>
          </w:p>
        </w:tc>
        <w:tc>
          <w:tcPr>
            <w:tcW w:w="7578" w:type="dxa"/>
            <w:tcBorders>
              <w:top w:val="single" w:sz="4" w:space="0" w:color="auto"/>
              <w:bottom w:val="single" w:sz="4" w:space="0" w:color="auto"/>
              <w:right w:val="nil"/>
            </w:tcBorders>
            <w:vAlign w:val="center"/>
          </w:tcPr>
          <w:p w14:paraId="3DC2771B" w14:textId="3A9D7624" w:rsidR="00EB44D7" w:rsidRDefault="000A216D">
            <w:pPr>
              <w:pStyle w:val="TableText"/>
              <w:rPr>
                <w:b/>
                <w:u w:val="single"/>
              </w:rPr>
            </w:pPr>
            <w:r>
              <w:rPr>
                <w:b/>
                <w:highlight w:val="yellow"/>
                <w:u w:val="single"/>
              </w:rPr>
              <w:t>T#63 - Typical Hotline Script for OCN for Projected Reserve Capacity Shortage</w:t>
            </w:r>
            <w:r>
              <w:rPr>
                <w:b/>
                <w:u w:val="single"/>
              </w:rPr>
              <w:t xml:space="preserve"> </w:t>
            </w:r>
          </w:p>
          <w:p w14:paraId="3DC2771C" w14:textId="77777777" w:rsidR="00EB44D7" w:rsidRDefault="00EB44D7">
            <w:pPr>
              <w:pStyle w:val="TableText"/>
              <w:jc w:val="both"/>
              <w:rPr>
                <w:b/>
                <w:highlight w:val="yellow"/>
                <w:u w:val="single"/>
              </w:rPr>
            </w:pPr>
          </w:p>
          <w:p w14:paraId="3DC2771D" w14:textId="45CA1101" w:rsidR="00EB44D7" w:rsidRDefault="000A216D">
            <w:pPr>
              <w:pStyle w:val="TableText"/>
              <w:jc w:val="both"/>
            </w:pPr>
            <w:r>
              <w:rPr>
                <w:b/>
                <w:highlight w:val="yellow"/>
                <w:u w:val="single"/>
              </w:rPr>
              <w:t>T#64 - Typical Hotline Script to Cancel OCN for Projected Reserve Capacity Shortage</w:t>
            </w:r>
          </w:p>
          <w:p w14:paraId="3DC2771E" w14:textId="77777777" w:rsidR="00EB44D7" w:rsidRDefault="00EB44D7">
            <w:pPr>
              <w:pStyle w:val="TableText"/>
              <w:jc w:val="both"/>
              <w:rPr>
                <w:b/>
                <w:u w:val="single"/>
              </w:rPr>
            </w:pPr>
          </w:p>
        </w:tc>
      </w:tr>
      <w:tr w:rsidR="00EB44D7" w14:paraId="3DC27724" w14:textId="77777777" w:rsidTr="000D7AB6">
        <w:trPr>
          <w:trHeight w:val="576"/>
        </w:trPr>
        <w:tc>
          <w:tcPr>
            <w:tcW w:w="1638" w:type="dxa"/>
            <w:tcBorders>
              <w:top w:val="single" w:sz="4" w:space="0" w:color="auto"/>
              <w:left w:val="nil"/>
              <w:bottom w:val="single" w:sz="4" w:space="0" w:color="auto"/>
            </w:tcBorders>
            <w:vAlign w:val="center"/>
          </w:tcPr>
          <w:p w14:paraId="3DC27720" w14:textId="77777777" w:rsidR="00EB44D7" w:rsidRDefault="000A216D">
            <w:pPr>
              <w:pStyle w:val="TableText"/>
              <w:jc w:val="center"/>
              <w:rPr>
                <w:b/>
                <w:bCs/>
              </w:rPr>
            </w:pPr>
            <w:r>
              <w:rPr>
                <w:b/>
              </w:rPr>
              <w:t>Excess Generation</w:t>
            </w:r>
          </w:p>
        </w:tc>
        <w:tc>
          <w:tcPr>
            <w:tcW w:w="7578" w:type="dxa"/>
            <w:tcBorders>
              <w:top w:val="single" w:sz="4" w:space="0" w:color="auto"/>
              <w:bottom w:val="single" w:sz="4" w:space="0" w:color="auto"/>
              <w:right w:val="nil"/>
            </w:tcBorders>
            <w:vAlign w:val="center"/>
          </w:tcPr>
          <w:p w14:paraId="3DC27721" w14:textId="73FB299A" w:rsidR="00EB44D7" w:rsidRDefault="000A216D">
            <w:pPr>
              <w:pStyle w:val="TableText"/>
              <w:rPr>
                <w:b/>
                <w:u w:val="single"/>
              </w:rPr>
            </w:pPr>
            <w:r>
              <w:rPr>
                <w:b/>
                <w:highlight w:val="yellow"/>
                <w:u w:val="single"/>
              </w:rPr>
              <w:t>T#65 - Typical Hotline Script for OCN for Projected Excess Reserve Capacity</w:t>
            </w:r>
            <w:r>
              <w:rPr>
                <w:b/>
                <w:u w:val="single"/>
              </w:rPr>
              <w:t xml:space="preserve"> </w:t>
            </w:r>
          </w:p>
          <w:p w14:paraId="3DC27722" w14:textId="77777777" w:rsidR="00EB44D7" w:rsidRDefault="00EB44D7">
            <w:pPr>
              <w:pStyle w:val="TableText"/>
              <w:jc w:val="both"/>
            </w:pPr>
          </w:p>
          <w:p w14:paraId="3DC27723" w14:textId="0577FBC6" w:rsidR="00EB44D7" w:rsidRDefault="000A216D">
            <w:pPr>
              <w:pStyle w:val="TableText"/>
            </w:pPr>
            <w:r>
              <w:rPr>
                <w:b/>
                <w:highlight w:val="yellow"/>
                <w:u w:val="single"/>
              </w:rPr>
              <w:t>T#66 - Typical Hotline Script to Cancel OCN for Projected Excess Reserve Capacity</w:t>
            </w:r>
          </w:p>
        </w:tc>
      </w:tr>
      <w:tr w:rsidR="00EB44D7" w14:paraId="3DC2772A" w14:textId="77777777" w:rsidTr="000D7AB6">
        <w:trPr>
          <w:trHeight w:val="576"/>
        </w:trPr>
        <w:tc>
          <w:tcPr>
            <w:tcW w:w="1638" w:type="dxa"/>
            <w:tcBorders>
              <w:top w:val="single" w:sz="4" w:space="0" w:color="auto"/>
              <w:left w:val="nil"/>
              <w:bottom w:val="single" w:sz="4" w:space="0" w:color="auto"/>
            </w:tcBorders>
            <w:vAlign w:val="center"/>
          </w:tcPr>
          <w:p w14:paraId="3DC27725" w14:textId="77777777" w:rsidR="00EB44D7" w:rsidRDefault="000A216D">
            <w:pPr>
              <w:pStyle w:val="TableText"/>
              <w:jc w:val="center"/>
              <w:rPr>
                <w:b/>
                <w:bCs/>
              </w:rPr>
            </w:pPr>
            <w:r>
              <w:rPr>
                <w:b/>
                <w:bCs/>
              </w:rPr>
              <w:t xml:space="preserve">Projected Reserve Capacity </w:t>
            </w:r>
            <w:r>
              <w:rPr>
                <w:b/>
                <w:bCs/>
              </w:rPr>
              <w:lastRenderedPageBreak/>
              <w:t>Shortage with no market solution</w:t>
            </w:r>
          </w:p>
        </w:tc>
        <w:tc>
          <w:tcPr>
            <w:tcW w:w="7578" w:type="dxa"/>
            <w:tcBorders>
              <w:top w:val="single" w:sz="4" w:space="0" w:color="auto"/>
              <w:bottom w:val="single" w:sz="4" w:space="0" w:color="auto"/>
              <w:right w:val="nil"/>
            </w:tcBorders>
            <w:vAlign w:val="center"/>
          </w:tcPr>
          <w:p w14:paraId="3DC27726" w14:textId="67029419" w:rsidR="00EB44D7" w:rsidRDefault="000A216D">
            <w:pPr>
              <w:pStyle w:val="TableText"/>
              <w:jc w:val="both"/>
              <w:rPr>
                <w:b/>
                <w:u w:val="single"/>
              </w:rPr>
            </w:pPr>
            <w:r>
              <w:rPr>
                <w:b/>
                <w:highlight w:val="yellow"/>
                <w:u w:val="single"/>
              </w:rPr>
              <w:lastRenderedPageBreak/>
              <w:t>T#67 - Typical Hotline Script for Watch for Projected Reserve Capacity Shortage with No Market Solution</w:t>
            </w:r>
          </w:p>
          <w:p w14:paraId="3DC27727" w14:textId="77777777" w:rsidR="00EB44D7" w:rsidRDefault="00EB44D7">
            <w:pPr>
              <w:pStyle w:val="TableText"/>
              <w:jc w:val="both"/>
            </w:pPr>
          </w:p>
          <w:p w14:paraId="3DC27729" w14:textId="7EA1F7EC" w:rsidR="00EB44D7" w:rsidRDefault="000A216D" w:rsidP="000B0667">
            <w:pPr>
              <w:pStyle w:val="TableText"/>
              <w:jc w:val="both"/>
            </w:pPr>
            <w:r>
              <w:rPr>
                <w:b/>
                <w:highlight w:val="yellow"/>
                <w:u w:val="single"/>
              </w:rPr>
              <w:lastRenderedPageBreak/>
              <w:t>T#68 - Typical Hotline Script to Cancel Watch for Projected Reserve Capacity Shortage with No Market Solution</w:t>
            </w:r>
          </w:p>
        </w:tc>
      </w:tr>
      <w:tr w:rsidR="00EB44D7" w14:paraId="3DC27730" w14:textId="77777777" w:rsidTr="000D7AB6">
        <w:trPr>
          <w:trHeight w:val="576"/>
        </w:trPr>
        <w:tc>
          <w:tcPr>
            <w:tcW w:w="1638" w:type="dxa"/>
            <w:tcBorders>
              <w:top w:val="single" w:sz="4" w:space="0" w:color="auto"/>
              <w:left w:val="nil"/>
              <w:bottom w:val="single" w:sz="4" w:space="0" w:color="auto"/>
            </w:tcBorders>
            <w:vAlign w:val="center"/>
          </w:tcPr>
          <w:p w14:paraId="3DC2772B" w14:textId="77777777" w:rsidR="00EB44D7" w:rsidRDefault="000A216D">
            <w:pPr>
              <w:pStyle w:val="TableText"/>
              <w:jc w:val="center"/>
              <w:rPr>
                <w:b/>
                <w:bCs/>
              </w:rPr>
            </w:pPr>
            <w:r>
              <w:rPr>
                <w:b/>
                <w:bCs/>
              </w:rPr>
              <w:lastRenderedPageBreak/>
              <w:t>RMR Projected Reserve Capacity Shortage</w:t>
            </w:r>
          </w:p>
        </w:tc>
        <w:tc>
          <w:tcPr>
            <w:tcW w:w="7578" w:type="dxa"/>
            <w:tcBorders>
              <w:top w:val="single" w:sz="4" w:space="0" w:color="auto"/>
              <w:bottom w:val="single" w:sz="4" w:space="0" w:color="auto"/>
              <w:right w:val="nil"/>
            </w:tcBorders>
            <w:vAlign w:val="center"/>
          </w:tcPr>
          <w:p w14:paraId="3DC2772C" w14:textId="1E789439" w:rsidR="00EB44D7" w:rsidRDefault="000A216D">
            <w:pPr>
              <w:pStyle w:val="TableText"/>
              <w:jc w:val="both"/>
              <w:rPr>
                <w:b/>
                <w:u w:val="single"/>
              </w:rPr>
            </w:pPr>
            <w:r>
              <w:rPr>
                <w:b/>
                <w:highlight w:val="yellow"/>
                <w:u w:val="single"/>
              </w:rPr>
              <w:t>T#69 - Typical Hotline Script for Watch for Projected Reserve Capacity Shortage with No Market Solution, RMR recommended</w:t>
            </w:r>
          </w:p>
          <w:p w14:paraId="3DC2772D" w14:textId="77777777" w:rsidR="00EB44D7" w:rsidRDefault="00EB44D7">
            <w:pPr>
              <w:pStyle w:val="TableText"/>
              <w:jc w:val="both"/>
            </w:pPr>
          </w:p>
          <w:p w14:paraId="3DC2772F" w14:textId="12043828" w:rsidR="00EB44D7" w:rsidRDefault="000A216D" w:rsidP="000B0667">
            <w:pPr>
              <w:pStyle w:val="TableText"/>
              <w:jc w:val="both"/>
            </w:pPr>
            <w:r>
              <w:rPr>
                <w:b/>
                <w:highlight w:val="yellow"/>
                <w:u w:val="single"/>
              </w:rPr>
              <w:t>T#70 - Typical Hotline Script to Cancel Watch for Projected Reserve Capacity Shortage with No Market Solution, RMR recommended</w:t>
            </w:r>
          </w:p>
        </w:tc>
      </w:tr>
      <w:tr w:rsidR="00EB44D7" w:rsidDel="00726E00" w14:paraId="3DC27733" w14:textId="4C34A685" w:rsidTr="000D7AB6">
        <w:trPr>
          <w:trHeight w:val="576"/>
          <w:del w:id="349" w:author="Smith, Ira" w:date="2025-03-12T12:17:00Z"/>
        </w:trPr>
        <w:tc>
          <w:tcPr>
            <w:tcW w:w="1638" w:type="dxa"/>
            <w:tcBorders>
              <w:top w:val="single" w:sz="4" w:space="0" w:color="auto"/>
              <w:left w:val="nil"/>
              <w:bottom w:val="single" w:sz="4" w:space="0" w:color="auto"/>
            </w:tcBorders>
            <w:vAlign w:val="center"/>
          </w:tcPr>
          <w:p w14:paraId="3DC27731" w14:textId="596639C2" w:rsidR="00EB44D7" w:rsidDel="00726E00" w:rsidRDefault="000A216D">
            <w:pPr>
              <w:pStyle w:val="TableText"/>
              <w:jc w:val="center"/>
              <w:rPr>
                <w:del w:id="350" w:author="Smith, Ira" w:date="2025-03-12T12:17:00Z"/>
                <w:b/>
                <w:bCs/>
              </w:rPr>
            </w:pPr>
            <w:del w:id="351" w:author="Smith, Ira" w:date="2025-03-12T12:17:00Z">
              <w:r w:rsidDel="00726E00">
                <w:rPr>
                  <w:b/>
                  <w:bCs/>
                </w:rPr>
                <w:delText>Execute a SASM</w:delText>
              </w:r>
            </w:del>
          </w:p>
        </w:tc>
        <w:tc>
          <w:tcPr>
            <w:tcW w:w="7578" w:type="dxa"/>
            <w:tcBorders>
              <w:top w:val="single" w:sz="4" w:space="0" w:color="auto"/>
              <w:bottom w:val="single" w:sz="4" w:space="0" w:color="auto"/>
              <w:right w:val="nil"/>
            </w:tcBorders>
            <w:vAlign w:val="center"/>
          </w:tcPr>
          <w:p w14:paraId="3DC27732" w14:textId="63B90654" w:rsidR="00EB44D7" w:rsidDel="00726E00" w:rsidRDefault="000A216D">
            <w:pPr>
              <w:pStyle w:val="TableText"/>
              <w:jc w:val="both"/>
              <w:rPr>
                <w:del w:id="352" w:author="Smith, Ira" w:date="2025-03-12T12:17:00Z"/>
                <w:b/>
                <w:highlight w:val="yellow"/>
                <w:u w:val="single"/>
              </w:rPr>
            </w:pPr>
            <w:del w:id="353" w:author="Smith, Ira" w:date="2025-03-12T12:17:00Z">
              <w:r w:rsidDel="00726E00">
                <w:rPr>
                  <w:b/>
                  <w:highlight w:val="yellow"/>
                  <w:u w:val="single"/>
                </w:rPr>
                <w:delText>T#86 - Typical Hotline Script to Execute a SASM for Failure to Provide/Infeasibility</w:delText>
              </w:r>
            </w:del>
          </w:p>
        </w:tc>
      </w:tr>
      <w:tr w:rsidR="00EB44D7" w14:paraId="3DC27738" w14:textId="77777777" w:rsidTr="000D7AB6">
        <w:trPr>
          <w:trHeight w:val="576"/>
        </w:trPr>
        <w:tc>
          <w:tcPr>
            <w:tcW w:w="1638" w:type="dxa"/>
            <w:tcBorders>
              <w:top w:val="single" w:sz="4" w:space="0" w:color="auto"/>
              <w:left w:val="nil"/>
              <w:bottom w:val="single" w:sz="4" w:space="0" w:color="auto"/>
            </w:tcBorders>
            <w:vAlign w:val="center"/>
          </w:tcPr>
          <w:p w14:paraId="3DC27734" w14:textId="77777777" w:rsidR="00EB44D7" w:rsidRDefault="000A216D">
            <w:pPr>
              <w:pStyle w:val="TableText"/>
              <w:jc w:val="center"/>
              <w:rPr>
                <w:b/>
                <w:bCs/>
              </w:rPr>
            </w:pPr>
            <w:r>
              <w:rPr>
                <w:b/>
                <w:bCs/>
              </w:rPr>
              <w:t>BAAL Firm Load Shed</w:t>
            </w:r>
          </w:p>
        </w:tc>
        <w:tc>
          <w:tcPr>
            <w:tcW w:w="7578" w:type="dxa"/>
            <w:tcBorders>
              <w:top w:val="single" w:sz="4" w:space="0" w:color="auto"/>
              <w:bottom w:val="single" w:sz="4" w:space="0" w:color="auto"/>
              <w:right w:val="nil"/>
            </w:tcBorders>
            <w:vAlign w:val="center"/>
          </w:tcPr>
          <w:p w14:paraId="3DC27735" w14:textId="46EB0B81" w:rsidR="00EB44D7" w:rsidRDefault="000A216D">
            <w:pPr>
              <w:pStyle w:val="TableText"/>
              <w:jc w:val="both"/>
              <w:rPr>
                <w:b/>
                <w:highlight w:val="yellow"/>
                <w:u w:val="single"/>
              </w:rPr>
            </w:pPr>
            <w:r>
              <w:rPr>
                <w:b/>
                <w:highlight w:val="yellow"/>
                <w:u w:val="single"/>
              </w:rPr>
              <w:t xml:space="preserve"> T#8 EEA3 Firm Load Shed</w:t>
            </w:r>
          </w:p>
          <w:p w14:paraId="3DC27736" w14:textId="77777777" w:rsidR="00EB44D7" w:rsidRDefault="00EB44D7">
            <w:pPr>
              <w:pStyle w:val="TableText"/>
              <w:jc w:val="both"/>
              <w:rPr>
                <w:b/>
                <w:highlight w:val="yellow"/>
                <w:u w:val="single"/>
              </w:rPr>
            </w:pPr>
          </w:p>
          <w:p w14:paraId="3DC27737" w14:textId="42253DD0" w:rsidR="00EB44D7" w:rsidRDefault="000A216D">
            <w:pPr>
              <w:pStyle w:val="TableText"/>
              <w:jc w:val="both"/>
              <w:rPr>
                <w:b/>
                <w:highlight w:val="yellow"/>
                <w:u w:val="single"/>
              </w:rPr>
            </w:pPr>
            <w:r>
              <w:rPr>
                <w:b/>
                <w:highlight w:val="yellow"/>
                <w:u w:val="single"/>
              </w:rPr>
              <w:t>T#10 EEA3/BAAL Restore All Firm Load</w:t>
            </w:r>
          </w:p>
        </w:tc>
      </w:tr>
      <w:tr w:rsidR="00EB44D7" w14:paraId="3DC2773E" w14:textId="77777777" w:rsidTr="000D7AB6">
        <w:trPr>
          <w:trHeight w:val="576"/>
        </w:trPr>
        <w:tc>
          <w:tcPr>
            <w:tcW w:w="1638" w:type="dxa"/>
            <w:tcBorders>
              <w:top w:val="single" w:sz="4" w:space="0" w:color="auto"/>
              <w:left w:val="nil"/>
              <w:bottom w:val="single" w:sz="4" w:space="0" w:color="auto"/>
            </w:tcBorders>
            <w:vAlign w:val="center"/>
          </w:tcPr>
          <w:p w14:paraId="3DC2773A" w14:textId="421C0E95" w:rsidR="00EB44D7" w:rsidRDefault="000A216D">
            <w:pPr>
              <w:pStyle w:val="TableText"/>
              <w:jc w:val="center"/>
              <w:rPr>
                <w:b/>
                <w:bCs/>
                <w:sz w:val="23"/>
                <w:szCs w:val="23"/>
              </w:rPr>
            </w:pPr>
            <w:r>
              <w:br w:type="page"/>
            </w:r>
            <w:r w:rsidRPr="006314BA">
              <w:rPr>
                <w:b/>
                <w:bCs/>
              </w:rPr>
              <w:t>Unannounced Constant Frequency Control Test</w:t>
            </w:r>
          </w:p>
        </w:tc>
        <w:tc>
          <w:tcPr>
            <w:tcW w:w="7578" w:type="dxa"/>
            <w:tcBorders>
              <w:top w:val="single" w:sz="4" w:space="0" w:color="auto"/>
              <w:bottom w:val="single" w:sz="4" w:space="0" w:color="auto"/>
              <w:right w:val="nil"/>
            </w:tcBorders>
            <w:vAlign w:val="center"/>
          </w:tcPr>
          <w:p w14:paraId="3DC2773B" w14:textId="77777777" w:rsidR="00EB44D7" w:rsidRDefault="000A216D">
            <w:pPr>
              <w:pStyle w:val="TableText"/>
              <w:jc w:val="both"/>
              <w:rPr>
                <w:highlight w:val="yellow"/>
              </w:rPr>
            </w:pPr>
            <w:r w:rsidRPr="006314BA">
              <w:rPr>
                <w:b/>
                <w:highlight w:val="yellow"/>
                <w:u w:val="single"/>
              </w:rPr>
              <w:t>T#99 QSE on Constant Frequency Control for Unannounced Constant Frequency Control Test</w:t>
            </w:r>
          </w:p>
          <w:p w14:paraId="3DC2773C" w14:textId="77777777" w:rsidR="00EB44D7" w:rsidRDefault="00EB44D7">
            <w:pPr>
              <w:pStyle w:val="TableText"/>
              <w:jc w:val="both"/>
              <w:rPr>
                <w:highlight w:val="yellow"/>
              </w:rPr>
            </w:pPr>
          </w:p>
          <w:p w14:paraId="3DC2773D" w14:textId="77777777" w:rsidR="00EB44D7" w:rsidRDefault="000A216D">
            <w:pPr>
              <w:pStyle w:val="TableText"/>
              <w:jc w:val="both"/>
              <w:rPr>
                <w:b/>
                <w:highlight w:val="yellow"/>
                <w:u w:val="single"/>
              </w:rPr>
            </w:pPr>
            <w:r w:rsidRPr="006314BA">
              <w:rPr>
                <w:b/>
                <w:highlight w:val="yellow"/>
                <w:u w:val="single"/>
              </w:rPr>
              <w:t>T#100 Cancel QSE on Constant Frequency Control for Unannounced Constant Frequency Control Test</w:t>
            </w:r>
          </w:p>
        </w:tc>
      </w:tr>
    </w:tbl>
    <w:p w14:paraId="3DC2773F" w14:textId="77777777" w:rsidR="00EB44D7" w:rsidRDefault="00EB44D7"/>
    <w:p w14:paraId="3DC27740" w14:textId="77777777" w:rsidR="00EB44D7" w:rsidRDefault="000A216D">
      <w:r>
        <w:br w:type="page"/>
      </w:r>
    </w:p>
    <w:p w14:paraId="3DC27741" w14:textId="77777777" w:rsidR="00EB44D7" w:rsidRDefault="000A216D" w:rsidP="0098051E">
      <w:pPr>
        <w:pStyle w:val="Heading2"/>
      </w:pPr>
      <w:bookmarkStart w:id="354" w:name="_7.2_Congestion_Management_1"/>
      <w:bookmarkEnd w:id="354"/>
      <w:r>
        <w:lastRenderedPageBreak/>
        <w:t>7.2</w:t>
      </w:r>
      <w:r>
        <w:tab/>
        <w:t>Congestion Management during EEA Levels</w:t>
      </w:r>
    </w:p>
    <w:p w14:paraId="3DC27742" w14:textId="77777777" w:rsidR="00EB44D7" w:rsidRDefault="00EB44D7"/>
    <w:p w14:paraId="3DC27743" w14:textId="77777777" w:rsidR="00EB44D7" w:rsidRDefault="000A216D" w:rsidP="005D1249">
      <w:pPr>
        <w:ind w:left="720"/>
      </w:pPr>
      <w:r>
        <w:rPr>
          <w:b/>
        </w:rPr>
        <w:t xml:space="preserve">Procedure Purpose:  </w:t>
      </w:r>
      <w:r>
        <w:t>To provide a mechanism to manage constraints in EEA 2 or 3 to higher Facility ratings when applicable for those constraints identified as limiting generation output; and reconsiders use of double-circuit contingencies.</w:t>
      </w:r>
    </w:p>
    <w:p w14:paraId="3DC27744" w14:textId="77777777" w:rsidR="00EB44D7" w:rsidRDefault="00EB44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1701"/>
        <w:gridCol w:w="1601"/>
        <w:gridCol w:w="1509"/>
        <w:gridCol w:w="1585"/>
      </w:tblGrid>
      <w:tr w:rsidR="00EB44D7" w14:paraId="3DC2774A" w14:textId="77777777">
        <w:tc>
          <w:tcPr>
            <w:tcW w:w="2628" w:type="dxa"/>
            <w:vAlign w:val="center"/>
          </w:tcPr>
          <w:p w14:paraId="3DC27745" w14:textId="77777777" w:rsidR="00EB44D7" w:rsidRDefault="000A216D">
            <w:pPr>
              <w:rPr>
                <w:b/>
                <w:lang w:val="pt-BR"/>
              </w:rPr>
            </w:pPr>
            <w:r>
              <w:rPr>
                <w:b/>
                <w:lang w:val="pt-BR"/>
              </w:rPr>
              <w:t>Protocol Reference</w:t>
            </w:r>
          </w:p>
        </w:tc>
        <w:tc>
          <w:tcPr>
            <w:tcW w:w="1710" w:type="dxa"/>
          </w:tcPr>
          <w:p w14:paraId="3DC27746" w14:textId="403F7624" w:rsidR="00EB44D7" w:rsidRDefault="000A216D">
            <w:pPr>
              <w:rPr>
                <w:b/>
                <w:lang w:val="pt-BR"/>
              </w:rPr>
            </w:pPr>
            <w:r>
              <w:rPr>
                <w:b/>
                <w:lang w:val="pt-BR"/>
              </w:rPr>
              <w:t>6.5.9.3.2</w:t>
            </w:r>
            <w:r w:rsidR="007623EB">
              <w:rPr>
                <w:b/>
                <w:lang w:val="pt-BR"/>
              </w:rPr>
              <w:t>(5)</w:t>
            </w:r>
          </w:p>
        </w:tc>
        <w:tc>
          <w:tcPr>
            <w:tcW w:w="1620" w:type="dxa"/>
          </w:tcPr>
          <w:p w14:paraId="3DC27747" w14:textId="77777777" w:rsidR="00EB44D7" w:rsidRDefault="000A216D">
            <w:pPr>
              <w:rPr>
                <w:b/>
                <w:lang w:val="pt-BR"/>
              </w:rPr>
            </w:pPr>
            <w:r>
              <w:rPr>
                <w:b/>
                <w:lang w:val="pt-BR"/>
              </w:rPr>
              <w:t>6.5.9.4</w:t>
            </w:r>
          </w:p>
        </w:tc>
        <w:tc>
          <w:tcPr>
            <w:tcW w:w="1530" w:type="dxa"/>
          </w:tcPr>
          <w:p w14:paraId="3DC27748" w14:textId="77777777" w:rsidR="00EB44D7" w:rsidRDefault="00EB44D7">
            <w:pPr>
              <w:rPr>
                <w:b/>
                <w:lang w:val="pt-BR"/>
              </w:rPr>
            </w:pPr>
          </w:p>
        </w:tc>
        <w:tc>
          <w:tcPr>
            <w:tcW w:w="1620" w:type="dxa"/>
          </w:tcPr>
          <w:p w14:paraId="3DC27749" w14:textId="77777777" w:rsidR="00EB44D7" w:rsidRDefault="00EB44D7">
            <w:pPr>
              <w:rPr>
                <w:b/>
                <w:lang w:val="pt-BR"/>
              </w:rPr>
            </w:pPr>
          </w:p>
        </w:tc>
      </w:tr>
      <w:tr w:rsidR="00EB44D7" w14:paraId="3DC27750" w14:textId="77777777">
        <w:tc>
          <w:tcPr>
            <w:tcW w:w="2628" w:type="dxa"/>
            <w:vAlign w:val="center"/>
          </w:tcPr>
          <w:p w14:paraId="3DC2774B" w14:textId="77777777" w:rsidR="00EB44D7" w:rsidRDefault="000A216D">
            <w:pPr>
              <w:rPr>
                <w:b/>
                <w:lang w:val="pt-BR"/>
              </w:rPr>
            </w:pPr>
            <w:r>
              <w:rPr>
                <w:b/>
                <w:lang w:val="pt-BR"/>
              </w:rPr>
              <w:t>Guide Reference</w:t>
            </w:r>
          </w:p>
        </w:tc>
        <w:tc>
          <w:tcPr>
            <w:tcW w:w="1710" w:type="dxa"/>
          </w:tcPr>
          <w:p w14:paraId="3DC2774C" w14:textId="77777777" w:rsidR="00EB44D7" w:rsidRDefault="000A216D">
            <w:pPr>
              <w:rPr>
                <w:b/>
                <w:lang w:val="pt-BR"/>
              </w:rPr>
            </w:pPr>
            <w:r>
              <w:rPr>
                <w:b/>
                <w:lang w:val="pt-BR"/>
              </w:rPr>
              <w:t>4.2.2</w:t>
            </w:r>
          </w:p>
        </w:tc>
        <w:tc>
          <w:tcPr>
            <w:tcW w:w="1620" w:type="dxa"/>
          </w:tcPr>
          <w:p w14:paraId="3DC2774D" w14:textId="77777777" w:rsidR="00EB44D7" w:rsidRDefault="000A216D">
            <w:pPr>
              <w:rPr>
                <w:b/>
                <w:lang w:val="pt-BR"/>
              </w:rPr>
            </w:pPr>
            <w:r>
              <w:rPr>
                <w:b/>
                <w:lang w:val="pt-BR"/>
              </w:rPr>
              <w:t>4.5.2</w:t>
            </w:r>
          </w:p>
        </w:tc>
        <w:tc>
          <w:tcPr>
            <w:tcW w:w="1530" w:type="dxa"/>
          </w:tcPr>
          <w:p w14:paraId="3DC2774E" w14:textId="77777777" w:rsidR="00EB44D7" w:rsidRDefault="000A216D">
            <w:pPr>
              <w:rPr>
                <w:b/>
                <w:lang w:val="pt-BR"/>
              </w:rPr>
            </w:pPr>
            <w:r>
              <w:rPr>
                <w:b/>
                <w:lang w:val="pt-BR"/>
              </w:rPr>
              <w:t>4.5.3</w:t>
            </w:r>
          </w:p>
        </w:tc>
        <w:tc>
          <w:tcPr>
            <w:tcW w:w="1620" w:type="dxa"/>
          </w:tcPr>
          <w:p w14:paraId="3DC2774F" w14:textId="77777777" w:rsidR="00EB44D7" w:rsidRDefault="00EB44D7">
            <w:pPr>
              <w:rPr>
                <w:b/>
                <w:lang w:val="pt-BR"/>
              </w:rPr>
            </w:pPr>
          </w:p>
        </w:tc>
      </w:tr>
      <w:tr w:rsidR="00EB44D7" w14:paraId="3DC27757" w14:textId="77777777">
        <w:tc>
          <w:tcPr>
            <w:tcW w:w="2628" w:type="dxa"/>
            <w:vAlign w:val="center"/>
          </w:tcPr>
          <w:p w14:paraId="3DC27751" w14:textId="77777777" w:rsidR="00EB44D7" w:rsidRDefault="000A216D">
            <w:pPr>
              <w:rPr>
                <w:b/>
                <w:lang w:val="pt-BR"/>
              </w:rPr>
            </w:pPr>
            <w:r>
              <w:rPr>
                <w:b/>
                <w:lang w:val="pt-BR"/>
              </w:rPr>
              <w:t>NERC Standard</w:t>
            </w:r>
          </w:p>
        </w:tc>
        <w:tc>
          <w:tcPr>
            <w:tcW w:w="1710" w:type="dxa"/>
          </w:tcPr>
          <w:p w14:paraId="3DC27752" w14:textId="2D4E4644" w:rsidR="00EB44D7" w:rsidRDefault="000A216D">
            <w:pPr>
              <w:rPr>
                <w:b/>
                <w:lang w:val="pt-BR"/>
              </w:rPr>
            </w:pPr>
            <w:r>
              <w:rPr>
                <w:b/>
                <w:lang w:val="pt-BR"/>
              </w:rPr>
              <w:t>EOP-011-</w:t>
            </w:r>
            <w:r w:rsidR="004F68C6">
              <w:rPr>
                <w:b/>
                <w:lang w:val="pt-BR"/>
              </w:rPr>
              <w:t>4</w:t>
            </w:r>
          </w:p>
          <w:p w14:paraId="3DC27753" w14:textId="13E0B44A" w:rsidR="00EB44D7" w:rsidRDefault="00A9639C" w:rsidP="00A9639C">
            <w:pPr>
              <w:rPr>
                <w:b/>
                <w:lang w:val="pt-BR"/>
              </w:rPr>
            </w:pPr>
            <w:r>
              <w:rPr>
                <w:b/>
                <w:lang w:val="pt-BR"/>
              </w:rPr>
              <w:t>R2, R2.1</w:t>
            </w:r>
          </w:p>
        </w:tc>
        <w:tc>
          <w:tcPr>
            <w:tcW w:w="1620" w:type="dxa"/>
          </w:tcPr>
          <w:p w14:paraId="3DC27754" w14:textId="77777777" w:rsidR="00EB44D7" w:rsidRDefault="00EB44D7">
            <w:pPr>
              <w:rPr>
                <w:b/>
                <w:lang w:val="pt-BR"/>
              </w:rPr>
            </w:pPr>
          </w:p>
        </w:tc>
        <w:tc>
          <w:tcPr>
            <w:tcW w:w="1530" w:type="dxa"/>
          </w:tcPr>
          <w:p w14:paraId="3DC27755" w14:textId="77777777" w:rsidR="00EB44D7" w:rsidRDefault="000A216D">
            <w:pPr>
              <w:rPr>
                <w:b/>
              </w:rPr>
            </w:pPr>
            <w:r>
              <w:rPr>
                <w:b/>
              </w:rPr>
              <w:t xml:space="preserve"> </w:t>
            </w:r>
          </w:p>
        </w:tc>
        <w:tc>
          <w:tcPr>
            <w:tcW w:w="1620" w:type="dxa"/>
          </w:tcPr>
          <w:p w14:paraId="3DC27756" w14:textId="77777777" w:rsidR="00EB44D7" w:rsidRDefault="00EB44D7">
            <w:pPr>
              <w:rPr>
                <w:b/>
              </w:rPr>
            </w:pPr>
          </w:p>
        </w:tc>
      </w:tr>
    </w:tbl>
    <w:p w14:paraId="3DC2775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2227"/>
        <w:gridCol w:w="4872"/>
      </w:tblGrid>
      <w:tr w:rsidR="0082183D" w14:paraId="3DC2775C" w14:textId="77777777" w:rsidTr="0082183D">
        <w:tc>
          <w:tcPr>
            <w:tcW w:w="1891" w:type="dxa"/>
          </w:tcPr>
          <w:p w14:paraId="3DC27759" w14:textId="61685DA0" w:rsidR="0082183D" w:rsidRDefault="0082183D" w:rsidP="0082183D">
            <w:r>
              <w:rPr>
                <w:b/>
              </w:rPr>
              <w:t xml:space="preserve">Version: 2 </w:t>
            </w:r>
          </w:p>
        </w:tc>
        <w:tc>
          <w:tcPr>
            <w:tcW w:w="2227" w:type="dxa"/>
          </w:tcPr>
          <w:p w14:paraId="3DC2775A" w14:textId="5930E4E5" w:rsidR="0082183D" w:rsidRDefault="0082183D" w:rsidP="0082183D">
            <w:pPr>
              <w:rPr>
                <w:b/>
              </w:rPr>
            </w:pPr>
            <w:r>
              <w:rPr>
                <w:b/>
              </w:rPr>
              <w:t>Revision: 0</w:t>
            </w:r>
          </w:p>
        </w:tc>
        <w:tc>
          <w:tcPr>
            <w:tcW w:w="4872" w:type="dxa"/>
          </w:tcPr>
          <w:p w14:paraId="3DC2775B" w14:textId="36A8AED2" w:rsidR="0082183D" w:rsidRDefault="0082183D" w:rsidP="0082183D">
            <w:pPr>
              <w:rPr>
                <w:b/>
              </w:rPr>
            </w:pPr>
            <w:r>
              <w:rPr>
                <w:b/>
              </w:rPr>
              <w:t>Effective Date:  December 5, 2025</w:t>
            </w:r>
          </w:p>
        </w:tc>
      </w:tr>
    </w:tbl>
    <w:p w14:paraId="3DC2775D" w14:textId="77777777" w:rsidR="00EB44D7" w:rsidRDefault="00EB44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5"/>
        <w:gridCol w:w="7653"/>
      </w:tblGrid>
      <w:tr w:rsidR="00EB44D7" w14:paraId="3DC27760" w14:textId="77777777">
        <w:trPr>
          <w:trHeight w:val="576"/>
          <w:tblHeader/>
        </w:trPr>
        <w:tc>
          <w:tcPr>
            <w:tcW w:w="1563" w:type="dxa"/>
            <w:gridSpan w:val="2"/>
            <w:tcBorders>
              <w:top w:val="double" w:sz="4" w:space="0" w:color="auto"/>
              <w:left w:val="nil"/>
              <w:bottom w:val="double" w:sz="4" w:space="0" w:color="auto"/>
            </w:tcBorders>
            <w:vAlign w:val="center"/>
          </w:tcPr>
          <w:p w14:paraId="3DC2775E" w14:textId="77777777" w:rsidR="00EB44D7" w:rsidRDefault="000A216D">
            <w:pPr>
              <w:jc w:val="center"/>
              <w:rPr>
                <w:b/>
              </w:rPr>
            </w:pPr>
            <w:r>
              <w:rPr>
                <w:b/>
              </w:rPr>
              <w:t>Step</w:t>
            </w:r>
          </w:p>
        </w:tc>
        <w:tc>
          <w:tcPr>
            <w:tcW w:w="7653" w:type="dxa"/>
            <w:tcBorders>
              <w:top w:val="double" w:sz="4" w:space="0" w:color="auto"/>
              <w:bottom w:val="double" w:sz="4" w:space="0" w:color="auto"/>
              <w:right w:val="nil"/>
            </w:tcBorders>
            <w:vAlign w:val="center"/>
          </w:tcPr>
          <w:p w14:paraId="3DC2775F" w14:textId="77777777" w:rsidR="00EB44D7" w:rsidRDefault="000A216D">
            <w:pPr>
              <w:rPr>
                <w:b/>
              </w:rPr>
            </w:pPr>
            <w:r>
              <w:rPr>
                <w:b/>
              </w:rPr>
              <w:t>Action</w:t>
            </w:r>
          </w:p>
        </w:tc>
      </w:tr>
      <w:tr w:rsidR="00EB44D7" w14:paraId="3DC27762" w14:textId="77777777">
        <w:trPr>
          <w:trHeight w:val="576"/>
        </w:trPr>
        <w:tc>
          <w:tcPr>
            <w:tcW w:w="9216" w:type="dxa"/>
            <w:gridSpan w:val="3"/>
            <w:tcBorders>
              <w:top w:val="double" w:sz="4" w:space="0" w:color="auto"/>
              <w:left w:val="double" w:sz="4" w:space="0" w:color="auto"/>
              <w:bottom w:val="double" w:sz="4" w:space="0" w:color="auto"/>
              <w:right w:val="double" w:sz="4" w:space="0" w:color="auto"/>
            </w:tcBorders>
            <w:vAlign w:val="center"/>
          </w:tcPr>
          <w:p w14:paraId="3DC27761" w14:textId="041C7AD2" w:rsidR="00EB44D7" w:rsidRDefault="000A216D" w:rsidP="00357506">
            <w:pPr>
              <w:pStyle w:val="Heading3"/>
            </w:pPr>
            <w:r>
              <w:t xml:space="preserve">When in an </w:t>
            </w:r>
            <w:r w:rsidR="00006038">
              <w:t>Watch</w:t>
            </w:r>
            <w:r>
              <w:t xml:space="preserve"> and system conditions expected to deteriorate into an EEA 2 or 3</w:t>
            </w:r>
          </w:p>
        </w:tc>
      </w:tr>
      <w:tr w:rsidR="00EB44D7" w14:paraId="3DC27774" w14:textId="77777777">
        <w:trPr>
          <w:trHeight w:val="576"/>
        </w:trPr>
        <w:tc>
          <w:tcPr>
            <w:tcW w:w="1548" w:type="dxa"/>
            <w:tcBorders>
              <w:top w:val="single" w:sz="4" w:space="0" w:color="auto"/>
              <w:left w:val="nil"/>
              <w:bottom w:val="single" w:sz="4" w:space="0" w:color="auto"/>
            </w:tcBorders>
            <w:vAlign w:val="center"/>
          </w:tcPr>
          <w:p w14:paraId="3DC27763" w14:textId="77777777" w:rsidR="00EB44D7" w:rsidRDefault="000A216D">
            <w:pPr>
              <w:pStyle w:val="TableText"/>
              <w:jc w:val="center"/>
              <w:rPr>
                <w:b/>
                <w:bCs/>
              </w:rPr>
            </w:pPr>
            <w:r>
              <w:rPr>
                <w:b/>
                <w:bCs/>
              </w:rPr>
              <w:t>Evaluate</w:t>
            </w:r>
          </w:p>
          <w:p w14:paraId="3DC27764" w14:textId="77777777" w:rsidR="00EB44D7" w:rsidRDefault="000A216D">
            <w:pPr>
              <w:pStyle w:val="TableText"/>
              <w:jc w:val="center"/>
              <w:rPr>
                <w:b/>
                <w:bCs/>
              </w:rPr>
            </w:pPr>
            <w:r>
              <w:rPr>
                <w:b/>
                <w:bCs/>
              </w:rPr>
              <w:t>Constraints</w:t>
            </w:r>
          </w:p>
        </w:tc>
        <w:tc>
          <w:tcPr>
            <w:tcW w:w="7668" w:type="dxa"/>
            <w:gridSpan w:val="2"/>
            <w:tcBorders>
              <w:top w:val="single" w:sz="4" w:space="0" w:color="auto"/>
              <w:bottom w:val="single" w:sz="4" w:space="0" w:color="auto"/>
              <w:right w:val="nil"/>
            </w:tcBorders>
          </w:tcPr>
          <w:p w14:paraId="3DC27765" w14:textId="77777777" w:rsidR="00EB44D7" w:rsidRDefault="000A216D">
            <w:pPr>
              <w:pStyle w:val="TableText"/>
              <w:rPr>
                <w:b/>
                <w:u w:val="single"/>
              </w:rPr>
            </w:pPr>
            <w:r>
              <w:rPr>
                <w:b/>
                <w:u w:val="single"/>
              </w:rPr>
              <w:t>IF:</w:t>
            </w:r>
          </w:p>
          <w:p w14:paraId="3DC27766" w14:textId="77777777" w:rsidR="00EB44D7" w:rsidRDefault="000A216D" w:rsidP="00B23CDD">
            <w:pPr>
              <w:pStyle w:val="TableText"/>
              <w:numPr>
                <w:ilvl w:val="0"/>
                <w:numId w:val="50"/>
              </w:numPr>
            </w:pPr>
            <w:r>
              <w:t xml:space="preserve">PRC is expected to continue to drop to the progression of an EEA 2; </w:t>
            </w:r>
          </w:p>
          <w:p w14:paraId="3DC27767" w14:textId="77777777" w:rsidR="00EB44D7" w:rsidRDefault="000A216D">
            <w:pPr>
              <w:pStyle w:val="TableText"/>
              <w:rPr>
                <w:b/>
                <w:u w:val="single"/>
              </w:rPr>
            </w:pPr>
            <w:r>
              <w:rPr>
                <w:b/>
                <w:u w:val="single"/>
              </w:rPr>
              <w:t>THEN:</w:t>
            </w:r>
          </w:p>
          <w:p w14:paraId="3DC27768" w14:textId="77777777" w:rsidR="00EB44D7" w:rsidRDefault="000A216D" w:rsidP="00B23CDD">
            <w:pPr>
              <w:pStyle w:val="TableText"/>
              <w:numPr>
                <w:ilvl w:val="0"/>
                <w:numId w:val="50"/>
              </w:numPr>
              <w:rPr>
                <w:b/>
                <w:u w:val="single"/>
              </w:rPr>
            </w:pPr>
            <w:r>
              <w:t xml:space="preserve">Evaluate constraints active in SCED and determine which constraints are limiting generation output. </w:t>
            </w:r>
          </w:p>
          <w:p w14:paraId="3DC27769" w14:textId="77777777" w:rsidR="00EB44D7" w:rsidRDefault="000A216D">
            <w:pPr>
              <w:pStyle w:val="TableText"/>
              <w:rPr>
                <w:b/>
                <w:u w:val="single"/>
              </w:rPr>
            </w:pPr>
            <w:r>
              <w:rPr>
                <w:b/>
                <w:u w:val="single"/>
              </w:rPr>
              <w:t>IF:</w:t>
            </w:r>
          </w:p>
          <w:p w14:paraId="3DC2776A" w14:textId="77777777" w:rsidR="00EB44D7" w:rsidRDefault="000A216D" w:rsidP="00B23CDD">
            <w:pPr>
              <w:pStyle w:val="TableText"/>
              <w:numPr>
                <w:ilvl w:val="0"/>
                <w:numId w:val="50"/>
              </w:numPr>
              <w:rPr>
                <w:b/>
                <w:u w:val="single"/>
              </w:rPr>
            </w:pPr>
            <w:r>
              <w:t>Such a constraint is identified, work with Operations Support Engineering and coordinate with the TO that operates the overloaded facility associated with the constraint</w:t>
            </w:r>
          </w:p>
          <w:p w14:paraId="3DC2776B" w14:textId="77777777" w:rsidR="00EB44D7" w:rsidRDefault="000A216D">
            <w:pPr>
              <w:pStyle w:val="TableText"/>
              <w:rPr>
                <w:b/>
                <w:u w:val="single"/>
              </w:rPr>
            </w:pPr>
            <w:r>
              <w:rPr>
                <w:b/>
                <w:u w:val="single"/>
              </w:rPr>
              <w:t>THEN:</w:t>
            </w:r>
          </w:p>
          <w:p w14:paraId="3DC2776C" w14:textId="77777777" w:rsidR="00EB44D7" w:rsidRDefault="000A216D" w:rsidP="00B23CDD">
            <w:pPr>
              <w:pStyle w:val="TableText"/>
              <w:numPr>
                <w:ilvl w:val="0"/>
                <w:numId w:val="50"/>
              </w:numPr>
              <w:rPr>
                <w:b/>
                <w:u w:val="single"/>
              </w:rPr>
            </w:pPr>
            <w:r>
              <w:t>Determine if any of the following can be done in the expected time frame of the EEA event:</w:t>
            </w:r>
          </w:p>
          <w:p w14:paraId="3DC2776D" w14:textId="77777777" w:rsidR="00EB44D7" w:rsidRDefault="000A216D" w:rsidP="00B23CDD">
            <w:pPr>
              <w:pStyle w:val="TableText"/>
              <w:numPr>
                <w:ilvl w:val="1"/>
                <w:numId w:val="50"/>
              </w:numPr>
              <w:rPr>
                <w:b/>
                <w:u w:val="single"/>
              </w:rPr>
            </w:pPr>
            <w:r>
              <w:t>Transmission element restored</w:t>
            </w:r>
          </w:p>
          <w:p w14:paraId="3DC2776E" w14:textId="77777777" w:rsidR="00EB44D7" w:rsidRDefault="000A216D" w:rsidP="00B23CDD">
            <w:pPr>
              <w:pStyle w:val="TableText"/>
              <w:numPr>
                <w:ilvl w:val="1"/>
                <w:numId w:val="50"/>
              </w:numPr>
              <w:rPr>
                <w:b/>
                <w:u w:val="single"/>
              </w:rPr>
            </w:pPr>
            <w:r>
              <w:t>Reconfigure the transmission system</w:t>
            </w:r>
          </w:p>
          <w:p w14:paraId="3DC2776F" w14:textId="212AFB1F" w:rsidR="00EB44D7" w:rsidRDefault="007D2816" w:rsidP="00B23CDD">
            <w:pPr>
              <w:pStyle w:val="TableText"/>
              <w:numPr>
                <w:ilvl w:val="1"/>
                <w:numId w:val="50"/>
              </w:numPr>
              <w:rPr>
                <w:b/>
                <w:u w:val="single"/>
              </w:rPr>
            </w:pPr>
            <w:r>
              <w:rPr>
                <w:szCs w:val="20"/>
              </w:rPr>
              <w:t>Adjust</w:t>
            </w:r>
            <w:r w:rsidR="000A216D">
              <w:rPr>
                <w:szCs w:val="20"/>
              </w:rPr>
              <w:t xml:space="preserve"> phase angle regulator tap positions</w:t>
            </w:r>
          </w:p>
          <w:p w14:paraId="3DC27770" w14:textId="77777777" w:rsidR="00EB44D7" w:rsidRDefault="000A216D">
            <w:pPr>
              <w:pStyle w:val="TableText"/>
              <w:rPr>
                <w:b/>
                <w:u w:val="single"/>
              </w:rPr>
            </w:pPr>
            <w:r>
              <w:rPr>
                <w:b/>
                <w:u w:val="single"/>
              </w:rPr>
              <w:t>IF:</w:t>
            </w:r>
          </w:p>
          <w:p w14:paraId="3DC27771" w14:textId="77777777" w:rsidR="00EB44D7" w:rsidRDefault="000A216D" w:rsidP="00B23CDD">
            <w:pPr>
              <w:pStyle w:val="TableText"/>
              <w:numPr>
                <w:ilvl w:val="0"/>
                <w:numId w:val="50"/>
              </w:numPr>
            </w:pPr>
            <w:r>
              <w:t>The above options are not viable;</w:t>
            </w:r>
          </w:p>
          <w:p w14:paraId="3DC27772" w14:textId="77777777" w:rsidR="00EB44D7" w:rsidRDefault="000A216D">
            <w:pPr>
              <w:pStyle w:val="TableText"/>
              <w:rPr>
                <w:b/>
                <w:u w:val="single"/>
              </w:rPr>
            </w:pPr>
            <w:r>
              <w:rPr>
                <w:b/>
                <w:u w:val="single"/>
              </w:rPr>
              <w:t>THEN:</w:t>
            </w:r>
          </w:p>
          <w:p w14:paraId="3DC27773" w14:textId="77777777" w:rsidR="00EB44D7" w:rsidRDefault="000A216D" w:rsidP="00B23CDD">
            <w:pPr>
              <w:pStyle w:val="TableText"/>
              <w:numPr>
                <w:ilvl w:val="0"/>
                <w:numId w:val="50"/>
              </w:numPr>
              <w:rPr>
                <w:b/>
                <w:u w:val="single"/>
              </w:rPr>
            </w:pPr>
            <w:r>
              <w:t>Continue to the next step</w:t>
            </w:r>
          </w:p>
        </w:tc>
      </w:tr>
      <w:tr w:rsidR="00EB44D7" w14:paraId="3DC2777D" w14:textId="77777777">
        <w:trPr>
          <w:trHeight w:val="576"/>
        </w:trPr>
        <w:tc>
          <w:tcPr>
            <w:tcW w:w="1548" w:type="dxa"/>
            <w:tcBorders>
              <w:top w:val="single" w:sz="4" w:space="0" w:color="auto"/>
              <w:left w:val="nil"/>
              <w:bottom w:val="single" w:sz="4" w:space="0" w:color="auto"/>
            </w:tcBorders>
            <w:vAlign w:val="center"/>
          </w:tcPr>
          <w:p w14:paraId="3DC27775" w14:textId="77777777" w:rsidR="00EB44D7" w:rsidRDefault="000A216D">
            <w:pPr>
              <w:pStyle w:val="TableText"/>
              <w:jc w:val="center"/>
              <w:rPr>
                <w:b/>
                <w:bCs/>
              </w:rPr>
            </w:pPr>
            <w:r>
              <w:rPr>
                <w:b/>
                <w:bCs/>
              </w:rPr>
              <w:t>15-Minute</w:t>
            </w:r>
          </w:p>
          <w:p w14:paraId="3DC27776" w14:textId="77777777" w:rsidR="00EB44D7" w:rsidRDefault="000A216D">
            <w:pPr>
              <w:pStyle w:val="TableText"/>
              <w:jc w:val="center"/>
              <w:rPr>
                <w:b/>
                <w:bCs/>
              </w:rPr>
            </w:pPr>
            <w:r>
              <w:rPr>
                <w:b/>
                <w:bCs/>
              </w:rPr>
              <w:t>Rating</w:t>
            </w:r>
          </w:p>
          <w:p w14:paraId="3DC27777" w14:textId="77777777" w:rsidR="00EB44D7" w:rsidRDefault="000A216D">
            <w:pPr>
              <w:pStyle w:val="TableText"/>
              <w:jc w:val="center"/>
              <w:rPr>
                <w:b/>
                <w:bCs/>
              </w:rPr>
            </w:pPr>
            <w:r>
              <w:rPr>
                <w:b/>
                <w:bCs/>
              </w:rPr>
              <w:t>Available</w:t>
            </w:r>
          </w:p>
        </w:tc>
        <w:tc>
          <w:tcPr>
            <w:tcW w:w="7668" w:type="dxa"/>
            <w:gridSpan w:val="2"/>
            <w:tcBorders>
              <w:top w:val="single" w:sz="4" w:space="0" w:color="auto"/>
              <w:bottom w:val="single" w:sz="4" w:space="0" w:color="auto"/>
              <w:right w:val="nil"/>
            </w:tcBorders>
          </w:tcPr>
          <w:p w14:paraId="3DC27778" w14:textId="77777777" w:rsidR="00EB44D7" w:rsidRDefault="000A216D">
            <w:pPr>
              <w:pStyle w:val="TableText"/>
              <w:rPr>
                <w:b/>
                <w:u w:val="single"/>
              </w:rPr>
            </w:pPr>
            <w:r>
              <w:rPr>
                <w:b/>
                <w:u w:val="single"/>
              </w:rPr>
              <w:t>IF:</w:t>
            </w:r>
          </w:p>
          <w:p w14:paraId="3DC27779" w14:textId="77777777" w:rsidR="00EB44D7" w:rsidRDefault="000A216D" w:rsidP="00B23CDD">
            <w:pPr>
              <w:pStyle w:val="TableText"/>
              <w:numPr>
                <w:ilvl w:val="0"/>
                <w:numId w:val="50"/>
              </w:numPr>
            </w:pPr>
            <w:r>
              <w:t xml:space="preserve">ERCOT and the TO agree to use a 15-minute Rating if an EEA 2 is entered; </w:t>
            </w:r>
          </w:p>
          <w:p w14:paraId="3DC2777A" w14:textId="77777777" w:rsidR="00EB44D7" w:rsidRDefault="000A216D">
            <w:pPr>
              <w:pStyle w:val="TableText"/>
              <w:rPr>
                <w:b/>
                <w:u w:val="single"/>
              </w:rPr>
            </w:pPr>
            <w:r>
              <w:rPr>
                <w:b/>
                <w:u w:val="single"/>
              </w:rPr>
              <w:t>THEN:</w:t>
            </w:r>
          </w:p>
          <w:p w14:paraId="3DC2777B" w14:textId="77777777" w:rsidR="00EB44D7" w:rsidRDefault="000A216D" w:rsidP="00B23CDD">
            <w:pPr>
              <w:pStyle w:val="TableText"/>
              <w:numPr>
                <w:ilvl w:val="0"/>
                <w:numId w:val="50"/>
              </w:numPr>
              <w:rPr>
                <w:b/>
                <w:u w:val="single"/>
              </w:rPr>
            </w:pPr>
            <w:r>
              <w:t xml:space="preserve">Ensure post-contingency actions can be taken within 15 minutes to return the flow to within the Emergency Rating, or </w:t>
            </w:r>
          </w:p>
          <w:p w14:paraId="3DC2777C" w14:textId="77777777" w:rsidR="00EB44D7" w:rsidRDefault="000A216D" w:rsidP="00B23CDD">
            <w:pPr>
              <w:pStyle w:val="TableText"/>
              <w:numPr>
                <w:ilvl w:val="0"/>
                <w:numId w:val="50"/>
              </w:numPr>
              <w:rPr>
                <w:b/>
                <w:u w:val="single"/>
              </w:rPr>
            </w:pPr>
            <w:r>
              <w:t xml:space="preserve">Post-contingency loading of the transmission facility is expected to be at or below the Normal Rating within two hours. </w:t>
            </w:r>
          </w:p>
        </w:tc>
      </w:tr>
      <w:tr w:rsidR="00EB44D7" w14:paraId="3DC27785" w14:textId="77777777">
        <w:trPr>
          <w:trHeight w:val="576"/>
        </w:trPr>
        <w:tc>
          <w:tcPr>
            <w:tcW w:w="1548" w:type="dxa"/>
            <w:tcBorders>
              <w:left w:val="nil"/>
              <w:bottom w:val="double" w:sz="4" w:space="0" w:color="auto"/>
            </w:tcBorders>
            <w:vAlign w:val="center"/>
          </w:tcPr>
          <w:p w14:paraId="3DC2777E" w14:textId="77777777" w:rsidR="00EB44D7" w:rsidRDefault="000A216D">
            <w:pPr>
              <w:jc w:val="center"/>
              <w:rPr>
                <w:b/>
              </w:rPr>
            </w:pPr>
            <w:r>
              <w:rPr>
                <w:b/>
              </w:rPr>
              <w:t>Double-</w:t>
            </w:r>
          </w:p>
          <w:p w14:paraId="3DC2777F" w14:textId="77777777" w:rsidR="00EB44D7" w:rsidRDefault="000A216D">
            <w:pPr>
              <w:jc w:val="center"/>
              <w:rPr>
                <w:b/>
              </w:rPr>
            </w:pPr>
            <w:r>
              <w:rPr>
                <w:b/>
              </w:rPr>
              <w:t>Circuit</w:t>
            </w:r>
          </w:p>
          <w:p w14:paraId="3DC27780" w14:textId="77777777" w:rsidR="00EB44D7" w:rsidRDefault="000A216D">
            <w:pPr>
              <w:jc w:val="center"/>
              <w:rPr>
                <w:b/>
              </w:rPr>
            </w:pPr>
            <w:r>
              <w:rPr>
                <w:b/>
              </w:rPr>
              <w:t>Contingency</w:t>
            </w:r>
          </w:p>
        </w:tc>
        <w:tc>
          <w:tcPr>
            <w:tcW w:w="7668" w:type="dxa"/>
            <w:gridSpan w:val="2"/>
            <w:tcBorders>
              <w:bottom w:val="double" w:sz="4" w:space="0" w:color="auto"/>
              <w:right w:val="nil"/>
            </w:tcBorders>
            <w:vAlign w:val="center"/>
          </w:tcPr>
          <w:p w14:paraId="3DC27781" w14:textId="77777777" w:rsidR="00EB44D7" w:rsidRDefault="000A216D">
            <w:pPr>
              <w:pStyle w:val="TableText"/>
              <w:rPr>
                <w:b/>
                <w:u w:val="single"/>
              </w:rPr>
            </w:pPr>
            <w:r>
              <w:rPr>
                <w:b/>
                <w:u w:val="single"/>
              </w:rPr>
              <w:t>IF:</w:t>
            </w:r>
          </w:p>
          <w:p w14:paraId="3DC27782" w14:textId="77777777" w:rsidR="00EB44D7" w:rsidRDefault="000A216D" w:rsidP="00B23CDD">
            <w:pPr>
              <w:pStyle w:val="TableText"/>
              <w:numPr>
                <w:ilvl w:val="0"/>
                <w:numId w:val="50"/>
              </w:numPr>
            </w:pPr>
            <w:r>
              <w:t xml:space="preserve">ERCOT and the TO determine that there is a low risk of the double-circuit contingency occurring due to system conditions, which may include severe weather forecasted in the vicinity of the double-circuit, </w:t>
            </w:r>
            <w:r>
              <w:lastRenderedPageBreak/>
              <w:t>weather conditions that indicate a high risk of insulator flashover on the double-circuit, repeated Forced Outages of the individual circuits that are part of the double-circuit in the preceding 48 hours, or fire in progress in the right of way of the double-circuit;</w:t>
            </w:r>
          </w:p>
          <w:p w14:paraId="3DC27783" w14:textId="77777777" w:rsidR="00EB44D7" w:rsidRDefault="000A216D">
            <w:pPr>
              <w:pStyle w:val="TableText"/>
            </w:pPr>
            <w:r>
              <w:rPr>
                <w:b/>
                <w:u w:val="single"/>
              </w:rPr>
              <w:t>THEN:</w:t>
            </w:r>
          </w:p>
          <w:p w14:paraId="3DC27784" w14:textId="77777777" w:rsidR="00EB44D7" w:rsidRDefault="000A216D" w:rsidP="00B23CDD">
            <w:pPr>
              <w:pStyle w:val="TableText"/>
              <w:numPr>
                <w:ilvl w:val="0"/>
                <w:numId w:val="50"/>
              </w:numPr>
            </w:pPr>
            <w:r>
              <w:t xml:space="preserve">ERCOT will de-activate the appropriate double-circuit contingency and constrain on the single-circuit contingency to make more generation available as required if an EEA 2 is entered. </w:t>
            </w:r>
          </w:p>
        </w:tc>
      </w:tr>
      <w:tr w:rsidR="00EB44D7" w14:paraId="3DC27787" w14:textId="77777777">
        <w:trPr>
          <w:trHeight w:val="576"/>
        </w:trPr>
        <w:tc>
          <w:tcPr>
            <w:tcW w:w="9216" w:type="dxa"/>
            <w:gridSpan w:val="3"/>
            <w:tcBorders>
              <w:top w:val="double" w:sz="4" w:space="0" w:color="auto"/>
              <w:left w:val="double" w:sz="4" w:space="0" w:color="auto"/>
              <w:bottom w:val="double" w:sz="4" w:space="0" w:color="auto"/>
              <w:right w:val="double" w:sz="4" w:space="0" w:color="auto"/>
            </w:tcBorders>
            <w:vAlign w:val="center"/>
          </w:tcPr>
          <w:p w14:paraId="3DC27786" w14:textId="77777777" w:rsidR="00EB44D7" w:rsidRDefault="000A216D" w:rsidP="00357506">
            <w:pPr>
              <w:pStyle w:val="Heading3"/>
            </w:pPr>
            <w:r>
              <w:lastRenderedPageBreak/>
              <w:t>Returning to Normal Operations</w:t>
            </w:r>
          </w:p>
        </w:tc>
      </w:tr>
      <w:tr w:rsidR="00EB44D7" w14:paraId="3DC27792" w14:textId="77777777">
        <w:trPr>
          <w:trHeight w:val="576"/>
        </w:trPr>
        <w:tc>
          <w:tcPr>
            <w:tcW w:w="1548" w:type="dxa"/>
            <w:tcBorders>
              <w:top w:val="double" w:sz="4" w:space="0" w:color="auto"/>
              <w:left w:val="nil"/>
              <w:bottom w:val="double" w:sz="4" w:space="0" w:color="auto"/>
            </w:tcBorders>
            <w:vAlign w:val="center"/>
          </w:tcPr>
          <w:p w14:paraId="3DC27788" w14:textId="77777777" w:rsidR="00EB44D7" w:rsidRDefault="000A216D">
            <w:pPr>
              <w:jc w:val="center"/>
              <w:rPr>
                <w:b/>
              </w:rPr>
            </w:pPr>
            <w:r>
              <w:rPr>
                <w:b/>
              </w:rPr>
              <w:t>Emergency</w:t>
            </w:r>
          </w:p>
          <w:p w14:paraId="3DC27789" w14:textId="77777777" w:rsidR="00EB44D7" w:rsidRDefault="000A216D">
            <w:pPr>
              <w:jc w:val="center"/>
              <w:rPr>
                <w:b/>
              </w:rPr>
            </w:pPr>
            <w:r>
              <w:rPr>
                <w:b/>
              </w:rPr>
              <w:t>Rating/</w:t>
            </w:r>
          </w:p>
          <w:p w14:paraId="3DC2778A" w14:textId="77777777" w:rsidR="00EB44D7" w:rsidRDefault="000A216D">
            <w:pPr>
              <w:jc w:val="center"/>
              <w:rPr>
                <w:b/>
              </w:rPr>
            </w:pPr>
            <w:r>
              <w:rPr>
                <w:b/>
              </w:rPr>
              <w:t>Double-</w:t>
            </w:r>
          </w:p>
          <w:p w14:paraId="3DC2778B" w14:textId="77777777" w:rsidR="00EB44D7" w:rsidRDefault="000A216D">
            <w:pPr>
              <w:jc w:val="center"/>
              <w:rPr>
                <w:b/>
              </w:rPr>
            </w:pPr>
            <w:r>
              <w:rPr>
                <w:b/>
              </w:rPr>
              <w:t>Circuits</w:t>
            </w:r>
          </w:p>
          <w:p w14:paraId="3DC2778C" w14:textId="77777777" w:rsidR="00EB44D7" w:rsidRDefault="00EB44D7">
            <w:pPr>
              <w:rPr>
                <w:b/>
              </w:rPr>
            </w:pPr>
          </w:p>
        </w:tc>
        <w:tc>
          <w:tcPr>
            <w:tcW w:w="7668" w:type="dxa"/>
            <w:gridSpan w:val="2"/>
            <w:tcBorders>
              <w:top w:val="double" w:sz="4" w:space="0" w:color="auto"/>
              <w:bottom w:val="double" w:sz="4" w:space="0" w:color="auto"/>
              <w:right w:val="nil"/>
            </w:tcBorders>
            <w:vAlign w:val="center"/>
          </w:tcPr>
          <w:p w14:paraId="3DC2778D" w14:textId="77777777" w:rsidR="00EB44D7" w:rsidRDefault="000A216D">
            <w:pPr>
              <w:pStyle w:val="TableText"/>
              <w:rPr>
                <w:b/>
                <w:u w:val="single"/>
              </w:rPr>
            </w:pPr>
            <w:r>
              <w:rPr>
                <w:b/>
                <w:u w:val="single"/>
              </w:rPr>
              <w:t>When:</w:t>
            </w:r>
          </w:p>
          <w:p w14:paraId="3DC2778E" w14:textId="77777777" w:rsidR="00EB44D7" w:rsidRDefault="000A216D" w:rsidP="00B23CDD">
            <w:pPr>
              <w:pStyle w:val="TableText"/>
              <w:numPr>
                <w:ilvl w:val="0"/>
                <w:numId w:val="50"/>
              </w:numPr>
            </w:pPr>
            <w:r>
              <w:t xml:space="preserve">PRC is restored to 3,000 MW or the EEA has ended; </w:t>
            </w:r>
          </w:p>
          <w:p w14:paraId="3DC2778F" w14:textId="77777777" w:rsidR="00EB44D7" w:rsidRDefault="000A216D">
            <w:pPr>
              <w:pStyle w:val="TableText"/>
              <w:rPr>
                <w:b/>
                <w:u w:val="single"/>
              </w:rPr>
            </w:pPr>
            <w:r>
              <w:rPr>
                <w:b/>
                <w:u w:val="single"/>
              </w:rPr>
              <w:t>THEN:</w:t>
            </w:r>
          </w:p>
          <w:p w14:paraId="3DC27790" w14:textId="77777777" w:rsidR="00EB44D7" w:rsidRDefault="000A216D" w:rsidP="00B23CDD">
            <w:pPr>
              <w:pStyle w:val="TableText"/>
              <w:numPr>
                <w:ilvl w:val="0"/>
                <w:numId w:val="50"/>
              </w:numPr>
              <w:rPr>
                <w:color w:val="FF0000"/>
              </w:rPr>
            </w:pPr>
            <w:r>
              <w:t>Restore control to the post-contingency flow to within the Emergency Rating for those constraints that utilized the 15-Minute Rating</w:t>
            </w:r>
          </w:p>
          <w:p w14:paraId="3DC27791" w14:textId="77777777" w:rsidR="00EB44D7" w:rsidRDefault="000A216D" w:rsidP="00B23CDD">
            <w:pPr>
              <w:pStyle w:val="TableText"/>
              <w:numPr>
                <w:ilvl w:val="0"/>
                <w:numId w:val="50"/>
              </w:numPr>
              <w:rPr>
                <w:color w:val="FF0000"/>
              </w:rPr>
            </w:pPr>
            <w:r>
              <w:t>Enforce double-circuit contingencies</w:t>
            </w:r>
          </w:p>
        </w:tc>
      </w:tr>
      <w:tr w:rsidR="00EB44D7" w14:paraId="3DC27795" w14:textId="77777777">
        <w:trPr>
          <w:trHeight w:val="576"/>
        </w:trPr>
        <w:tc>
          <w:tcPr>
            <w:tcW w:w="1548" w:type="dxa"/>
            <w:tcBorders>
              <w:top w:val="single" w:sz="4" w:space="0" w:color="auto"/>
              <w:left w:val="nil"/>
              <w:bottom w:val="double" w:sz="4" w:space="0" w:color="auto"/>
            </w:tcBorders>
            <w:vAlign w:val="center"/>
          </w:tcPr>
          <w:p w14:paraId="3DC27793" w14:textId="77A38340" w:rsidR="00EB44D7" w:rsidRDefault="000A216D">
            <w:pPr>
              <w:jc w:val="center"/>
              <w:rPr>
                <w:b/>
              </w:rPr>
            </w:pPr>
            <w:r>
              <w:rPr>
                <w:b/>
              </w:rPr>
              <w:t>L</w:t>
            </w:r>
            <w:r w:rsidR="00986913">
              <w:rPr>
                <w:b/>
              </w:rPr>
              <w:t>og</w:t>
            </w:r>
          </w:p>
        </w:tc>
        <w:tc>
          <w:tcPr>
            <w:tcW w:w="7668" w:type="dxa"/>
            <w:gridSpan w:val="2"/>
            <w:tcBorders>
              <w:top w:val="single" w:sz="4" w:space="0" w:color="auto"/>
              <w:bottom w:val="double" w:sz="4" w:space="0" w:color="auto"/>
              <w:right w:val="nil"/>
            </w:tcBorders>
            <w:vAlign w:val="center"/>
          </w:tcPr>
          <w:p w14:paraId="3DC27794" w14:textId="77777777" w:rsidR="00EB44D7" w:rsidRDefault="000A216D">
            <w:pPr>
              <w:pStyle w:val="TableText"/>
            </w:pPr>
            <w:r>
              <w:t>Log all actions.</w:t>
            </w:r>
          </w:p>
        </w:tc>
      </w:tr>
    </w:tbl>
    <w:p w14:paraId="3DC27796" w14:textId="77777777" w:rsidR="00EB44D7" w:rsidRDefault="00EB44D7">
      <w:pPr>
        <w:sectPr w:rsidR="00EB44D7">
          <w:pgSz w:w="12240" w:h="15840" w:code="1"/>
          <w:pgMar w:top="1008" w:right="1800" w:bottom="1008" w:left="1440" w:header="720" w:footer="720" w:gutter="0"/>
          <w:cols w:space="720"/>
          <w:titlePg/>
          <w:docGrid w:linePitch="360"/>
        </w:sectPr>
      </w:pPr>
    </w:p>
    <w:p w14:paraId="3DC27797" w14:textId="77777777" w:rsidR="00EB44D7" w:rsidRDefault="000A216D" w:rsidP="0098051E">
      <w:pPr>
        <w:pStyle w:val="Heading2"/>
      </w:pPr>
      <w:bookmarkStart w:id="355" w:name="_6.2_Implement_EEA"/>
      <w:bookmarkStart w:id="356" w:name="_7.2_Congestion_Management"/>
      <w:bookmarkEnd w:id="355"/>
      <w:bookmarkEnd w:id="356"/>
      <w:r>
        <w:lastRenderedPageBreak/>
        <w:t>7.3</w:t>
      </w:r>
      <w:r>
        <w:tab/>
        <w:t>Implement EEA Levels</w:t>
      </w:r>
    </w:p>
    <w:p w14:paraId="3DC27798" w14:textId="77777777" w:rsidR="00EB44D7" w:rsidRDefault="00EB44D7"/>
    <w:p w14:paraId="3DC27799" w14:textId="77777777" w:rsidR="00EB44D7" w:rsidRDefault="000A216D" w:rsidP="005D1249">
      <w:pPr>
        <w:ind w:left="720"/>
      </w:pPr>
      <w:r>
        <w:rPr>
          <w:b/>
        </w:rPr>
        <w:t xml:space="preserve">Procedure Purpose:  </w:t>
      </w:r>
      <w:r>
        <w:t>To provide for maximum possible continuity of service while maintaining the integrity of the ERCOT system to reduce the chance of cascading outages.</w:t>
      </w:r>
    </w:p>
    <w:p w14:paraId="3DC2779A" w14:textId="77777777" w:rsidR="00EB44D7" w:rsidRDefault="00EB44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5"/>
        <w:gridCol w:w="1785"/>
        <w:gridCol w:w="1509"/>
        <w:gridCol w:w="1515"/>
        <w:gridCol w:w="1596"/>
      </w:tblGrid>
      <w:tr w:rsidR="008E49D3" w14:paraId="3DC277A0" w14:textId="77777777">
        <w:tc>
          <w:tcPr>
            <w:tcW w:w="2628" w:type="dxa"/>
            <w:vAlign w:val="center"/>
          </w:tcPr>
          <w:p w14:paraId="3DC2779B" w14:textId="77777777" w:rsidR="008E49D3" w:rsidRDefault="008E49D3" w:rsidP="008E49D3">
            <w:pPr>
              <w:rPr>
                <w:b/>
                <w:lang w:val="pt-BR"/>
              </w:rPr>
            </w:pPr>
            <w:r>
              <w:rPr>
                <w:b/>
                <w:lang w:val="pt-BR"/>
              </w:rPr>
              <w:t>Protocol Reference</w:t>
            </w:r>
          </w:p>
        </w:tc>
        <w:tc>
          <w:tcPr>
            <w:tcW w:w="1800" w:type="dxa"/>
          </w:tcPr>
          <w:p w14:paraId="3DC2779C" w14:textId="1CE22B62" w:rsidR="008E49D3" w:rsidRDefault="008E49D3" w:rsidP="008E49D3">
            <w:pPr>
              <w:rPr>
                <w:b/>
                <w:lang w:val="pt-BR"/>
              </w:rPr>
            </w:pPr>
            <w:r>
              <w:rPr>
                <w:b/>
                <w:lang w:val="pt-BR"/>
              </w:rPr>
              <w:t>6.5.9.3.4(6)</w:t>
            </w:r>
          </w:p>
        </w:tc>
        <w:tc>
          <w:tcPr>
            <w:tcW w:w="1530" w:type="dxa"/>
          </w:tcPr>
          <w:p w14:paraId="3DC2779D" w14:textId="43D90A7A" w:rsidR="008E49D3" w:rsidRDefault="008E49D3" w:rsidP="008E49D3">
            <w:pPr>
              <w:rPr>
                <w:b/>
                <w:lang w:val="pt-BR"/>
              </w:rPr>
            </w:pPr>
            <w:r>
              <w:rPr>
                <w:b/>
                <w:lang w:val="pt-BR"/>
              </w:rPr>
              <w:t>6.5.9.4</w:t>
            </w:r>
          </w:p>
        </w:tc>
        <w:tc>
          <w:tcPr>
            <w:tcW w:w="1530" w:type="dxa"/>
          </w:tcPr>
          <w:p w14:paraId="3DC2779E" w14:textId="0C5E88E3" w:rsidR="008E49D3" w:rsidRDefault="008E49D3" w:rsidP="008E49D3">
            <w:pPr>
              <w:rPr>
                <w:b/>
                <w:lang w:val="pt-BR"/>
              </w:rPr>
            </w:pPr>
            <w:r>
              <w:rPr>
                <w:b/>
                <w:lang w:val="pt-BR"/>
              </w:rPr>
              <w:t>6.5.9.4.2</w:t>
            </w:r>
          </w:p>
        </w:tc>
        <w:tc>
          <w:tcPr>
            <w:tcW w:w="1620" w:type="dxa"/>
          </w:tcPr>
          <w:p w14:paraId="3DC2779F" w14:textId="5920D5E0" w:rsidR="008E49D3" w:rsidRDefault="008E49D3" w:rsidP="008E49D3">
            <w:pPr>
              <w:rPr>
                <w:b/>
                <w:lang w:val="pt-BR"/>
              </w:rPr>
            </w:pPr>
          </w:p>
        </w:tc>
      </w:tr>
      <w:tr w:rsidR="00EB44D7" w14:paraId="3DC277A7" w14:textId="77777777">
        <w:tc>
          <w:tcPr>
            <w:tcW w:w="2628" w:type="dxa"/>
            <w:vMerge w:val="restart"/>
            <w:vAlign w:val="center"/>
          </w:tcPr>
          <w:p w14:paraId="3DC277A1" w14:textId="77777777" w:rsidR="00EB44D7" w:rsidRDefault="000A216D">
            <w:pPr>
              <w:rPr>
                <w:b/>
                <w:lang w:val="pt-BR"/>
              </w:rPr>
            </w:pPr>
            <w:r>
              <w:rPr>
                <w:b/>
                <w:lang w:val="pt-BR"/>
              </w:rPr>
              <w:t>Guide Reference</w:t>
            </w:r>
          </w:p>
          <w:p w14:paraId="3DC277A2" w14:textId="77777777" w:rsidR="00EB44D7" w:rsidRDefault="00EB44D7">
            <w:pPr>
              <w:rPr>
                <w:b/>
                <w:lang w:val="pt-BR"/>
              </w:rPr>
            </w:pPr>
          </w:p>
        </w:tc>
        <w:tc>
          <w:tcPr>
            <w:tcW w:w="1800" w:type="dxa"/>
          </w:tcPr>
          <w:p w14:paraId="3DC277A3" w14:textId="77777777" w:rsidR="00EB44D7" w:rsidRDefault="000A216D">
            <w:pPr>
              <w:rPr>
                <w:b/>
                <w:lang w:val="pt-BR"/>
              </w:rPr>
            </w:pPr>
            <w:r>
              <w:rPr>
                <w:b/>
                <w:lang w:val="pt-BR"/>
              </w:rPr>
              <w:t>4.5.3</w:t>
            </w:r>
          </w:p>
        </w:tc>
        <w:tc>
          <w:tcPr>
            <w:tcW w:w="1530" w:type="dxa"/>
          </w:tcPr>
          <w:p w14:paraId="3DC277A4" w14:textId="77777777" w:rsidR="00EB44D7" w:rsidRDefault="000A216D">
            <w:pPr>
              <w:rPr>
                <w:b/>
                <w:lang w:val="pt-BR"/>
              </w:rPr>
            </w:pPr>
            <w:r>
              <w:rPr>
                <w:b/>
                <w:lang w:val="pt-BR"/>
              </w:rPr>
              <w:t>4.5.3.1</w:t>
            </w:r>
          </w:p>
        </w:tc>
        <w:tc>
          <w:tcPr>
            <w:tcW w:w="1530" w:type="dxa"/>
          </w:tcPr>
          <w:p w14:paraId="3DC277A5" w14:textId="77777777" w:rsidR="00EB44D7" w:rsidRDefault="000A216D">
            <w:pPr>
              <w:rPr>
                <w:b/>
                <w:lang w:val="pt-BR"/>
              </w:rPr>
            </w:pPr>
            <w:r>
              <w:rPr>
                <w:b/>
                <w:lang w:val="pt-BR"/>
              </w:rPr>
              <w:t>4.5.3.2</w:t>
            </w:r>
          </w:p>
        </w:tc>
        <w:tc>
          <w:tcPr>
            <w:tcW w:w="1620" w:type="dxa"/>
          </w:tcPr>
          <w:p w14:paraId="3DC277A6" w14:textId="77777777" w:rsidR="00EB44D7" w:rsidRDefault="000A216D">
            <w:pPr>
              <w:rPr>
                <w:b/>
                <w:lang w:val="pt-BR"/>
              </w:rPr>
            </w:pPr>
            <w:r>
              <w:rPr>
                <w:b/>
                <w:lang w:val="pt-BR"/>
              </w:rPr>
              <w:t>4.5.3.3</w:t>
            </w:r>
          </w:p>
        </w:tc>
      </w:tr>
      <w:tr w:rsidR="00EB44D7" w14:paraId="3DC277AD" w14:textId="77777777">
        <w:tc>
          <w:tcPr>
            <w:tcW w:w="2628" w:type="dxa"/>
            <w:vMerge/>
          </w:tcPr>
          <w:p w14:paraId="3DC277A8" w14:textId="77777777" w:rsidR="00EB44D7" w:rsidRDefault="00EB44D7">
            <w:pPr>
              <w:rPr>
                <w:b/>
                <w:lang w:val="pt-BR"/>
              </w:rPr>
            </w:pPr>
          </w:p>
        </w:tc>
        <w:tc>
          <w:tcPr>
            <w:tcW w:w="1800" w:type="dxa"/>
          </w:tcPr>
          <w:p w14:paraId="3DC277A9" w14:textId="77777777" w:rsidR="00EB44D7" w:rsidRDefault="000A216D">
            <w:pPr>
              <w:rPr>
                <w:b/>
                <w:lang w:val="pt-BR"/>
              </w:rPr>
            </w:pPr>
            <w:r>
              <w:rPr>
                <w:b/>
                <w:lang w:val="pt-BR"/>
              </w:rPr>
              <w:t>4.5.3.4</w:t>
            </w:r>
          </w:p>
        </w:tc>
        <w:tc>
          <w:tcPr>
            <w:tcW w:w="1530" w:type="dxa"/>
          </w:tcPr>
          <w:p w14:paraId="3DC277AA" w14:textId="77777777" w:rsidR="00EB44D7" w:rsidRDefault="00EB44D7">
            <w:pPr>
              <w:rPr>
                <w:b/>
                <w:lang w:val="pt-BR"/>
              </w:rPr>
            </w:pPr>
          </w:p>
        </w:tc>
        <w:tc>
          <w:tcPr>
            <w:tcW w:w="1530" w:type="dxa"/>
          </w:tcPr>
          <w:p w14:paraId="3DC277AB" w14:textId="77777777" w:rsidR="00EB44D7" w:rsidRDefault="00EB44D7">
            <w:pPr>
              <w:rPr>
                <w:b/>
                <w:lang w:val="pt-BR"/>
              </w:rPr>
            </w:pPr>
          </w:p>
        </w:tc>
        <w:tc>
          <w:tcPr>
            <w:tcW w:w="1620" w:type="dxa"/>
          </w:tcPr>
          <w:p w14:paraId="3DC277AC" w14:textId="77777777" w:rsidR="00EB44D7" w:rsidRDefault="00EB44D7">
            <w:pPr>
              <w:rPr>
                <w:b/>
                <w:lang w:val="pt-BR"/>
              </w:rPr>
            </w:pPr>
          </w:p>
        </w:tc>
      </w:tr>
      <w:tr w:rsidR="00EB44D7" w14:paraId="3DC277B7" w14:textId="77777777">
        <w:tc>
          <w:tcPr>
            <w:tcW w:w="2628" w:type="dxa"/>
            <w:vAlign w:val="center"/>
          </w:tcPr>
          <w:p w14:paraId="3DC277AE" w14:textId="77777777" w:rsidR="00EB44D7" w:rsidRDefault="000A216D">
            <w:pPr>
              <w:rPr>
                <w:b/>
                <w:lang w:val="pt-BR"/>
              </w:rPr>
            </w:pPr>
            <w:r>
              <w:rPr>
                <w:b/>
                <w:lang w:val="pt-BR"/>
              </w:rPr>
              <w:t>NERC Standard</w:t>
            </w:r>
          </w:p>
          <w:p w14:paraId="3DC277AF" w14:textId="77777777" w:rsidR="00EB44D7" w:rsidRDefault="00EB44D7">
            <w:pPr>
              <w:rPr>
                <w:b/>
                <w:lang w:val="pt-BR"/>
              </w:rPr>
            </w:pPr>
          </w:p>
        </w:tc>
        <w:tc>
          <w:tcPr>
            <w:tcW w:w="1800" w:type="dxa"/>
          </w:tcPr>
          <w:p w14:paraId="3DC277B0" w14:textId="749F2869" w:rsidR="00EB44D7" w:rsidRDefault="000A216D">
            <w:pPr>
              <w:rPr>
                <w:b/>
                <w:lang w:val="pt-BR"/>
              </w:rPr>
            </w:pPr>
            <w:r>
              <w:rPr>
                <w:b/>
                <w:lang w:val="pt-BR"/>
              </w:rPr>
              <w:t>EOP-011-</w:t>
            </w:r>
            <w:r w:rsidR="004F68C6">
              <w:rPr>
                <w:b/>
                <w:lang w:val="pt-BR"/>
              </w:rPr>
              <w:t>4</w:t>
            </w:r>
          </w:p>
          <w:p w14:paraId="3DC277B1" w14:textId="2E714357" w:rsidR="00EB44D7" w:rsidRDefault="000A216D" w:rsidP="00A9639C">
            <w:pPr>
              <w:rPr>
                <w:b/>
                <w:lang w:val="pt-BR"/>
              </w:rPr>
            </w:pPr>
            <w:r>
              <w:rPr>
                <w:b/>
                <w:lang w:val="pt-BR"/>
              </w:rPr>
              <w:t>R2, R2.1, R2.2, R2.2.4, R2.2.7, R2.2.8</w:t>
            </w:r>
          </w:p>
        </w:tc>
        <w:tc>
          <w:tcPr>
            <w:tcW w:w="1530" w:type="dxa"/>
          </w:tcPr>
          <w:p w14:paraId="3DC277B2" w14:textId="77777777" w:rsidR="00EB44D7" w:rsidRDefault="000A216D">
            <w:pPr>
              <w:rPr>
                <w:b/>
                <w:lang w:val="pt-BR"/>
              </w:rPr>
            </w:pPr>
            <w:r>
              <w:rPr>
                <w:b/>
                <w:lang w:val="pt-BR"/>
              </w:rPr>
              <w:t>IRO-001-4</w:t>
            </w:r>
          </w:p>
          <w:p w14:paraId="3DC277B3" w14:textId="77777777" w:rsidR="00EB44D7" w:rsidRDefault="000A216D">
            <w:pPr>
              <w:rPr>
                <w:b/>
                <w:lang w:val="pt-BR"/>
              </w:rPr>
            </w:pPr>
            <w:r>
              <w:rPr>
                <w:b/>
                <w:lang w:val="pt-BR"/>
              </w:rPr>
              <w:t>R1</w:t>
            </w:r>
          </w:p>
        </w:tc>
        <w:tc>
          <w:tcPr>
            <w:tcW w:w="1530" w:type="dxa"/>
          </w:tcPr>
          <w:p w14:paraId="3DC277B4" w14:textId="3F783A12" w:rsidR="00EB44D7" w:rsidRDefault="000A216D">
            <w:pPr>
              <w:rPr>
                <w:b/>
                <w:lang w:val="pt-BR"/>
              </w:rPr>
            </w:pPr>
            <w:r>
              <w:rPr>
                <w:b/>
                <w:lang w:val="pt-BR"/>
              </w:rPr>
              <w:t>TOP-001-</w:t>
            </w:r>
            <w:r w:rsidR="00577629">
              <w:rPr>
                <w:b/>
                <w:lang w:val="pt-BR"/>
              </w:rPr>
              <w:t>6</w:t>
            </w:r>
          </w:p>
          <w:p w14:paraId="3DC277B5" w14:textId="77777777" w:rsidR="00EB44D7" w:rsidRDefault="000A216D">
            <w:pPr>
              <w:rPr>
                <w:b/>
              </w:rPr>
            </w:pPr>
            <w:r>
              <w:rPr>
                <w:b/>
                <w:lang w:val="pt-BR"/>
              </w:rPr>
              <w:t>R1, R8</w:t>
            </w:r>
          </w:p>
        </w:tc>
        <w:tc>
          <w:tcPr>
            <w:tcW w:w="1620" w:type="dxa"/>
          </w:tcPr>
          <w:p w14:paraId="3DC277B6" w14:textId="77777777" w:rsidR="00EB44D7" w:rsidRDefault="00EB44D7">
            <w:pPr>
              <w:rPr>
                <w:b/>
              </w:rPr>
            </w:pPr>
          </w:p>
        </w:tc>
      </w:tr>
    </w:tbl>
    <w:p w14:paraId="3DC277B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2227"/>
        <w:gridCol w:w="4872"/>
      </w:tblGrid>
      <w:tr w:rsidR="0082183D" w14:paraId="3DC277BC" w14:textId="77777777" w:rsidTr="0082183D">
        <w:tc>
          <w:tcPr>
            <w:tcW w:w="1891" w:type="dxa"/>
          </w:tcPr>
          <w:p w14:paraId="3DC277B9" w14:textId="22847E5D" w:rsidR="0082183D" w:rsidRDefault="0082183D" w:rsidP="0082183D">
            <w:r>
              <w:rPr>
                <w:b/>
              </w:rPr>
              <w:t xml:space="preserve">Version: 2 </w:t>
            </w:r>
          </w:p>
        </w:tc>
        <w:tc>
          <w:tcPr>
            <w:tcW w:w="2227" w:type="dxa"/>
          </w:tcPr>
          <w:p w14:paraId="3DC277BA" w14:textId="565631C0" w:rsidR="0082183D" w:rsidRDefault="0082183D" w:rsidP="0082183D">
            <w:pPr>
              <w:rPr>
                <w:b/>
              </w:rPr>
            </w:pPr>
            <w:r>
              <w:rPr>
                <w:b/>
              </w:rPr>
              <w:t>Revision: 0</w:t>
            </w:r>
          </w:p>
        </w:tc>
        <w:tc>
          <w:tcPr>
            <w:tcW w:w="4872" w:type="dxa"/>
          </w:tcPr>
          <w:p w14:paraId="3DC277BB" w14:textId="238199D6" w:rsidR="0082183D" w:rsidRDefault="0082183D" w:rsidP="0082183D">
            <w:pPr>
              <w:rPr>
                <w:b/>
              </w:rPr>
            </w:pPr>
            <w:r>
              <w:rPr>
                <w:b/>
              </w:rPr>
              <w:t>Effective Date:  December 5, 2025</w:t>
            </w:r>
          </w:p>
        </w:tc>
      </w:tr>
    </w:tbl>
    <w:p w14:paraId="3DC277BD" w14:textId="77777777" w:rsidR="00EB44D7" w:rsidRDefault="00EB44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7459"/>
      </w:tblGrid>
      <w:tr w:rsidR="00EB44D7" w14:paraId="3DC277C0" w14:textId="77777777">
        <w:trPr>
          <w:trHeight w:val="576"/>
          <w:tblHeader/>
        </w:trPr>
        <w:tc>
          <w:tcPr>
            <w:tcW w:w="1563" w:type="dxa"/>
            <w:tcBorders>
              <w:top w:val="double" w:sz="4" w:space="0" w:color="auto"/>
              <w:left w:val="nil"/>
              <w:bottom w:val="double" w:sz="4" w:space="0" w:color="auto"/>
            </w:tcBorders>
            <w:vAlign w:val="center"/>
          </w:tcPr>
          <w:p w14:paraId="3DC277BE" w14:textId="77777777" w:rsidR="00EB44D7" w:rsidRDefault="000A216D">
            <w:pPr>
              <w:jc w:val="center"/>
              <w:rPr>
                <w:b/>
              </w:rPr>
            </w:pPr>
            <w:r>
              <w:rPr>
                <w:b/>
              </w:rPr>
              <w:t>Step</w:t>
            </w:r>
          </w:p>
        </w:tc>
        <w:tc>
          <w:tcPr>
            <w:tcW w:w="7653" w:type="dxa"/>
            <w:tcBorders>
              <w:top w:val="double" w:sz="4" w:space="0" w:color="auto"/>
              <w:bottom w:val="double" w:sz="4" w:space="0" w:color="auto"/>
              <w:right w:val="nil"/>
            </w:tcBorders>
            <w:vAlign w:val="center"/>
          </w:tcPr>
          <w:p w14:paraId="3DC277BF" w14:textId="77777777" w:rsidR="00EB44D7" w:rsidRDefault="000A216D">
            <w:pPr>
              <w:rPr>
                <w:b/>
              </w:rPr>
            </w:pPr>
            <w:r>
              <w:rPr>
                <w:b/>
              </w:rPr>
              <w:t>Action</w:t>
            </w:r>
          </w:p>
        </w:tc>
      </w:tr>
      <w:tr w:rsidR="00EB44D7" w14:paraId="3DC277C4" w14:textId="77777777" w:rsidTr="00595EC9">
        <w:trPr>
          <w:trHeight w:val="576"/>
        </w:trPr>
        <w:tc>
          <w:tcPr>
            <w:tcW w:w="1563" w:type="dxa"/>
            <w:tcBorders>
              <w:top w:val="double" w:sz="4" w:space="0" w:color="auto"/>
              <w:left w:val="nil"/>
              <w:bottom w:val="single" w:sz="4" w:space="0" w:color="auto"/>
            </w:tcBorders>
            <w:vAlign w:val="center"/>
          </w:tcPr>
          <w:p w14:paraId="3DC277C1" w14:textId="5AC20A24" w:rsidR="00EB44D7" w:rsidRDefault="000A216D">
            <w:pPr>
              <w:jc w:val="center"/>
              <w:rPr>
                <w:b/>
              </w:rPr>
            </w:pPr>
            <w:r>
              <w:rPr>
                <w:b/>
              </w:rPr>
              <w:t>N</w:t>
            </w:r>
            <w:r w:rsidR="00986913">
              <w:rPr>
                <w:b/>
              </w:rPr>
              <w:t>ote</w:t>
            </w:r>
          </w:p>
        </w:tc>
        <w:tc>
          <w:tcPr>
            <w:tcW w:w="7653" w:type="dxa"/>
            <w:tcBorders>
              <w:top w:val="double" w:sz="4" w:space="0" w:color="auto"/>
              <w:bottom w:val="single" w:sz="4" w:space="0" w:color="auto"/>
              <w:right w:val="nil"/>
            </w:tcBorders>
            <w:vAlign w:val="center"/>
          </w:tcPr>
          <w:p w14:paraId="7DDEFE5F" w14:textId="77777777" w:rsidR="00F61ECF" w:rsidRDefault="00F61ECF" w:rsidP="00F61ECF">
            <w:r>
              <w:t xml:space="preserve">ERCOT </w:t>
            </w:r>
            <w:r w:rsidRPr="00E12958">
              <w:rPr>
                <w:b/>
                <w:bCs/>
              </w:rPr>
              <w:t>MAY</w:t>
            </w:r>
            <w:r>
              <w:t xml:space="preserve"> immediately implement EEA Level 2 when clock-minute average system frequency falls below 59.91 Hz for 15 consecutive minutes.  </w:t>
            </w:r>
          </w:p>
          <w:p w14:paraId="6ED17CA4" w14:textId="77777777" w:rsidR="00F61ECF" w:rsidRDefault="00F61ECF" w:rsidP="00F61ECF"/>
          <w:p w14:paraId="75A7A2C6" w14:textId="77777777" w:rsidR="00F61ECF" w:rsidRDefault="00F61ECF" w:rsidP="00F61ECF">
            <w:r>
              <w:t xml:space="preserve">ERCOT </w:t>
            </w:r>
            <w:r w:rsidRPr="00E12958">
              <w:rPr>
                <w:b/>
                <w:bCs/>
              </w:rPr>
              <w:t>MAY</w:t>
            </w:r>
            <w:r w:rsidRPr="00E12958">
              <w:t xml:space="preserve"> </w:t>
            </w:r>
            <w:r>
              <w:t xml:space="preserve">immediately implement EEA Level 3 any time the </w:t>
            </w:r>
            <w:r w:rsidRPr="00E12958">
              <w:rPr>
                <w:iCs/>
              </w:rPr>
              <w:t>clock-minute average</w:t>
            </w:r>
            <w:r>
              <w:t xml:space="preserve"> system frequency falls below 59.91 Hz </w:t>
            </w:r>
            <w:r w:rsidRPr="00D46D2F">
              <w:t>for 20 consecutive minu</w:t>
            </w:r>
            <w:r>
              <w:t xml:space="preserve">tes </w:t>
            </w:r>
            <w:r w:rsidRPr="00E12958">
              <w:rPr>
                <w:b/>
                <w:bCs/>
              </w:rPr>
              <w:t>OR</w:t>
            </w:r>
            <w:r>
              <w:t xml:space="preserve"> when steady-state frequency falls below 59.8 Hz for any duration of time. </w:t>
            </w:r>
          </w:p>
          <w:p w14:paraId="3B1C883B" w14:textId="77777777" w:rsidR="00F61ECF" w:rsidRDefault="00F61ECF" w:rsidP="00F61ECF"/>
          <w:p w14:paraId="3DC277C3" w14:textId="03DF096B" w:rsidR="00EB44D7" w:rsidRDefault="00F61ECF" w:rsidP="0039543C">
            <w:r>
              <w:t>ERCOT</w:t>
            </w:r>
            <w:r w:rsidRPr="00E5148B">
              <w:rPr>
                <w:b/>
                <w:bCs/>
              </w:rPr>
              <w:t xml:space="preserve"> SHALL</w:t>
            </w:r>
            <w:r>
              <w:t xml:space="preserve"> immediately implement EEA Level 3 any time the steady-state frequency is below 59.5 Hz for any duration.</w:t>
            </w:r>
          </w:p>
        </w:tc>
      </w:tr>
      <w:tr w:rsidR="00F61ECF" w14:paraId="18FB3630" w14:textId="77777777" w:rsidTr="00595EC9">
        <w:trPr>
          <w:trHeight w:val="576"/>
        </w:trPr>
        <w:tc>
          <w:tcPr>
            <w:tcW w:w="1563" w:type="dxa"/>
            <w:tcBorders>
              <w:top w:val="single" w:sz="4" w:space="0" w:color="auto"/>
              <w:left w:val="nil"/>
            </w:tcBorders>
            <w:vAlign w:val="center"/>
          </w:tcPr>
          <w:p w14:paraId="6E35E55C" w14:textId="208C1A50" w:rsidR="00F61ECF" w:rsidRDefault="00F61ECF">
            <w:pPr>
              <w:jc w:val="center"/>
              <w:rPr>
                <w:b/>
              </w:rPr>
            </w:pPr>
            <w:r>
              <w:rPr>
                <w:b/>
              </w:rPr>
              <w:t>N</w:t>
            </w:r>
            <w:r w:rsidR="00986913">
              <w:rPr>
                <w:b/>
              </w:rPr>
              <w:t>ote</w:t>
            </w:r>
          </w:p>
        </w:tc>
        <w:tc>
          <w:tcPr>
            <w:tcW w:w="7653" w:type="dxa"/>
            <w:tcBorders>
              <w:top w:val="single" w:sz="4" w:space="0" w:color="auto"/>
              <w:right w:val="nil"/>
            </w:tcBorders>
            <w:vAlign w:val="center"/>
          </w:tcPr>
          <w:p w14:paraId="24ACEC8A" w14:textId="7EA99F84" w:rsidR="00F61ECF" w:rsidRDefault="00F61ECF" w:rsidP="00F61ECF">
            <w:r w:rsidRPr="00407350">
              <w:rPr>
                <w:sz w:val="22"/>
                <w:szCs w:val="22"/>
              </w:rPr>
              <w:t>ERCOT will declare an EEA Level 1 when PRC falls below 2,500 MW and is not projected to be recovered above 2,500 MW within 30 minutes without the use of the following actions that are prescribed for EEA Level 1</w:t>
            </w:r>
          </w:p>
        </w:tc>
      </w:tr>
      <w:tr w:rsidR="00EB44D7" w14:paraId="3DC277C7" w14:textId="77777777">
        <w:trPr>
          <w:trHeight w:val="576"/>
        </w:trPr>
        <w:tc>
          <w:tcPr>
            <w:tcW w:w="1563" w:type="dxa"/>
            <w:tcBorders>
              <w:left w:val="nil"/>
            </w:tcBorders>
            <w:vAlign w:val="center"/>
          </w:tcPr>
          <w:p w14:paraId="3DC277C5" w14:textId="529EB78B" w:rsidR="00EB44D7" w:rsidRDefault="000A216D">
            <w:pPr>
              <w:jc w:val="center"/>
              <w:rPr>
                <w:b/>
              </w:rPr>
            </w:pPr>
            <w:r>
              <w:rPr>
                <w:b/>
              </w:rPr>
              <w:t>N</w:t>
            </w:r>
            <w:r w:rsidR="00986913">
              <w:rPr>
                <w:b/>
              </w:rPr>
              <w:t>ote</w:t>
            </w:r>
          </w:p>
        </w:tc>
        <w:tc>
          <w:tcPr>
            <w:tcW w:w="7653" w:type="dxa"/>
            <w:tcBorders>
              <w:right w:val="nil"/>
            </w:tcBorders>
            <w:vAlign w:val="center"/>
          </w:tcPr>
          <w:p w14:paraId="3DC277C6" w14:textId="77777777" w:rsidR="00EB44D7" w:rsidRDefault="000A216D">
            <w:r>
              <w:t>Confidentiality requirements regarding transmission operations and system capacity information will be lifted, as needed to restore reliability.</w:t>
            </w:r>
          </w:p>
        </w:tc>
      </w:tr>
      <w:tr w:rsidR="009D62F2" w14:paraId="24A81D10" w14:textId="77777777" w:rsidTr="009D62F2">
        <w:trPr>
          <w:trHeight w:val="576"/>
        </w:trPr>
        <w:tc>
          <w:tcPr>
            <w:tcW w:w="1563" w:type="dxa"/>
            <w:tcBorders>
              <w:top w:val="single" w:sz="4" w:space="0" w:color="auto"/>
              <w:left w:val="nil"/>
              <w:bottom w:val="single" w:sz="4" w:space="0" w:color="auto"/>
              <w:right w:val="single" w:sz="4" w:space="0" w:color="auto"/>
            </w:tcBorders>
            <w:vAlign w:val="center"/>
          </w:tcPr>
          <w:p w14:paraId="4D121AF6" w14:textId="77777777" w:rsidR="009D62F2" w:rsidRDefault="009D62F2" w:rsidP="00967D4C">
            <w:pPr>
              <w:jc w:val="center"/>
              <w:rPr>
                <w:b/>
              </w:rPr>
            </w:pPr>
            <w:r>
              <w:rPr>
                <w:b/>
              </w:rPr>
              <w:t>ESR</w:t>
            </w:r>
          </w:p>
        </w:tc>
        <w:tc>
          <w:tcPr>
            <w:tcW w:w="7653" w:type="dxa"/>
            <w:tcBorders>
              <w:top w:val="single" w:sz="4" w:space="0" w:color="auto"/>
              <w:left w:val="single" w:sz="4" w:space="0" w:color="auto"/>
              <w:bottom w:val="single" w:sz="4" w:space="0" w:color="auto"/>
              <w:right w:val="nil"/>
            </w:tcBorders>
            <w:vAlign w:val="center"/>
          </w:tcPr>
          <w:p w14:paraId="4AA12F80" w14:textId="7AC3072F" w:rsidR="009D62F2" w:rsidRDefault="009D62F2" w:rsidP="00967D4C">
            <w:r>
              <w:t>E</w:t>
            </w:r>
            <w:r w:rsidR="00BB04D5">
              <w:t xml:space="preserve">nergy </w:t>
            </w:r>
            <w:r>
              <w:t>S</w:t>
            </w:r>
            <w:r w:rsidR="00BB04D5">
              <w:t xml:space="preserve">torage </w:t>
            </w:r>
            <w:r>
              <w:t>R</w:t>
            </w:r>
            <w:r w:rsidR="00BB04D5">
              <w:t>esource</w:t>
            </w:r>
            <w:r>
              <w:t>s</w:t>
            </w:r>
            <w:r w:rsidR="00BB04D5">
              <w:t xml:space="preserve"> (ESR)</w:t>
            </w:r>
            <w:r>
              <w:t xml:space="preserve"> will be required to suspend charging during an Energy Emergency Alert (EEA) except in limited circumstances, including Security-Constrained Economic Dispatch (SCED), Load Frequency Control (LFC) Dispatch, or a manual instruction. An exception to this provision is if an ESR is co-located with onsite generation that would be incapable of exporting additional power to the ERCOT System. </w:t>
            </w:r>
          </w:p>
        </w:tc>
      </w:tr>
      <w:tr w:rsidR="00EB44D7" w14:paraId="3DC277CB" w14:textId="77777777">
        <w:trPr>
          <w:trHeight w:val="576"/>
        </w:trPr>
        <w:tc>
          <w:tcPr>
            <w:tcW w:w="1563" w:type="dxa"/>
            <w:tcBorders>
              <w:left w:val="nil"/>
            </w:tcBorders>
            <w:vAlign w:val="center"/>
          </w:tcPr>
          <w:p w14:paraId="3DC277C8" w14:textId="77777777" w:rsidR="00EB44D7" w:rsidRDefault="000A216D">
            <w:pPr>
              <w:jc w:val="center"/>
              <w:rPr>
                <w:b/>
              </w:rPr>
            </w:pPr>
            <w:r>
              <w:rPr>
                <w:b/>
              </w:rPr>
              <w:t>Media</w:t>
            </w:r>
          </w:p>
          <w:p w14:paraId="3DC277C9" w14:textId="77777777" w:rsidR="00EB44D7" w:rsidRDefault="000A216D">
            <w:pPr>
              <w:jc w:val="center"/>
              <w:rPr>
                <w:b/>
              </w:rPr>
            </w:pPr>
            <w:r>
              <w:rPr>
                <w:b/>
              </w:rPr>
              <w:t>Appeal</w:t>
            </w:r>
          </w:p>
        </w:tc>
        <w:tc>
          <w:tcPr>
            <w:tcW w:w="7653" w:type="dxa"/>
            <w:tcBorders>
              <w:right w:val="nil"/>
            </w:tcBorders>
            <w:vAlign w:val="center"/>
          </w:tcPr>
          <w:p w14:paraId="4A04A652" w14:textId="70E47114" w:rsidR="00EB44D7" w:rsidRDefault="000A216D">
            <w:r>
              <w:t xml:space="preserve">When an ERCOT-wide appeal through the public news media for voluntary energy conservation is made.  Notify the TOs by </w:t>
            </w:r>
            <w:r w:rsidR="00CD3305">
              <w:t>H</w:t>
            </w:r>
            <w:r>
              <w:t>otline.</w:t>
            </w:r>
          </w:p>
          <w:p w14:paraId="2F6D69B0" w14:textId="77777777" w:rsidR="003779DF" w:rsidRDefault="003779DF"/>
          <w:p w14:paraId="3DC277CA" w14:textId="4C5A082D" w:rsidR="003779DF" w:rsidRDefault="00902789" w:rsidP="003779DF">
            <w:r>
              <w:rPr>
                <w:b/>
                <w:highlight w:val="yellow"/>
                <w:u w:val="single"/>
              </w:rPr>
              <w:t xml:space="preserve">T#39 - Typical Hotline Script </w:t>
            </w:r>
            <w:r w:rsidRPr="003779DF">
              <w:rPr>
                <w:b/>
                <w:highlight w:val="yellow"/>
                <w:u w:val="single"/>
              </w:rPr>
              <w:t>for Media Appeal</w:t>
            </w:r>
          </w:p>
        </w:tc>
      </w:tr>
      <w:tr w:rsidR="009C7A1B" w14:paraId="7EF4CC4B" w14:textId="77777777">
        <w:trPr>
          <w:trHeight w:val="576"/>
        </w:trPr>
        <w:tc>
          <w:tcPr>
            <w:tcW w:w="1563" w:type="dxa"/>
            <w:tcBorders>
              <w:left w:val="nil"/>
            </w:tcBorders>
            <w:vAlign w:val="center"/>
          </w:tcPr>
          <w:p w14:paraId="3A666848" w14:textId="0187DEBB" w:rsidR="009C7A1B" w:rsidRDefault="009C7A1B">
            <w:pPr>
              <w:jc w:val="center"/>
              <w:rPr>
                <w:b/>
              </w:rPr>
            </w:pPr>
            <w:r>
              <w:rPr>
                <w:b/>
              </w:rPr>
              <w:t>TCEQ</w:t>
            </w:r>
          </w:p>
        </w:tc>
        <w:tc>
          <w:tcPr>
            <w:tcW w:w="7653" w:type="dxa"/>
            <w:tcBorders>
              <w:right w:val="nil"/>
            </w:tcBorders>
            <w:vAlign w:val="center"/>
          </w:tcPr>
          <w:p w14:paraId="17B022E3" w14:textId="20B85E6E" w:rsidR="009C7A1B" w:rsidRDefault="009C7A1B">
            <w:r>
              <w:t xml:space="preserve">The Texas Commission on Environmental Quality (TCEQ) will exercise enforcement discretion for exceedances of emission limits and operational limits for Resources that exceed air permit limits in order to maximize </w:t>
            </w:r>
            <w:r>
              <w:lastRenderedPageBreak/>
              <w:t xml:space="preserve">generation for the duration of an EEA event.  A Market Notice will be sent to Market Participants. </w:t>
            </w:r>
            <w:r w:rsidR="00C4155A">
              <w:t>Make Hotline call.</w:t>
            </w:r>
          </w:p>
          <w:p w14:paraId="6D0B2173" w14:textId="77777777" w:rsidR="00C4155A" w:rsidRDefault="00C4155A"/>
          <w:p w14:paraId="05BB5692" w14:textId="251458B9" w:rsidR="00C4155A" w:rsidRDefault="00C4155A">
            <w:r>
              <w:rPr>
                <w:b/>
                <w:highlight w:val="yellow"/>
                <w:u w:val="single"/>
              </w:rPr>
              <w:t>T</w:t>
            </w:r>
            <w:r w:rsidRPr="00DD3D3D">
              <w:rPr>
                <w:b/>
                <w:highlight w:val="yellow"/>
                <w:u w:val="single"/>
              </w:rPr>
              <w:t>#</w:t>
            </w:r>
            <w:r>
              <w:rPr>
                <w:b/>
                <w:highlight w:val="yellow"/>
                <w:u w:val="single"/>
              </w:rPr>
              <w:t>87</w:t>
            </w:r>
            <w:r w:rsidRPr="00DD3D3D">
              <w:rPr>
                <w:b/>
                <w:highlight w:val="yellow"/>
                <w:u w:val="single"/>
              </w:rPr>
              <w:t xml:space="preserve"> </w:t>
            </w:r>
            <w:r>
              <w:rPr>
                <w:b/>
                <w:highlight w:val="yellow"/>
                <w:u w:val="single"/>
              </w:rPr>
              <w:t xml:space="preserve">Typical Hotline Script for </w:t>
            </w:r>
            <w:r w:rsidRPr="00DD3D3D">
              <w:rPr>
                <w:b/>
                <w:highlight w:val="yellow"/>
                <w:u w:val="single"/>
              </w:rPr>
              <w:t>TCEQ Notice of Enforcement Discretion</w:t>
            </w:r>
          </w:p>
        </w:tc>
      </w:tr>
      <w:tr w:rsidR="00EB44D7" w14:paraId="3DC277CD"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7CC" w14:textId="77777777" w:rsidR="00EB44D7" w:rsidRDefault="000A216D" w:rsidP="00357506">
            <w:pPr>
              <w:pStyle w:val="Heading3"/>
            </w:pPr>
            <w:bookmarkStart w:id="357" w:name="_Implement_EEA_Level"/>
            <w:bookmarkEnd w:id="357"/>
            <w:r>
              <w:lastRenderedPageBreak/>
              <w:t>Implement EEA Level 1</w:t>
            </w:r>
          </w:p>
        </w:tc>
      </w:tr>
      <w:tr w:rsidR="00EB44D7" w14:paraId="3DC277D8" w14:textId="77777777">
        <w:trPr>
          <w:trHeight w:val="576"/>
        </w:trPr>
        <w:tc>
          <w:tcPr>
            <w:tcW w:w="1563" w:type="dxa"/>
            <w:tcBorders>
              <w:top w:val="double" w:sz="4" w:space="0" w:color="auto"/>
              <w:left w:val="nil"/>
            </w:tcBorders>
            <w:vAlign w:val="center"/>
          </w:tcPr>
          <w:p w14:paraId="3DC277CE" w14:textId="77777777" w:rsidR="00EB44D7" w:rsidRDefault="000A216D">
            <w:pPr>
              <w:jc w:val="center"/>
              <w:rPr>
                <w:b/>
              </w:rPr>
            </w:pPr>
            <w:r>
              <w:rPr>
                <w:b/>
              </w:rPr>
              <w:t>1</w:t>
            </w:r>
          </w:p>
          <w:p w14:paraId="3DC277CF" w14:textId="77777777" w:rsidR="00EB44D7" w:rsidRDefault="00EB44D7">
            <w:pPr>
              <w:jc w:val="center"/>
            </w:pPr>
          </w:p>
        </w:tc>
        <w:tc>
          <w:tcPr>
            <w:tcW w:w="7653" w:type="dxa"/>
            <w:tcBorders>
              <w:top w:val="double" w:sz="4" w:space="0" w:color="auto"/>
              <w:right w:val="nil"/>
            </w:tcBorders>
            <w:vAlign w:val="center"/>
          </w:tcPr>
          <w:p w14:paraId="3DC277D0" w14:textId="1E5C2343" w:rsidR="00EB44D7" w:rsidRDefault="000A216D">
            <w:pPr>
              <w:rPr>
                <w:b/>
                <w:u w:val="single"/>
              </w:rPr>
            </w:pPr>
            <w:r>
              <w:rPr>
                <w:b/>
                <w:u w:val="single"/>
              </w:rPr>
              <w:t>IF:</w:t>
            </w:r>
          </w:p>
          <w:p w14:paraId="3DC277D1" w14:textId="0B4A8812" w:rsidR="00EB44D7" w:rsidRDefault="000A216D" w:rsidP="00B23CDD">
            <w:pPr>
              <w:numPr>
                <w:ilvl w:val="0"/>
                <w:numId w:val="85"/>
              </w:numPr>
            </w:pPr>
            <w:r>
              <w:t>PRC &lt; 2</w:t>
            </w:r>
            <w:r w:rsidR="00F61ECF">
              <w:t>5</w:t>
            </w:r>
            <w:r>
              <w:t>00 MW and is not projected to be recovered above 2</w:t>
            </w:r>
            <w:r w:rsidR="00F61ECF">
              <w:t>5</w:t>
            </w:r>
            <w:r>
              <w:t xml:space="preserve">00 MW within 30 minutes without the use of EEA Level 1; </w:t>
            </w:r>
          </w:p>
          <w:p w14:paraId="3DC277D2" w14:textId="77777777" w:rsidR="00EB44D7" w:rsidRDefault="000A216D">
            <w:pPr>
              <w:rPr>
                <w:b/>
                <w:u w:val="single"/>
              </w:rPr>
            </w:pPr>
            <w:r>
              <w:rPr>
                <w:b/>
                <w:u w:val="single"/>
              </w:rPr>
              <w:t>THEN:</w:t>
            </w:r>
          </w:p>
          <w:p w14:paraId="3DC277D3" w14:textId="1E4CBD4D" w:rsidR="00EB44D7" w:rsidRDefault="000A216D" w:rsidP="00B23CDD">
            <w:pPr>
              <w:numPr>
                <w:ilvl w:val="0"/>
                <w:numId w:val="85"/>
              </w:numPr>
            </w:pPr>
            <w:r>
              <w:t xml:space="preserve">Using the Hotline, notify </w:t>
            </w:r>
            <w:r w:rsidR="00CB437E">
              <w:t xml:space="preserve">the </w:t>
            </w:r>
            <w:r>
              <w:t xml:space="preserve">TOs to implement </w:t>
            </w:r>
            <w:r>
              <w:rPr>
                <w:b/>
              </w:rPr>
              <w:t>EEA 1</w:t>
            </w:r>
            <w:r>
              <w:t xml:space="preserve">. </w:t>
            </w:r>
          </w:p>
          <w:p w14:paraId="3DC277D4" w14:textId="77777777" w:rsidR="00EB44D7" w:rsidRDefault="00EB44D7">
            <w:pPr>
              <w:ind w:left="792"/>
            </w:pPr>
          </w:p>
          <w:p w14:paraId="3DC277D5" w14:textId="34F87C4B" w:rsidR="00EB44D7" w:rsidRDefault="000A216D">
            <w:pPr>
              <w:rPr>
                <w:b/>
                <w:u w:val="single"/>
              </w:rPr>
            </w:pPr>
            <w:r>
              <w:rPr>
                <w:b/>
                <w:highlight w:val="yellow"/>
                <w:u w:val="single"/>
              </w:rPr>
              <w:t xml:space="preserve">T#5 - Typical Hotline Script for EEA1 </w:t>
            </w:r>
          </w:p>
          <w:p w14:paraId="3DC277D6" w14:textId="77777777" w:rsidR="00EB44D7" w:rsidRDefault="00EB44D7"/>
          <w:p w14:paraId="3DC277D7" w14:textId="68C8D6DA" w:rsidR="00206036" w:rsidRDefault="000A216D" w:rsidP="004E5C67">
            <w:pPr>
              <w:pStyle w:val="TableText"/>
              <w:rPr>
                <w:color w:val="FF0000"/>
              </w:rPr>
            </w:pPr>
            <w:r>
              <w:rPr>
                <w:color w:val="FF0000"/>
              </w:rPr>
              <w:t>After the repeat, give TOs an update of system conditions, including chances of proceeding into an EEA 2.</w:t>
            </w:r>
          </w:p>
        </w:tc>
      </w:tr>
      <w:tr w:rsidR="00EB44D7" w14:paraId="3DC277ED" w14:textId="77777777">
        <w:trPr>
          <w:trHeight w:val="576"/>
        </w:trPr>
        <w:tc>
          <w:tcPr>
            <w:tcW w:w="1563" w:type="dxa"/>
            <w:tcBorders>
              <w:top w:val="single" w:sz="4" w:space="0" w:color="auto"/>
              <w:left w:val="nil"/>
              <w:bottom w:val="double" w:sz="4" w:space="0" w:color="auto"/>
            </w:tcBorders>
            <w:vAlign w:val="center"/>
          </w:tcPr>
          <w:p w14:paraId="3DC277EB" w14:textId="3C366825" w:rsidR="00EB44D7" w:rsidRDefault="000A216D">
            <w:pPr>
              <w:jc w:val="center"/>
              <w:rPr>
                <w:b/>
              </w:rPr>
            </w:pPr>
            <w:r>
              <w:rPr>
                <w:b/>
              </w:rPr>
              <w:t>L</w:t>
            </w:r>
            <w:r w:rsidR="00986913">
              <w:rPr>
                <w:b/>
              </w:rPr>
              <w:t>og</w:t>
            </w:r>
          </w:p>
        </w:tc>
        <w:tc>
          <w:tcPr>
            <w:tcW w:w="7653" w:type="dxa"/>
            <w:tcBorders>
              <w:top w:val="single" w:sz="4" w:space="0" w:color="auto"/>
              <w:bottom w:val="double" w:sz="4" w:space="0" w:color="auto"/>
              <w:right w:val="nil"/>
            </w:tcBorders>
            <w:vAlign w:val="center"/>
          </w:tcPr>
          <w:p w14:paraId="3DC277EC" w14:textId="77777777" w:rsidR="00EB44D7" w:rsidRDefault="000A216D">
            <w:pPr>
              <w:pStyle w:val="TableText"/>
              <w:rPr>
                <w:color w:val="FF0000"/>
              </w:rPr>
            </w:pPr>
            <w:r>
              <w:t>Log all actions.</w:t>
            </w:r>
          </w:p>
        </w:tc>
      </w:tr>
      <w:tr w:rsidR="00EB44D7" w14:paraId="3DC277EF"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7EE" w14:textId="77777777" w:rsidR="00EB44D7" w:rsidRDefault="000A216D" w:rsidP="00357506">
            <w:pPr>
              <w:pStyle w:val="Heading3"/>
            </w:pPr>
            <w:bookmarkStart w:id="358" w:name="_Implement_EEA_Level_1"/>
            <w:bookmarkEnd w:id="358"/>
            <w:r>
              <w:t>Implement EEA Level 2</w:t>
            </w:r>
          </w:p>
        </w:tc>
      </w:tr>
      <w:tr w:rsidR="00EB44D7" w14:paraId="3DC277F2" w14:textId="77777777">
        <w:trPr>
          <w:trHeight w:val="576"/>
        </w:trPr>
        <w:tc>
          <w:tcPr>
            <w:tcW w:w="1563" w:type="dxa"/>
            <w:tcBorders>
              <w:top w:val="single" w:sz="4" w:space="0" w:color="auto"/>
              <w:left w:val="nil"/>
            </w:tcBorders>
            <w:vAlign w:val="center"/>
          </w:tcPr>
          <w:p w14:paraId="3DC277F0" w14:textId="77777777" w:rsidR="00EB44D7" w:rsidRDefault="000A216D">
            <w:pPr>
              <w:jc w:val="center"/>
              <w:rPr>
                <w:b/>
              </w:rPr>
            </w:pPr>
            <w:bookmarkStart w:id="359" w:name="_Hlk136583850"/>
            <w:r>
              <w:rPr>
                <w:b/>
              </w:rPr>
              <w:t>Note</w:t>
            </w:r>
          </w:p>
        </w:tc>
        <w:tc>
          <w:tcPr>
            <w:tcW w:w="7653" w:type="dxa"/>
            <w:tcBorders>
              <w:top w:val="single" w:sz="4" w:space="0" w:color="auto"/>
              <w:right w:val="nil"/>
            </w:tcBorders>
            <w:vAlign w:val="center"/>
          </w:tcPr>
          <w:p w14:paraId="3DC277F1" w14:textId="3DA78E1E" w:rsidR="00EB44D7" w:rsidRDefault="000A216D">
            <w:pPr>
              <w:rPr>
                <w:b/>
                <w:u w:val="single"/>
              </w:rPr>
            </w:pPr>
            <w:r>
              <w:t xml:space="preserve">ERCOT </w:t>
            </w:r>
            <w:r w:rsidR="00F61ECF">
              <w:t>MAY</w:t>
            </w:r>
            <w:r w:rsidR="004A1154">
              <w:t xml:space="preserve"> </w:t>
            </w:r>
            <w:r w:rsidR="00F61ECF">
              <w:t>immediately implement</w:t>
            </w:r>
            <w:r>
              <w:t xml:space="preserve"> EEA Level 2 when the </w:t>
            </w:r>
            <w:r>
              <w:rPr>
                <w:iCs/>
              </w:rPr>
              <w:t>clock-minute average</w:t>
            </w:r>
            <w:r>
              <w:t xml:space="preserve"> system frequency falls below 59.91 Hz for 15 consecutive minutes.</w:t>
            </w:r>
          </w:p>
        </w:tc>
      </w:tr>
      <w:bookmarkEnd w:id="359"/>
      <w:tr w:rsidR="00EB44D7" w14:paraId="3DC277FF" w14:textId="77777777">
        <w:trPr>
          <w:trHeight w:val="576"/>
        </w:trPr>
        <w:tc>
          <w:tcPr>
            <w:tcW w:w="1563" w:type="dxa"/>
            <w:tcBorders>
              <w:top w:val="single" w:sz="4" w:space="0" w:color="auto"/>
              <w:left w:val="nil"/>
            </w:tcBorders>
            <w:vAlign w:val="center"/>
          </w:tcPr>
          <w:p w14:paraId="3DC277F3" w14:textId="77777777" w:rsidR="00EB44D7" w:rsidRDefault="000A216D">
            <w:pPr>
              <w:jc w:val="center"/>
              <w:rPr>
                <w:b/>
              </w:rPr>
            </w:pPr>
            <w:r>
              <w:rPr>
                <w:b/>
              </w:rPr>
              <w:t>1</w:t>
            </w:r>
          </w:p>
          <w:p w14:paraId="3DC277F4" w14:textId="77777777" w:rsidR="00EB44D7" w:rsidRDefault="00EB44D7"/>
        </w:tc>
        <w:tc>
          <w:tcPr>
            <w:tcW w:w="7653" w:type="dxa"/>
            <w:tcBorders>
              <w:top w:val="single" w:sz="4" w:space="0" w:color="auto"/>
              <w:right w:val="nil"/>
            </w:tcBorders>
            <w:vAlign w:val="center"/>
          </w:tcPr>
          <w:p w14:paraId="3DC277F5" w14:textId="77777777" w:rsidR="00EB44D7" w:rsidRDefault="000A216D">
            <w:pPr>
              <w:rPr>
                <w:b/>
                <w:color w:val="000000"/>
                <w:u w:val="single"/>
              </w:rPr>
            </w:pPr>
            <w:r>
              <w:rPr>
                <w:b/>
                <w:u w:val="single"/>
              </w:rPr>
              <w:t>IF</w:t>
            </w:r>
            <w:r>
              <w:rPr>
                <w:b/>
                <w:color w:val="000000"/>
                <w:u w:val="single"/>
              </w:rPr>
              <w:t>:</w:t>
            </w:r>
          </w:p>
          <w:p w14:paraId="3DC277F6" w14:textId="1D13B550" w:rsidR="00EB44D7" w:rsidRDefault="000A216D" w:rsidP="00B23CDD">
            <w:pPr>
              <w:numPr>
                <w:ilvl w:val="0"/>
                <w:numId w:val="86"/>
              </w:numPr>
            </w:pPr>
            <w:r>
              <w:t xml:space="preserve">PRC &lt; </w:t>
            </w:r>
            <w:r w:rsidR="00F61ECF">
              <w:t>200</w:t>
            </w:r>
            <w:r>
              <w:t xml:space="preserve">0 MW or unable to maintain system frequency at 59.91 Hz and is not projected to be recovered above </w:t>
            </w:r>
            <w:r w:rsidR="00F61ECF">
              <w:t>200</w:t>
            </w:r>
            <w:r>
              <w:t>0 MW within 30 minutes without the use of EEA Level 2;</w:t>
            </w:r>
          </w:p>
          <w:p w14:paraId="3DC277F7" w14:textId="77777777" w:rsidR="00EB44D7" w:rsidRDefault="000A216D">
            <w:pPr>
              <w:rPr>
                <w:b/>
                <w:u w:val="single"/>
              </w:rPr>
            </w:pPr>
            <w:r>
              <w:rPr>
                <w:b/>
                <w:u w:val="single"/>
              </w:rPr>
              <w:t>THEN:</w:t>
            </w:r>
          </w:p>
          <w:p w14:paraId="3DC277F8" w14:textId="11578E75" w:rsidR="00EB44D7" w:rsidRDefault="000A216D" w:rsidP="00B23CDD">
            <w:pPr>
              <w:numPr>
                <w:ilvl w:val="0"/>
                <w:numId w:val="86"/>
              </w:numPr>
              <w:rPr>
                <w:b/>
              </w:rPr>
            </w:pPr>
            <w:r>
              <w:t xml:space="preserve">Using the Hotline, notify </w:t>
            </w:r>
            <w:r w:rsidR="00CB437E">
              <w:t xml:space="preserve">the </w:t>
            </w:r>
            <w:r>
              <w:t xml:space="preserve">TOs to implement </w:t>
            </w:r>
            <w:r>
              <w:rPr>
                <w:b/>
              </w:rPr>
              <w:t xml:space="preserve">EEA 2 </w:t>
            </w:r>
            <w:r>
              <w:t>and any measures associated with EEA 1, if not already implemented.</w:t>
            </w:r>
            <w:r>
              <w:rPr>
                <w:b/>
              </w:rPr>
              <w:t xml:space="preserve"> </w:t>
            </w:r>
          </w:p>
          <w:p w14:paraId="3DC277F9" w14:textId="77777777" w:rsidR="00EB44D7" w:rsidRDefault="000A216D" w:rsidP="00B23CDD">
            <w:pPr>
              <w:numPr>
                <w:ilvl w:val="0"/>
                <w:numId w:val="86"/>
              </w:numPr>
            </w:pPr>
            <w:r>
              <w:t>If the energy conservation call has not been made previously, it can be combined with this call.</w:t>
            </w:r>
          </w:p>
          <w:p w14:paraId="11C02CAB" w14:textId="52F69B25" w:rsidR="00847B6A" w:rsidRDefault="00847B6A" w:rsidP="00B23CDD">
            <w:pPr>
              <w:numPr>
                <w:ilvl w:val="0"/>
                <w:numId w:val="86"/>
              </w:numPr>
            </w:pPr>
            <w:r>
              <w:t>Reduce Customer Load by using distribution voltage reduction measures, if deemed beneficial.</w:t>
            </w:r>
            <w:r w:rsidR="00F47669">
              <w:t xml:space="preserve"> If not</w:t>
            </w:r>
            <w:r w:rsidR="00395561">
              <w:t xml:space="preserve"> </w:t>
            </w:r>
            <w:r w:rsidR="00F47669">
              <w:t>requested from previous steps.</w:t>
            </w:r>
          </w:p>
          <w:p w14:paraId="3DC277FA" w14:textId="021B9F58" w:rsidR="00EB44D7" w:rsidRDefault="00AD23ED" w:rsidP="00B23CDD">
            <w:pPr>
              <w:numPr>
                <w:ilvl w:val="0"/>
                <w:numId w:val="86"/>
              </w:numPr>
            </w:pPr>
            <w:r>
              <w:t>When available i</w:t>
            </w:r>
            <w:r w:rsidR="000A216D">
              <w:t>mplement any available Load management plans to reduce Customer Load</w:t>
            </w:r>
            <w:r w:rsidR="00BD175B">
              <w:t xml:space="preserve"> </w:t>
            </w:r>
            <w:r w:rsidR="0028081C">
              <w:t>if not already implemented</w:t>
            </w:r>
            <w:r w:rsidR="000A216D">
              <w:t>.</w:t>
            </w:r>
          </w:p>
          <w:p w14:paraId="3DC277FB" w14:textId="624D54A7" w:rsidR="00EB44D7" w:rsidRDefault="00EB44D7"/>
          <w:p w14:paraId="3DCC5107" w14:textId="77777777" w:rsidR="008E1851" w:rsidRDefault="008E1851"/>
          <w:p w14:paraId="3DC277FD" w14:textId="0D0F1BB7" w:rsidR="00EB44D7" w:rsidRDefault="000A216D">
            <w:pPr>
              <w:rPr>
                <w:color w:val="008000"/>
              </w:rPr>
            </w:pPr>
            <w:r>
              <w:rPr>
                <w:b/>
                <w:highlight w:val="yellow"/>
                <w:u w:val="single"/>
              </w:rPr>
              <w:t>T#7 - Typical Hotline Script for EEA2 Media Appeal</w:t>
            </w:r>
            <w:r w:rsidR="009B3BC5">
              <w:rPr>
                <w:b/>
                <w:highlight w:val="yellow"/>
                <w:u w:val="single"/>
              </w:rPr>
              <w:t>/</w:t>
            </w:r>
            <w:r>
              <w:rPr>
                <w:b/>
                <w:highlight w:val="yellow"/>
                <w:u w:val="single"/>
              </w:rPr>
              <w:t xml:space="preserve">Voltage Reduction </w:t>
            </w:r>
          </w:p>
          <w:p w14:paraId="3DC277FE" w14:textId="1D8E7901" w:rsidR="00EB44D7" w:rsidRDefault="000A216D">
            <w:pPr>
              <w:rPr>
                <w:color w:val="FF0000"/>
              </w:rPr>
            </w:pPr>
            <w:r>
              <w:rPr>
                <w:color w:val="FF0000"/>
              </w:rPr>
              <w:t>After the repeat, give TOs an update of system conditions, including chances of proceeding into an EEA 3.</w:t>
            </w:r>
            <w:r w:rsidR="009F396D">
              <w:rPr>
                <w:color w:val="FF0000"/>
              </w:rPr>
              <w:t xml:space="preserve"> Notify TO’s which load shed table will be used in the event of EEA 3 load shed. [winter/summer] Firm Load Shed.</w:t>
            </w:r>
          </w:p>
        </w:tc>
      </w:tr>
      <w:tr w:rsidR="00EB44D7" w14:paraId="3DC27802" w14:textId="77777777">
        <w:trPr>
          <w:trHeight w:val="576"/>
        </w:trPr>
        <w:tc>
          <w:tcPr>
            <w:tcW w:w="1563" w:type="dxa"/>
            <w:tcBorders>
              <w:left w:val="nil"/>
            </w:tcBorders>
            <w:vAlign w:val="center"/>
          </w:tcPr>
          <w:p w14:paraId="3DC27800" w14:textId="0540791C" w:rsidR="00EB44D7" w:rsidRDefault="000A216D">
            <w:pPr>
              <w:jc w:val="center"/>
              <w:rPr>
                <w:b/>
              </w:rPr>
            </w:pPr>
            <w:bookmarkStart w:id="360" w:name="_Hlk89263915"/>
            <w:r>
              <w:rPr>
                <w:b/>
              </w:rPr>
              <w:lastRenderedPageBreak/>
              <w:t>L</w:t>
            </w:r>
            <w:r w:rsidR="00986913">
              <w:rPr>
                <w:b/>
              </w:rPr>
              <w:t>og</w:t>
            </w:r>
          </w:p>
        </w:tc>
        <w:tc>
          <w:tcPr>
            <w:tcW w:w="7653" w:type="dxa"/>
            <w:tcBorders>
              <w:right w:val="nil"/>
            </w:tcBorders>
            <w:vAlign w:val="center"/>
          </w:tcPr>
          <w:p w14:paraId="3DC27801" w14:textId="77777777" w:rsidR="00EB44D7" w:rsidRDefault="000A216D">
            <w:r>
              <w:t>Log all actions.</w:t>
            </w:r>
          </w:p>
        </w:tc>
      </w:tr>
    </w:tbl>
    <w:p w14:paraId="3DC27803" w14:textId="62C3040D" w:rsidR="00EB44D7" w:rsidRDefault="00EB44D7">
      <w:bookmarkStart w:id="361" w:name="_Implement_EEA_Level_2"/>
      <w:bookmarkStart w:id="362" w:name="_Implement_EEA_Level_3"/>
      <w:bookmarkEnd w:id="360"/>
      <w:bookmarkEnd w:id="361"/>
      <w:bookmarkEnd w:id="3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7443"/>
      </w:tblGrid>
      <w:tr w:rsidR="00EB44D7" w14:paraId="3DC27805" w14:textId="77777777">
        <w:trPr>
          <w:trHeight w:val="576"/>
        </w:trPr>
        <w:tc>
          <w:tcPr>
            <w:tcW w:w="9216" w:type="dxa"/>
            <w:gridSpan w:val="2"/>
            <w:tcBorders>
              <w:top w:val="double" w:sz="4" w:space="0" w:color="auto"/>
              <w:left w:val="double" w:sz="4" w:space="0" w:color="auto"/>
              <w:bottom w:val="double" w:sz="4" w:space="0" w:color="auto"/>
              <w:right w:val="double" w:sz="4" w:space="0" w:color="auto"/>
            </w:tcBorders>
            <w:vAlign w:val="center"/>
          </w:tcPr>
          <w:p w14:paraId="3DC27804" w14:textId="77777777" w:rsidR="00EB44D7" w:rsidRDefault="000A216D" w:rsidP="00357506">
            <w:pPr>
              <w:pStyle w:val="Heading3"/>
            </w:pPr>
            <w:r>
              <w:t>Implement EEA Level 3</w:t>
            </w:r>
          </w:p>
        </w:tc>
      </w:tr>
      <w:tr w:rsidR="00EB44D7" w14:paraId="3DC27808" w14:textId="77777777">
        <w:trPr>
          <w:trHeight w:val="576"/>
        </w:trPr>
        <w:tc>
          <w:tcPr>
            <w:tcW w:w="1563" w:type="dxa"/>
            <w:tcBorders>
              <w:top w:val="double" w:sz="4" w:space="0" w:color="auto"/>
              <w:left w:val="nil"/>
              <w:bottom w:val="single" w:sz="4" w:space="0" w:color="auto"/>
            </w:tcBorders>
            <w:vAlign w:val="center"/>
          </w:tcPr>
          <w:p w14:paraId="3DC27806" w14:textId="77777777" w:rsidR="00EB44D7" w:rsidRDefault="000A216D">
            <w:pPr>
              <w:jc w:val="center"/>
              <w:rPr>
                <w:b/>
              </w:rPr>
            </w:pPr>
            <w:r>
              <w:rPr>
                <w:b/>
              </w:rPr>
              <w:t>Note</w:t>
            </w:r>
          </w:p>
        </w:tc>
        <w:tc>
          <w:tcPr>
            <w:tcW w:w="7653" w:type="dxa"/>
            <w:tcBorders>
              <w:top w:val="double" w:sz="4" w:space="0" w:color="auto"/>
              <w:bottom w:val="single" w:sz="4" w:space="0" w:color="auto"/>
              <w:right w:val="nil"/>
            </w:tcBorders>
            <w:vAlign w:val="center"/>
          </w:tcPr>
          <w:p w14:paraId="3DC27807" w14:textId="6954C55E" w:rsidR="00EB44D7" w:rsidRDefault="000A216D">
            <w:r>
              <w:t xml:space="preserve">ERCOT </w:t>
            </w:r>
            <w:r w:rsidRPr="003A15C7">
              <w:rPr>
                <w:b/>
                <w:bCs/>
                <w:i/>
                <w:iCs/>
              </w:rPr>
              <w:t>may</w:t>
            </w:r>
            <w:r>
              <w:t xml:space="preserve"> declare an EEA Level 3 when </w:t>
            </w:r>
            <w:bookmarkStart w:id="363" w:name="_Hlk149219648"/>
            <w:r>
              <w:t xml:space="preserve">the </w:t>
            </w:r>
            <w:r>
              <w:rPr>
                <w:iCs/>
              </w:rPr>
              <w:t>clock-minute average</w:t>
            </w:r>
            <w:r>
              <w:t xml:space="preserve"> system frequency falls below 59.91 Hz for 20 consecutive minutes</w:t>
            </w:r>
            <w:r w:rsidR="00F61ECF">
              <w:t xml:space="preserve"> </w:t>
            </w:r>
            <w:bookmarkEnd w:id="363"/>
            <w:r w:rsidR="00F61ECF" w:rsidRPr="00E12958">
              <w:rPr>
                <w:b/>
                <w:bCs/>
              </w:rPr>
              <w:t>OR</w:t>
            </w:r>
            <w:r w:rsidR="00F61ECF">
              <w:t xml:space="preserve"> when </w:t>
            </w:r>
            <w:bookmarkStart w:id="364" w:name="_Hlk149219737"/>
            <w:r w:rsidR="00F61ECF">
              <w:t xml:space="preserve">steady-state frequency falls below 59.8 Hz </w:t>
            </w:r>
            <w:bookmarkEnd w:id="364"/>
            <w:r w:rsidR="00F61ECF">
              <w:t>for any duration of time</w:t>
            </w:r>
            <w:r>
              <w:t>.</w:t>
            </w:r>
          </w:p>
        </w:tc>
      </w:tr>
      <w:tr w:rsidR="00EB44D7" w14:paraId="3DC27812" w14:textId="77777777">
        <w:trPr>
          <w:trHeight w:val="576"/>
        </w:trPr>
        <w:tc>
          <w:tcPr>
            <w:tcW w:w="1563" w:type="dxa"/>
            <w:tcBorders>
              <w:top w:val="single" w:sz="4" w:space="0" w:color="auto"/>
              <w:left w:val="nil"/>
              <w:bottom w:val="single" w:sz="4" w:space="0" w:color="auto"/>
            </w:tcBorders>
            <w:vAlign w:val="center"/>
          </w:tcPr>
          <w:p w14:paraId="3DC27809" w14:textId="77777777" w:rsidR="00EB44D7" w:rsidRDefault="000A216D">
            <w:pPr>
              <w:jc w:val="center"/>
              <w:rPr>
                <w:b/>
              </w:rPr>
            </w:pPr>
            <w:r>
              <w:rPr>
                <w:b/>
              </w:rPr>
              <w:t>1</w:t>
            </w:r>
          </w:p>
          <w:p w14:paraId="3DC2780A" w14:textId="77777777" w:rsidR="00EB44D7" w:rsidRDefault="00EB44D7">
            <w:pPr>
              <w:jc w:val="center"/>
            </w:pPr>
          </w:p>
        </w:tc>
        <w:tc>
          <w:tcPr>
            <w:tcW w:w="7653" w:type="dxa"/>
            <w:tcBorders>
              <w:top w:val="single" w:sz="4" w:space="0" w:color="auto"/>
              <w:bottom w:val="single" w:sz="4" w:space="0" w:color="auto"/>
              <w:right w:val="nil"/>
            </w:tcBorders>
            <w:vAlign w:val="center"/>
          </w:tcPr>
          <w:p w14:paraId="3DC2780B" w14:textId="0E58EC2F" w:rsidR="00EB44D7" w:rsidRDefault="000A216D">
            <w:r>
              <w:t xml:space="preserve">ERCOT </w:t>
            </w:r>
            <w:r w:rsidRPr="003A15C7">
              <w:rPr>
                <w:b/>
                <w:bCs/>
                <w:i/>
                <w:iCs/>
              </w:rPr>
              <w:t>will</w:t>
            </w:r>
            <w:r>
              <w:t xml:space="preserve"> declare an EEA Level 3 when PRC cannot be maintained above 1,</w:t>
            </w:r>
            <w:r w:rsidR="00F61ECF">
              <w:t>50</w:t>
            </w:r>
            <w:r w:rsidR="000D1196">
              <w:t>0</w:t>
            </w:r>
            <w:r>
              <w:t xml:space="preserve"> MW</w:t>
            </w:r>
            <w:r w:rsidR="00DC4D9A">
              <w:t xml:space="preserve"> or when the clock-minute average system frequency falls below 59.91</w:t>
            </w:r>
            <w:r w:rsidR="00E966BC">
              <w:t xml:space="preserve"> for 25 consecutive minutes</w:t>
            </w:r>
            <w:r>
              <w:t>.</w:t>
            </w:r>
          </w:p>
          <w:p w14:paraId="3DC2780C" w14:textId="77777777" w:rsidR="00EB44D7" w:rsidRDefault="00EB44D7"/>
          <w:p w14:paraId="3DC27811" w14:textId="45ED62A8" w:rsidR="00EB44D7" w:rsidRDefault="000A216D" w:rsidP="00B02960">
            <w:pPr>
              <w:rPr>
                <w:b/>
                <w:highlight w:val="yellow"/>
                <w:u w:val="single"/>
              </w:rPr>
            </w:pPr>
            <w:r>
              <w:t xml:space="preserve">Using the Hotline, notify </w:t>
            </w:r>
            <w:r w:rsidR="00CB437E">
              <w:t>the</w:t>
            </w:r>
            <w:r>
              <w:t xml:space="preserve"> TOs to implement any measures associated with EEA 1 and 2, if not already implemented.</w:t>
            </w:r>
          </w:p>
        </w:tc>
      </w:tr>
      <w:tr w:rsidR="00EB44D7" w14:paraId="3DC2781D" w14:textId="77777777">
        <w:trPr>
          <w:trHeight w:val="576"/>
        </w:trPr>
        <w:tc>
          <w:tcPr>
            <w:tcW w:w="1563" w:type="dxa"/>
            <w:tcBorders>
              <w:top w:val="single" w:sz="4" w:space="0" w:color="auto"/>
              <w:left w:val="nil"/>
              <w:bottom w:val="single" w:sz="4" w:space="0" w:color="auto"/>
            </w:tcBorders>
            <w:vAlign w:val="center"/>
          </w:tcPr>
          <w:p w14:paraId="3DC27813" w14:textId="77777777" w:rsidR="00EB44D7" w:rsidRDefault="000A216D">
            <w:pPr>
              <w:jc w:val="center"/>
              <w:rPr>
                <w:b/>
              </w:rPr>
            </w:pPr>
            <w:r>
              <w:rPr>
                <w:b/>
              </w:rPr>
              <w:t>2</w:t>
            </w:r>
          </w:p>
        </w:tc>
        <w:tc>
          <w:tcPr>
            <w:tcW w:w="7653" w:type="dxa"/>
            <w:tcBorders>
              <w:top w:val="single" w:sz="4" w:space="0" w:color="auto"/>
              <w:bottom w:val="single" w:sz="4" w:space="0" w:color="auto"/>
              <w:right w:val="nil"/>
            </w:tcBorders>
            <w:vAlign w:val="center"/>
          </w:tcPr>
          <w:p w14:paraId="3DC27814" w14:textId="77777777" w:rsidR="00EB44D7" w:rsidRDefault="000A216D">
            <w:pPr>
              <w:rPr>
                <w:b/>
                <w:u w:val="single"/>
              </w:rPr>
            </w:pPr>
            <w:r>
              <w:rPr>
                <w:b/>
                <w:u w:val="single"/>
              </w:rPr>
              <w:t>IF:</w:t>
            </w:r>
          </w:p>
          <w:p w14:paraId="3DC27815" w14:textId="0B74A95C" w:rsidR="00EB44D7" w:rsidRDefault="000A216D" w:rsidP="00B23CDD">
            <w:pPr>
              <w:numPr>
                <w:ilvl w:val="0"/>
                <w:numId w:val="87"/>
              </w:numPr>
            </w:pPr>
            <w:r>
              <w:t>PRC &lt; 1</w:t>
            </w:r>
            <w:r w:rsidR="00F61ECF">
              <w:t>5</w:t>
            </w:r>
            <w:r>
              <w:t xml:space="preserve">00 MW </w:t>
            </w:r>
            <w:r>
              <w:rPr>
                <w:iCs/>
                <w:szCs w:val="20"/>
              </w:rPr>
              <w:t>and is not projected to be recovered above 1,</w:t>
            </w:r>
            <w:r w:rsidR="00F61ECF">
              <w:rPr>
                <w:iCs/>
                <w:szCs w:val="20"/>
              </w:rPr>
              <w:t>5</w:t>
            </w:r>
            <w:r>
              <w:rPr>
                <w:iCs/>
                <w:szCs w:val="20"/>
              </w:rPr>
              <w:t>00 MW within 30 minutes</w:t>
            </w:r>
            <w:r>
              <w:rPr>
                <w:szCs w:val="20"/>
              </w:rPr>
              <w:t xml:space="preserve">, or when the </w:t>
            </w:r>
            <w:r>
              <w:rPr>
                <w:iCs/>
                <w:szCs w:val="20"/>
              </w:rPr>
              <w:t>clock-minute average</w:t>
            </w:r>
            <w:r>
              <w:rPr>
                <w:szCs w:val="20"/>
              </w:rPr>
              <w:t xml:space="preserve"> frequency falls below 59.91 Hz for 25 consecutive minutes</w:t>
            </w:r>
            <w:r>
              <w:t>;</w:t>
            </w:r>
          </w:p>
          <w:p w14:paraId="3DC27816" w14:textId="77777777" w:rsidR="00EB44D7" w:rsidRDefault="000A216D">
            <w:pPr>
              <w:rPr>
                <w:b/>
                <w:u w:val="single"/>
              </w:rPr>
            </w:pPr>
            <w:r>
              <w:rPr>
                <w:b/>
                <w:u w:val="single"/>
              </w:rPr>
              <w:t>THEN:</w:t>
            </w:r>
          </w:p>
          <w:p w14:paraId="3DC27817" w14:textId="5AB6B4D3" w:rsidR="00EB44D7" w:rsidRDefault="000A216D" w:rsidP="00B23CDD">
            <w:pPr>
              <w:numPr>
                <w:ilvl w:val="0"/>
                <w:numId w:val="87"/>
              </w:numPr>
              <w:rPr>
                <w:b/>
              </w:rPr>
            </w:pPr>
            <w:r>
              <w:t xml:space="preserve">Using the Hotline, notify </w:t>
            </w:r>
            <w:r w:rsidR="00CB437E">
              <w:t xml:space="preserve">the </w:t>
            </w:r>
            <w:r>
              <w:t>TOs to implement EEA 3</w:t>
            </w:r>
            <w:r w:rsidR="00115F33">
              <w:t xml:space="preserve"> [winter/summer]</w:t>
            </w:r>
            <w:r>
              <w:rPr>
                <w:b/>
              </w:rPr>
              <w:t xml:space="preserve"> </w:t>
            </w:r>
            <w:r>
              <w:t>Firm Load Shed</w:t>
            </w:r>
            <w:r>
              <w:rPr>
                <w:b/>
              </w:rPr>
              <w:t xml:space="preserve"> </w:t>
            </w:r>
            <w:r>
              <w:t>and any measures associated with EEA 1 and 2, if not already implemented</w:t>
            </w:r>
          </w:p>
          <w:p w14:paraId="3DC27818" w14:textId="77777777" w:rsidR="00EB44D7" w:rsidRDefault="000A216D" w:rsidP="00B23CDD">
            <w:pPr>
              <w:numPr>
                <w:ilvl w:val="0"/>
                <w:numId w:val="87"/>
              </w:numPr>
              <w:rPr>
                <w:b/>
              </w:rPr>
            </w:pPr>
            <w:r>
              <w:t>*Request deployment of Load Management Programs</w:t>
            </w:r>
          </w:p>
          <w:p w14:paraId="3DC27819" w14:textId="77777777" w:rsidR="00EB44D7" w:rsidRDefault="00EB44D7"/>
          <w:p w14:paraId="3DC2781A" w14:textId="3994BACC" w:rsidR="00EB44D7" w:rsidRDefault="000A216D">
            <w:pPr>
              <w:rPr>
                <w:color w:val="008000"/>
              </w:rPr>
            </w:pPr>
            <w:r>
              <w:rPr>
                <w:color w:val="008000"/>
              </w:rPr>
              <w:t xml:space="preserve">* </w:t>
            </w:r>
            <w:r w:rsidR="000F2A0E">
              <w:rPr>
                <w:color w:val="008000"/>
              </w:rPr>
              <w:t>W</w:t>
            </w:r>
            <w:r w:rsidR="00AD23ED">
              <w:rPr>
                <w:color w:val="008000"/>
              </w:rPr>
              <w:t>hen available</w:t>
            </w:r>
            <w:r>
              <w:rPr>
                <w:color w:val="008000"/>
              </w:rPr>
              <w:t xml:space="preserve"> in EEA </w:t>
            </w:r>
            <w:r w:rsidR="00F16F66">
              <w:rPr>
                <w:color w:val="008000"/>
              </w:rPr>
              <w:t>2</w:t>
            </w:r>
            <w:r>
              <w:rPr>
                <w:color w:val="008000"/>
              </w:rPr>
              <w:t xml:space="preserve"> if not already deployed, EEA 2 and EEA3 implements any available Load management plan to reduce Customer Load.</w:t>
            </w:r>
          </w:p>
          <w:p w14:paraId="3DC2781B" w14:textId="77777777" w:rsidR="00EB44D7" w:rsidRDefault="00EB44D7"/>
          <w:p w14:paraId="3DC2781C" w14:textId="201C86B3" w:rsidR="00EB44D7" w:rsidRDefault="000A216D">
            <w:pPr>
              <w:rPr>
                <w:b/>
                <w:u w:val="single"/>
              </w:rPr>
            </w:pPr>
            <w:r>
              <w:rPr>
                <w:b/>
                <w:highlight w:val="yellow"/>
                <w:u w:val="single"/>
              </w:rPr>
              <w:t>T#8 - Typical Hotline Script for EEA3 Firm Load Shed</w:t>
            </w:r>
          </w:p>
        </w:tc>
      </w:tr>
      <w:tr w:rsidR="00EB44D7" w14:paraId="3DC27820" w14:textId="77777777">
        <w:trPr>
          <w:trHeight w:val="576"/>
        </w:trPr>
        <w:tc>
          <w:tcPr>
            <w:tcW w:w="1563" w:type="dxa"/>
            <w:tcBorders>
              <w:left w:val="nil"/>
              <w:bottom w:val="double" w:sz="4" w:space="0" w:color="auto"/>
            </w:tcBorders>
            <w:vAlign w:val="center"/>
          </w:tcPr>
          <w:p w14:paraId="3DC2781E" w14:textId="3E0BF07D" w:rsidR="00EB44D7" w:rsidRDefault="000A216D">
            <w:pPr>
              <w:jc w:val="center"/>
              <w:rPr>
                <w:b/>
              </w:rPr>
            </w:pPr>
            <w:r>
              <w:rPr>
                <w:b/>
              </w:rPr>
              <w:t>L</w:t>
            </w:r>
            <w:r w:rsidR="00986913">
              <w:rPr>
                <w:b/>
              </w:rPr>
              <w:t>og</w:t>
            </w:r>
          </w:p>
        </w:tc>
        <w:tc>
          <w:tcPr>
            <w:tcW w:w="7653" w:type="dxa"/>
            <w:tcBorders>
              <w:bottom w:val="double" w:sz="4" w:space="0" w:color="auto"/>
              <w:right w:val="nil"/>
            </w:tcBorders>
            <w:vAlign w:val="center"/>
          </w:tcPr>
          <w:p w14:paraId="3DC2781F" w14:textId="77777777" w:rsidR="00EB44D7" w:rsidRDefault="000A216D">
            <w:r>
              <w:t>Log all actions.</w:t>
            </w:r>
          </w:p>
        </w:tc>
      </w:tr>
    </w:tbl>
    <w:p w14:paraId="3DC27821" w14:textId="77777777" w:rsidR="00EB44D7" w:rsidRDefault="00EB44D7">
      <w:pPr>
        <w:sectPr w:rsidR="00EB44D7">
          <w:pgSz w:w="12240" w:h="15840" w:code="1"/>
          <w:pgMar w:top="1008" w:right="1800" w:bottom="1008" w:left="1440" w:header="720" w:footer="720" w:gutter="0"/>
          <w:cols w:space="720"/>
          <w:titlePg/>
          <w:docGrid w:linePitch="360"/>
        </w:sectPr>
      </w:pPr>
    </w:p>
    <w:p w14:paraId="3DC27822" w14:textId="77777777" w:rsidR="00EB44D7" w:rsidRDefault="000A216D" w:rsidP="0098051E">
      <w:pPr>
        <w:pStyle w:val="Heading2"/>
      </w:pPr>
      <w:bookmarkStart w:id="365" w:name="_6.3_Restore_EEA"/>
      <w:bookmarkEnd w:id="365"/>
      <w:r>
        <w:lastRenderedPageBreak/>
        <w:t>7.4</w:t>
      </w:r>
      <w:r>
        <w:tab/>
        <w:t>Restore EEA Levels</w:t>
      </w:r>
    </w:p>
    <w:p w14:paraId="3DC27823" w14:textId="77777777" w:rsidR="00EB44D7" w:rsidRDefault="00EB44D7">
      <w:pPr>
        <w:rPr>
          <w:b/>
        </w:rPr>
      </w:pPr>
    </w:p>
    <w:p w14:paraId="3DC27824" w14:textId="77777777" w:rsidR="00EB44D7" w:rsidRDefault="000A216D" w:rsidP="005D1249">
      <w:pPr>
        <w:ind w:left="720"/>
      </w:pPr>
      <w:r>
        <w:rPr>
          <w:b/>
        </w:rPr>
        <w:t xml:space="preserve">Procedure Purpose:  </w:t>
      </w:r>
      <w:r>
        <w:t>To restore the ERCOT grid to normal state as system conditions warrant while recovering from an EEA event.</w:t>
      </w:r>
    </w:p>
    <w:p w14:paraId="3DC27825"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314"/>
        <w:gridCol w:w="1557"/>
        <w:gridCol w:w="1557"/>
      </w:tblGrid>
      <w:tr w:rsidR="00A3109E" w14:paraId="3DC2782B" w14:textId="77777777">
        <w:tc>
          <w:tcPr>
            <w:tcW w:w="2628" w:type="dxa"/>
            <w:vAlign w:val="center"/>
          </w:tcPr>
          <w:p w14:paraId="3DC27826" w14:textId="77777777" w:rsidR="00A3109E" w:rsidRDefault="00A3109E" w:rsidP="00A3109E">
            <w:pPr>
              <w:rPr>
                <w:b/>
                <w:lang w:val="pt-BR"/>
              </w:rPr>
            </w:pPr>
            <w:r>
              <w:rPr>
                <w:b/>
                <w:lang w:val="pt-BR"/>
              </w:rPr>
              <w:t>Protocol Reference</w:t>
            </w:r>
          </w:p>
        </w:tc>
        <w:tc>
          <w:tcPr>
            <w:tcW w:w="1800" w:type="dxa"/>
          </w:tcPr>
          <w:p w14:paraId="3DC27827" w14:textId="75BB1E1C" w:rsidR="00A3109E" w:rsidRDefault="00A3109E" w:rsidP="00A3109E">
            <w:pPr>
              <w:rPr>
                <w:b/>
                <w:lang w:val="pt-BR"/>
              </w:rPr>
            </w:pPr>
            <w:r>
              <w:rPr>
                <w:b/>
                <w:lang w:val="pt-BR"/>
              </w:rPr>
              <w:t>6.5.9.4(3)(g)</w:t>
            </w:r>
          </w:p>
        </w:tc>
        <w:tc>
          <w:tcPr>
            <w:tcW w:w="1314" w:type="dxa"/>
          </w:tcPr>
          <w:p w14:paraId="3DC27828" w14:textId="267EFFBA" w:rsidR="00A3109E" w:rsidRDefault="00A3109E" w:rsidP="00A3109E">
            <w:pPr>
              <w:rPr>
                <w:b/>
                <w:lang w:val="pt-BR"/>
              </w:rPr>
            </w:pPr>
            <w:r>
              <w:rPr>
                <w:b/>
                <w:lang w:val="pt-BR"/>
              </w:rPr>
              <w:t>6.5.9.4.3</w:t>
            </w:r>
          </w:p>
        </w:tc>
        <w:tc>
          <w:tcPr>
            <w:tcW w:w="1557" w:type="dxa"/>
          </w:tcPr>
          <w:p w14:paraId="3DC27829" w14:textId="781D4CFD" w:rsidR="00A3109E" w:rsidRDefault="00A3109E" w:rsidP="00A3109E">
            <w:pPr>
              <w:rPr>
                <w:b/>
                <w:lang w:val="pt-BR"/>
              </w:rPr>
            </w:pPr>
          </w:p>
        </w:tc>
        <w:tc>
          <w:tcPr>
            <w:tcW w:w="1557" w:type="dxa"/>
          </w:tcPr>
          <w:p w14:paraId="3DC2782A" w14:textId="77777777" w:rsidR="00A3109E" w:rsidRDefault="00A3109E" w:rsidP="00A3109E">
            <w:pPr>
              <w:rPr>
                <w:b/>
                <w:lang w:val="pt-BR"/>
              </w:rPr>
            </w:pPr>
          </w:p>
        </w:tc>
      </w:tr>
      <w:tr w:rsidR="00EB44D7" w14:paraId="3DC27831" w14:textId="77777777">
        <w:tc>
          <w:tcPr>
            <w:tcW w:w="2628" w:type="dxa"/>
            <w:vAlign w:val="center"/>
          </w:tcPr>
          <w:p w14:paraId="3DC2782C" w14:textId="77777777" w:rsidR="00EB44D7" w:rsidRDefault="000A216D">
            <w:pPr>
              <w:rPr>
                <w:b/>
                <w:lang w:val="pt-BR"/>
              </w:rPr>
            </w:pPr>
            <w:r>
              <w:rPr>
                <w:b/>
                <w:lang w:val="pt-BR"/>
              </w:rPr>
              <w:t>Guide Reference</w:t>
            </w:r>
          </w:p>
        </w:tc>
        <w:tc>
          <w:tcPr>
            <w:tcW w:w="1800" w:type="dxa"/>
          </w:tcPr>
          <w:p w14:paraId="3DC2782D" w14:textId="77777777" w:rsidR="00EB44D7" w:rsidRDefault="000A216D">
            <w:pPr>
              <w:rPr>
                <w:b/>
                <w:lang w:val="pt-BR"/>
              </w:rPr>
            </w:pPr>
            <w:r>
              <w:rPr>
                <w:b/>
                <w:lang w:val="pt-BR"/>
              </w:rPr>
              <w:t>4.5.3.5</w:t>
            </w:r>
          </w:p>
        </w:tc>
        <w:tc>
          <w:tcPr>
            <w:tcW w:w="1314" w:type="dxa"/>
          </w:tcPr>
          <w:p w14:paraId="3DC2782E" w14:textId="77777777" w:rsidR="00EB44D7" w:rsidRDefault="00EB44D7">
            <w:pPr>
              <w:rPr>
                <w:b/>
                <w:lang w:val="pt-BR"/>
              </w:rPr>
            </w:pPr>
          </w:p>
        </w:tc>
        <w:tc>
          <w:tcPr>
            <w:tcW w:w="1557" w:type="dxa"/>
          </w:tcPr>
          <w:p w14:paraId="3DC2782F" w14:textId="77777777" w:rsidR="00EB44D7" w:rsidRDefault="00EB44D7">
            <w:pPr>
              <w:rPr>
                <w:b/>
                <w:lang w:val="pt-BR"/>
              </w:rPr>
            </w:pPr>
          </w:p>
        </w:tc>
        <w:tc>
          <w:tcPr>
            <w:tcW w:w="1557" w:type="dxa"/>
          </w:tcPr>
          <w:p w14:paraId="3DC27830" w14:textId="77777777" w:rsidR="00EB44D7" w:rsidRDefault="00EB44D7">
            <w:pPr>
              <w:rPr>
                <w:b/>
                <w:lang w:val="pt-BR"/>
              </w:rPr>
            </w:pPr>
          </w:p>
        </w:tc>
      </w:tr>
      <w:tr w:rsidR="00EB44D7" w14:paraId="3DC27837" w14:textId="77777777">
        <w:tc>
          <w:tcPr>
            <w:tcW w:w="2628" w:type="dxa"/>
            <w:vAlign w:val="center"/>
          </w:tcPr>
          <w:p w14:paraId="3DC27832" w14:textId="77777777" w:rsidR="00EB44D7" w:rsidRDefault="000A216D">
            <w:pPr>
              <w:rPr>
                <w:b/>
                <w:lang w:val="pt-BR"/>
              </w:rPr>
            </w:pPr>
            <w:r>
              <w:rPr>
                <w:b/>
                <w:lang w:val="pt-BR"/>
              </w:rPr>
              <w:t>NERC Standard</w:t>
            </w:r>
          </w:p>
        </w:tc>
        <w:tc>
          <w:tcPr>
            <w:tcW w:w="1800" w:type="dxa"/>
          </w:tcPr>
          <w:p w14:paraId="3DC27833" w14:textId="77777777" w:rsidR="00EB44D7" w:rsidRDefault="00EB44D7">
            <w:pPr>
              <w:rPr>
                <w:b/>
                <w:lang w:val="pt-BR"/>
              </w:rPr>
            </w:pPr>
          </w:p>
        </w:tc>
        <w:tc>
          <w:tcPr>
            <w:tcW w:w="1314" w:type="dxa"/>
          </w:tcPr>
          <w:p w14:paraId="3DC27834" w14:textId="77777777" w:rsidR="00EB44D7" w:rsidRDefault="00EB44D7">
            <w:pPr>
              <w:rPr>
                <w:b/>
                <w:lang w:val="pt-BR"/>
              </w:rPr>
            </w:pPr>
          </w:p>
        </w:tc>
        <w:tc>
          <w:tcPr>
            <w:tcW w:w="1557" w:type="dxa"/>
          </w:tcPr>
          <w:p w14:paraId="3DC27835" w14:textId="77777777" w:rsidR="00EB44D7" w:rsidRDefault="00EB44D7">
            <w:pPr>
              <w:rPr>
                <w:b/>
              </w:rPr>
            </w:pPr>
          </w:p>
        </w:tc>
        <w:tc>
          <w:tcPr>
            <w:tcW w:w="1557" w:type="dxa"/>
          </w:tcPr>
          <w:p w14:paraId="3DC27836" w14:textId="77777777" w:rsidR="00EB44D7" w:rsidRDefault="00EB44D7">
            <w:pPr>
              <w:rPr>
                <w:b/>
              </w:rPr>
            </w:pPr>
          </w:p>
        </w:tc>
      </w:tr>
    </w:tbl>
    <w:p w14:paraId="3DC2783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83C" w14:textId="77777777">
        <w:tc>
          <w:tcPr>
            <w:tcW w:w="1908" w:type="dxa"/>
          </w:tcPr>
          <w:p w14:paraId="3DC27839" w14:textId="509C170B" w:rsidR="0082183D" w:rsidRDefault="0082183D" w:rsidP="0082183D">
            <w:pPr>
              <w:rPr>
                <w:b/>
              </w:rPr>
            </w:pPr>
            <w:r>
              <w:rPr>
                <w:b/>
              </w:rPr>
              <w:t xml:space="preserve">Version: 2 </w:t>
            </w:r>
          </w:p>
        </w:tc>
        <w:tc>
          <w:tcPr>
            <w:tcW w:w="2250" w:type="dxa"/>
          </w:tcPr>
          <w:p w14:paraId="3DC2783A" w14:textId="44F9CAC1" w:rsidR="0082183D" w:rsidRDefault="0082183D" w:rsidP="0082183D">
            <w:pPr>
              <w:rPr>
                <w:b/>
              </w:rPr>
            </w:pPr>
            <w:r>
              <w:rPr>
                <w:b/>
              </w:rPr>
              <w:t>Revision: 0</w:t>
            </w:r>
          </w:p>
        </w:tc>
        <w:tc>
          <w:tcPr>
            <w:tcW w:w="4680" w:type="dxa"/>
          </w:tcPr>
          <w:p w14:paraId="3DC2783B" w14:textId="73370052" w:rsidR="0082183D" w:rsidRDefault="0082183D" w:rsidP="0082183D">
            <w:pPr>
              <w:rPr>
                <w:b/>
              </w:rPr>
            </w:pPr>
            <w:r>
              <w:rPr>
                <w:b/>
              </w:rPr>
              <w:t>Effective Date:  December 5, 2025</w:t>
            </w:r>
          </w:p>
        </w:tc>
      </w:tr>
    </w:tbl>
    <w:p w14:paraId="3DC2783D"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488"/>
      </w:tblGrid>
      <w:tr w:rsidR="00EB44D7" w14:paraId="3DC27840" w14:textId="77777777">
        <w:trPr>
          <w:trHeight w:val="576"/>
          <w:tblHeader/>
        </w:trPr>
        <w:tc>
          <w:tcPr>
            <w:tcW w:w="1510" w:type="dxa"/>
            <w:tcBorders>
              <w:top w:val="double" w:sz="4" w:space="0" w:color="auto"/>
              <w:left w:val="nil"/>
              <w:bottom w:val="double" w:sz="4" w:space="0" w:color="auto"/>
            </w:tcBorders>
            <w:vAlign w:val="center"/>
          </w:tcPr>
          <w:p w14:paraId="3DC2783E"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783F" w14:textId="77777777" w:rsidR="00EB44D7" w:rsidRDefault="000A216D">
            <w:pPr>
              <w:rPr>
                <w:b/>
              </w:rPr>
            </w:pPr>
            <w:r>
              <w:rPr>
                <w:b/>
              </w:rPr>
              <w:t>Action</w:t>
            </w:r>
          </w:p>
        </w:tc>
      </w:tr>
      <w:tr w:rsidR="00EB44D7" w14:paraId="3DC27842" w14:textId="77777777">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841" w14:textId="77777777" w:rsidR="00EB44D7" w:rsidRDefault="000A216D" w:rsidP="00357506">
            <w:pPr>
              <w:pStyle w:val="Heading3"/>
            </w:pPr>
            <w:bookmarkStart w:id="366" w:name="_Restore_Firm_Load"/>
            <w:bookmarkEnd w:id="366"/>
            <w:r>
              <w:t>Restore Firm Load</w:t>
            </w:r>
          </w:p>
        </w:tc>
      </w:tr>
      <w:tr w:rsidR="00EB44D7" w14:paraId="3DC27845" w14:textId="77777777">
        <w:trPr>
          <w:trHeight w:val="576"/>
        </w:trPr>
        <w:tc>
          <w:tcPr>
            <w:tcW w:w="1510" w:type="dxa"/>
            <w:tcBorders>
              <w:top w:val="double" w:sz="4" w:space="0" w:color="auto"/>
              <w:left w:val="nil"/>
            </w:tcBorders>
            <w:vAlign w:val="center"/>
          </w:tcPr>
          <w:p w14:paraId="3DC27843" w14:textId="77777777" w:rsidR="00EB44D7" w:rsidRDefault="000A216D">
            <w:pPr>
              <w:jc w:val="center"/>
              <w:rPr>
                <w:b/>
              </w:rPr>
            </w:pPr>
            <w:r>
              <w:rPr>
                <w:b/>
              </w:rPr>
              <w:t>RESERVES</w:t>
            </w:r>
          </w:p>
        </w:tc>
        <w:tc>
          <w:tcPr>
            <w:tcW w:w="7488" w:type="dxa"/>
            <w:tcBorders>
              <w:top w:val="double" w:sz="4" w:space="0" w:color="auto"/>
              <w:right w:val="nil"/>
            </w:tcBorders>
            <w:vAlign w:val="center"/>
          </w:tcPr>
          <w:p w14:paraId="3DC27844" w14:textId="3CD93573" w:rsidR="00EB44D7" w:rsidRDefault="000A216D">
            <w:pPr>
              <w:pStyle w:val="TableText"/>
              <w:rPr>
                <w:b/>
                <w:u w:val="single"/>
              </w:rPr>
            </w:pPr>
            <w:r>
              <w:t>1</w:t>
            </w:r>
            <w:r w:rsidR="00CD2F3F">
              <w:t>50</w:t>
            </w:r>
            <w:r w:rsidR="000D1196">
              <w:t>0</w:t>
            </w:r>
            <w:r>
              <w:t xml:space="preserve"> MW of PRC </w:t>
            </w:r>
            <w:r w:rsidRPr="009E0D77">
              <w:rPr>
                <w:b/>
                <w:bCs/>
                <w:i/>
                <w:iCs/>
              </w:rPr>
              <w:t>must</w:t>
            </w:r>
            <w:r>
              <w:t xml:space="preserve"> be restored within 90 minutes.</w:t>
            </w:r>
          </w:p>
        </w:tc>
      </w:tr>
      <w:tr w:rsidR="00EB44D7" w14:paraId="3DC27853" w14:textId="77777777">
        <w:trPr>
          <w:trHeight w:val="576"/>
        </w:trPr>
        <w:tc>
          <w:tcPr>
            <w:tcW w:w="1510" w:type="dxa"/>
            <w:tcBorders>
              <w:top w:val="double" w:sz="4" w:space="0" w:color="auto"/>
              <w:left w:val="nil"/>
            </w:tcBorders>
            <w:vAlign w:val="center"/>
          </w:tcPr>
          <w:p w14:paraId="3DC27846" w14:textId="77777777" w:rsidR="00EB44D7" w:rsidRDefault="000A216D">
            <w:pPr>
              <w:jc w:val="center"/>
              <w:rPr>
                <w:b/>
              </w:rPr>
            </w:pPr>
            <w:r>
              <w:rPr>
                <w:b/>
              </w:rPr>
              <w:t>1</w:t>
            </w:r>
          </w:p>
        </w:tc>
        <w:tc>
          <w:tcPr>
            <w:tcW w:w="7488" w:type="dxa"/>
            <w:tcBorders>
              <w:top w:val="double" w:sz="4" w:space="0" w:color="auto"/>
              <w:right w:val="nil"/>
            </w:tcBorders>
            <w:vAlign w:val="center"/>
          </w:tcPr>
          <w:p w14:paraId="3DC27847" w14:textId="77777777" w:rsidR="00EB44D7" w:rsidRDefault="000A216D">
            <w:pPr>
              <w:pStyle w:val="TableText"/>
              <w:ind w:left="977" w:hanging="977"/>
              <w:rPr>
                <w:b/>
                <w:u w:val="single"/>
              </w:rPr>
            </w:pPr>
            <w:r>
              <w:rPr>
                <w:b/>
                <w:u w:val="single"/>
              </w:rPr>
              <w:t>IF:</w:t>
            </w:r>
          </w:p>
          <w:p w14:paraId="3DC27848" w14:textId="77777777" w:rsidR="00EB44D7" w:rsidRDefault="000A216D" w:rsidP="00B23CDD">
            <w:pPr>
              <w:pStyle w:val="TableText"/>
              <w:numPr>
                <w:ilvl w:val="0"/>
                <w:numId w:val="91"/>
              </w:numPr>
              <w:tabs>
                <w:tab w:val="num" w:pos="612"/>
              </w:tabs>
              <w:ind w:left="612"/>
              <w:jc w:val="both"/>
              <w:rPr>
                <w:b/>
                <w:bCs/>
              </w:rPr>
            </w:pPr>
            <w:r>
              <w:rPr>
                <w:bCs/>
              </w:rPr>
              <w:t xml:space="preserve">Sufficient Regulation Service exist to control to 60 Hz, </w:t>
            </w:r>
            <w:r>
              <w:rPr>
                <w:b/>
                <w:bCs/>
                <w:u w:val="single"/>
              </w:rPr>
              <w:t>AND</w:t>
            </w:r>
          </w:p>
          <w:p w14:paraId="3DC27849" w14:textId="73E4448E" w:rsidR="00EB44D7" w:rsidRDefault="000A216D" w:rsidP="00B23CDD">
            <w:pPr>
              <w:numPr>
                <w:ilvl w:val="0"/>
                <w:numId w:val="91"/>
              </w:numPr>
              <w:tabs>
                <w:tab w:val="num" w:pos="612"/>
              </w:tabs>
              <w:ind w:left="612"/>
              <w:rPr>
                <w:bCs/>
              </w:rPr>
            </w:pPr>
            <w:r>
              <w:rPr>
                <w:bCs/>
              </w:rPr>
              <w:t>PRC – Regulation Up Responsibility is ≥ 1</w:t>
            </w:r>
            <w:r w:rsidR="00CD2F3F">
              <w:rPr>
                <w:bCs/>
              </w:rPr>
              <w:t>50</w:t>
            </w:r>
            <w:r w:rsidR="000D1196">
              <w:rPr>
                <w:bCs/>
              </w:rPr>
              <w:t>0</w:t>
            </w:r>
            <w:r>
              <w:rPr>
                <w:bCs/>
              </w:rPr>
              <w:t xml:space="preserve"> MW for the last 15 minutes;</w:t>
            </w:r>
          </w:p>
          <w:p w14:paraId="3DC2784A" w14:textId="77777777" w:rsidR="00EB44D7" w:rsidRDefault="000A216D">
            <w:pPr>
              <w:rPr>
                <w:b/>
                <w:bCs/>
                <w:u w:val="single"/>
              </w:rPr>
            </w:pPr>
            <w:r>
              <w:rPr>
                <w:b/>
                <w:bCs/>
                <w:u w:val="single"/>
              </w:rPr>
              <w:t>THEN:</w:t>
            </w:r>
          </w:p>
          <w:p w14:paraId="3DC2784B" w14:textId="6EB299FA" w:rsidR="00EB44D7" w:rsidRDefault="000A216D" w:rsidP="00B23CDD">
            <w:pPr>
              <w:numPr>
                <w:ilvl w:val="0"/>
                <w:numId w:val="91"/>
              </w:numPr>
              <w:tabs>
                <w:tab w:val="num" w:pos="612"/>
              </w:tabs>
              <w:ind w:left="612"/>
              <w:rPr>
                <w:bCs/>
              </w:rPr>
            </w:pPr>
            <w:r>
              <w:rPr>
                <w:bCs/>
              </w:rPr>
              <w:t xml:space="preserve">Using the Hotline, notify </w:t>
            </w:r>
            <w:r w:rsidR="00CB437E">
              <w:rPr>
                <w:bCs/>
              </w:rPr>
              <w:t xml:space="preserve">the </w:t>
            </w:r>
            <w:r>
              <w:rPr>
                <w:bCs/>
              </w:rPr>
              <w:t>TOs of firm load restoration.</w:t>
            </w:r>
          </w:p>
          <w:p w14:paraId="3DC2784C" w14:textId="77777777" w:rsidR="00EB44D7" w:rsidRDefault="00EB44D7">
            <w:pPr>
              <w:pStyle w:val="TableText"/>
            </w:pPr>
          </w:p>
          <w:p w14:paraId="3DC2784D" w14:textId="01684A50" w:rsidR="00EB44D7" w:rsidRDefault="000A216D">
            <w:pPr>
              <w:rPr>
                <w:b/>
                <w:u w:val="single"/>
              </w:rPr>
            </w:pPr>
            <w:r>
              <w:rPr>
                <w:b/>
                <w:highlight w:val="yellow"/>
                <w:u w:val="single"/>
              </w:rPr>
              <w:t xml:space="preserve">T#9 - Typical Hotline Script EEA3 Restore a Portion of the Firm Load </w:t>
            </w:r>
          </w:p>
          <w:p w14:paraId="3DC2784E" w14:textId="77777777" w:rsidR="00EB44D7" w:rsidRDefault="00EB44D7">
            <w:pPr>
              <w:jc w:val="center"/>
            </w:pPr>
          </w:p>
          <w:p w14:paraId="3DC2784F" w14:textId="77777777" w:rsidR="00EB44D7" w:rsidRDefault="000A216D">
            <w:pPr>
              <w:jc w:val="center"/>
              <w:rPr>
                <w:b/>
              </w:rPr>
            </w:pPr>
            <w:r>
              <w:rPr>
                <w:b/>
              </w:rPr>
              <w:t>OR</w:t>
            </w:r>
          </w:p>
          <w:p w14:paraId="3DC27850" w14:textId="77777777" w:rsidR="00EB44D7" w:rsidRDefault="00EB44D7">
            <w:pPr>
              <w:jc w:val="center"/>
              <w:rPr>
                <w:u w:val="single"/>
              </w:rPr>
            </w:pPr>
          </w:p>
          <w:p w14:paraId="3DC27852" w14:textId="158CF235" w:rsidR="00EB44D7" w:rsidRDefault="000A216D" w:rsidP="009814AA">
            <w:pPr>
              <w:rPr>
                <w:b/>
                <w:bCs/>
                <w:iCs/>
              </w:rPr>
            </w:pPr>
            <w:r>
              <w:rPr>
                <w:b/>
                <w:highlight w:val="yellow"/>
                <w:u w:val="single"/>
              </w:rPr>
              <w:t xml:space="preserve">T#10 - Typical Hotline Script EEA3/BAAL Restore All Firm Load </w:t>
            </w:r>
          </w:p>
        </w:tc>
      </w:tr>
      <w:tr w:rsidR="00EB44D7" w14:paraId="3DC27856" w14:textId="77777777">
        <w:trPr>
          <w:trHeight w:val="576"/>
        </w:trPr>
        <w:tc>
          <w:tcPr>
            <w:tcW w:w="1510" w:type="dxa"/>
            <w:tcBorders>
              <w:left w:val="nil"/>
              <w:bottom w:val="double" w:sz="4" w:space="0" w:color="auto"/>
            </w:tcBorders>
            <w:vAlign w:val="center"/>
          </w:tcPr>
          <w:p w14:paraId="3DC27854" w14:textId="2028197A" w:rsidR="00EB44D7" w:rsidRDefault="000A216D">
            <w:pPr>
              <w:jc w:val="center"/>
              <w:rPr>
                <w:b/>
              </w:rPr>
            </w:pPr>
            <w:r>
              <w:rPr>
                <w:b/>
              </w:rPr>
              <w:t>L</w:t>
            </w:r>
            <w:r w:rsidR="00986913">
              <w:rPr>
                <w:b/>
              </w:rPr>
              <w:t>og</w:t>
            </w:r>
          </w:p>
        </w:tc>
        <w:tc>
          <w:tcPr>
            <w:tcW w:w="7488" w:type="dxa"/>
            <w:tcBorders>
              <w:bottom w:val="double" w:sz="4" w:space="0" w:color="auto"/>
              <w:right w:val="nil"/>
            </w:tcBorders>
            <w:vAlign w:val="center"/>
          </w:tcPr>
          <w:p w14:paraId="3DC27855" w14:textId="77777777" w:rsidR="00EB44D7" w:rsidRDefault="000A216D">
            <w:pPr>
              <w:pStyle w:val="TableText"/>
              <w:rPr>
                <w:b/>
                <w:bCs/>
              </w:rPr>
            </w:pPr>
            <w:r>
              <w:t>Log all actions.</w:t>
            </w:r>
          </w:p>
        </w:tc>
      </w:tr>
      <w:tr w:rsidR="00EB44D7" w14:paraId="3DC27858" w14:textId="77777777">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857" w14:textId="77777777" w:rsidR="00EB44D7" w:rsidRDefault="000A216D" w:rsidP="00357506">
            <w:pPr>
              <w:pStyle w:val="Heading3"/>
            </w:pPr>
            <w:bookmarkStart w:id="367" w:name="_Move_From_EEA"/>
            <w:bookmarkEnd w:id="367"/>
            <w:r>
              <w:t>Move from EEA Level 3 to EEA Level 2</w:t>
            </w:r>
          </w:p>
        </w:tc>
      </w:tr>
      <w:tr w:rsidR="00EB44D7" w14:paraId="3DC27863" w14:textId="77777777">
        <w:trPr>
          <w:trHeight w:val="576"/>
        </w:trPr>
        <w:tc>
          <w:tcPr>
            <w:tcW w:w="1510" w:type="dxa"/>
            <w:tcBorders>
              <w:top w:val="double" w:sz="4" w:space="0" w:color="auto"/>
              <w:left w:val="nil"/>
              <w:bottom w:val="single" w:sz="4" w:space="0" w:color="auto"/>
            </w:tcBorders>
            <w:vAlign w:val="center"/>
          </w:tcPr>
          <w:p w14:paraId="3DC27859" w14:textId="77777777" w:rsidR="00EB44D7" w:rsidRDefault="000A216D">
            <w:pPr>
              <w:jc w:val="center"/>
              <w:rPr>
                <w:b/>
              </w:rPr>
            </w:pPr>
            <w:r>
              <w:rPr>
                <w:b/>
              </w:rPr>
              <w:t>1</w:t>
            </w:r>
          </w:p>
        </w:tc>
        <w:tc>
          <w:tcPr>
            <w:tcW w:w="7488" w:type="dxa"/>
            <w:tcBorders>
              <w:top w:val="double" w:sz="4" w:space="0" w:color="auto"/>
              <w:bottom w:val="single" w:sz="4" w:space="0" w:color="auto"/>
              <w:right w:val="nil"/>
            </w:tcBorders>
            <w:vAlign w:val="center"/>
          </w:tcPr>
          <w:p w14:paraId="3DC2785A" w14:textId="77777777" w:rsidR="00EB44D7" w:rsidRDefault="000A216D">
            <w:pPr>
              <w:pStyle w:val="TableText"/>
              <w:jc w:val="both"/>
              <w:rPr>
                <w:b/>
                <w:bCs/>
                <w:u w:val="single"/>
              </w:rPr>
            </w:pPr>
            <w:r>
              <w:rPr>
                <w:b/>
                <w:bCs/>
                <w:u w:val="single"/>
              </w:rPr>
              <w:t>IF:</w:t>
            </w:r>
          </w:p>
          <w:p w14:paraId="3DC2785B" w14:textId="77777777" w:rsidR="00EB44D7" w:rsidRDefault="000A216D" w:rsidP="00B23CDD">
            <w:pPr>
              <w:pStyle w:val="TableText"/>
              <w:numPr>
                <w:ilvl w:val="0"/>
                <w:numId w:val="89"/>
              </w:numPr>
            </w:pPr>
            <w:r>
              <w:t xml:space="preserve">Sufficient Regulation Service exist to control to 60 Hz, </w:t>
            </w:r>
            <w:r>
              <w:rPr>
                <w:b/>
                <w:u w:val="single"/>
              </w:rPr>
              <w:t>AND</w:t>
            </w:r>
          </w:p>
          <w:p w14:paraId="3DC2785C" w14:textId="1726FC3E" w:rsidR="00EB44D7" w:rsidRDefault="000A216D" w:rsidP="00B23CDD">
            <w:pPr>
              <w:pStyle w:val="TableText"/>
              <w:numPr>
                <w:ilvl w:val="0"/>
                <w:numId w:val="89"/>
              </w:numPr>
              <w:rPr>
                <w:b/>
                <w:u w:val="single"/>
              </w:rPr>
            </w:pPr>
            <w:r>
              <w:t xml:space="preserve">PRC is ≥ </w:t>
            </w:r>
            <w:r w:rsidR="00CD2F3F">
              <w:t>200</w:t>
            </w:r>
            <w:r>
              <w:t xml:space="preserve">0 MW, </w:t>
            </w:r>
            <w:r>
              <w:rPr>
                <w:b/>
                <w:u w:val="single"/>
              </w:rPr>
              <w:t>AND</w:t>
            </w:r>
          </w:p>
          <w:p w14:paraId="3DC2785D" w14:textId="77777777" w:rsidR="00EB44D7" w:rsidRDefault="000A216D" w:rsidP="00B23CDD">
            <w:pPr>
              <w:numPr>
                <w:ilvl w:val="0"/>
                <w:numId w:val="92"/>
              </w:numPr>
            </w:pPr>
            <w:r>
              <w:t>All firm load has been instructed to be restored;</w:t>
            </w:r>
          </w:p>
          <w:p w14:paraId="3DC2785E" w14:textId="77777777" w:rsidR="00EB44D7" w:rsidRDefault="000A216D">
            <w:pPr>
              <w:rPr>
                <w:b/>
                <w:u w:val="single"/>
              </w:rPr>
            </w:pPr>
            <w:r>
              <w:rPr>
                <w:b/>
                <w:u w:val="single"/>
              </w:rPr>
              <w:t>THEN:</w:t>
            </w:r>
          </w:p>
          <w:p w14:paraId="3DC2785F" w14:textId="76A99FCC" w:rsidR="00EB44D7" w:rsidRDefault="000A216D" w:rsidP="00B23CDD">
            <w:pPr>
              <w:pStyle w:val="TableText"/>
              <w:numPr>
                <w:ilvl w:val="0"/>
                <w:numId w:val="92"/>
              </w:numPr>
            </w:pPr>
            <w:r>
              <w:t xml:space="preserve">Using the Hotline, notify </w:t>
            </w:r>
            <w:r w:rsidR="00CB437E">
              <w:t xml:space="preserve">the </w:t>
            </w:r>
            <w:r>
              <w:t xml:space="preserve">TOs of the reduction from </w:t>
            </w:r>
            <w:r>
              <w:rPr>
                <w:b/>
              </w:rPr>
              <w:t>EEA 3 to EEA 2:</w:t>
            </w:r>
          </w:p>
          <w:p w14:paraId="3DC27860" w14:textId="77777777" w:rsidR="00EB44D7" w:rsidRDefault="000A216D" w:rsidP="00B23CDD">
            <w:pPr>
              <w:pStyle w:val="TableText"/>
              <w:numPr>
                <w:ilvl w:val="0"/>
                <w:numId w:val="92"/>
              </w:numPr>
            </w:pPr>
            <w:r>
              <w:t xml:space="preserve">Notify the TOs that Load Resources are being restored </w:t>
            </w:r>
          </w:p>
          <w:p w14:paraId="3DC27861" w14:textId="77777777" w:rsidR="00EB44D7" w:rsidRDefault="00EB44D7">
            <w:pPr>
              <w:pStyle w:val="TableText"/>
            </w:pPr>
          </w:p>
          <w:p w14:paraId="3DC27862" w14:textId="6AB26157" w:rsidR="00EB44D7" w:rsidRDefault="000A216D">
            <w:pPr>
              <w:pStyle w:val="TableText"/>
              <w:rPr>
                <w:bCs/>
                <w:iCs/>
              </w:rPr>
            </w:pPr>
            <w:r>
              <w:rPr>
                <w:b/>
                <w:highlight w:val="yellow"/>
                <w:u w:val="single"/>
              </w:rPr>
              <w:t xml:space="preserve">T#11 - Typical Hotline Script to move from EEA3 to EEA2 </w:t>
            </w:r>
          </w:p>
        </w:tc>
      </w:tr>
      <w:tr w:rsidR="00EB44D7" w14:paraId="3DC27866" w14:textId="77777777">
        <w:trPr>
          <w:trHeight w:val="576"/>
        </w:trPr>
        <w:tc>
          <w:tcPr>
            <w:tcW w:w="1510" w:type="dxa"/>
            <w:tcBorders>
              <w:top w:val="single" w:sz="4" w:space="0" w:color="auto"/>
              <w:left w:val="nil"/>
            </w:tcBorders>
            <w:vAlign w:val="center"/>
          </w:tcPr>
          <w:p w14:paraId="3DC27864" w14:textId="346596B8" w:rsidR="00EB44D7" w:rsidRDefault="000A216D">
            <w:pPr>
              <w:jc w:val="center"/>
              <w:rPr>
                <w:b/>
              </w:rPr>
            </w:pPr>
            <w:r>
              <w:rPr>
                <w:b/>
              </w:rPr>
              <w:t>L</w:t>
            </w:r>
            <w:r w:rsidR="00986913">
              <w:rPr>
                <w:b/>
              </w:rPr>
              <w:t>og</w:t>
            </w:r>
          </w:p>
        </w:tc>
        <w:tc>
          <w:tcPr>
            <w:tcW w:w="7488" w:type="dxa"/>
            <w:tcBorders>
              <w:top w:val="single" w:sz="4" w:space="0" w:color="auto"/>
              <w:right w:val="nil"/>
            </w:tcBorders>
            <w:vAlign w:val="center"/>
          </w:tcPr>
          <w:p w14:paraId="3DC27865" w14:textId="77777777" w:rsidR="00EB44D7" w:rsidRDefault="000A216D">
            <w:pPr>
              <w:pStyle w:val="TableText"/>
              <w:jc w:val="both"/>
              <w:rPr>
                <w:b/>
                <w:bCs/>
                <w:u w:val="single"/>
              </w:rPr>
            </w:pPr>
            <w:r>
              <w:t>Log all actions.</w:t>
            </w:r>
          </w:p>
        </w:tc>
      </w:tr>
      <w:tr w:rsidR="00EB44D7" w14:paraId="3DC27868" w14:textId="77777777">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867" w14:textId="77777777" w:rsidR="00EB44D7" w:rsidRDefault="000A216D" w:rsidP="00357506">
            <w:pPr>
              <w:pStyle w:val="Heading3"/>
            </w:pPr>
            <w:bookmarkStart w:id="368" w:name="_Move_From_EEA_1"/>
            <w:bookmarkStart w:id="369" w:name="_Move_From_EEA_2"/>
            <w:bookmarkEnd w:id="368"/>
            <w:bookmarkEnd w:id="369"/>
            <w:r>
              <w:lastRenderedPageBreak/>
              <w:t>Move from EEA Level 2 to EEA Level 1</w:t>
            </w:r>
          </w:p>
        </w:tc>
      </w:tr>
      <w:tr w:rsidR="00EB44D7" w14:paraId="3DC27875" w14:textId="77777777">
        <w:trPr>
          <w:trHeight w:val="576"/>
        </w:trPr>
        <w:tc>
          <w:tcPr>
            <w:tcW w:w="1510" w:type="dxa"/>
            <w:tcBorders>
              <w:top w:val="double" w:sz="4" w:space="0" w:color="auto"/>
              <w:left w:val="nil"/>
            </w:tcBorders>
            <w:vAlign w:val="center"/>
          </w:tcPr>
          <w:p w14:paraId="3DC27869" w14:textId="77777777" w:rsidR="00EB44D7" w:rsidRDefault="000A216D">
            <w:pPr>
              <w:jc w:val="center"/>
              <w:rPr>
                <w:b/>
              </w:rPr>
            </w:pPr>
            <w:r>
              <w:rPr>
                <w:b/>
              </w:rPr>
              <w:t>1</w:t>
            </w:r>
          </w:p>
        </w:tc>
        <w:tc>
          <w:tcPr>
            <w:tcW w:w="7488" w:type="dxa"/>
            <w:tcBorders>
              <w:top w:val="double" w:sz="4" w:space="0" w:color="auto"/>
              <w:right w:val="nil"/>
            </w:tcBorders>
            <w:vAlign w:val="center"/>
          </w:tcPr>
          <w:p w14:paraId="3DC2786A" w14:textId="77777777" w:rsidR="00EB44D7" w:rsidRDefault="000A216D">
            <w:pPr>
              <w:pStyle w:val="TableText"/>
              <w:jc w:val="both"/>
              <w:rPr>
                <w:b/>
                <w:u w:val="single"/>
              </w:rPr>
            </w:pPr>
            <w:r>
              <w:rPr>
                <w:b/>
                <w:u w:val="single"/>
              </w:rPr>
              <w:t>IF:</w:t>
            </w:r>
          </w:p>
          <w:p w14:paraId="3DC2786B" w14:textId="4DA7855A" w:rsidR="00EB44D7" w:rsidRDefault="000A216D" w:rsidP="00B23CDD">
            <w:pPr>
              <w:pStyle w:val="TableText"/>
              <w:numPr>
                <w:ilvl w:val="0"/>
                <w:numId w:val="93"/>
              </w:numPr>
              <w:ind w:left="720"/>
            </w:pPr>
            <w:r>
              <w:t>The System can maintain PRC ≥ 2</w:t>
            </w:r>
            <w:r w:rsidR="00CD2F3F">
              <w:t>5</w:t>
            </w:r>
            <w:r>
              <w:t xml:space="preserve">00 MW </w:t>
            </w:r>
            <w:r>
              <w:rPr>
                <w:b/>
                <w:u w:val="single"/>
              </w:rPr>
              <w:t>AND</w:t>
            </w:r>
          </w:p>
          <w:p w14:paraId="3DC2786C" w14:textId="77777777" w:rsidR="00EB44D7" w:rsidRDefault="000A216D" w:rsidP="00B23CDD">
            <w:pPr>
              <w:numPr>
                <w:ilvl w:val="0"/>
                <w:numId w:val="93"/>
              </w:numPr>
              <w:ind w:left="720"/>
            </w:pPr>
            <w:r>
              <w:t>All Load Resources have been instructed to be restored;</w:t>
            </w:r>
          </w:p>
          <w:p w14:paraId="3DC2786D" w14:textId="77777777" w:rsidR="00EB44D7" w:rsidRDefault="000A216D">
            <w:pPr>
              <w:rPr>
                <w:b/>
                <w:u w:val="single"/>
              </w:rPr>
            </w:pPr>
            <w:r>
              <w:rPr>
                <w:b/>
                <w:u w:val="single"/>
              </w:rPr>
              <w:t>THEN:</w:t>
            </w:r>
          </w:p>
          <w:p w14:paraId="3DC2786F" w14:textId="4E1890E5" w:rsidR="00EB44D7" w:rsidRDefault="000A216D" w:rsidP="00DB17DB">
            <w:pPr>
              <w:pStyle w:val="TableText"/>
              <w:numPr>
                <w:ilvl w:val="0"/>
                <w:numId w:val="93"/>
              </w:numPr>
              <w:ind w:left="720"/>
            </w:pPr>
            <w:r>
              <w:t xml:space="preserve">Using the Hotline, notify </w:t>
            </w:r>
            <w:r w:rsidR="00CB437E">
              <w:t xml:space="preserve">the </w:t>
            </w:r>
            <w:r>
              <w:t xml:space="preserve">TOs of the reduction from </w:t>
            </w:r>
            <w:r>
              <w:rPr>
                <w:b/>
              </w:rPr>
              <w:t>EEA 2 to EEA 1</w:t>
            </w:r>
            <w:r>
              <w:t>,</w:t>
            </w:r>
          </w:p>
          <w:p w14:paraId="3DC27871" w14:textId="0493B46B" w:rsidR="00EB44D7" w:rsidRDefault="000A216D" w:rsidP="00DB17DB">
            <w:pPr>
              <w:pStyle w:val="TableText"/>
              <w:numPr>
                <w:ilvl w:val="0"/>
                <w:numId w:val="93"/>
              </w:numPr>
              <w:ind w:left="720"/>
            </w:pPr>
            <w:r>
              <w:t>If BLTs were implemented, restore</w:t>
            </w:r>
          </w:p>
          <w:p w14:paraId="3DC27872" w14:textId="77777777" w:rsidR="00EB44D7" w:rsidRDefault="00EB44D7">
            <w:pPr>
              <w:pStyle w:val="TableText"/>
            </w:pPr>
          </w:p>
          <w:p w14:paraId="3DC27874" w14:textId="51A8850E" w:rsidR="00EB44D7" w:rsidRDefault="000A216D" w:rsidP="009814AA">
            <w:pPr>
              <w:pStyle w:val="TableText"/>
            </w:pPr>
            <w:r>
              <w:rPr>
                <w:b/>
                <w:highlight w:val="yellow"/>
                <w:u w:val="single"/>
              </w:rPr>
              <w:t>T#12 - Typical Hotline Script to move from EEA2 to EEA1</w:t>
            </w:r>
          </w:p>
        </w:tc>
      </w:tr>
      <w:tr w:rsidR="00EB44D7" w14:paraId="3DC27877" w14:textId="77777777">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876" w14:textId="77777777" w:rsidR="00EB44D7" w:rsidRDefault="000A216D" w:rsidP="00357506">
            <w:pPr>
              <w:pStyle w:val="Heading3"/>
            </w:pPr>
            <w:bookmarkStart w:id="370" w:name="_Move_From_EEA_3"/>
            <w:bookmarkEnd w:id="370"/>
            <w:r>
              <w:t>Move from EEA Level 1 to EEA 0</w:t>
            </w:r>
          </w:p>
        </w:tc>
      </w:tr>
      <w:tr w:rsidR="00EB44D7" w14:paraId="3DC27882" w14:textId="77777777">
        <w:trPr>
          <w:trHeight w:val="576"/>
        </w:trPr>
        <w:tc>
          <w:tcPr>
            <w:tcW w:w="1510" w:type="dxa"/>
            <w:tcBorders>
              <w:top w:val="double" w:sz="4" w:space="0" w:color="auto"/>
              <w:left w:val="nil"/>
              <w:bottom w:val="double" w:sz="4" w:space="0" w:color="auto"/>
            </w:tcBorders>
            <w:vAlign w:val="center"/>
          </w:tcPr>
          <w:p w14:paraId="3DC27878" w14:textId="77777777" w:rsidR="00EB44D7" w:rsidRDefault="000A216D">
            <w:pPr>
              <w:jc w:val="center"/>
              <w:rPr>
                <w:b/>
              </w:rPr>
            </w:pPr>
            <w:r>
              <w:rPr>
                <w:b/>
              </w:rPr>
              <w:t>1</w:t>
            </w:r>
          </w:p>
        </w:tc>
        <w:tc>
          <w:tcPr>
            <w:tcW w:w="7488" w:type="dxa"/>
            <w:tcBorders>
              <w:top w:val="double" w:sz="4" w:space="0" w:color="auto"/>
              <w:bottom w:val="double" w:sz="4" w:space="0" w:color="auto"/>
              <w:right w:val="nil"/>
            </w:tcBorders>
            <w:vAlign w:val="center"/>
          </w:tcPr>
          <w:p w14:paraId="3DC27879" w14:textId="77777777" w:rsidR="00EB44D7" w:rsidRDefault="000A216D">
            <w:pPr>
              <w:pStyle w:val="TableText"/>
              <w:rPr>
                <w:b/>
                <w:bCs/>
                <w:u w:val="single"/>
              </w:rPr>
            </w:pPr>
            <w:r>
              <w:rPr>
                <w:b/>
                <w:bCs/>
                <w:u w:val="single"/>
              </w:rPr>
              <w:t>IF:</w:t>
            </w:r>
          </w:p>
          <w:p w14:paraId="3DC2787A" w14:textId="646EC224" w:rsidR="00EB44D7" w:rsidRDefault="000A216D" w:rsidP="00B23CDD">
            <w:pPr>
              <w:pStyle w:val="TableText"/>
              <w:numPr>
                <w:ilvl w:val="0"/>
                <w:numId w:val="88"/>
              </w:numPr>
            </w:pPr>
            <w:r>
              <w:t xml:space="preserve">The System can maintain PRC ≥ </w:t>
            </w:r>
            <w:r w:rsidR="00A1456A">
              <w:t>30</w:t>
            </w:r>
            <w:r>
              <w:t xml:space="preserve">00 MW, </w:t>
            </w:r>
            <w:r>
              <w:rPr>
                <w:b/>
                <w:u w:val="single"/>
              </w:rPr>
              <w:t>AND</w:t>
            </w:r>
          </w:p>
          <w:p w14:paraId="3DC2787B" w14:textId="75180B7B" w:rsidR="00EB44D7" w:rsidRDefault="000A216D" w:rsidP="00B23CDD">
            <w:pPr>
              <w:pStyle w:val="TableText"/>
              <w:numPr>
                <w:ilvl w:val="0"/>
                <w:numId w:val="89"/>
              </w:numPr>
            </w:pPr>
            <w:r>
              <w:t xml:space="preserve">All </w:t>
            </w:r>
            <w:r w:rsidR="000D0C32">
              <w:t>RUC</w:t>
            </w:r>
            <w:r w:rsidR="00283229">
              <w:t xml:space="preserve"> </w:t>
            </w:r>
            <w:r>
              <w:t xml:space="preserve">committed units secured in EEA can be released, </w:t>
            </w:r>
            <w:r>
              <w:rPr>
                <w:b/>
                <w:u w:val="single"/>
              </w:rPr>
              <w:t>AND</w:t>
            </w:r>
          </w:p>
          <w:p w14:paraId="3DC2787C" w14:textId="77777777" w:rsidR="00EB44D7" w:rsidRDefault="000A216D" w:rsidP="00B23CDD">
            <w:pPr>
              <w:pStyle w:val="TableText"/>
              <w:numPr>
                <w:ilvl w:val="0"/>
                <w:numId w:val="89"/>
              </w:numPr>
              <w:tabs>
                <w:tab w:val="num" w:pos="439"/>
              </w:tabs>
            </w:pPr>
            <w:r>
              <w:t xml:space="preserve">Emergency energy from the DC Ties is no longer needed; </w:t>
            </w:r>
          </w:p>
          <w:p w14:paraId="3DC2787D" w14:textId="77777777" w:rsidR="00EB44D7" w:rsidRDefault="000A216D">
            <w:pPr>
              <w:rPr>
                <w:b/>
                <w:u w:val="single"/>
              </w:rPr>
            </w:pPr>
            <w:r>
              <w:rPr>
                <w:b/>
                <w:u w:val="single"/>
              </w:rPr>
              <w:t>THEN:</w:t>
            </w:r>
          </w:p>
          <w:p w14:paraId="3DC2787E" w14:textId="6858D783" w:rsidR="00EB44D7" w:rsidRDefault="000A216D" w:rsidP="00B23CDD">
            <w:pPr>
              <w:numPr>
                <w:ilvl w:val="0"/>
                <w:numId w:val="90"/>
              </w:numPr>
            </w:pPr>
            <w:r>
              <w:t xml:space="preserve">Using the </w:t>
            </w:r>
            <w:r w:rsidR="00CD3305">
              <w:t>H</w:t>
            </w:r>
            <w:r>
              <w:t xml:space="preserve">otline, notify </w:t>
            </w:r>
            <w:r w:rsidR="00CB437E">
              <w:t xml:space="preserve">the </w:t>
            </w:r>
            <w:r>
              <w:t xml:space="preserve">TOs of the termination of </w:t>
            </w:r>
            <w:r>
              <w:rPr>
                <w:b/>
              </w:rPr>
              <w:t>EEA</w:t>
            </w:r>
            <w:r>
              <w:t>.</w:t>
            </w:r>
          </w:p>
          <w:p w14:paraId="3DC2787F" w14:textId="77777777" w:rsidR="00EB44D7" w:rsidRDefault="00EB44D7"/>
          <w:p w14:paraId="3DC27881" w14:textId="16289FA1" w:rsidR="00EB44D7" w:rsidRDefault="000A216D" w:rsidP="009814AA">
            <w:pPr>
              <w:pStyle w:val="TableText"/>
            </w:pPr>
            <w:r>
              <w:rPr>
                <w:b/>
                <w:highlight w:val="yellow"/>
                <w:u w:val="single"/>
              </w:rPr>
              <w:t>T#13 - Typical Hotline Script Terminate EEA1</w:t>
            </w:r>
          </w:p>
        </w:tc>
      </w:tr>
      <w:tr w:rsidR="00EB44D7" w14:paraId="3DC27884" w14:textId="77777777">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3DC27883" w14:textId="77777777" w:rsidR="00EB44D7" w:rsidRDefault="000A216D" w:rsidP="00357506">
            <w:pPr>
              <w:pStyle w:val="Heading3"/>
            </w:pPr>
            <w:bookmarkStart w:id="371" w:name="_Cancel_Watch"/>
            <w:bookmarkEnd w:id="371"/>
            <w:r>
              <w:t>Cancel Watch</w:t>
            </w:r>
          </w:p>
        </w:tc>
      </w:tr>
      <w:tr w:rsidR="00EB44D7" w14:paraId="3DC2788D" w14:textId="77777777">
        <w:trPr>
          <w:trHeight w:val="576"/>
        </w:trPr>
        <w:tc>
          <w:tcPr>
            <w:tcW w:w="1510" w:type="dxa"/>
            <w:tcBorders>
              <w:top w:val="double" w:sz="4" w:space="0" w:color="auto"/>
              <w:left w:val="nil"/>
              <w:bottom w:val="double" w:sz="4" w:space="0" w:color="auto"/>
            </w:tcBorders>
            <w:vAlign w:val="center"/>
          </w:tcPr>
          <w:p w14:paraId="3DC27885" w14:textId="77777777" w:rsidR="00EB44D7" w:rsidRDefault="000A216D">
            <w:pPr>
              <w:jc w:val="center"/>
              <w:rPr>
                <w:b/>
              </w:rPr>
            </w:pPr>
            <w:r>
              <w:rPr>
                <w:b/>
              </w:rPr>
              <w:t>1</w:t>
            </w:r>
          </w:p>
        </w:tc>
        <w:tc>
          <w:tcPr>
            <w:tcW w:w="7488" w:type="dxa"/>
            <w:tcBorders>
              <w:top w:val="double" w:sz="4" w:space="0" w:color="auto"/>
              <w:bottom w:val="double" w:sz="4" w:space="0" w:color="auto"/>
              <w:right w:val="nil"/>
            </w:tcBorders>
            <w:vAlign w:val="center"/>
          </w:tcPr>
          <w:p w14:paraId="3DC27886" w14:textId="77777777" w:rsidR="00EB44D7" w:rsidRDefault="000A216D">
            <w:pPr>
              <w:pStyle w:val="TableText"/>
              <w:rPr>
                <w:b/>
                <w:bCs/>
                <w:u w:val="single"/>
              </w:rPr>
            </w:pPr>
            <w:r>
              <w:rPr>
                <w:b/>
                <w:bCs/>
                <w:u w:val="single"/>
              </w:rPr>
              <w:t>WHEN:</w:t>
            </w:r>
          </w:p>
          <w:p w14:paraId="3DC27887" w14:textId="77777777" w:rsidR="00EB44D7" w:rsidRDefault="000A216D" w:rsidP="00B23CDD">
            <w:pPr>
              <w:pStyle w:val="TableText"/>
              <w:numPr>
                <w:ilvl w:val="0"/>
                <w:numId w:val="90"/>
              </w:numPr>
              <w:rPr>
                <w:b/>
                <w:bCs/>
                <w:u w:val="single"/>
              </w:rPr>
            </w:pPr>
            <w:r>
              <w:rPr>
                <w:bCs/>
              </w:rPr>
              <w:t>Requested by the Real-Time Operator;</w:t>
            </w:r>
          </w:p>
          <w:p w14:paraId="3DC27888" w14:textId="77777777" w:rsidR="00EB44D7" w:rsidRDefault="000A216D">
            <w:pPr>
              <w:pStyle w:val="TableText"/>
              <w:rPr>
                <w:b/>
                <w:bCs/>
                <w:u w:val="single"/>
              </w:rPr>
            </w:pPr>
            <w:r>
              <w:rPr>
                <w:b/>
                <w:bCs/>
                <w:u w:val="single"/>
              </w:rPr>
              <w:t>THEN:</w:t>
            </w:r>
          </w:p>
          <w:p w14:paraId="3DC27889" w14:textId="77777777" w:rsidR="00EB44D7" w:rsidRDefault="000A216D" w:rsidP="00B23CDD">
            <w:pPr>
              <w:pStyle w:val="TableText"/>
              <w:numPr>
                <w:ilvl w:val="0"/>
                <w:numId w:val="90"/>
              </w:numPr>
              <w:rPr>
                <w:b/>
                <w:bCs/>
                <w:u w:val="single"/>
              </w:rPr>
            </w:pPr>
            <w:r>
              <w:rPr>
                <w:bCs/>
              </w:rPr>
              <w:t>Cancel Watch</w:t>
            </w:r>
          </w:p>
          <w:p w14:paraId="3DC2788A" w14:textId="77777777" w:rsidR="00EB44D7" w:rsidRDefault="00EB44D7">
            <w:pPr>
              <w:pStyle w:val="TableText"/>
              <w:rPr>
                <w:bCs/>
              </w:rPr>
            </w:pPr>
          </w:p>
          <w:p w14:paraId="3DC2788C" w14:textId="34D2B193" w:rsidR="00EB44D7" w:rsidRDefault="000A216D" w:rsidP="009814AA">
            <w:pPr>
              <w:rPr>
                <w:b/>
                <w:bCs/>
                <w:u w:val="single"/>
              </w:rPr>
            </w:pPr>
            <w:r>
              <w:rPr>
                <w:b/>
                <w:highlight w:val="yellow"/>
                <w:u w:val="single"/>
              </w:rPr>
              <w:t>T#</w:t>
            </w:r>
            <w:r w:rsidR="00AF47C3">
              <w:rPr>
                <w:b/>
                <w:highlight w:val="yellow"/>
                <w:u w:val="single"/>
              </w:rPr>
              <w:t>2</w:t>
            </w:r>
            <w:r>
              <w:rPr>
                <w:b/>
                <w:highlight w:val="yellow"/>
                <w:u w:val="single"/>
              </w:rPr>
              <w:t xml:space="preserve"> - Typical Hotline Script to cancel Watch for PRC &lt;</w:t>
            </w:r>
            <w:r w:rsidR="00CD2F3F">
              <w:rPr>
                <w:b/>
                <w:highlight w:val="yellow"/>
                <w:u w:val="single"/>
              </w:rPr>
              <w:t>30</w:t>
            </w:r>
            <w:r>
              <w:rPr>
                <w:b/>
                <w:highlight w:val="yellow"/>
                <w:u w:val="single"/>
              </w:rPr>
              <w:t>00 MW</w:t>
            </w:r>
          </w:p>
        </w:tc>
      </w:tr>
    </w:tbl>
    <w:p w14:paraId="3DC2788E" w14:textId="77777777" w:rsidR="00EB44D7" w:rsidRDefault="00EB44D7">
      <w:pPr>
        <w:sectPr w:rsidR="00EB44D7">
          <w:pgSz w:w="12240" w:h="15840" w:code="1"/>
          <w:pgMar w:top="1008" w:right="1800" w:bottom="1008" w:left="1440" w:header="720" w:footer="720" w:gutter="0"/>
          <w:cols w:space="720"/>
          <w:titlePg/>
          <w:docGrid w:linePitch="360"/>
        </w:sectPr>
      </w:pPr>
    </w:p>
    <w:p w14:paraId="3DC2788F" w14:textId="77777777" w:rsidR="00EB44D7" w:rsidRDefault="000A216D" w:rsidP="0098051E">
      <w:pPr>
        <w:pStyle w:val="Heading2"/>
      </w:pPr>
      <w:bookmarkStart w:id="372" w:name="_6.4_Block_Load"/>
      <w:bookmarkStart w:id="373" w:name="_7.4_Transmission_Issues"/>
      <w:bookmarkStart w:id="374" w:name="_7.5_Block_Load"/>
      <w:bookmarkEnd w:id="372"/>
      <w:bookmarkEnd w:id="373"/>
      <w:bookmarkEnd w:id="374"/>
      <w:r>
        <w:lastRenderedPageBreak/>
        <w:t>7.5</w:t>
      </w:r>
      <w:r>
        <w:tab/>
        <w:t>Block Load Transfer</w:t>
      </w:r>
    </w:p>
    <w:p w14:paraId="3DC27890" w14:textId="77777777" w:rsidR="00EB44D7" w:rsidRDefault="00EB44D7"/>
    <w:p w14:paraId="3DC27891" w14:textId="77777777" w:rsidR="00EB44D7" w:rsidRDefault="000A216D" w:rsidP="005D1249">
      <w:pPr>
        <w:ind w:left="720"/>
      </w:pPr>
      <w:r>
        <w:rPr>
          <w:b/>
        </w:rPr>
        <w:t xml:space="preserve">Procedure Purpose:  </w:t>
      </w:r>
      <w:r>
        <w:t>To transfer loads, located in ERCOT to a Non-ERCOT system or from a Non-ERCOT system to ERCOT during emergency conditions.</w:t>
      </w:r>
    </w:p>
    <w:p w14:paraId="3DC27892"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530"/>
        <w:gridCol w:w="1431"/>
        <w:gridCol w:w="1449"/>
      </w:tblGrid>
      <w:tr w:rsidR="00EB44D7" w14:paraId="3DC27898" w14:textId="77777777">
        <w:tc>
          <w:tcPr>
            <w:tcW w:w="2628" w:type="dxa"/>
            <w:vAlign w:val="center"/>
          </w:tcPr>
          <w:p w14:paraId="3DC27893" w14:textId="77777777" w:rsidR="00EB44D7" w:rsidRDefault="000A216D">
            <w:pPr>
              <w:rPr>
                <w:b/>
              </w:rPr>
            </w:pPr>
            <w:r>
              <w:rPr>
                <w:b/>
              </w:rPr>
              <w:t>Protocol Reference</w:t>
            </w:r>
          </w:p>
        </w:tc>
        <w:tc>
          <w:tcPr>
            <w:tcW w:w="1710" w:type="dxa"/>
          </w:tcPr>
          <w:p w14:paraId="3DC27894" w14:textId="77777777" w:rsidR="00EB44D7" w:rsidRDefault="000A216D">
            <w:pPr>
              <w:rPr>
                <w:b/>
              </w:rPr>
            </w:pPr>
            <w:r>
              <w:rPr>
                <w:b/>
              </w:rPr>
              <w:t>6.5.9.5</w:t>
            </w:r>
          </w:p>
        </w:tc>
        <w:tc>
          <w:tcPr>
            <w:tcW w:w="1530" w:type="dxa"/>
          </w:tcPr>
          <w:p w14:paraId="3DC27895" w14:textId="77777777" w:rsidR="00EB44D7" w:rsidRDefault="000A216D">
            <w:pPr>
              <w:rPr>
                <w:b/>
              </w:rPr>
            </w:pPr>
            <w:r>
              <w:rPr>
                <w:b/>
              </w:rPr>
              <w:t>6.5.9.5.1</w:t>
            </w:r>
          </w:p>
        </w:tc>
        <w:tc>
          <w:tcPr>
            <w:tcW w:w="1431" w:type="dxa"/>
          </w:tcPr>
          <w:p w14:paraId="3DC27896" w14:textId="77777777" w:rsidR="00EB44D7" w:rsidRDefault="000A216D">
            <w:pPr>
              <w:rPr>
                <w:b/>
              </w:rPr>
            </w:pPr>
            <w:r>
              <w:rPr>
                <w:b/>
              </w:rPr>
              <w:t>6.5.9.5.2</w:t>
            </w:r>
          </w:p>
        </w:tc>
        <w:tc>
          <w:tcPr>
            <w:tcW w:w="1449" w:type="dxa"/>
          </w:tcPr>
          <w:p w14:paraId="3DC27897" w14:textId="77777777" w:rsidR="00EB44D7" w:rsidRDefault="00EB44D7">
            <w:pPr>
              <w:rPr>
                <w:b/>
              </w:rPr>
            </w:pPr>
          </w:p>
        </w:tc>
      </w:tr>
      <w:tr w:rsidR="00EB44D7" w14:paraId="3DC2789E" w14:textId="77777777">
        <w:tc>
          <w:tcPr>
            <w:tcW w:w="2628" w:type="dxa"/>
            <w:vAlign w:val="center"/>
          </w:tcPr>
          <w:p w14:paraId="3DC27899" w14:textId="77777777" w:rsidR="00EB44D7" w:rsidRDefault="000A216D">
            <w:pPr>
              <w:rPr>
                <w:b/>
                <w:lang w:val="pt-BR"/>
              </w:rPr>
            </w:pPr>
            <w:r>
              <w:rPr>
                <w:b/>
              </w:rPr>
              <w:t xml:space="preserve">Guide </w:t>
            </w:r>
            <w:r>
              <w:rPr>
                <w:b/>
                <w:lang w:val="pt-BR"/>
              </w:rPr>
              <w:t>Reference</w:t>
            </w:r>
          </w:p>
        </w:tc>
        <w:tc>
          <w:tcPr>
            <w:tcW w:w="1710" w:type="dxa"/>
          </w:tcPr>
          <w:p w14:paraId="3DC2789A" w14:textId="77777777" w:rsidR="00EB44D7" w:rsidRDefault="000A216D">
            <w:pPr>
              <w:rPr>
                <w:b/>
                <w:lang w:val="pt-BR"/>
              </w:rPr>
            </w:pPr>
            <w:r>
              <w:rPr>
                <w:b/>
                <w:lang w:val="pt-BR"/>
              </w:rPr>
              <w:t>4.4</w:t>
            </w:r>
          </w:p>
        </w:tc>
        <w:tc>
          <w:tcPr>
            <w:tcW w:w="1530" w:type="dxa"/>
          </w:tcPr>
          <w:p w14:paraId="3DC2789B" w14:textId="77777777" w:rsidR="00EB44D7" w:rsidRDefault="00EB44D7">
            <w:pPr>
              <w:rPr>
                <w:b/>
                <w:lang w:val="pt-BR"/>
              </w:rPr>
            </w:pPr>
          </w:p>
        </w:tc>
        <w:tc>
          <w:tcPr>
            <w:tcW w:w="1431" w:type="dxa"/>
          </w:tcPr>
          <w:p w14:paraId="3DC2789C" w14:textId="77777777" w:rsidR="00EB44D7" w:rsidRDefault="00EB44D7">
            <w:pPr>
              <w:rPr>
                <w:b/>
                <w:lang w:val="pt-BR"/>
              </w:rPr>
            </w:pPr>
          </w:p>
        </w:tc>
        <w:tc>
          <w:tcPr>
            <w:tcW w:w="1449" w:type="dxa"/>
          </w:tcPr>
          <w:p w14:paraId="3DC2789D" w14:textId="77777777" w:rsidR="00EB44D7" w:rsidRDefault="00EB44D7">
            <w:pPr>
              <w:rPr>
                <w:b/>
                <w:lang w:val="pt-BR"/>
              </w:rPr>
            </w:pPr>
          </w:p>
        </w:tc>
      </w:tr>
      <w:tr w:rsidR="00EB44D7" w14:paraId="3DC278A4" w14:textId="77777777">
        <w:tc>
          <w:tcPr>
            <w:tcW w:w="2628" w:type="dxa"/>
            <w:vAlign w:val="center"/>
          </w:tcPr>
          <w:p w14:paraId="3DC2789F" w14:textId="77777777" w:rsidR="00EB44D7" w:rsidRDefault="000A216D">
            <w:pPr>
              <w:rPr>
                <w:b/>
                <w:lang w:val="pt-BR"/>
              </w:rPr>
            </w:pPr>
            <w:r>
              <w:rPr>
                <w:b/>
                <w:lang w:val="pt-BR"/>
              </w:rPr>
              <w:t>NERC Standard</w:t>
            </w:r>
          </w:p>
        </w:tc>
        <w:tc>
          <w:tcPr>
            <w:tcW w:w="1710" w:type="dxa"/>
          </w:tcPr>
          <w:p w14:paraId="3DC278A0" w14:textId="77777777" w:rsidR="00EB44D7" w:rsidRDefault="00EB44D7">
            <w:pPr>
              <w:rPr>
                <w:b/>
                <w:lang w:val="pt-BR"/>
              </w:rPr>
            </w:pPr>
          </w:p>
        </w:tc>
        <w:tc>
          <w:tcPr>
            <w:tcW w:w="1530" w:type="dxa"/>
          </w:tcPr>
          <w:p w14:paraId="3DC278A1" w14:textId="77777777" w:rsidR="00EB44D7" w:rsidRDefault="00EB44D7">
            <w:pPr>
              <w:rPr>
                <w:b/>
                <w:lang w:val="pt-BR"/>
              </w:rPr>
            </w:pPr>
          </w:p>
        </w:tc>
        <w:tc>
          <w:tcPr>
            <w:tcW w:w="1431" w:type="dxa"/>
          </w:tcPr>
          <w:p w14:paraId="3DC278A2" w14:textId="77777777" w:rsidR="00EB44D7" w:rsidRDefault="00EB44D7">
            <w:pPr>
              <w:rPr>
                <w:b/>
              </w:rPr>
            </w:pPr>
          </w:p>
        </w:tc>
        <w:tc>
          <w:tcPr>
            <w:tcW w:w="1449" w:type="dxa"/>
          </w:tcPr>
          <w:p w14:paraId="3DC278A3" w14:textId="77777777" w:rsidR="00EB44D7" w:rsidRDefault="00EB44D7">
            <w:pPr>
              <w:rPr>
                <w:b/>
              </w:rPr>
            </w:pPr>
          </w:p>
        </w:tc>
      </w:tr>
    </w:tbl>
    <w:p w14:paraId="3DC278A5" w14:textId="77777777" w:rsidR="00EB44D7" w:rsidRDefault="00EB44D7">
      <w:pPr>
        <w:rPr>
          <w:b/>
        </w:rPr>
      </w:pPr>
    </w:p>
    <w:p w14:paraId="3DC278A6"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2250"/>
        <w:gridCol w:w="4500"/>
      </w:tblGrid>
      <w:tr w:rsidR="0082183D" w14:paraId="3DC278AA" w14:textId="77777777">
        <w:tc>
          <w:tcPr>
            <w:tcW w:w="2088" w:type="dxa"/>
          </w:tcPr>
          <w:p w14:paraId="3DC278A7" w14:textId="4DCCC04D" w:rsidR="0082183D" w:rsidRDefault="0082183D" w:rsidP="0082183D">
            <w:pPr>
              <w:rPr>
                <w:b/>
              </w:rPr>
            </w:pPr>
            <w:r>
              <w:rPr>
                <w:b/>
              </w:rPr>
              <w:t xml:space="preserve">Version: 2 </w:t>
            </w:r>
          </w:p>
        </w:tc>
        <w:tc>
          <w:tcPr>
            <w:tcW w:w="2250" w:type="dxa"/>
          </w:tcPr>
          <w:p w14:paraId="3DC278A8" w14:textId="10485F3B" w:rsidR="0082183D" w:rsidRDefault="0082183D" w:rsidP="0082183D">
            <w:pPr>
              <w:rPr>
                <w:b/>
              </w:rPr>
            </w:pPr>
            <w:r>
              <w:rPr>
                <w:b/>
              </w:rPr>
              <w:t>Revision: 0</w:t>
            </w:r>
          </w:p>
        </w:tc>
        <w:tc>
          <w:tcPr>
            <w:tcW w:w="4500" w:type="dxa"/>
          </w:tcPr>
          <w:p w14:paraId="3DC278A9" w14:textId="3D23CD6E" w:rsidR="0082183D" w:rsidRDefault="0082183D" w:rsidP="0082183D">
            <w:pPr>
              <w:rPr>
                <w:b/>
              </w:rPr>
            </w:pPr>
            <w:r>
              <w:rPr>
                <w:b/>
              </w:rPr>
              <w:t>Effective Date:  December 5, 2025</w:t>
            </w:r>
          </w:p>
        </w:tc>
      </w:tr>
    </w:tbl>
    <w:p w14:paraId="3DC278AB" w14:textId="77777777" w:rsidR="00EB44D7" w:rsidRDefault="00EB44D7">
      <w:pPr>
        <w:rPr>
          <w:b/>
        </w:rPr>
      </w:pPr>
    </w:p>
    <w:p w14:paraId="3DC278AC"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7344"/>
      </w:tblGrid>
      <w:tr w:rsidR="00EB44D7" w14:paraId="3DC278AF" w14:textId="77777777">
        <w:trPr>
          <w:trHeight w:val="576"/>
          <w:tblHeader/>
        </w:trPr>
        <w:tc>
          <w:tcPr>
            <w:tcW w:w="1657" w:type="dxa"/>
            <w:tcBorders>
              <w:top w:val="double" w:sz="4" w:space="0" w:color="auto"/>
              <w:left w:val="nil"/>
              <w:bottom w:val="double" w:sz="4" w:space="0" w:color="auto"/>
            </w:tcBorders>
            <w:vAlign w:val="center"/>
          </w:tcPr>
          <w:p w14:paraId="3DC278AD"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78AE" w14:textId="77777777" w:rsidR="00EB44D7" w:rsidRDefault="000A216D">
            <w:pPr>
              <w:rPr>
                <w:b/>
              </w:rPr>
            </w:pPr>
            <w:r>
              <w:rPr>
                <w:b/>
              </w:rPr>
              <w:t>Action</w:t>
            </w:r>
          </w:p>
        </w:tc>
      </w:tr>
      <w:tr w:rsidR="00EB44D7" w14:paraId="3DC278B5" w14:textId="77777777">
        <w:trPr>
          <w:trHeight w:val="576"/>
        </w:trPr>
        <w:tc>
          <w:tcPr>
            <w:tcW w:w="1657" w:type="dxa"/>
            <w:tcBorders>
              <w:top w:val="double" w:sz="4" w:space="0" w:color="auto"/>
              <w:left w:val="nil"/>
              <w:bottom w:val="single" w:sz="4" w:space="0" w:color="auto"/>
            </w:tcBorders>
            <w:vAlign w:val="center"/>
          </w:tcPr>
          <w:p w14:paraId="3DC278B0" w14:textId="53AAACA1" w:rsidR="00EB44D7" w:rsidRDefault="000A216D">
            <w:pPr>
              <w:pStyle w:val="TableText"/>
              <w:jc w:val="center"/>
              <w:rPr>
                <w:b/>
              </w:rPr>
            </w:pPr>
            <w:r>
              <w:rPr>
                <w:b/>
              </w:rPr>
              <w:t>N</w:t>
            </w:r>
            <w:r w:rsidR="00986913">
              <w:rPr>
                <w:b/>
              </w:rPr>
              <w:t>ote</w:t>
            </w:r>
          </w:p>
        </w:tc>
        <w:tc>
          <w:tcPr>
            <w:tcW w:w="7488" w:type="dxa"/>
            <w:tcBorders>
              <w:top w:val="double" w:sz="4" w:space="0" w:color="auto"/>
              <w:bottom w:val="single" w:sz="4" w:space="0" w:color="auto"/>
              <w:right w:val="nil"/>
            </w:tcBorders>
          </w:tcPr>
          <w:p w14:paraId="3DC278B1" w14:textId="77777777" w:rsidR="00EB44D7" w:rsidRDefault="000A216D" w:rsidP="00B23CDD">
            <w:pPr>
              <w:pStyle w:val="ListParagraph"/>
              <w:numPr>
                <w:ilvl w:val="0"/>
                <w:numId w:val="90"/>
              </w:numPr>
              <w:tabs>
                <w:tab w:val="left" w:pos="425"/>
              </w:tabs>
              <w:jc w:val="both"/>
            </w:pPr>
            <w:r>
              <w:t>Restoration of service to outage customers using BLT’s will be accomplished as quickly as possible if the transfers will not jeopardize the reliability of the ERCOT Interconnection.</w:t>
            </w:r>
          </w:p>
          <w:p w14:paraId="3DC278B2" w14:textId="77777777" w:rsidR="00EB44D7" w:rsidRDefault="000A216D" w:rsidP="00B23CDD">
            <w:pPr>
              <w:pStyle w:val="ListParagraph"/>
              <w:numPr>
                <w:ilvl w:val="0"/>
                <w:numId w:val="90"/>
              </w:numPr>
              <w:tabs>
                <w:tab w:val="left" w:pos="425"/>
              </w:tabs>
              <w:jc w:val="both"/>
            </w:pPr>
            <w:r>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 TSP or DSP or netted behind Non-Opt-in Entity (NOIE) metering points.</w:t>
            </w:r>
          </w:p>
          <w:p w14:paraId="3DC278B3" w14:textId="77777777" w:rsidR="00EB44D7" w:rsidRDefault="000A216D" w:rsidP="00B23CDD">
            <w:pPr>
              <w:pStyle w:val="ListParagraph"/>
              <w:numPr>
                <w:ilvl w:val="0"/>
                <w:numId w:val="90"/>
              </w:numPr>
              <w:tabs>
                <w:tab w:val="left" w:pos="425"/>
              </w:tabs>
              <w:jc w:val="both"/>
            </w:pPr>
            <w:r>
              <w:t>Notify Shift Supervisor for coordination on transfer of ERCOT Control Area load and non-ERCOT Control Area load.</w:t>
            </w:r>
          </w:p>
          <w:p w14:paraId="3DC278B4" w14:textId="77777777" w:rsidR="00EB44D7" w:rsidRDefault="000A216D" w:rsidP="00B23CDD">
            <w:pPr>
              <w:pStyle w:val="ListParagraph"/>
              <w:numPr>
                <w:ilvl w:val="0"/>
                <w:numId w:val="90"/>
              </w:numPr>
              <w:tabs>
                <w:tab w:val="left" w:pos="425"/>
              </w:tabs>
              <w:jc w:val="both"/>
            </w:pPr>
            <w:r>
              <w:t>Determine if BLT is for an Emergency or Non-Emergency condition with non-ERCOT Control Area.</w:t>
            </w:r>
          </w:p>
        </w:tc>
      </w:tr>
      <w:tr w:rsidR="00EB44D7" w14:paraId="3DC278B7" w14:textId="77777777">
        <w:trPr>
          <w:trHeight w:val="576"/>
        </w:trPr>
        <w:tc>
          <w:tcPr>
            <w:tcW w:w="9145" w:type="dxa"/>
            <w:gridSpan w:val="2"/>
            <w:tcBorders>
              <w:top w:val="double" w:sz="4" w:space="0" w:color="auto"/>
              <w:left w:val="double" w:sz="4" w:space="0" w:color="auto"/>
              <w:bottom w:val="double" w:sz="4" w:space="0" w:color="auto"/>
              <w:right w:val="double" w:sz="4" w:space="0" w:color="auto"/>
            </w:tcBorders>
            <w:vAlign w:val="center"/>
          </w:tcPr>
          <w:p w14:paraId="3DC278B6" w14:textId="77777777" w:rsidR="00EB44D7" w:rsidRDefault="000A216D" w:rsidP="00357506">
            <w:pPr>
              <w:pStyle w:val="Heading3"/>
            </w:pPr>
            <w:bookmarkStart w:id="375" w:name="_ERCOT_picks_up"/>
            <w:bookmarkEnd w:id="375"/>
            <w:r>
              <w:t xml:space="preserve">ERCOT picks up Load for Non-ERCOT System </w:t>
            </w:r>
          </w:p>
        </w:tc>
      </w:tr>
      <w:tr w:rsidR="00EB44D7" w14:paraId="3DC278C1" w14:textId="77777777">
        <w:trPr>
          <w:trHeight w:val="576"/>
        </w:trPr>
        <w:tc>
          <w:tcPr>
            <w:tcW w:w="1657" w:type="dxa"/>
            <w:tcBorders>
              <w:top w:val="double" w:sz="4" w:space="0" w:color="auto"/>
              <w:left w:val="nil"/>
              <w:bottom w:val="single" w:sz="4" w:space="0" w:color="auto"/>
            </w:tcBorders>
            <w:vAlign w:val="center"/>
          </w:tcPr>
          <w:p w14:paraId="3DC278B8" w14:textId="77777777" w:rsidR="00EB44D7" w:rsidRDefault="000A216D">
            <w:pPr>
              <w:pStyle w:val="TableText"/>
              <w:jc w:val="center"/>
              <w:rPr>
                <w:b/>
              </w:rPr>
            </w:pPr>
            <w:r>
              <w:rPr>
                <w:b/>
              </w:rPr>
              <w:t>1</w:t>
            </w:r>
          </w:p>
        </w:tc>
        <w:tc>
          <w:tcPr>
            <w:tcW w:w="7488" w:type="dxa"/>
            <w:tcBorders>
              <w:top w:val="double" w:sz="4" w:space="0" w:color="auto"/>
              <w:bottom w:val="single" w:sz="4" w:space="0" w:color="auto"/>
              <w:right w:val="nil"/>
            </w:tcBorders>
          </w:tcPr>
          <w:p w14:paraId="3DC278B9" w14:textId="77777777" w:rsidR="00EB44D7" w:rsidRDefault="000A216D">
            <w:pPr>
              <w:pStyle w:val="TableText"/>
              <w:jc w:val="both"/>
              <w:rPr>
                <w:b/>
                <w:u w:val="single"/>
              </w:rPr>
            </w:pPr>
            <w:r>
              <w:rPr>
                <w:b/>
                <w:u w:val="single"/>
              </w:rPr>
              <w:t>IF:</w:t>
            </w:r>
          </w:p>
          <w:p w14:paraId="3DC278BA" w14:textId="77777777" w:rsidR="00EB44D7" w:rsidRDefault="000A216D" w:rsidP="00B23CDD">
            <w:pPr>
              <w:pStyle w:val="TableText"/>
              <w:numPr>
                <w:ilvl w:val="0"/>
                <w:numId w:val="94"/>
              </w:numPr>
              <w:jc w:val="both"/>
            </w:pPr>
            <w:r>
              <w:t>ERCOT is requested to pick up load for CENACE, MISO or SPP;</w:t>
            </w:r>
          </w:p>
          <w:p w14:paraId="3DC278BB" w14:textId="77777777" w:rsidR="00EB44D7" w:rsidRDefault="000A216D">
            <w:pPr>
              <w:pStyle w:val="TableText"/>
              <w:jc w:val="both"/>
              <w:rPr>
                <w:b/>
                <w:u w:val="single"/>
              </w:rPr>
            </w:pPr>
            <w:r>
              <w:rPr>
                <w:b/>
                <w:u w:val="single"/>
              </w:rPr>
              <w:t>THEN:</w:t>
            </w:r>
          </w:p>
          <w:p w14:paraId="3DC278BC" w14:textId="77777777" w:rsidR="00EB44D7" w:rsidRDefault="000A216D" w:rsidP="00B23CDD">
            <w:pPr>
              <w:pStyle w:val="TableText"/>
              <w:numPr>
                <w:ilvl w:val="0"/>
                <w:numId w:val="94"/>
              </w:numPr>
              <w:jc w:val="both"/>
            </w:pPr>
            <w:r>
              <w:rPr>
                <w:bCs/>
              </w:rPr>
              <w:t>Consult with Operations Support Engineer to ensure the load pick up will not create a reliability concern,</w:t>
            </w:r>
          </w:p>
          <w:p w14:paraId="3DC278BD" w14:textId="77777777" w:rsidR="00EB44D7" w:rsidRDefault="000A216D">
            <w:pPr>
              <w:pStyle w:val="TableText"/>
              <w:jc w:val="both"/>
              <w:rPr>
                <w:b/>
                <w:u w:val="single"/>
              </w:rPr>
            </w:pPr>
            <w:r>
              <w:rPr>
                <w:b/>
                <w:u w:val="single"/>
              </w:rPr>
              <w:t>IF:</w:t>
            </w:r>
          </w:p>
          <w:p w14:paraId="3DC278BE" w14:textId="77777777" w:rsidR="00EB44D7" w:rsidRDefault="000A216D" w:rsidP="00B23CDD">
            <w:pPr>
              <w:pStyle w:val="TableText"/>
              <w:numPr>
                <w:ilvl w:val="0"/>
                <w:numId w:val="94"/>
              </w:numPr>
              <w:jc w:val="both"/>
            </w:pPr>
            <w:r>
              <w:t>No reliability concern exists</w:t>
            </w:r>
          </w:p>
          <w:p w14:paraId="3DC278BF" w14:textId="77777777" w:rsidR="00EB44D7" w:rsidRDefault="000A216D">
            <w:pPr>
              <w:pStyle w:val="TableText"/>
              <w:jc w:val="both"/>
              <w:rPr>
                <w:b/>
              </w:rPr>
            </w:pPr>
            <w:r>
              <w:rPr>
                <w:b/>
              </w:rPr>
              <w:t>THEN:</w:t>
            </w:r>
          </w:p>
          <w:p w14:paraId="3DC278C0" w14:textId="77777777" w:rsidR="00EB44D7" w:rsidRDefault="000A216D" w:rsidP="00B23CDD">
            <w:pPr>
              <w:pStyle w:val="TableText"/>
              <w:numPr>
                <w:ilvl w:val="0"/>
                <w:numId w:val="94"/>
              </w:numPr>
              <w:jc w:val="both"/>
            </w:pPr>
            <w:r>
              <w:t xml:space="preserve">Grant the approval </w:t>
            </w:r>
          </w:p>
        </w:tc>
      </w:tr>
      <w:tr w:rsidR="00EB44D7" w14:paraId="3DC278D4" w14:textId="77777777">
        <w:trPr>
          <w:trHeight w:val="576"/>
        </w:trPr>
        <w:tc>
          <w:tcPr>
            <w:tcW w:w="1657" w:type="dxa"/>
            <w:tcBorders>
              <w:top w:val="single" w:sz="4" w:space="0" w:color="auto"/>
              <w:left w:val="nil"/>
              <w:bottom w:val="single" w:sz="4" w:space="0" w:color="auto"/>
            </w:tcBorders>
            <w:vAlign w:val="center"/>
          </w:tcPr>
          <w:p w14:paraId="3DC278C2" w14:textId="77777777" w:rsidR="00EB44D7" w:rsidRDefault="000A216D">
            <w:pPr>
              <w:pStyle w:val="TableText"/>
              <w:jc w:val="center"/>
              <w:rPr>
                <w:b/>
              </w:rPr>
            </w:pPr>
            <w:r>
              <w:rPr>
                <w:b/>
              </w:rPr>
              <w:t>Electronic</w:t>
            </w:r>
          </w:p>
          <w:p w14:paraId="3DC278C3" w14:textId="77777777" w:rsidR="00EB44D7" w:rsidRDefault="000A216D">
            <w:pPr>
              <w:pStyle w:val="TableText"/>
              <w:jc w:val="center"/>
              <w:rPr>
                <w:b/>
              </w:rPr>
            </w:pPr>
            <w:r>
              <w:rPr>
                <w:b/>
              </w:rPr>
              <w:t>Dispatch</w:t>
            </w:r>
          </w:p>
          <w:p w14:paraId="3DC278C4" w14:textId="77777777" w:rsidR="00EB44D7" w:rsidRDefault="000A216D">
            <w:pPr>
              <w:pStyle w:val="TableText"/>
              <w:jc w:val="center"/>
              <w:rPr>
                <w:b/>
              </w:rPr>
            </w:pPr>
            <w:r>
              <w:rPr>
                <w:b/>
              </w:rPr>
              <w:t>Instruction</w:t>
            </w:r>
          </w:p>
          <w:p w14:paraId="3DC278C5" w14:textId="77777777" w:rsidR="00EB44D7" w:rsidRDefault="000A216D">
            <w:pPr>
              <w:pStyle w:val="TableText"/>
              <w:jc w:val="center"/>
              <w:rPr>
                <w:b/>
              </w:rPr>
            </w:pPr>
            <w:r>
              <w:rPr>
                <w:b/>
              </w:rPr>
              <w:t>Confirmation Non-Emergency</w:t>
            </w:r>
          </w:p>
        </w:tc>
        <w:tc>
          <w:tcPr>
            <w:tcW w:w="7488" w:type="dxa"/>
            <w:tcBorders>
              <w:top w:val="single" w:sz="4" w:space="0" w:color="auto"/>
              <w:bottom w:val="single" w:sz="4" w:space="0" w:color="auto"/>
              <w:right w:val="nil"/>
            </w:tcBorders>
          </w:tcPr>
          <w:p w14:paraId="3DC278C6" w14:textId="77777777" w:rsidR="00EB44D7" w:rsidRDefault="000A216D">
            <w:pPr>
              <w:pStyle w:val="TableText"/>
              <w:rPr>
                <w:b/>
              </w:rPr>
            </w:pPr>
            <w:r>
              <w:rPr>
                <w:b/>
              </w:rPr>
              <w:t>IF:</w:t>
            </w:r>
          </w:p>
          <w:p w14:paraId="3DC278C7" w14:textId="77777777" w:rsidR="00EB44D7" w:rsidRDefault="000A216D" w:rsidP="007E512D">
            <w:pPr>
              <w:pStyle w:val="TableText"/>
              <w:numPr>
                <w:ilvl w:val="0"/>
                <w:numId w:val="145"/>
              </w:numPr>
            </w:pPr>
            <w:r>
              <w:t>The BLT is registered (refer to Desktop Guide Common to Multiple Desks Section 2.5):</w:t>
            </w:r>
          </w:p>
          <w:p w14:paraId="3DC278C8" w14:textId="77777777" w:rsidR="00EB44D7" w:rsidRDefault="000A216D" w:rsidP="00B23CDD">
            <w:pPr>
              <w:pStyle w:val="TableText"/>
              <w:numPr>
                <w:ilvl w:val="1"/>
                <w:numId w:val="94"/>
              </w:numPr>
            </w:pPr>
            <w:r>
              <w:t xml:space="preserve">Issue electronic Dispatch Instruction confirmation to the QSE listed </w:t>
            </w:r>
          </w:p>
          <w:p w14:paraId="3DC278C9" w14:textId="77777777" w:rsidR="00EB44D7" w:rsidRDefault="000A216D" w:rsidP="00B23CDD">
            <w:pPr>
              <w:pStyle w:val="TableText"/>
              <w:numPr>
                <w:ilvl w:val="1"/>
                <w:numId w:val="94"/>
              </w:numPr>
            </w:pPr>
            <w:r>
              <w:lastRenderedPageBreak/>
              <w:t>Determine the amount of load being transferred into ERCOT</w:t>
            </w:r>
          </w:p>
          <w:p w14:paraId="3DC278CA" w14:textId="77777777" w:rsidR="00EB44D7" w:rsidRDefault="000A216D" w:rsidP="00B23CDD">
            <w:pPr>
              <w:pStyle w:val="TableText"/>
              <w:numPr>
                <w:ilvl w:val="1"/>
                <w:numId w:val="94"/>
              </w:numPr>
            </w:pPr>
            <w:r>
              <w:t>From Verbal Dispatch Instructions [Transmission Desk]</w:t>
            </w:r>
          </w:p>
          <w:p w14:paraId="3DC278CB" w14:textId="77777777" w:rsidR="00EB44D7" w:rsidRDefault="000A216D" w:rsidP="00B23CDD">
            <w:pPr>
              <w:pStyle w:val="TableText"/>
              <w:numPr>
                <w:ilvl w:val="1"/>
                <w:numId w:val="94"/>
              </w:numPr>
            </w:pPr>
            <w:r>
              <w:t>Choose QSE level tab</w:t>
            </w:r>
          </w:p>
          <w:p w14:paraId="3DC278CC" w14:textId="77777777" w:rsidR="00EB44D7" w:rsidRDefault="000A216D" w:rsidP="00B23CDD">
            <w:pPr>
              <w:pStyle w:val="TableText"/>
              <w:numPr>
                <w:ilvl w:val="1"/>
                <w:numId w:val="94"/>
              </w:numPr>
            </w:pPr>
            <w:r>
              <w:t xml:space="preserve">Choose [Proper QSE from Desktop Guide] for Participant Name </w:t>
            </w:r>
          </w:p>
          <w:p w14:paraId="67DC6060" w14:textId="1F3D8417" w:rsidR="000C1A3B" w:rsidRDefault="000C1A3B" w:rsidP="000C1A3B">
            <w:pPr>
              <w:pStyle w:val="TableText"/>
              <w:numPr>
                <w:ilvl w:val="1"/>
                <w:numId w:val="94"/>
              </w:numPr>
            </w:pPr>
            <w:r>
              <w:t>Leave “Current State” and “Final State” blank</w:t>
            </w:r>
          </w:p>
          <w:p w14:paraId="3DC278CD" w14:textId="77777777" w:rsidR="00EB44D7" w:rsidRDefault="000A216D" w:rsidP="00B23CDD">
            <w:pPr>
              <w:pStyle w:val="TableText"/>
              <w:numPr>
                <w:ilvl w:val="1"/>
                <w:numId w:val="94"/>
              </w:numPr>
            </w:pPr>
            <w:r>
              <w:t>Choose “OTHER For QSE” for Instruction Type</w:t>
            </w:r>
          </w:p>
          <w:p w14:paraId="3DC278CE" w14:textId="66A9B1DC" w:rsidR="00EB44D7" w:rsidRDefault="000A216D" w:rsidP="00B23CDD">
            <w:pPr>
              <w:pStyle w:val="TableText"/>
              <w:numPr>
                <w:ilvl w:val="1"/>
                <w:numId w:val="94"/>
              </w:numPr>
            </w:pPr>
            <w:r>
              <w:t>In text, state “BLT - ERCOT picks up load from [SPP, MISO or CENACE], non-emergency”</w:t>
            </w:r>
          </w:p>
          <w:p w14:paraId="3DC278CF" w14:textId="77777777" w:rsidR="00EB44D7" w:rsidRDefault="00EB44D7">
            <w:pPr>
              <w:rPr>
                <w:b/>
                <w:u w:val="single"/>
              </w:rPr>
            </w:pPr>
          </w:p>
          <w:p w14:paraId="3DC278D0" w14:textId="77777777" w:rsidR="00EB44D7" w:rsidRDefault="000A216D">
            <w:r>
              <w:t>When issuing a VDI or the confirmation, ensure the use of three-part communication:</w:t>
            </w:r>
          </w:p>
          <w:p w14:paraId="3DC278D1" w14:textId="77777777" w:rsidR="00EB44D7" w:rsidRDefault="000A216D" w:rsidP="007E512D">
            <w:pPr>
              <w:pStyle w:val="ListParagraph"/>
              <w:numPr>
                <w:ilvl w:val="1"/>
                <w:numId w:val="134"/>
              </w:numPr>
            </w:pPr>
            <w:r>
              <w:t>Issue the Operating Instruction</w:t>
            </w:r>
          </w:p>
          <w:p w14:paraId="3DC278D2" w14:textId="77777777" w:rsidR="00EB44D7" w:rsidRDefault="000A216D" w:rsidP="007E512D">
            <w:pPr>
              <w:pStyle w:val="ListParagraph"/>
              <w:numPr>
                <w:ilvl w:val="1"/>
                <w:numId w:val="134"/>
              </w:numPr>
            </w:pPr>
            <w:r>
              <w:t>Receive a correct repeat back</w:t>
            </w:r>
          </w:p>
          <w:p w14:paraId="3DC278D3" w14:textId="77777777" w:rsidR="00EB44D7" w:rsidRDefault="000A216D" w:rsidP="00B23CDD">
            <w:pPr>
              <w:pStyle w:val="TableText"/>
              <w:numPr>
                <w:ilvl w:val="1"/>
                <w:numId w:val="94"/>
              </w:numPr>
              <w:rPr>
                <w:b/>
                <w:u w:val="single"/>
              </w:rPr>
            </w:pPr>
            <w:r>
              <w:t>Give an acknowledgement</w:t>
            </w:r>
          </w:p>
        </w:tc>
      </w:tr>
      <w:tr w:rsidR="00EB44D7" w14:paraId="3DC278E0" w14:textId="77777777">
        <w:trPr>
          <w:trHeight w:val="576"/>
        </w:trPr>
        <w:tc>
          <w:tcPr>
            <w:tcW w:w="1657" w:type="dxa"/>
            <w:tcBorders>
              <w:top w:val="single" w:sz="4" w:space="0" w:color="auto"/>
              <w:left w:val="nil"/>
              <w:bottom w:val="single" w:sz="4" w:space="0" w:color="auto"/>
            </w:tcBorders>
            <w:vAlign w:val="center"/>
          </w:tcPr>
          <w:p w14:paraId="3DC278D5" w14:textId="77777777" w:rsidR="00EB44D7" w:rsidRDefault="000A216D">
            <w:pPr>
              <w:pStyle w:val="TableText"/>
              <w:jc w:val="center"/>
              <w:rPr>
                <w:b/>
              </w:rPr>
            </w:pPr>
            <w:r>
              <w:rPr>
                <w:b/>
              </w:rPr>
              <w:lastRenderedPageBreak/>
              <w:t>E-mail</w:t>
            </w:r>
          </w:p>
        </w:tc>
        <w:tc>
          <w:tcPr>
            <w:tcW w:w="7488" w:type="dxa"/>
            <w:tcBorders>
              <w:top w:val="single" w:sz="4" w:space="0" w:color="auto"/>
              <w:bottom w:val="single" w:sz="4" w:space="0" w:color="auto"/>
              <w:right w:val="nil"/>
            </w:tcBorders>
          </w:tcPr>
          <w:p w14:paraId="3DC278D6" w14:textId="77777777" w:rsidR="00EB44D7" w:rsidRDefault="000A216D">
            <w:pPr>
              <w:pStyle w:val="TableText"/>
              <w:rPr>
                <w:b/>
              </w:rPr>
            </w:pPr>
            <w:r>
              <w:rPr>
                <w:b/>
              </w:rPr>
              <w:t>SEND:</w:t>
            </w:r>
          </w:p>
          <w:p w14:paraId="3DC278D7" w14:textId="77777777" w:rsidR="00EB44D7" w:rsidRDefault="000A216D" w:rsidP="007E512D">
            <w:pPr>
              <w:pStyle w:val="TableText"/>
              <w:numPr>
                <w:ilvl w:val="0"/>
                <w:numId w:val="144"/>
              </w:numPr>
            </w:pPr>
            <w:r>
              <w:t>E-mail to the “BLT” distribution list</w:t>
            </w:r>
          </w:p>
          <w:p w14:paraId="3DC278D8" w14:textId="77777777" w:rsidR="00EB44D7" w:rsidRDefault="000A216D">
            <w:pPr>
              <w:pStyle w:val="TableText"/>
              <w:rPr>
                <w:b/>
              </w:rPr>
            </w:pPr>
            <w:r>
              <w:rPr>
                <w:b/>
              </w:rPr>
              <w:t>INCLUDE:</w:t>
            </w:r>
          </w:p>
          <w:p w14:paraId="3DC278D9" w14:textId="77777777" w:rsidR="00EB44D7" w:rsidRDefault="000A216D" w:rsidP="007E512D">
            <w:pPr>
              <w:pStyle w:val="TableText"/>
              <w:numPr>
                <w:ilvl w:val="0"/>
                <w:numId w:val="144"/>
              </w:numPr>
            </w:pPr>
            <w:r>
              <w:t>The following information:</w:t>
            </w:r>
          </w:p>
          <w:p w14:paraId="3DC278DA" w14:textId="77777777" w:rsidR="00EB44D7" w:rsidRDefault="000A216D" w:rsidP="007E512D">
            <w:pPr>
              <w:pStyle w:val="TableText"/>
              <w:numPr>
                <w:ilvl w:val="0"/>
                <w:numId w:val="146"/>
              </w:numPr>
            </w:pPr>
            <w:r>
              <w:t>RC Notified</w:t>
            </w:r>
          </w:p>
          <w:p w14:paraId="3DC278DB" w14:textId="77777777" w:rsidR="00EB44D7" w:rsidRDefault="000A216D" w:rsidP="007E512D">
            <w:pPr>
              <w:pStyle w:val="TableText"/>
              <w:numPr>
                <w:ilvl w:val="0"/>
                <w:numId w:val="146"/>
              </w:numPr>
            </w:pPr>
            <w:r>
              <w:t>TO area</w:t>
            </w:r>
          </w:p>
          <w:p w14:paraId="3DC278DC" w14:textId="77777777" w:rsidR="00EB44D7" w:rsidRDefault="000A216D" w:rsidP="007E512D">
            <w:pPr>
              <w:pStyle w:val="TableText"/>
              <w:numPr>
                <w:ilvl w:val="0"/>
                <w:numId w:val="146"/>
              </w:numPr>
            </w:pPr>
            <w:r>
              <w:t>Was BLT registered or not</w:t>
            </w:r>
          </w:p>
          <w:p w14:paraId="3DC278DD" w14:textId="77777777" w:rsidR="00EB44D7" w:rsidRDefault="000A216D" w:rsidP="007E512D">
            <w:pPr>
              <w:pStyle w:val="TableText"/>
              <w:numPr>
                <w:ilvl w:val="0"/>
                <w:numId w:val="146"/>
              </w:numPr>
            </w:pPr>
            <w:r>
              <w:t>Was an electronic Dispatch Instruction confirmation sent</w:t>
            </w:r>
          </w:p>
          <w:p w14:paraId="3DC278DE" w14:textId="77777777" w:rsidR="00EB44D7" w:rsidRDefault="000A216D" w:rsidP="007E512D">
            <w:pPr>
              <w:pStyle w:val="TableText"/>
              <w:numPr>
                <w:ilvl w:val="0"/>
                <w:numId w:val="146"/>
              </w:numPr>
              <w:rPr>
                <w:b/>
                <w:u w:val="single"/>
              </w:rPr>
            </w:pPr>
            <w:r>
              <w:t>Was BLT modeled</w:t>
            </w:r>
          </w:p>
          <w:p w14:paraId="3DC278DF" w14:textId="77777777" w:rsidR="00EB44D7" w:rsidRDefault="000A216D" w:rsidP="007E512D">
            <w:pPr>
              <w:pStyle w:val="TableText"/>
              <w:numPr>
                <w:ilvl w:val="0"/>
                <w:numId w:val="146"/>
              </w:numPr>
              <w:rPr>
                <w:b/>
                <w:u w:val="single"/>
              </w:rPr>
            </w:pPr>
            <w:r>
              <w:t>Non-Emergency BLT</w:t>
            </w:r>
          </w:p>
        </w:tc>
      </w:tr>
      <w:tr w:rsidR="00EB44D7" w14:paraId="3DC278F4" w14:textId="77777777">
        <w:trPr>
          <w:trHeight w:val="576"/>
        </w:trPr>
        <w:tc>
          <w:tcPr>
            <w:tcW w:w="1657" w:type="dxa"/>
            <w:tcBorders>
              <w:top w:val="single" w:sz="4" w:space="0" w:color="auto"/>
              <w:left w:val="nil"/>
              <w:bottom w:val="single" w:sz="4" w:space="0" w:color="auto"/>
            </w:tcBorders>
            <w:vAlign w:val="center"/>
          </w:tcPr>
          <w:p w14:paraId="3DC278E1" w14:textId="77777777" w:rsidR="00EB44D7" w:rsidRDefault="000A216D">
            <w:pPr>
              <w:pStyle w:val="TableText"/>
              <w:jc w:val="center"/>
              <w:rPr>
                <w:b/>
              </w:rPr>
            </w:pPr>
            <w:r>
              <w:rPr>
                <w:b/>
              </w:rPr>
              <w:t>Electronic</w:t>
            </w:r>
          </w:p>
          <w:p w14:paraId="3DC278E2" w14:textId="77777777" w:rsidR="00EB44D7" w:rsidRDefault="000A216D">
            <w:pPr>
              <w:pStyle w:val="TableText"/>
              <w:jc w:val="center"/>
              <w:rPr>
                <w:b/>
              </w:rPr>
            </w:pPr>
            <w:r>
              <w:rPr>
                <w:b/>
              </w:rPr>
              <w:t>Dispatch</w:t>
            </w:r>
          </w:p>
          <w:p w14:paraId="3DC278E3" w14:textId="77777777" w:rsidR="00EB44D7" w:rsidRDefault="000A216D">
            <w:pPr>
              <w:pStyle w:val="TableText"/>
              <w:jc w:val="center"/>
              <w:rPr>
                <w:b/>
              </w:rPr>
            </w:pPr>
            <w:r>
              <w:rPr>
                <w:b/>
              </w:rPr>
              <w:t>Instruction</w:t>
            </w:r>
          </w:p>
          <w:p w14:paraId="3DC278E4" w14:textId="77777777" w:rsidR="00EB44D7" w:rsidRDefault="000A216D">
            <w:pPr>
              <w:pStyle w:val="TableText"/>
              <w:jc w:val="center"/>
              <w:rPr>
                <w:b/>
              </w:rPr>
            </w:pPr>
            <w:r>
              <w:rPr>
                <w:b/>
              </w:rPr>
              <w:t>Confirmation Emergency</w:t>
            </w:r>
          </w:p>
        </w:tc>
        <w:tc>
          <w:tcPr>
            <w:tcW w:w="7488" w:type="dxa"/>
            <w:tcBorders>
              <w:top w:val="single" w:sz="4" w:space="0" w:color="auto"/>
              <w:bottom w:val="single" w:sz="4" w:space="0" w:color="auto"/>
              <w:right w:val="nil"/>
            </w:tcBorders>
          </w:tcPr>
          <w:p w14:paraId="3DC278E5" w14:textId="77777777" w:rsidR="00EB44D7" w:rsidRDefault="000A216D">
            <w:pPr>
              <w:pStyle w:val="TableText"/>
              <w:rPr>
                <w:b/>
              </w:rPr>
            </w:pPr>
            <w:r>
              <w:rPr>
                <w:b/>
              </w:rPr>
              <w:t>IF:</w:t>
            </w:r>
          </w:p>
          <w:p w14:paraId="3DC278E6" w14:textId="77777777" w:rsidR="00EB44D7" w:rsidRDefault="000A216D" w:rsidP="007E512D">
            <w:pPr>
              <w:pStyle w:val="TableText"/>
              <w:numPr>
                <w:ilvl w:val="0"/>
                <w:numId w:val="145"/>
              </w:numPr>
            </w:pPr>
            <w:r>
              <w:t>The BLT is registered (refer to Desktop Guide Common to Multiple Desks Section 2.5):</w:t>
            </w:r>
          </w:p>
          <w:p w14:paraId="3DC278E7" w14:textId="77777777" w:rsidR="00EB44D7" w:rsidRDefault="000A216D" w:rsidP="00B23CDD">
            <w:pPr>
              <w:pStyle w:val="TableText"/>
              <w:numPr>
                <w:ilvl w:val="1"/>
                <w:numId w:val="94"/>
              </w:numPr>
            </w:pPr>
            <w:r>
              <w:t xml:space="preserve">Issue electronic Dispatch Instruction confirmation to the QSE listed </w:t>
            </w:r>
          </w:p>
          <w:p w14:paraId="3DC278E8" w14:textId="77777777" w:rsidR="00EB44D7" w:rsidRDefault="000A216D" w:rsidP="00B23CDD">
            <w:pPr>
              <w:pStyle w:val="TableText"/>
              <w:numPr>
                <w:ilvl w:val="1"/>
                <w:numId w:val="94"/>
              </w:numPr>
            </w:pPr>
            <w:r>
              <w:t>Determine the amount of load being transferred into ERCOT</w:t>
            </w:r>
          </w:p>
          <w:p w14:paraId="3DC278E9" w14:textId="77777777" w:rsidR="00EB44D7" w:rsidRDefault="000A216D" w:rsidP="00B23CDD">
            <w:pPr>
              <w:pStyle w:val="TableText"/>
              <w:numPr>
                <w:ilvl w:val="1"/>
                <w:numId w:val="94"/>
              </w:numPr>
            </w:pPr>
            <w:r>
              <w:t xml:space="preserve">From Verbal Dispatch Instructions [Emergency] </w:t>
            </w:r>
          </w:p>
          <w:p w14:paraId="3DC278EA" w14:textId="77777777" w:rsidR="00EB44D7" w:rsidRDefault="000A216D" w:rsidP="00B23CDD">
            <w:pPr>
              <w:pStyle w:val="TableText"/>
              <w:numPr>
                <w:ilvl w:val="1"/>
                <w:numId w:val="94"/>
              </w:numPr>
            </w:pPr>
            <w:r>
              <w:t>Choose BLT tab</w:t>
            </w:r>
          </w:p>
          <w:p w14:paraId="3DC278EB" w14:textId="77777777" w:rsidR="00EB44D7" w:rsidRDefault="000A216D" w:rsidP="00B23CDD">
            <w:pPr>
              <w:pStyle w:val="TableText"/>
              <w:numPr>
                <w:ilvl w:val="1"/>
                <w:numId w:val="94"/>
              </w:numPr>
            </w:pPr>
            <w:r>
              <w:t xml:space="preserve">Choose [Proper QSE from Desktop Guide] for Participant Name </w:t>
            </w:r>
          </w:p>
          <w:p w14:paraId="3DC278EC" w14:textId="77777777" w:rsidR="00EB44D7" w:rsidRDefault="000A216D" w:rsidP="00B23CDD">
            <w:pPr>
              <w:pStyle w:val="TableText"/>
              <w:numPr>
                <w:ilvl w:val="1"/>
                <w:numId w:val="94"/>
              </w:numPr>
            </w:pPr>
            <w:r>
              <w:t>Choose appropriate BLT for BLT Name</w:t>
            </w:r>
          </w:p>
          <w:p w14:paraId="3DC278ED" w14:textId="77777777" w:rsidR="00EB44D7" w:rsidRDefault="000A216D" w:rsidP="00B23CDD">
            <w:pPr>
              <w:pStyle w:val="TableText"/>
              <w:numPr>
                <w:ilvl w:val="1"/>
                <w:numId w:val="94"/>
              </w:numPr>
            </w:pPr>
            <w:r>
              <w:t>Enter the amount of load being transferred to ERCOT in Up-To MW</w:t>
            </w:r>
          </w:p>
          <w:p w14:paraId="3DC278EE" w14:textId="171926DB" w:rsidR="00EB44D7" w:rsidRDefault="000A216D" w:rsidP="00B23CDD">
            <w:pPr>
              <w:pStyle w:val="TableText"/>
              <w:numPr>
                <w:ilvl w:val="1"/>
                <w:numId w:val="94"/>
              </w:numPr>
            </w:pPr>
            <w:r>
              <w:t>Choose IMPLEMENT BLT DURING EMERGENCY - LOAD TO ERCOT as Instruction Type</w:t>
            </w:r>
          </w:p>
          <w:p w14:paraId="3DC278EF" w14:textId="77777777" w:rsidR="00EB44D7" w:rsidRDefault="00EB44D7">
            <w:pPr>
              <w:rPr>
                <w:b/>
                <w:u w:val="single"/>
              </w:rPr>
            </w:pPr>
          </w:p>
          <w:p w14:paraId="3DC278F0" w14:textId="77777777" w:rsidR="00EB44D7" w:rsidRDefault="000A216D">
            <w:r>
              <w:t>When issuing a VDI or the confirmation, ensure the use of three-part communication:</w:t>
            </w:r>
          </w:p>
          <w:p w14:paraId="3DC278F1" w14:textId="77777777" w:rsidR="00EB44D7" w:rsidRDefault="000A216D" w:rsidP="007E512D">
            <w:pPr>
              <w:pStyle w:val="ListParagraph"/>
              <w:numPr>
                <w:ilvl w:val="1"/>
                <w:numId w:val="134"/>
              </w:numPr>
            </w:pPr>
            <w:r>
              <w:t>Issue the Operating Instruction</w:t>
            </w:r>
          </w:p>
          <w:p w14:paraId="3DC278F2" w14:textId="77777777" w:rsidR="00EB44D7" w:rsidRDefault="000A216D" w:rsidP="007E512D">
            <w:pPr>
              <w:pStyle w:val="ListParagraph"/>
              <w:numPr>
                <w:ilvl w:val="1"/>
                <w:numId w:val="134"/>
              </w:numPr>
            </w:pPr>
            <w:r>
              <w:t>Receive a correct repeat back</w:t>
            </w:r>
          </w:p>
          <w:p w14:paraId="3DC278F3" w14:textId="77777777" w:rsidR="00EB44D7" w:rsidRDefault="000A216D" w:rsidP="007E512D">
            <w:pPr>
              <w:pStyle w:val="TableText"/>
              <w:numPr>
                <w:ilvl w:val="1"/>
                <w:numId w:val="134"/>
              </w:numPr>
              <w:rPr>
                <w:b/>
              </w:rPr>
            </w:pPr>
            <w:r>
              <w:lastRenderedPageBreak/>
              <w:t>Give an acknowledgement</w:t>
            </w:r>
          </w:p>
        </w:tc>
      </w:tr>
      <w:tr w:rsidR="00EB44D7" w14:paraId="3DC27900" w14:textId="77777777">
        <w:trPr>
          <w:trHeight w:val="576"/>
        </w:trPr>
        <w:tc>
          <w:tcPr>
            <w:tcW w:w="1657" w:type="dxa"/>
            <w:tcBorders>
              <w:top w:val="single" w:sz="4" w:space="0" w:color="auto"/>
              <w:left w:val="nil"/>
              <w:bottom w:val="single" w:sz="4" w:space="0" w:color="auto"/>
            </w:tcBorders>
            <w:vAlign w:val="center"/>
          </w:tcPr>
          <w:p w14:paraId="3DC278F5" w14:textId="77777777" w:rsidR="00EB44D7" w:rsidRDefault="000A216D">
            <w:pPr>
              <w:pStyle w:val="TableText"/>
              <w:jc w:val="center"/>
              <w:rPr>
                <w:b/>
              </w:rPr>
            </w:pPr>
            <w:r>
              <w:rPr>
                <w:b/>
              </w:rPr>
              <w:lastRenderedPageBreak/>
              <w:t>E-mail</w:t>
            </w:r>
          </w:p>
        </w:tc>
        <w:tc>
          <w:tcPr>
            <w:tcW w:w="7488" w:type="dxa"/>
            <w:tcBorders>
              <w:top w:val="single" w:sz="4" w:space="0" w:color="auto"/>
              <w:bottom w:val="single" w:sz="4" w:space="0" w:color="auto"/>
              <w:right w:val="nil"/>
            </w:tcBorders>
          </w:tcPr>
          <w:p w14:paraId="3DC278F6" w14:textId="77777777" w:rsidR="00EB44D7" w:rsidRDefault="000A216D">
            <w:pPr>
              <w:pStyle w:val="TableText"/>
              <w:rPr>
                <w:b/>
              </w:rPr>
            </w:pPr>
            <w:r>
              <w:rPr>
                <w:b/>
              </w:rPr>
              <w:t>SEND:</w:t>
            </w:r>
          </w:p>
          <w:p w14:paraId="3DC278F7" w14:textId="77777777" w:rsidR="00EB44D7" w:rsidRDefault="000A216D" w:rsidP="007E512D">
            <w:pPr>
              <w:pStyle w:val="TableText"/>
              <w:numPr>
                <w:ilvl w:val="0"/>
                <w:numId w:val="144"/>
              </w:numPr>
            </w:pPr>
            <w:r>
              <w:t>E-mail to the “BLT” distribution list</w:t>
            </w:r>
          </w:p>
          <w:p w14:paraId="3DC278F8" w14:textId="77777777" w:rsidR="00EB44D7" w:rsidRDefault="000A216D">
            <w:pPr>
              <w:pStyle w:val="TableText"/>
              <w:rPr>
                <w:b/>
              </w:rPr>
            </w:pPr>
            <w:r>
              <w:rPr>
                <w:b/>
              </w:rPr>
              <w:t>INCLUDE:</w:t>
            </w:r>
          </w:p>
          <w:p w14:paraId="3DC278F9" w14:textId="77777777" w:rsidR="00EB44D7" w:rsidRDefault="000A216D" w:rsidP="007E512D">
            <w:pPr>
              <w:pStyle w:val="TableText"/>
              <w:numPr>
                <w:ilvl w:val="0"/>
                <w:numId w:val="144"/>
              </w:numPr>
            </w:pPr>
            <w:r>
              <w:t>The following information:</w:t>
            </w:r>
          </w:p>
          <w:p w14:paraId="3DC278FA" w14:textId="77777777" w:rsidR="00EB44D7" w:rsidRDefault="000A216D" w:rsidP="007E512D">
            <w:pPr>
              <w:pStyle w:val="TableText"/>
              <w:numPr>
                <w:ilvl w:val="0"/>
                <w:numId w:val="146"/>
              </w:numPr>
            </w:pPr>
            <w:r>
              <w:t>RC Notified</w:t>
            </w:r>
          </w:p>
          <w:p w14:paraId="3DC278FB" w14:textId="77777777" w:rsidR="00EB44D7" w:rsidRDefault="000A216D" w:rsidP="007E512D">
            <w:pPr>
              <w:pStyle w:val="TableText"/>
              <w:numPr>
                <w:ilvl w:val="0"/>
                <w:numId w:val="146"/>
              </w:numPr>
            </w:pPr>
            <w:r>
              <w:t>TO area</w:t>
            </w:r>
          </w:p>
          <w:p w14:paraId="3DC278FC" w14:textId="77777777" w:rsidR="00EB44D7" w:rsidRDefault="000A216D" w:rsidP="007E512D">
            <w:pPr>
              <w:pStyle w:val="TableText"/>
              <w:numPr>
                <w:ilvl w:val="0"/>
                <w:numId w:val="146"/>
              </w:numPr>
            </w:pPr>
            <w:r>
              <w:t>Was BLT registered or not</w:t>
            </w:r>
          </w:p>
          <w:p w14:paraId="3DC278FD" w14:textId="77777777" w:rsidR="00EB44D7" w:rsidRDefault="000A216D" w:rsidP="007E512D">
            <w:pPr>
              <w:pStyle w:val="TableText"/>
              <w:numPr>
                <w:ilvl w:val="0"/>
                <w:numId w:val="146"/>
              </w:numPr>
            </w:pPr>
            <w:r>
              <w:t>Was an electronic Dispatch Instruction confirmation sent</w:t>
            </w:r>
          </w:p>
          <w:p w14:paraId="3DC278FE" w14:textId="77777777" w:rsidR="00EB44D7" w:rsidRDefault="000A216D" w:rsidP="007E512D">
            <w:pPr>
              <w:pStyle w:val="TableText"/>
              <w:numPr>
                <w:ilvl w:val="0"/>
                <w:numId w:val="146"/>
              </w:numPr>
              <w:rPr>
                <w:b/>
                <w:u w:val="single"/>
              </w:rPr>
            </w:pPr>
            <w:r>
              <w:t>Was BLT modeled</w:t>
            </w:r>
          </w:p>
          <w:p w14:paraId="3DC278FF" w14:textId="77777777" w:rsidR="00EB44D7" w:rsidRDefault="000A216D" w:rsidP="007E512D">
            <w:pPr>
              <w:pStyle w:val="TableText"/>
              <w:numPr>
                <w:ilvl w:val="0"/>
                <w:numId w:val="146"/>
              </w:numPr>
              <w:rPr>
                <w:b/>
              </w:rPr>
            </w:pPr>
            <w:r>
              <w:t>Emergency BLT</w:t>
            </w:r>
          </w:p>
        </w:tc>
      </w:tr>
      <w:tr w:rsidR="00EB44D7" w14:paraId="3DC27903" w14:textId="77777777">
        <w:trPr>
          <w:trHeight w:val="576"/>
        </w:trPr>
        <w:tc>
          <w:tcPr>
            <w:tcW w:w="1657" w:type="dxa"/>
            <w:tcBorders>
              <w:top w:val="single" w:sz="4" w:space="0" w:color="auto"/>
              <w:left w:val="nil"/>
              <w:bottom w:val="single" w:sz="4" w:space="0" w:color="auto"/>
            </w:tcBorders>
            <w:vAlign w:val="center"/>
          </w:tcPr>
          <w:p w14:paraId="3DC27901" w14:textId="77777777" w:rsidR="00EB44D7" w:rsidRDefault="000A216D">
            <w:pPr>
              <w:pStyle w:val="TableText"/>
              <w:jc w:val="center"/>
              <w:rPr>
                <w:b/>
              </w:rPr>
            </w:pPr>
            <w:r>
              <w:rPr>
                <w:b/>
              </w:rPr>
              <w:t>2</w:t>
            </w:r>
          </w:p>
        </w:tc>
        <w:tc>
          <w:tcPr>
            <w:tcW w:w="7488" w:type="dxa"/>
            <w:tcBorders>
              <w:top w:val="single" w:sz="4" w:space="0" w:color="auto"/>
              <w:bottom w:val="single" w:sz="4" w:space="0" w:color="auto"/>
              <w:right w:val="nil"/>
            </w:tcBorders>
          </w:tcPr>
          <w:p w14:paraId="3DC27902" w14:textId="64B0CC42" w:rsidR="00EB44D7" w:rsidRDefault="000A216D">
            <w:pPr>
              <w:pStyle w:val="TableText"/>
              <w:jc w:val="both"/>
            </w:pPr>
            <w:r>
              <w:t xml:space="preserve">For BLTs that are done in an emergency </w:t>
            </w:r>
            <w:r w:rsidR="00D60616">
              <w:t>a</w:t>
            </w:r>
            <w:r>
              <w:t>nd are not modeled in the Network Operations Model, the responsible TO will notify ERCOT as soon as practicable after the event.</w:t>
            </w:r>
          </w:p>
        </w:tc>
      </w:tr>
      <w:tr w:rsidR="00EB44D7" w14:paraId="3DC2790D" w14:textId="77777777">
        <w:trPr>
          <w:trHeight w:val="576"/>
        </w:trPr>
        <w:tc>
          <w:tcPr>
            <w:tcW w:w="1657" w:type="dxa"/>
            <w:tcBorders>
              <w:top w:val="single" w:sz="4" w:space="0" w:color="auto"/>
              <w:left w:val="nil"/>
              <w:bottom w:val="double" w:sz="4" w:space="0" w:color="auto"/>
            </w:tcBorders>
            <w:vAlign w:val="center"/>
          </w:tcPr>
          <w:p w14:paraId="3DC27904" w14:textId="77777777" w:rsidR="00EB44D7" w:rsidRDefault="000A216D">
            <w:pPr>
              <w:pStyle w:val="TableText"/>
              <w:jc w:val="center"/>
              <w:rPr>
                <w:b/>
              </w:rPr>
            </w:pPr>
            <w:r>
              <w:rPr>
                <w:b/>
              </w:rPr>
              <w:t>3</w:t>
            </w:r>
          </w:p>
        </w:tc>
        <w:tc>
          <w:tcPr>
            <w:tcW w:w="7488" w:type="dxa"/>
            <w:tcBorders>
              <w:top w:val="single" w:sz="4" w:space="0" w:color="auto"/>
              <w:bottom w:val="double" w:sz="4" w:space="0" w:color="auto"/>
              <w:right w:val="nil"/>
            </w:tcBorders>
          </w:tcPr>
          <w:p w14:paraId="3DC27905" w14:textId="77777777" w:rsidR="00EB44D7" w:rsidRDefault="000A216D">
            <w:pPr>
              <w:rPr>
                <w:b/>
                <w:u w:val="single"/>
              </w:rPr>
            </w:pPr>
            <w:r>
              <w:rPr>
                <w:b/>
                <w:u w:val="single"/>
              </w:rPr>
              <w:t>IF:</w:t>
            </w:r>
          </w:p>
          <w:p w14:paraId="3DC27906" w14:textId="77777777" w:rsidR="00EB44D7" w:rsidRDefault="000A216D" w:rsidP="00B23CDD">
            <w:pPr>
              <w:pStyle w:val="TableText"/>
              <w:numPr>
                <w:ilvl w:val="0"/>
                <w:numId w:val="94"/>
              </w:numPr>
              <w:jc w:val="both"/>
            </w:pPr>
            <w:r>
              <w:t>Congestion issues arise from switching variations due to the BLT;</w:t>
            </w:r>
          </w:p>
          <w:p w14:paraId="3DC27907" w14:textId="77777777" w:rsidR="00EB44D7" w:rsidRDefault="000A216D">
            <w:pPr>
              <w:rPr>
                <w:b/>
                <w:u w:val="single"/>
              </w:rPr>
            </w:pPr>
            <w:r>
              <w:rPr>
                <w:b/>
                <w:u w:val="single"/>
              </w:rPr>
              <w:t>THEN:</w:t>
            </w:r>
          </w:p>
          <w:p w14:paraId="3DC27908" w14:textId="77777777" w:rsidR="00EB44D7" w:rsidRDefault="000A216D" w:rsidP="00B23CDD">
            <w:pPr>
              <w:pStyle w:val="TableText"/>
              <w:numPr>
                <w:ilvl w:val="0"/>
                <w:numId w:val="94"/>
              </w:numPr>
              <w:jc w:val="both"/>
            </w:pPr>
            <w:r>
              <w:t>Employ congestion management procedures,</w:t>
            </w:r>
          </w:p>
          <w:p w14:paraId="3DC27909" w14:textId="77777777" w:rsidR="00EB44D7" w:rsidRDefault="000A216D">
            <w:pPr>
              <w:rPr>
                <w:b/>
                <w:u w:val="single"/>
              </w:rPr>
            </w:pPr>
            <w:r>
              <w:rPr>
                <w:b/>
                <w:u w:val="single"/>
              </w:rPr>
              <w:t>IF:</w:t>
            </w:r>
          </w:p>
          <w:p w14:paraId="3DC2790A" w14:textId="77777777" w:rsidR="00EB44D7" w:rsidRDefault="000A216D" w:rsidP="00B23CDD">
            <w:pPr>
              <w:pStyle w:val="TableText"/>
              <w:numPr>
                <w:ilvl w:val="0"/>
                <w:numId w:val="94"/>
              </w:numPr>
              <w:jc w:val="both"/>
            </w:pPr>
            <w:r>
              <w:t>Congestion management cannot maintain the reliability of the system,</w:t>
            </w:r>
          </w:p>
          <w:p w14:paraId="3DC2790B" w14:textId="77777777" w:rsidR="00EB44D7" w:rsidRDefault="000A216D">
            <w:pPr>
              <w:rPr>
                <w:b/>
                <w:u w:val="single"/>
              </w:rPr>
            </w:pPr>
            <w:r>
              <w:rPr>
                <w:b/>
                <w:u w:val="single"/>
              </w:rPr>
              <w:t>THEN:</w:t>
            </w:r>
          </w:p>
          <w:p w14:paraId="3DC2790C" w14:textId="77777777" w:rsidR="00EB44D7" w:rsidRDefault="000A216D" w:rsidP="00B23CDD">
            <w:pPr>
              <w:pStyle w:val="TableText"/>
              <w:numPr>
                <w:ilvl w:val="0"/>
                <w:numId w:val="94"/>
              </w:numPr>
              <w:jc w:val="both"/>
              <w:rPr>
                <w:rFonts w:ascii="Verdana" w:hAnsi="Verdana"/>
                <w:sz w:val="22"/>
                <w:szCs w:val="22"/>
              </w:rPr>
            </w:pPr>
            <w:r>
              <w:t>Terminate the BLT.</w:t>
            </w:r>
          </w:p>
        </w:tc>
      </w:tr>
      <w:tr w:rsidR="00EB44D7" w14:paraId="3DC2790F" w14:textId="77777777">
        <w:trPr>
          <w:trHeight w:val="576"/>
        </w:trPr>
        <w:tc>
          <w:tcPr>
            <w:tcW w:w="9145" w:type="dxa"/>
            <w:gridSpan w:val="2"/>
            <w:tcBorders>
              <w:top w:val="double" w:sz="4" w:space="0" w:color="auto"/>
              <w:left w:val="double" w:sz="4" w:space="0" w:color="auto"/>
              <w:bottom w:val="double" w:sz="4" w:space="0" w:color="auto"/>
              <w:right w:val="double" w:sz="4" w:space="0" w:color="auto"/>
            </w:tcBorders>
            <w:vAlign w:val="center"/>
          </w:tcPr>
          <w:p w14:paraId="3DC2790E" w14:textId="77777777" w:rsidR="00EB44D7" w:rsidRDefault="000A216D" w:rsidP="00357506">
            <w:pPr>
              <w:pStyle w:val="Heading3"/>
            </w:pPr>
            <w:bookmarkStart w:id="376" w:name="_CFE_or_SPP"/>
            <w:bookmarkEnd w:id="376"/>
            <w:r>
              <w:t>Non-ERCOT System picks up Load for ERCOT</w:t>
            </w:r>
          </w:p>
        </w:tc>
      </w:tr>
      <w:tr w:rsidR="00EB44D7" w14:paraId="3DC27915" w14:textId="77777777">
        <w:trPr>
          <w:trHeight w:val="576"/>
        </w:trPr>
        <w:tc>
          <w:tcPr>
            <w:tcW w:w="1657" w:type="dxa"/>
            <w:tcBorders>
              <w:top w:val="double" w:sz="4" w:space="0" w:color="auto"/>
              <w:left w:val="nil"/>
              <w:bottom w:val="single" w:sz="4" w:space="0" w:color="auto"/>
            </w:tcBorders>
            <w:vAlign w:val="center"/>
          </w:tcPr>
          <w:p w14:paraId="3DC27910" w14:textId="77777777" w:rsidR="00EB44D7" w:rsidRDefault="000A216D">
            <w:pPr>
              <w:pStyle w:val="TableText"/>
              <w:jc w:val="center"/>
              <w:rPr>
                <w:b/>
              </w:rPr>
            </w:pPr>
            <w:r>
              <w:rPr>
                <w:b/>
              </w:rPr>
              <w:t>1</w:t>
            </w:r>
          </w:p>
        </w:tc>
        <w:tc>
          <w:tcPr>
            <w:tcW w:w="7488" w:type="dxa"/>
            <w:tcBorders>
              <w:top w:val="double" w:sz="4" w:space="0" w:color="auto"/>
              <w:bottom w:val="single" w:sz="4" w:space="0" w:color="auto"/>
              <w:right w:val="nil"/>
            </w:tcBorders>
          </w:tcPr>
          <w:p w14:paraId="3DC27911" w14:textId="77777777" w:rsidR="00EB44D7" w:rsidRDefault="000A216D">
            <w:pPr>
              <w:pStyle w:val="TableText"/>
              <w:rPr>
                <w:b/>
                <w:u w:val="single"/>
              </w:rPr>
            </w:pPr>
            <w:r>
              <w:rPr>
                <w:b/>
                <w:u w:val="single"/>
              </w:rPr>
              <w:t>IF:</w:t>
            </w:r>
          </w:p>
          <w:p w14:paraId="3DC27912" w14:textId="77777777" w:rsidR="00EB44D7" w:rsidRDefault="000A216D" w:rsidP="00B23CDD">
            <w:pPr>
              <w:pStyle w:val="TableText"/>
              <w:numPr>
                <w:ilvl w:val="0"/>
                <w:numId w:val="95"/>
              </w:numPr>
            </w:pPr>
            <w:r>
              <w:t>CENACE, MISO or SPP picks up load for ERCOT;</w:t>
            </w:r>
          </w:p>
          <w:p w14:paraId="3DC27913" w14:textId="77777777" w:rsidR="00EB44D7" w:rsidRDefault="000A216D">
            <w:pPr>
              <w:pStyle w:val="TableText"/>
              <w:rPr>
                <w:b/>
                <w:u w:val="single"/>
              </w:rPr>
            </w:pPr>
            <w:r>
              <w:rPr>
                <w:b/>
                <w:u w:val="single"/>
              </w:rPr>
              <w:t>THEN:</w:t>
            </w:r>
          </w:p>
          <w:p w14:paraId="3DC27914" w14:textId="77777777" w:rsidR="00EB44D7" w:rsidRDefault="000A216D" w:rsidP="00B23CDD">
            <w:pPr>
              <w:pStyle w:val="TableText"/>
              <w:numPr>
                <w:ilvl w:val="0"/>
                <w:numId w:val="94"/>
              </w:numPr>
            </w:pPr>
            <w:r>
              <w:rPr>
                <w:bCs/>
              </w:rPr>
              <w:t>Ensure the RC in the other grid has given approval for the load to be transferred to them</w:t>
            </w:r>
          </w:p>
        </w:tc>
      </w:tr>
      <w:tr w:rsidR="00EB44D7" w14:paraId="3DC27928" w14:textId="77777777">
        <w:trPr>
          <w:trHeight w:val="576"/>
        </w:trPr>
        <w:tc>
          <w:tcPr>
            <w:tcW w:w="1657" w:type="dxa"/>
            <w:tcBorders>
              <w:top w:val="single" w:sz="4" w:space="0" w:color="auto"/>
              <w:left w:val="nil"/>
              <w:bottom w:val="single" w:sz="4" w:space="0" w:color="auto"/>
            </w:tcBorders>
            <w:vAlign w:val="center"/>
          </w:tcPr>
          <w:p w14:paraId="3DC27916" w14:textId="77777777" w:rsidR="00EB44D7" w:rsidRDefault="000A216D">
            <w:pPr>
              <w:pStyle w:val="TableText"/>
              <w:jc w:val="center"/>
              <w:rPr>
                <w:b/>
              </w:rPr>
            </w:pPr>
            <w:r>
              <w:rPr>
                <w:b/>
              </w:rPr>
              <w:t>Electronic</w:t>
            </w:r>
          </w:p>
          <w:p w14:paraId="3DC27917" w14:textId="77777777" w:rsidR="00EB44D7" w:rsidRDefault="000A216D">
            <w:pPr>
              <w:pStyle w:val="TableText"/>
              <w:jc w:val="center"/>
              <w:rPr>
                <w:b/>
              </w:rPr>
            </w:pPr>
            <w:r>
              <w:rPr>
                <w:b/>
              </w:rPr>
              <w:t>Dispatch</w:t>
            </w:r>
          </w:p>
          <w:p w14:paraId="3DC27918" w14:textId="77777777" w:rsidR="00EB44D7" w:rsidRDefault="000A216D">
            <w:pPr>
              <w:pStyle w:val="TableText"/>
              <w:jc w:val="center"/>
              <w:rPr>
                <w:b/>
              </w:rPr>
            </w:pPr>
            <w:r>
              <w:rPr>
                <w:b/>
              </w:rPr>
              <w:t>Instruction</w:t>
            </w:r>
          </w:p>
          <w:p w14:paraId="3DC27919" w14:textId="77777777" w:rsidR="00EB44D7" w:rsidRDefault="000A216D">
            <w:pPr>
              <w:pStyle w:val="TableText"/>
              <w:jc w:val="center"/>
              <w:rPr>
                <w:b/>
              </w:rPr>
            </w:pPr>
            <w:r>
              <w:rPr>
                <w:b/>
              </w:rPr>
              <w:t>Confirmation Non-Emergency</w:t>
            </w:r>
          </w:p>
        </w:tc>
        <w:tc>
          <w:tcPr>
            <w:tcW w:w="7488" w:type="dxa"/>
            <w:tcBorders>
              <w:top w:val="single" w:sz="4" w:space="0" w:color="auto"/>
              <w:bottom w:val="single" w:sz="4" w:space="0" w:color="auto"/>
              <w:right w:val="nil"/>
            </w:tcBorders>
          </w:tcPr>
          <w:p w14:paraId="3DC2791A" w14:textId="77777777" w:rsidR="00EB44D7" w:rsidRDefault="000A216D">
            <w:pPr>
              <w:pStyle w:val="TableText"/>
              <w:rPr>
                <w:b/>
              </w:rPr>
            </w:pPr>
            <w:r>
              <w:rPr>
                <w:b/>
              </w:rPr>
              <w:t>IF:</w:t>
            </w:r>
          </w:p>
          <w:p w14:paraId="3DC2791B" w14:textId="77777777" w:rsidR="00EB44D7" w:rsidRDefault="000A216D" w:rsidP="007E512D">
            <w:pPr>
              <w:pStyle w:val="TableText"/>
              <w:numPr>
                <w:ilvl w:val="0"/>
                <w:numId w:val="145"/>
              </w:numPr>
            </w:pPr>
            <w:r>
              <w:t>The BLT is registered (refer to Desktop Guide Common to Multiple Desks Section 2.5):</w:t>
            </w:r>
          </w:p>
          <w:p w14:paraId="3DC2791C" w14:textId="77777777" w:rsidR="00EB44D7" w:rsidRDefault="000A216D" w:rsidP="00B23CDD">
            <w:pPr>
              <w:pStyle w:val="TableText"/>
              <w:numPr>
                <w:ilvl w:val="1"/>
                <w:numId w:val="94"/>
              </w:numPr>
            </w:pPr>
            <w:r>
              <w:t xml:space="preserve">Issue electronic Dispatch Instruction confirmation to the QSE listed </w:t>
            </w:r>
          </w:p>
          <w:p w14:paraId="3DC2791D" w14:textId="77777777" w:rsidR="00EB44D7" w:rsidRDefault="000A216D" w:rsidP="00B23CDD">
            <w:pPr>
              <w:pStyle w:val="TableText"/>
              <w:numPr>
                <w:ilvl w:val="1"/>
                <w:numId w:val="94"/>
              </w:numPr>
            </w:pPr>
            <w:r>
              <w:t>Determine the amount of load being transferred out of ERCOT</w:t>
            </w:r>
          </w:p>
          <w:p w14:paraId="3DC2791E" w14:textId="77777777" w:rsidR="00EB44D7" w:rsidRDefault="000A216D" w:rsidP="00B23CDD">
            <w:pPr>
              <w:pStyle w:val="TableText"/>
              <w:numPr>
                <w:ilvl w:val="1"/>
                <w:numId w:val="94"/>
              </w:numPr>
            </w:pPr>
            <w:r>
              <w:t>From Verbal Dispatch Instructions [Transmission Desk]</w:t>
            </w:r>
          </w:p>
          <w:p w14:paraId="3DC2791F" w14:textId="77777777" w:rsidR="00EB44D7" w:rsidRDefault="000A216D" w:rsidP="00B23CDD">
            <w:pPr>
              <w:pStyle w:val="TableText"/>
              <w:numPr>
                <w:ilvl w:val="1"/>
                <w:numId w:val="94"/>
              </w:numPr>
            </w:pPr>
            <w:r>
              <w:t>Choose QSE level tab</w:t>
            </w:r>
          </w:p>
          <w:p w14:paraId="3DC27920" w14:textId="77777777" w:rsidR="00EB44D7" w:rsidRDefault="000A216D" w:rsidP="00B23CDD">
            <w:pPr>
              <w:pStyle w:val="TableText"/>
              <w:numPr>
                <w:ilvl w:val="1"/>
                <w:numId w:val="94"/>
              </w:numPr>
            </w:pPr>
            <w:r>
              <w:t xml:space="preserve">Choose [Proper QSE from Desktop Guide] for Participant Name </w:t>
            </w:r>
          </w:p>
          <w:p w14:paraId="48C91D60" w14:textId="1A9E3F49" w:rsidR="000C1A3B" w:rsidRDefault="000C1A3B" w:rsidP="00B23CDD">
            <w:pPr>
              <w:pStyle w:val="TableText"/>
              <w:numPr>
                <w:ilvl w:val="1"/>
                <w:numId w:val="94"/>
              </w:numPr>
            </w:pPr>
            <w:r>
              <w:t>Leave “Current State” and “Final State” blank</w:t>
            </w:r>
          </w:p>
          <w:p w14:paraId="3DC27921" w14:textId="77777777" w:rsidR="00EB44D7" w:rsidRDefault="000A216D" w:rsidP="00B23CDD">
            <w:pPr>
              <w:pStyle w:val="TableText"/>
              <w:numPr>
                <w:ilvl w:val="1"/>
                <w:numId w:val="94"/>
              </w:numPr>
            </w:pPr>
            <w:r>
              <w:t>Choose “OTHER For QSE” for Instruction Type</w:t>
            </w:r>
          </w:p>
          <w:p w14:paraId="1FFDB2D4" w14:textId="63DA5316" w:rsidR="000C1A3B" w:rsidRDefault="000A216D" w:rsidP="000C1A3B">
            <w:pPr>
              <w:pStyle w:val="TableText"/>
              <w:numPr>
                <w:ilvl w:val="1"/>
                <w:numId w:val="94"/>
              </w:numPr>
            </w:pPr>
            <w:r>
              <w:t>In text, state “BLT – [SPP, MISO or CENACE] picks up load for ERCOT, non-emergency”</w:t>
            </w:r>
          </w:p>
          <w:p w14:paraId="3DC27923" w14:textId="77777777" w:rsidR="00EB44D7" w:rsidRDefault="00EB44D7">
            <w:pPr>
              <w:rPr>
                <w:b/>
                <w:u w:val="single"/>
              </w:rPr>
            </w:pPr>
          </w:p>
          <w:p w14:paraId="3DC27924" w14:textId="77777777" w:rsidR="00EB44D7" w:rsidRDefault="000A216D">
            <w:r>
              <w:t>When issuing a VDI or the confirmation, ensure the use of three-part communication:</w:t>
            </w:r>
          </w:p>
          <w:p w14:paraId="3DC27925" w14:textId="77777777" w:rsidR="00EB44D7" w:rsidRDefault="000A216D" w:rsidP="007E512D">
            <w:pPr>
              <w:pStyle w:val="ListParagraph"/>
              <w:numPr>
                <w:ilvl w:val="1"/>
                <w:numId w:val="134"/>
              </w:numPr>
            </w:pPr>
            <w:r>
              <w:t>Issue the Operating Instruction</w:t>
            </w:r>
          </w:p>
          <w:p w14:paraId="3DC27926" w14:textId="77777777" w:rsidR="00EB44D7" w:rsidRDefault="000A216D" w:rsidP="007E512D">
            <w:pPr>
              <w:pStyle w:val="ListParagraph"/>
              <w:numPr>
                <w:ilvl w:val="1"/>
                <w:numId w:val="134"/>
              </w:numPr>
            </w:pPr>
            <w:r>
              <w:t>Receive a correct repeat back</w:t>
            </w:r>
          </w:p>
          <w:p w14:paraId="3DC27927" w14:textId="77777777" w:rsidR="00EB44D7" w:rsidRDefault="000A216D" w:rsidP="00B23CDD">
            <w:pPr>
              <w:pStyle w:val="TableText"/>
              <w:numPr>
                <w:ilvl w:val="1"/>
                <w:numId w:val="94"/>
              </w:numPr>
              <w:rPr>
                <w:b/>
                <w:u w:val="single"/>
              </w:rPr>
            </w:pPr>
            <w:r>
              <w:t>Give an acknowledgement</w:t>
            </w:r>
          </w:p>
        </w:tc>
      </w:tr>
      <w:tr w:rsidR="00EB44D7" w14:paraId="3DC27934" w14:textId="77777777">
        <w:trPr>
          <w:trHeight w:val="576"/>
        </w:trPr>
        <w:tc>
          <w:tcPr>
            <w:tcW w:w="1657" w:type="dxa"/>
            <w:tcBorders>
              <w:top w:val="single" w:sz="4" w:space="0" w:color="auto"/>
              <w:left w:val="nil"/>
              <w:bottom w:val="single" w:sz="4" w:space="0" w:color="auto"/>
            </w:tcBorders>
            <w:vAlign w:val="center"/>
          </w:tcPr>
          <w:p w14:paraId="3DC27929" w14:textId="77777777" w:rsidR="00EB44D7" w:rsidRDefault="000A216D">
            <w:pPr>
              <w:pStyle w:val="TableText"/>
              <w:jc w:val="center"/>
              <w:rPr>
                <w:b/>
              </w:rPr>
            </w:pPr>
            <w:r>
              <w:rPr>
                <w:b/>
              </w:rPr>
              <w:lastRenderedPageBreak/>
              <w:t>E-mail</w:t>
            </w:r>
          </w:p>
        </w:tc>
        <w:tc>
          <w:tcPr>
            <w:tcW w:w="7488" w:type="dxa"/>
            <w:tcBorders>
              <w:top w:val="single" w:sz="4" w:space="0" w:color="auto"/>
              <w:bottom w:val="single" w:sz="4" w:space="0" w:color="auto"/>
              <w:right w:val="nil"/>
            </w:tcBorders>
          </w:tcPr>
          <w:p w14:paraId="3DC2792A" w14:textId="77777777" w:rsidR="00EB44D7" w:rsidRDefault="000A216D">
            <w:pPr>
              <w:pStyle w:val="TableText"/>
              <w:rPr>
                <w:b/>
              </w:rPr>
            </w:pPr>
            <w:r>
              <w:rPr>
                <w:b/>
              </w:rPr>
              <w:t>SEND:</w:t>
            </w:r>
          </w:p>
          <w:p w14:paraId="3DC2792B" w14:textId="77777777" w:rsidR="00EB44D7" w:rsidRDefault="000A216D" w:rsidP="007E512D">
            <w:pPr>
              <w:pStyle w:val="TableText"/>
              <w:numPr>
                <w:ilvl w:val="0"/>
                <w:numId w:val="144"/>
              </w:numPr>
            </w:pPr>
            <w:r>
              <w:t>E-mail to the “BLT” distribution list</w:t>
            </w:r>
          </w:p>
          <w:p w14:paraId="3DC2792C" w14:textId="77777777" w:rsidR="00EB44D7" w:rsidRDefault="000A216D">
            <w:pPr>
              <w:pStyle w:val="TableText"/>
              <w:rPr>
                <w:b/>
              </w:rPr>
            </w:pPr>
            <w:r>
              <w:rPr>
                <w:b/>
              </w:rPr>
              <w:t>INCLUDE:</w:t>
            </w:r>
          </w:p>
          <w:p w14:paraId="3DC2792D" w14:textId="77777777" w:rsidR="00EB44D7" w:rsidRDefault="000A216D" w:rsidP="007E512D">
            <w:pPr>
              <w:pStyle w:val="TableText"/>
              <w:numPr>
                <w:ilvl w:val="0"/>
                <w:numId w:val="144"/>
              </w:numPr>
            </w:pPr>
            <w:r>
              <w:t>The following information:</w:t>
            </w:r>
          </w:p>
          <w:p w14:paraId="3DC2792E" w14:textId="77777777" w:rsidR="00EB44D7" w:rsidRDefault="000A216D" w:rsidP="007E512D">
            <w:pPr>
              <w:pStyle w:val="TableText"/>
              <w:numPr>
                <w:ilvl w:val="0"/>
                <w:numId w:val="146"/>
              </w:numPr>
            </w:pPr>
            <w:r>
              <w:t>RC Notified</w:t>
            </w:r>
          </w:p>
          <w:p w14:paraId="3DC2792F" w14:textId="77777777" w:rsidR="00EB44D7" w:rsidRDefault="000A216D" w:rsidP="007E512D">
            <w:pPr>
              <w:pStyle w:val="TableText"/>
              <w:numPr>
                <w:ilvl w:val="0"/>
                <w:numId w:val="146"/>
              </w:numPr>
            </w:pPr>
            <w:r>
              <w:t>TO area</w:t>
            </w:r>
          </w:p>
          <w:p w14:paraId="3DC27930" w14:textId="77777777" w:rsidR="00EB44D7" w:rsidRDefault="000A216D" w:rsidP="007E512D">
            <w:pPr>
              <w:pStyle w:val="TableText"/>
              <w:numPr>
                <w:ilvl w:val="0"/>
                <w:numId w:val="146"/>
              </w:numPr>
            </w:pPr>
            <w:r>
              <w:t>Was BLT registered or not</w:t>
            </w:r>
          </w:p>
          <w:p w14:paraId="3DC27931" w14:textId="77777777" w:rsidR="00EB44D7" w:rsidRDefault="000A216D" w:rsidP="007E512D">
            <w:pPr>
              <w:pStyle w:val="TableText"/>
              <w:numPr>
                <w:ilvl w:val="0"/>
                <w:numId w:val="146"/>
              </w:numPr>
            </w:pPr>
            <w:r>
              <w:t>Was an electronic Dispatch Instruction confirmation sent</w:t>
            </w:r>
          </w:p>
          <w:p w14:paraId="3DC27932" w14:textId="77777777" w:rsidR="00EB44D7" w:rsidRDefault="000A216D" w:rsidP="007E512D">
            <w:pPr>
              <w:pStyle w:val="TableText"/>
              <w:numPr>
                <w:ilvl w:val="0"/>
                <w:numId w:val="146"/>
              </w:numPr>
              <w:rPr>
                <w:b/>
                <w:u w:val="single"/>
              </w:rPr>
            </w:pPr>
            <w:r>
              <w:t>Was BLT modeled</w:t>
            </w:r>
          </w:p>
          <w:p w14:paraId="3DC27933" w14:textId="77777777" w:rsidR="00EB44D7" w:rsidRDefault="000A216D" w:rsidP="007E512D">
            <w:pPr>
              <w:pStyle w:val="TableText"/>
              <w:numPr>
                <w:ilvl w:val="0"/>
                <w:numId w:val="146"/>
              </w:numPr>
              <w:rPr>
                <w:b/>
                <w:u w:val="single"/>
              </w:rPr>
            </w:pPr>
            <w:r>
              <w:t>Non-Emergency BLT</w:t>
            </w:r>
          </w:p>
        </w:tc>
      </w:tr>
      <w:tr w:rsidR="00EB44D7" w14:paraId="3DC27948" w14:textId="77777777">
        <w:trPr>
          <w:trHeight w:val="576"/>
        </w:trPr>
        <w:tc>
          <w:tcPr>
            <w:tcW w:w="1657" w:type="dxa"/>
            <w:tcBorders>
              <w:top w:val="single" w:sz="4" w:space="0" w:color="auto"/>
              <w:left w:val="nil"/>
              <w:bottom w:val="single" w:sz="4" w:space="0" w:color="auto"/>
            </w:tcBorders>
            <w:vAlign w:val="center"/>
          </w:tcPr>
          <w:p w14:paraId="3DC27935" w14:textId="77777777" w:rsidR="00EB44D7" w:rsidRDefault="000A216D">
            <w:pPr>
              <w:pStyle w:val="TableText"/>
              <w:jc w:val="center"/>
              <w:rPr>
                <w:b/>
              </w:rPr>
            </w:pPr>
            <w:r>
              <w:rPr>
                <w:b/>
              </w:rPr>
              <w:t>Electronic</w:t>
            </w:r>
          </w:p>
          <w:p w14:paraId="3DC27936" w14:textId="77777777" w:rsidR="00EB44D7" w:rsidRDefault="000A216D">
            <w:pPr>
              <w:pStyle w:val="TableText"/>
              <w:jc w:val="center"/>
              <w:rPr>
                <w:b/>
              </w:rPr>
            </w:pPr>
            <w:r>
              <w:rPr>
                <w:b/>
              </w:rPr>
              <w:t>Dispatch</w:t>
            </w:r>
          </w:p>
          <w:p w14:paraId="3DC27937" w14:textId="77777777" w:rsidR="00EB44D7" w:rsidRDefault="000A216D">
            <w:pPr>
              <w:pStyle w:val="TableText"/>
              <w:jc w:val="center"/>
              <w:rPr>
                <w:b/>
              </w:rPr>
            </w:pPr>
            <w:r>
              <w:rPr>
                <w:b/>
              </w:rPr>
              <w:t>Instruction</w:t>
            </w:r>
          </w:p>
          <w:p w14:paraId="3DC27938" w14:textId="77777777" w:rsidR="00EB44D7" w:rsidRDefault="000A216D">
            <w:pPr>
              <w:pStyle w:val="TableText"/>
              <w:jc w:val="center"/>
              <w:rPr>
                <w:b/>
              </w:rPr>
            </w:pPr>
            <w:r>
              <w:rPr>
                <w:b/>
              </w:rPr>
              <w:t>Confirmation Emergency</w:t>
            </w:r>
          </w:p>
        </w:tc>
        <w:tc>
          <w:tcPr>
            <w:tcW w:w="7488" w:type="dxa"/>
            <w:tcBorders>
              <w:top w:val="single" w:sz="4" w:space="0" w:color="auto"/>
              <w:bottom w:val="single" w:sz="4" w:space="0" w:color="auto"/>
              <w:right w:val="nil"/>
            </w:tcBorders>
          </w:tcPr>
          <w:p w14:paraId="3DC27939" w14:textId="77777777" w:rsidR="00EB44D7" w:rsidRDefault="000A216D">
            <w:pPr>
              <w:pStyle w:val="TableText"/>
              <w:rPr>
                <w:b/>
              </w:rPr>
            </w:pPr>
            <w:r>
              <w:rPr>
                <w:b/>
              </w:rPr>
              <w:t>IF:</w:t>
            </w:r>
          </w:p>
          <w:p w14:paraId="3DC2793A" w14:textId="77777777" w:rsidR="00EB44D7" w:rsidRDefault="000A216D" w:rsidP="007E512D">
            <w:pPr>
              <w:pStyle w:val="TableText"/>
              <w:numPr>
                <w:ilvl w:val="0"/>
                <w:numId w:val="145"/>
              </w:numPr>
            </w:pPr>
            <w:r>
              <w:t>The BLT is registered (refer to Desktop Guide Common to Multiple Desks Section 2.5):</w:t>
            </w:r>
          </w:p>
          <w:p w14:paraId="3DC2793B" w14:textId="77777777" w:rsidR="00EB44D7" w:rsidRDefault="000A216D" w:rsidP="00B23CDD">
            <w:pPr>
              <w:pStyle w:val="TableText"/>
              <w:numPr>
                <w:ilvl w:val="1"/>
                <w:numId w:val="94"/>
              </w:numPr>
            </w:pPr>
            <w:r>
              <w:t xml:space="preserve">Issue electronic Dispatch Instruction confirmation to the QSE listed </w:t>
            </w:r>
          </w:p>
          <w:p w14:paraId="3DC2793C" w14:textId="77777777" w:rsidR="00EB44D7" w:rsidRDefault="000A216D" w:rsidP="00B23CDD">
            <w:pPr>
              <w:pStyle w:val="TableText"/>
              <w:numPr>
                <w:ilvl w:val="1"/>
                <w:numId w:val="94"/>
              </w:numPr>
            </w:pPr>
            <w:r>
              <w:t>Determine the amount of load being transferred from ERCOT</w:t>
            </w:r>
          </w:p>
          <w:p w14:paraId="3DC2793D" w14:textId="77777777" w:rsidR="00EB44D7" w:rsidRDefault="000A216D" w:rsidP="00B23CDD">
            <w:pPr>
              <w:pStyle w:val="TableText"/>
              <w:numPr>
                <w:ilvl w:val="1"/>
                <w:numId w:val="94"/>
              </w:numPr>
            </w:pPr>
            <w:r>
              <w:t xml:space="preserve">From Verbal Dispatch Instructions [Emergency] </w:t>
            </w:r>
          </w:p>
          <w:p w14:paraId="3DC2793E" w14:textId="77777777" w:rsidR="00EB44D7" w:rsidRDefault="000A216D" w:rsidP="00B23CDD">
            <w:pPr>
              <w:pStyle w:val="TableText"/>
              <w:numPr>
                <w:ilvl w:val="1"/>
                <w:numId w:val="94"/>
              </w:numPr>
            </w:pPr>
            <w:r>
              <w:t>Choose BLT tab</w:t>
            </w:r>
          </w:p>
          <w:p w14:paraId="3DC2793F" w14:textId="77777777" w:rsidR="00EB44D7" w:rsidRDefault="000A216D" w:rsidP="00B23CDD">
            <w:pPr>
              <w:pStyle w:val="TableText"/>
              <w:numPr>
                <w:ilvl w:val="1"/>
                <w:numId w:val="94"/>
              </w:numPr>
            </w:pPr>
            <w:r>
              <w:t xml:space="preserve">Choose [Proper QSE from Desktop Guide] for Participant Name </w:t>
            </w:r>
          </w:p>
          <w:p w14:paraId="3DC27940" w14:textId="77777777" w:rsidR="00EB44D7" w:rsidRDefault="000A216D" w:rsidP="00B23CDD">
            <w:pPr>
              <w:pStyle w:val="TableText"/>
              <w:numPr>
                <w:ilvl w:val="1"/>
                <w:numId w:val="94"/>
              </w:numPr>
            </w:pPr>
            <w:r>
              <w:t>Choose appropriate BLT for BLT Name</w:t>
            </w:r>
          </w:p>
          <w:p w14:paraId="3DC27941" w14:textId="77777777" w:rsidR="00EB44D7" w:rsidRDefault="000A216D" w:rsidP="00B23CDD">
            <w:pPr>
              <w:pStyle w:val="TableText"/>
              <w:numPr>
                <w:ilvl w:val="1"/>
                <w:numId w:val="94"/>
              </w:numPr>
            </w:pPr>
            <w:r>
              <w:t>Enter the amount of load being transferred from ERCOT in Up-To MW</w:t>
            </w:r>
          </w:p>
          <w:p w14:paraId="3DC27942" w14:textId="3AF4628C" w:rsidR="00EB44D7" w:rsidRDefault="000A216D" w:rsidP="00B23CDD">
            <w:pPr>
              <w:pStyle w:val="TableText"/>
              <w:numPr>
                <w:ilvl w:val="1"/>
                <w:numId w:val="94"/>
              </w:numPr>
            </w:pPr>
            <w:r>
              <w:t>Choose IMPLEMENT BLT DURING EMERGENCY - GEN TO ERCOT as Instruction Type</w:t>
            </w:r>
          </w:p>
          <w:p w14:paraId="3DC27943" w14:textId="77777777" w:rsidR="00EB44D7" w:rsidRDefault="00EB44D7">
            <w:pPr>
              <w:rPr>
                <w:b/>
                <w:u w:val="single"/>
              </w:rPr>
            </w:pPr>
          </w:p>
          <w:p w14:paraId="3DC27944" w14:textId="77777777" w:rsidR="00EB44D7" w:rsidRDefault="000A216D">
            <w:r>
              <w:t>When issuing a VDI or the confirmation, ensure the use of three-part communication:</w:t>
            </w:r>
          </w:p>
          <w:p w14:paraId="3DC27945" w14:textId="77777777" w:rsidR="00EB44D7" w:rsidRDefault="000A216D" w:rsidP="007E512D">
            <w:pPr>
              <w:pStyle w:val="ListParagraph"/>
              <w:numPr>
                <w:ilvl w:val="1"/>
                <w:numId w:val="134"/>
              </w:numPr>
            </w:pPr>
            <w:r>
              <w:t>Issue the Operating Instruction</w:t>
            </w:r>
          </w:p>
          <w:p w14:paraId="3DC27946" w14:textId="77777777" w:rsidR="00EB44D7" w:rsidRDefault="000A216D" w:rsidP="007E512D">
            <w:pPr>
              <w:pStyle w:val="ListParagraph"/>
              <w:numPr>
                <w:ilvl w:val="1"/>
                <w:numId w:val="134"/>
              </w:numPr>
            </w:pPr>
            <w:r>
              <w:t>Receive a correct repeat back</w:t>
            </w:r>
          </w:p>
          <w:p w14:paraId="3DC27947" w14:textId="77777777" w:rsidR="00EB44D7" w:rsidRDefault="000A216D" w:rsidP="007E512D">
            <w:pPr>
              <w:pStyle w:val="TableText"/>
              <w:numPr>
                <w:ilvl w:val="1"/>
                <w:numId w:val="134"/>
              </w:numPr>
              <w:rPr>
                <w:b/>
              </w:rPr>
            </w:pPr>
            <w:r>
              <w:t>Give an acknowledgement</w:t>
            </w:r>
          </w:p>
        </w:tc>
      </w:tr>
      <w:tr w:rsidR="00EB44D7" w14:paraId="3DC27954" w14:textId="77777777">
        <w:trPr>
          <w:trHeight w:val="576"/>
        </w:trPr>
        <w:tc>
          <w:tcPr>
            <w:tcW w:w="1657" w:type="dxa"/>
            <w:tcBorders>
              <w:top w:val="single" w:sz="4" w:space="0" w:color="auto"/>
              <w:left w:val="nil"/>
              <w:bottom w:val="single" w:sz="4" w:space="0" w:color="auto"/>
            </w:tcBorders>
            <w:vAlign w:val="center"/>
          </w:tcPr>
          <w:p w14:paraId="3DC27949" w14:textId="77777777" w:rsidR="00EB44D7" w:rsidRDefault="000A216D">
            <w:pPr>
              <w:pStyle w:val="TableText"/>
              <w:jc w:val="center"/>
              <w:rPr>
                <w:b/>
              </w:rPr>
            </w:pPr>
            <w:r>
              <w:rPr>
                <w:b/>
              </w:rPr>
              <w:t>E-mail</w:t>
            </w:r>
          </w:p>
        </w:tc>
        <w:tc>
          <w:tcPr>
            <w:tcW w:w="7488" w:type="dxa"/>
            <w:tcBorders>
              <w:top w:val="single" w:sz="4" w:space="0" w:color="auto"/>
              <w:bottom w:val="single" w:sz="4" w:space="0" w:color="auto"/>
              <w:right w:val="nil"/>
            </w:tcBorders>
          </w:tcPr>
          <w:p w14:paraId="3DC2794A" w14:textId="77777777" w:rsidR="00EB44D7" w:rsidRDefault="000A216D">
            <w:pPr>
              <w:pStyle w:val="TableText"/>
              <w:rPr>
                <w:b/>
              </w:rPr>
            </w:pPr>
            <w:r>
              <w:rPr>
                <w:b/>
              </w:rPr>
              <w:t>SEND:</w:t>
            </w:r>
          </w:p>
          <w:p w14:paraId="3DC2794B" w14:textId="77777777" w:rsidR="00EB44D7" w:rsidRDefault="000A216D" w:rsidP="007E512D">
            <w:pPr>
              <w:pStyle w:val="TableText"/>
              <w:numPr>
                <w:ilvl w:val="0"/>
                <w:numId w:val="144"/>
              </w:numPr>
            </w:pPr>
            <w:r>
              <w:t>E-mail to the “BLT” distribution list</w:t>
            </w:r>
          </w:p>
          <w:p w14:paraId="3DC2794C" w14:textId="77777777" w:rsidR="00EB44D7" w:rsidRDefault="000A216D">
            <w:pPr>
              <w:pStyle w:val="TableText"/>
              <w:rPr>
                <w:b/>
              </w:rPr>
            </w:pPr>
            <w:r>
              <w:rPr>
                <w:b/>
              </w:rPr>
              <w:t>INCLUDE:</w:t>
            </w:r>
          </w:p>
          <w:p w14:paraId="3DC2794D" w14:textId="77777777" w:rsidR="00EB44D7" w:rsidRDefault="000A216D" w:rsidP="007E512D">
            <w:pPr>
              <w:pStyle w:val="TableText"/>
              <w:numPr>
                <w:ilvl w:val="0"/>
                <w:numId w:val="144"/>
              </w:numPr>
            </w:pPr>
            <w:r>
              <w:t>The following information:</w:t>
            </w:r>
          </w:p>
          <w:p w14:paraId="3DC2794E" w14:textId="77777777" w:rsidR="00EB44D7" w:rsidRDefault="000A216D" w:rsidP="007E512D">
            <w:pPr>
              <w:pStyle w:val="TableText"/>
              <w:numPr>
                <w:ilvl w:val="0"/>
                <w:numId w:val="146"/>
              </w:numPr>
            </w:pPr>
            <w:r>
              <w:t>RC Notified</w:t>
            </w:r>
          </w:p>
          <w:p w14:paraId="3DC2794F" w14:textId="77777777" w:rsidR="00EB44D7" w:rsidRDefault="000A216D" w:rsidP="007E512D">
            <w:pPr>
              <w:pStyle w:val="TableText"/>
              <w:numPr>
                <w:ilvl w:val="0"/>
                <w:numId w:val="146"/>
              </w:numPr>
            </w:pPr>
            <w:r>
              <w:t>TO area</w:t>
            </w:r>
          </w:p>
          <w:p w14:paraId="3DC27950" w14:textId="77777777" w:rsidR="00EB44D7" w:rsidRDefault="000A216D" w:rsidP="007E512D">
            <w:pPr>
              <w:pStyle w:val="TableText"/>
              <w:numPr>
                <w:ilvl w:val="0"/>
                <w:numId w:val="146"/>
              </w:numPr>
            </w:pPr>
            <w:r>
              <w:t>Was BLT registered or not</w:t>
            </w:r>
          </w:p>
          <w:p w14:paraId="3DC27951" w14:textId="77777777" w:rsidR="00EB44D7" w:rsidRDefault="000A216D" w:rsidP="007E512D">
            <w:pPr>
              <w:pStyle w:val="TableText"/>
              <w:numPr>
                <w:ilvl w:val="0"/>
                <w:numId w:val="146"/>
              </w:numPr>
            </w:pPr>
            <w:r>
              <w:t>Was an electronic Dispatch Instruction confirmation sent</w:t>
            </w:r>
          </w:p>
          <w:p w14:paraId="3DC27952" w14:textId="77777777" w:rsidR="00EB44D7" w:rsidRDefault="000A216D" w:rsidP="007E512D">
            <w:pPr>
              <w:pStyle w:val="TableText"/>
              <w:numPr>
                <w:ilvl w:val="0"/>
                <w:numId w:val="146"/>
              </w:numPr>
              <w:rPr>
                <w:b/>
                <w:u w:val="single"/>
              </w:rPr>
            </w:pPr>
            <w:r>
              <w:t>Was BLT modeled</w:t>
            </w:r>
          </w:p>
          <w:p w14:paraId="3DC27953" w14:textId="77777777" w:rsidR="00EB44D7" w:rsidRDefault="000A216D" w:rsidP="007E512D">
            <w:pPr>
              <w:pStyle w:val="TableText"/>
              <w:numPr>
                <w:ilvl w:val="0"/>
                <w:numId w:val="146"/>
              </w:numPr>
              <w:rPr>
                <w:b/>
              </w:rPr>
            </w:pPr>
            <w:r>
              <w:lastRenderedPageBreak/>
              <w:t>Emergency BLT</w:t>
            </w:r>
          </w:p>
        </w:tc>
      </w:tr>
      <w:tr w:rsidR="00EB44D7" w14:paraId="3DC27957" w14:textId="77777777">
        <w:trPr>
          <w:trHeight w:val="576"/>
        </w:trPr>
        <w:tc>
          <w:tcPr>
            <w:tcW w:w="1657" w:type="dxa"/>
            <w:tcBorders>
              <w:top w:val="single" w:sz="4" w:space="0" w:color="auto"/>
              <w:left w:val="nil"/>
              <w:bottom w:val="single" w:sz="4" w:space="0" w:color="auto"/>
            </w:tcBorders>
            <w:vAlign w:val="center"/>
          </w:tcPr>
          <w:p w14:paraId="3DC27955" w14:textId="77777777" w:rsidR="00EB44D7" w:rsidRDefault="000A216D">
            <w:pPr>
              <w:pStyle w:val="TableText"/>
              <w:jc w:val="center"/>
              <w:rPr>
                <w:b/>
              </w:rPr>
            </w:pPr>
            <w:r>
              <w:rPr>
                <w:b/>
              </w:rPr>
              <w:lastRenderedPageBreak/>
              <w:t>2</w:t>
            </w:r>
          </w:p>
        </w:tc>
        <w:tc>
          <w:tcPr>
            <w:tcW w:w="7488" w:type="dxa"/>
            <w:tcBorders>
              <w:top w:val="single" w:sz="4" w:space="0" w:color="auto"/>
              <w:bottom w:val="single" w:sz="4" w:space="0" w:color="auto"/>
              <w:right w:val="nil"/>
            </w:tcBorders>
          </w:tcPr>
          <w:p w14:paraId="3DC27956" w14:textId="77777777" w:rsidR="00EB44D7" w:rsidRDefault="000A216D">
            <w:pPr>
              <w:pStyle w:val="TableText"/>
            </w:pPr>
            <w:r>
              <w:t>For BLTs that are done in an emergency and are not modeled in the Network Operations Model, the responsible TO will notify ERCOT as soon as practicable after the event.</w:t>
            </w:r>
          </w:p>
        </w:tc>
      </w:tr>
      <w:tr w:rsidR="00EB44D7" w14:paraId="3DC27961" w14:textId="77777777">
        <w:trPr>
          <w:trHeight w:val="576"/>
        </w:trPr>
        <w:tc>
          <w:tcPr>
            <w:tcW w:w="1657" w:type="dxa"/>
            <w:tcBorders>
              <w:top w:val="single" w:sz="4" w:space="0" w:color="auto"/>
              <w:left w:val="nil"/>
              <w:bottom w:val="single" w:sz="4" w:space="0" w:color="auto"/>
            </w:tcBorders>
            <w:vAlign w:val="center"/>
          </w:tcPr>
          <w:p w14:paraId="3DC27958" w14:textId="77777777" w:rsidR="00EB44D7" w:rsidRDefault="000A216D">
            <w:pPr>
              <w:pStyle w:val="TableText"/>
              <w:jc w:val="center"/>
              <w:rPr>
                <w:b/>
              </w:rPr>
            </w:pPr>
            <w:r>
              <w:rPr>
                <w:b/>
              </w:rPr>
              <w:t>3</w:t>
            </w:r>
          </w:p>
        </w:tc>
        <w:tc>
          <w:tcPr>
            <w:tcW w:w="7488" w:type="dxa"/>
            <w:tcBorders>
              <w:top w:val="single" w:sz="4" w:space="0" w:color="auto"/>
              <w:bottom w:val="single" w:sz="4" w:space="0" w:color="auto"/>
              <w:right w:val="nil"/>
            </w:tcBorders>
            <w:vAlign w:val="center"/>
          </w:tcPr>
          <w:p w14:paraId="3DC27959" w14:textId="77777777" w:rsidR="00EB44D7" w:rsidRDefault="000A216D">
            <w:pPr>
              <w:pStyle w:val="TableText"/>
              <w:rPr>
                <w:b/>
                <w:u w:val="single"/>
              </w:rPr>
            </w:pPr>
            <w:r>
              <w:rPr>
                <w:b/>
                <w:u w:val="single"/>
              </w:rPr>
              <w:t>IF:</w:t>
            </w:r>
          </w:p>
          <w:p w14:paraId="3DC2795A" w14:textId="77777777" w:rsidR="00EB44D7" w:rsidRDefault="000A216D" w:rsidP="00B23CDD">
            <w:pPr>
              <w:pStyle w:val="TableText"/>
              <w:numPr>
                <w:ilvl w:val="0"/>
                <w:numId w:val="94"/>
              </w:numPr>
              <w:rPr>
                <w:bCs/>
              </w:rPr>
            </w:pPr>
            <w:r>
              <w:rPr>
                <w:bCs/>
              </w:rPr>
              <w:t>Congestion management issues that arise from switching variations due to the BLT;</w:t>
            </w:r>
          </w:p>
          <w:p w14:paraId="3DC2795B" w14:textId="77777777" w:rsidR="00EB44D7" w:rsidRDefault="000A216D">
            <w:pPr>
              <w:pStyle w:val="TableText"/>
              <w:rPr>
                <w:b/>
                <w:u w:val="single"/>
              </w:rPr>
            </w:pPr>
            <w:r>
              <w:rPr>
                <w:b/>
                <w:u w:val="single"/>
              </w:rPr>
              <w:t>THEN:</w:t>
            </w:r>
          </w:p>
          <w:p w14:paraId="3DC2795C" w14:textId="77777777" w:rsidR="00EB44D7" w:rsidRDefault="000A216D" w:rsidP="00B23CDD">
            <w:pPr>
              <w:pStyle w:val="TableText"/>
              <w:numPr>
                <w:ilvl w:val="0"/>
                <w:numId w:val="94"/>
              </w:numPr>
              <w:rPr>
                <w:bCs/>
              </w:rPr>
            </w:pPr>
            <w:r>
              <w:rPr>
                <w:bCs/>
              </w:rPr>
              <w:t>Employ congestion management procedures,</w:t>
            </w:r>
          </w:p>
          <w:p w14:paraId="3DC2795D" w14:textId="77777777" w:rsidR="00EB44D7" w:rsidRDefault="000A216D">
            <w:pPr>
              <w:pStyle w:val="TableText"/>
              <w:rPr>
                <w:b/>
                <w:u w:val="single"/>
              </w:rPr>
            </w:pPr>
            <w:r>
              <w:rPr>
                <w:b/>
                <w:u w:val="single"/>
              </w:rPr>
              <w:t>IF:</w:t>
            </w:r>
          </w:p>
          <w:p w14:paraId="3DC2795E" w14:textId="40889999" w:rsidR="00EB44D7" w:rsidRDefault="000A216D" w:rsidP="00B23CDD">
            <w:pPr>
              <w:pStyle w:val="TableText"/>
              <w:numPr>
                <w:ilvl w:val="0"/>
                <w:numId w:val="94"/>
              </w:numPr>
              <w:rPr>
                <w:bCs/>
              </w:rPr>
            </w:pPr>
            <w:r>
              <w:rPr>
                <w:bCs/>
              </w:rPr>
              <w:t>Congestion management cannot maintain the reliability of the System,</w:t>
            </w:r>
          </w:p>
          <w:p w14:paraId="3DC2795F" w14:textId="77777777" w:rsidR="00EB44D7" w:rsidRDefault="000A216D">
            <w:pPr>
              <w:pStyle w:val="TableText"/>
              <w:rPr>
                <w:b/>
                <w:u w:val="single"/>
              </w:rPr>
            </w:pPr>
            <w:r>
              <w:rPr>
                <w:b/>
                <w:u w:val="single"/>
              </w:rPr>
              <w:t>THEN:</w:t>
            </w:r>
          </w:p>
          <w:p w14:paraId="3DC27960" w14:textId="77777777" w:rsidR="00EB44D7" w:rsidRDefault="000A216D" w:rsidP="00B23CDD">
            <w:pPr>
              <w:pStyle w:val="TableText"/>
              <w:numPr>
                <w:ilvl w:val="0"/>
                <w:numId w:val="94"/>
              </w:numPr>
            </w:pPr>
            <w:r>
              <w:rPr>
                <w:bCs/>
              </w:rPr>
              <w:t>Terminate the BLT.</w:t>
            </w:r>
          </w:p>
        </w:tc>
      </w:tr>
      <w:tr w:rsidR="00EB44D7" w14:paraId="3DC27964" w14:textId="77777777">
        <w:trPr>
          <w:trHeight w:val="576"/>
        </w:trPr>
        <w:tc>
          <w:tcPr>
            <w:tcW w:w="1657" w:type="dxa"/>
            <w:tcBorders>
              <w:top w:val="single" w:sz="4" w:space="0" w:color="auto"/>
              <w:left w:val="nil"/>
              <w:bottom w:val="double" w:sz="4" w:space="0" w:color="auto"/>
            </w:tcBorders>
            <w:vAlign w:val="center"/>
          </w:tcPr>
          <w:p w14:paraId="3DC27962" w14:textId="302BDD9A" w:rsidR="00EB44D7" w:rsidRDefault="000A216D">
            <w:pPr>
              <w:pStyle w:val="TableText"/>
              <w:jc w:val="center"/>
              <w:rPr>
                <w:b/>
              </w:rPr>
            </w:pPr>
            <w:r>
              <w:rPr>
                <w:b/>
              </w:rPr>
              <w:t>N</w:t>
            </w:r>
            <w:r w:rsidR="00986913">
              <w:rPr>
                <w:b/>
              </w:rPr>
              <w:t>ote</w:t>
            </w:r>
          </w:p>
        </w:tc>
        <w:tc>
          <w:tcPr>
            <w:tcW w:w="7488" w:type="dxa"/>
            <w:tcBorders>
              <w:top w:val="single" w:sz="4" w:space="0" w:color="auto"/>
              <w:bottom w:val="double" w:sz="4" w:space="0" w:color="auto"/>
              <w:right w:val="nil"/>
            </w:tcBorders>
            <w:vAlign w:val="center"/>
          </w:tcPr>
          <w:p w14:paraId="3DC27963" w14:textId="0D119AE0" w:rsidR="00EB44D7" w:rsidRDefault="000A216D" w:rsidP="003D1536">
            <w:pPr>
              <w:pStyle w:val="TableText"/>
            </w:pPr>
            <w:r>
              <w:t xml:space="preserve">If the Alamito Creek (ALMC) to Presidio (PRES) 69 kV transmission line trips, CENACE </w:t>
            </w:r>
            <w:r w:rsidR="00BA798D">
              <w:t>has the ability to</w:t>
            </w:r>
            <w:r>
              <w:t xml:space="preserve"> pick up approximately 2 MW of load on the Presidio/Gonzales BLT.  </w:t>
            </w:r>
            <w:r w:rsidR="00151A1E">
              <w:t>If</w:t>
            </w:r>
            <w:r>
              <w:t xml:space="preserve"> AEP TO inform</w:t>
            </w:r>
            <w:r w:rsidR="003D1536">
              <w:t>s</w:t>
            </w:r>
            <w:r>
              <w:t xml:space="preserve"> you that this happened, follow step 1 above. </w:t>
            </w:r>
          </w:p>
        </w:tc>
      </w:tr>
    </w:tbl>
    <w:p w14:paraId="3DC27965" w14:textId="77777777" w:rsidR="00EB44D7" w:rsidRDefault="00EB44D7">
      <w:pPr>
        <w:sectPr w:rsidR="00EB44D7">
          <w:pgSz w:w="12240" w:h="15840" w:code="1"/>
          <w:pgMar w:top="1008" w:right="1800" w:bottom="1008" w:left="1440" w:header="720" w:footer="720" w:gutter="0"/>
          <w:cols w:space="720"/>
          <w:titlePg/>
          <w:docGrid w:linePitch="360"/>
        </w:sectPr>
      </w:pPr>
    </w:p>
    <w:p w14:paraId="3DC27966" w14:textId="179A7F87" w:rsidR="00EB44D7" w:rsidRDefault="000A216D" w:rsidP="0098051E">
      <w:pPr>
        <w:pStyle w:val="Heading2"/>
      </w:pPr>
      <w:bookmarkStart w:id="377" w:name="_6.5_Hurricane_/"/>
      <w:bookmarkStart w:id="378" w:name="_8._Weather_Events"/>
      <w:bookmarkStart w:id="379" w:name="_7.5_Restoration_of"/>
      <w:bookmarkStart w:id="380" w:name="_7.6_BlankRestoration_of"/>
      <w:bookmarkEnd w:id="377"/>
      <w:bookmarkEnd w:id="378"/>
      <w:bookmarkEnd w:id="379"/>
      <w:bookmarkEnd w:id="380"/>
      <w:r>
        <w:lastRenderedPageBreak/>
        <w:t>7.6</w:t>
      </w:r>
      <w:r>
        <w:tab/>
      </w:r>
      <w:r w:rsidR="00AA4E10">
        <w:t>Blank</w:t>
      </w:r>
    </w:p>
    <w:p w14:paraId="3DC27967" w14:textId="77777777" w:rsidR="00EB44D7" w:rsidRDefault="00EB44D7"/>
    <w:p w14:paraId="3DC27968" w14:textId="1D1B0ED3" w:rsidR="00EB44D7" w:rsidRDefault="000A216D">
      <w:pPr>
        <w:pStyle w:val="TableText"/>
        <w:ind w:left="720"/>
        <w:jc w:val="both"/>
      </w:pPr>
      <w:r>
        <w:rPr>
          <w:b/>
        </w:rPr>
        <w:t xml:space="preserve">Procedure Purpose:  </w:t>
      </w:r>
    </w:p>
    <w:p w14:paraId="3DC27969"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EB44D7" w14:paraId="3DC2796F" w14:textId="77777777">
        <w:tc>
          <w:tcPr>
            <w:tcW w:w="2628" w:type="dxa"/>
            <w:vAlign w:val="center"/>
          </w:tcPr>
          <w:p w14:paraId="3DC2796A" w14:textId="77777777" w:rsidR="00EB44D7" w:rsidRDefault="000A216D">
            <w:pPr>
              <w:rPr>
                <w:b/>
              </w:rPr>
            </w:pPr>
            <w:r>
              <w:rPr>
                <w:b/>
              </w:rPr>
              <w:t>Protocol Reference</w:t>
            </w:r>
          </w:p>
        </w:tc>
        <w:tc>
          <w:tcPr>
            <w:tcW w:w="1557" w:type="dxa"/>
          </w:tcPr>
          <w:p w14:paraId="3DC2796B" w14:textId="77777777" w:rsidR="00EB44D7" w:rsidRDefault="00EB44D7">
            <w:pPr>
              <w:rPr>
                <w:b/>
              </w:rPr>
            </w:pPr>
          </w:p>
        </w:tc>
        <w:tc>
          <w:tcPr>
            <w:tcW w:w="1557" w:type="dxa"/>
          </w:tcPr>
          <w:p w14:paraId="3DC2796C" w14:textId="77777777" w:rsidR="00EB44D7" w:rsidRDefault="00EB44D7">
            <w:pPr>
              <w:rPr>
                <w:b/>
              </w:rPr>
            </w:pPr>
          </w:p>
        </w:tc>
        <w:tc>
          <w:tcPr>
            <w:tcW w:w="1557" w:type="dxa"/>
          </w:tcPr>
          <w:p w14:paraId="3DC2796D" w14:textId="77777777" w:rsidR="00EB44D7" w:rsidRDefault="00EB44D7">
            <w:pPr>
              <w:rPr>
                <w:b/>
              </w:rPr>
            </w:pPr>
          </w:p>
        </w:tc>
        <w:tc>
          <w:tcPr>
            <w:tcW w:w="1557" w:type="dxa"/>
          </w:tcPr>
          <w:p w14:paraId="3DC2796E" w14:textId="77777777" w:rsidR="00EB44D7" w:rsidRDefault="00EB44D7">
            <w:pPr>
              <w:rPr>
                <w:b/>
              </w:rPr>
            </w:pPr>
          </w:p>
        </w:tc>
      </w:tr>
      <w:tr w:rsidR="00EB44D7" w14:paraId="3DC27975" w14:textId="77777777">
        <w:tc>
          <w:tcPr>
            <w:tcW w:w="2628" w:type="dxa"/>
            <w:vAlign w:val="center"/>
          </w:tcPr>
          <w:p w14:paraId="3DC27970" w14:textId="77777777" w:rsidR="00EB44D7" w:rsidRDefault="000A216D">
            <w:pPr>
              <w:rPr>
                <w:b/>
                <w:lang w:val="pt-BR"/>
              </w:rPr>
            </w:pPr>
            <w:r>
              <w:rPr>
                <w:b/>
              </w:rPr>
              <w:t xml:space="preserve">Guide </w:t>
            </w:r>
            <w:r>
              <w:rPr>
                <w:b/>
                <w:lang w:val="pt-BR"/>
              </w:rPr>
              <w:t>Reference</w:t>
            </w:r>
          </w:p>
        </w:tc>
        <w:tc>
          <w:tcPr>
            <w:tcW w:w="1557" w:type="dxa"/>
          </w:tcPr>
          <w:p w14:paraId="3DC27971" w14:textId="77777777" w:rsidR="00EB44D7" w:rsidRDefault="00EB44D7">
            <w:pPr>
              <w:rPr>
                <w:b/>
                <w:lang w:val="pt-BR"/>
              </w:rPr>
            </w:pPr>
          </w:p>
        </w:tc>
        <w:tc>
          <w:tcPr>
            <w:tcW w:w="1557" w:type="dxa"/>
          </w:tcPr>
          <w:p w14:paraId="3DC27972" w14:textId="77777777" w:rsidR="00EB44D7" w:rsidRDefault="00EB44D7">
            <w:pPr>
              <w:rPr>
                <w:b/>
                <w:lang w:val="pt-BR"/>
              </w:rPr>
            </w:pPr>
          </w:p>
        </w:tc>
        <w:tc>
          <w:tcPr>
            <w:tcW w:w="1557" w:type="dxa"/>
          </w:tcPr>
          <w:p w14:paraId="3DC27973" w14:textId="77777777" w:rsidR="00EB44D7" w:rsidRDefault="00EB44D7">
            <w:pPr>
              <w:rPr>
                <w:b/>
                <w:lang w:val="pt-BR"/>
              </w:rPr>
            </w:pPr>
          </w:p>
        </w:tc>
        <w:tc>
          <w:tcPr>
            <w:tcW w:w="1557" w:type="dxa"/>
          </w:tcPr>
          <w:p w14:paraId="3DC27974" w14:textId="77777777" w:rsidR="00EB44D7" w:rsidRDefault="00EB44D7">
            <w:pPr>
              <w:rPr>
                <w:b/>
                <w:lang w:val="pt-BR"/>
              </w:rPr>
            </w:pPr>
          </w:p>
        </w:tc>
      </w:tr>
      <w:tr w:rsidR="00EB44D7" w14:paraId="3DC2797B" w14:textId="77777777">
        <w:tc>
          <w:tcPr>
            <w:tcW w:w="2628" w:type="dxa"/>
            <w:vAlign w:val="center"/>
          </w:tcPr>
          <w:p w14:paraId="3DC27976" w14:textId="77777777" w:rsidR="00EB44D7" w:rsidRDefault="000A216D">
            <w:pPr>
              <w:rPr>
                <w:b/>
                <w:lang w:val="pt-BR"/>
              </w:rPr>
            </w:pPr>
            <w:r>
              <w:rPr>
                <w:b/>
                <w:lang w:val="pt-BR"/>
              </w:rPr>
              <w:t>NERC Standard</w:t>
            </w:r>
          </w:p>
        </w:tc>
        <w:tc>
          <w:tcPr>
            <w:tcW w:w="1557" w:type="dxa"/>
          </w:tcPr>
          <w:p w14:paraId="3DC27977" w14:textId="77777777" w:rsidR="00EB44D7" w:rsidRDefault="00EB44D7">
            <w:pPr>
              <w:rPr>
                <w:b/>
                <w:lang w:val="pt-BR"/>
              </w:rPr>
            </w:pPr>
          </w:p>
        </w:tc>
        <w:tc>
          <w:tcPr>
            <w:tcW w:w="1557" w:type="dxa"/>
          </w:tcPr>
          <w:p w14:paraId="3DC27978" w14:textId="77777777" w:rsidR="00EB44D7" w:rsidRDefault="00EB44D7">
            <w:pPr>
              <w:rPr>
                <w:b/>
                <w:lang w:val="pt-BR"/>
              </w:rPr>
            </w:pPr>
          </w:p>
        </w:tc>
        <w:tc>
          <w:tcPr>
            <w:tcW w:w="1557" w:type="dxa"/>
          </w:tcPr>
          <w:p w14:paraId="3DC27979" w14:textId="77777777" w:rsidR="00EB44D7" w:rsidRDefault="00EB44D7">
            <w:pPr>
              <w:rPr>
                <w:b/>
              </w:rPr>
            </w:pPr>
          </w:p>
        </w:tc>
        <w:tc>
          <w:tcPr>
            <w:tcW w:w="1557" w:type="dxa"/>
          </w:tcPr>
          <w:p w14:paraId="3DC2797A" w14:textId="77777777" w:rsidR="00EB44D7" w:rsidRDefault="00EB44D7">
            <w:pPr>
              <w:rPr>
                <w:b/>
              </w:rPr>
            </w:pPr>
          </w:p>
        </w:tc>
      </w:tr>
    </w:tbl>
    <w:p w14:paraId="3DC2797C" w14:textId="77777777" w:rsidR="00EB44D7" w:rsidRDefault="00EB44D7">
      <w:pPr>
        <w:rPr>
          <w:b/>
        </w:rPr>
      </w:pPr>
    </w:p>
    <w:p w14:paraId="3DC2797D" w14:textId="77777777" w:rsidR="00EB44D7" w:rsidRDefault="00EB44D7">
      <w:pPr>
        <w:rPr>
          <w:b/>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998"/>
        <w:gridCol w:w="2340"/>
        <w:gridCol w:w="4500"/>
      </w:tblGrid>
      <w:tr w:rsidR="00EB44D7" w14:paraId="3DC27981" w14:textId="77777777">
        <w:tc>
          <w:tcPr>
            <w:tcW w:w="1998" w:type="dxa"/>
            <w:tcBorders>
              <w:left w:val="single" w:sz="4" w:space="0" w:color="auto"/>
            </w:tcBorders>
          </w:tcPr>
          <w:p w14:paraId="3DC2797E" w14:textId="2EA7A585" w:rsidR="00EB44D7" w:rsidRDefault="000A216D">
            <w:pPr>
              <w:rPr>
                <w:b/>
              </w:rPr>
            </w:pPr>
            <w:r>
              <w:rPr>
                <w:b/>
              </w:rPr>
              <w:t xml:space="preserve">Version: </w:t>
            </w:r>
            <w:r w:rsidR="0082183D">
              <w:rPr>
                <w:b/>
              </w:rPr>
              <w:t>2</w:t>
            </w:r>
          </w:p>
        </w:tc>
        <w:tc>
          <w:tcPr>
            <w:tcW w:w="2340" w:type="dxa"/>
          </w:tcPr>
          <w:p w14:paraId="3DC2797F" w14:textId="7085BA6D" w:rsidR="00EB44D7" w:rsidRDefault="000A216D">
            <w:pPr>
              <w:rPr>
                <w:b/>
              </w:rPr>
            </w:pPr>
            <w:r>
              <w:rPr>
                <w:b/>
              </w:rPr>
              <w:t xml:space="preserve">Revision:  </w:t>
            </w:r>
            <w:r w:rsidR="0082183D">
              <w:rPr>
                <w:b/>
              </w:rPr>
              <w:t>0</w:t>
            </w:r>
          </w:p>
        </w:tc>
        <w:tc>
          <w:tcPr>
            <w:tcW w:w="4500" w:type="dxa"/>
            <w:tcBorders>
              <w:right w:val="single" w:sz="4" w:space="0" w:color="auto"/>
            </w:tcBorders>
          </w:tcPr>
          <w:p w14:paraId="3DC27980" w14:textId="22F44785" w:rsidR="00EB44D7" w:rsidRDefault="0082183D">
            <w:pPr>
              <w:rPr>
                <w:b/>
              </w:rPr>
            </w:pPr>
            <w:r>
              <w:rPr>
                <w:b/>
              </w:rPr>
              <w:t>None</w:t>
            </w:r>
          </w:p>
        </w:tc>
      </w:tr>
    </w:tbl>
    <w:p w14:paraId="3DC27982" w14:textId="77777777" w:rsidR="00EB44D7" w:rsidRDefault="00EB44D7">
      <w:pPr>
        <w:rPr>
          <w:b/>
        </w:rPr>
      </w:pPr>
    </w:p>
    <w:p w14:paraId="3DC27983"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7345"/>
      </w:tblGrid>
      <w:tr w:rsidR="00EB44D7" w14:paraId="3DC27986" w14:textId="77777777" w:rsidTr="004E37E8">
        <w:trPr>
          <w:trHeight w:val="576"/>
          <w:tblHeader/>
        </w:trPr>
        <w:tc>
          <w:tcPr>
            <w:tcW w:w="1655" w:type="dxa"/>
            <w:tcBorders>
              <w:top w:val="double" w:sz="4" w:space="0" w:color="auto"/>
              <w:left w:val="nil"/>
              <w:bottom w:val="double" w:sz="4" w:space="0" w:color="auto"/>
            </w:tcBorders>
            <w:vAlign w:val="center"/>
          </w:tcPr>
          <w:p w14:paraId="3DC27984" w14:textId="77777777" w:rsidR="00EB44D7" w:rsidRDefault="000A216D">
            <w:pPr>
              <w:jc w:val="center"/>
              <w:rPr>
                <w:b/>
              </w:rPr>
            </w:pPr>
            <w:r>
              <w:rPr>
                <w:b/>
              </w:rPr>
              <w:t>Step</w:t>
            </w:r>
          </w:p>
        </w:tc>
        <w:tc>
          <w:tcPr>
            <w:tcW w:w="7345" w:type="dxa"/>
            <w:tcBorders>
              <w:top w:val="double" w:sz="4" w:space="0" w:color="auto"/>
              <w:bottom w:val="double" w:sz="4" w:space="0" w:color="auto"/>
              <w:right w:val="nil"/>
            </w:tcBorders>
            <w:vAlign w:val="center"/>
          </w:tcPr>
          <w:p w14:paraId="3DC27985" w14:textId="77777777" w:rsidR="00EB44D7" w:rsidRDefault="000A216D">
            <w:pPr>
              <w:rPr>
                <w:b/>
              </w:rPr>
            </w:pPr>
            <w:r>
              <w:rPr>
                <w:b/>
              </w:rPr>
              <w:t>Action</w:t>
            </w:r>
          </w:p>
        </w:tc>
      </w:tr>
    </w:tbl>
    <w:p w14:paraId="3DC2799D" w14:textId="77777777" w:rsidR="00EB44D7" w:rsidRDefault="000A216D">
      <w:pPr>
        <w:rPr>
          <w:b/>
          <w:sz w:val="28"/>
          <w:szCs w:val="28"/>
        </w:rPr>
      </w:pPr>
      <w:r>
        <w:br w:type="page"/>
      </w:r>
    </w:p>
    <w:p w14:paraId="3DC2799E" w14:textId="77777777" w:rsidR="00EB44D7" w:rsidRDefault="000A216D" w:rsidP="00A7220C">
      <w:pPr>
        <w:pStyle w:val="Heading1"/>
      </w:pPr>
      <w:r>
        <w:lastRenderedPageBreak/>
        <w:t>8.</w:t>
      </w:r>
      <w:r>
        <w:tab/>
        <w:t>Weather Events</w:t>
      </w:r>
    </w:p>
    <w:p w14:paraId="3DC2799F" w14:textId="77777777" w:rsidR="00EB44D7" w:rsidRDefault="00EB44D7"/>
    <w:p w14:paraId="3DC279A0" w14:textId="317D2631" w:rsidR="00EB44D7" w:rsidRDefault="000A216D" w:rsidP="0098051E">
      <w:pPr>
        <w:pStyle w:val="Heading2"/>
      </w:pPr>
      <w:bookmarkStart w:id="381" w:name="_8.1_Hurricane_/"/>
      <w:bookmarkEnd w:id="381"/>
      <w:r>
        <w:t>8.1</w:t>
      </w:r>
      <w:r>
        <w:tab/>
        <w:t xml:space="preserve">Hurricane </w:t>
      </w:r>
      <w:r w:rsidR="00DF7D21">
        <w:t>or</w:t>
      </w:r>
      <w:r>
        <w:t xml:space="preserve"> Tropical Storm</w:t>
      </w:r>
    </w:p>
    <w:p w14:paraId="3DC279A1" w14:textId="77777777" w:rsidR="00EB44D7" w:rsidRDefault="00EB44D7">
      <w:pPr>
        <w:rPr>
          <w:b/>
        </w:rPr>
      </w:pPr>
    </w:p>
    <w:p w14:paraId="3DC279A2" w14:textId="0ACFEB3A" w:rsidR="00EB44D7" w:rsidRDefault="000A216D" w:rsidP="005D1249">
      <w:pPr>
        <w:ind w:left="720"/>
      </w:pPr>
      <w:r>
        <w:rPr>
          <w:b/>
        </w:rPr>
        <w:t xml:space="preserve">Procedure Purpose: </w:t>
      </w:r>
      <w:r>
        <w:t xml:space="preserve">To ensure </w:t>
      </w:r>
      <w:r w:rsidR="00044D35">
        <w:t>TOs are</w:t>
      </w:r>
      <w:r>
        <w:t xml:space="preserve"> prepared for an approaching </w:t>
      </w:r>
    </w:p>
    <w:p w14:paraId="3DC279A3" w14:textId="657FD527" w:rsidR="00EB44D7" w:rsidRDefault="000A216D" w:rsidP="005D1249">
      <w:pPr>
        <w:ind w:left="720"/>
      </w:pPr>
      <w:r>
        <w:t xml:space="preserve">Hurricane </w:t>
      </w:r>
      <w:r w:rsidR="00044D35">
        <w:t>or</w:t>
      </w:r>
      <w:r>
        <w:t xml:space="preserve"> Tropical Storm</w:t>
      </w:r>
      <w:r w:rsidR="00044D35">
        <w:t xml:space="preserve"> that could impact system reliability.</w:t>
      </w:r>
    </w:p>
    <w:p w14:paraId="3DC279A4"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557"/>
        <w:gridCol w:w="1683"/>
        <w:gridCol w:w="1546"/>
        <w:gridCol w:w="1424"/>
      </w:tblGrid>
      <w:tr w:rsidR="00EB44D7" w14:paraId="3DC279AA" w14:textId="77777777">
        <w:tc>
          <w:tcPr>
            <w:tcW w:w="2628" w:type="dxa"/>
            <w:vMerge w:val="restart"/>
            <w:vAlign w:val="center"/>
          </w:tcPr>
          <w:p w14:paraId="3DC279A5" w14:textId="77777777" w:rsidR="00EB44D7" w:rsidRDefault="000A216D">
            <w:pPr>
              <w:rPr>
                <w:b/>
              </w:rPr>
            </w:pPr>
            <w:r>
              <w:rPr>
                <w:b/>
              </w:rPr>
              <w:t>Protocol Reference</w:t>
            </w:r>
          </w:p>
        </w:tc>
        <w:tc>
          <w:tcPr>
            <w:tcW w:w="1557" w:type="dxa"/>
          </w:tcPr>
          <w:p w14:paraId="3DC279A6" w14:textId="77777777" w:rsidR="00EB44D7" w:rsidRDefault="000A216D">
            <w:pPr>
              <w:rPr>
                <w:b/>
              </w:rPr>
            </w:pPr>
            <w:r>
              <w:rPr>
                <w:b/>
              </w:rPr>
              <w:t>3.1.4.6</w:t>
            </w:r>
          </w:p>
        </w:tc>
        <w:tc>
          <w:tcPr>
            <w:tcW w:w="1683" w:type="dxa"/>
          </w:tcPr>
          <w:p w14:paraId="3DC279A7" w14:textId="77777777" w:rsidR="00EB44D7" w:rsidRDefault="000A216D">
            <w:pPr>
              <w:rPr>
                <w:b/>
              </w:rPr>
            </w:pPr>
            <w:r>
              <w:rPr>
                <w:b/>
              </w:rPr>
              <w:t>6.3.2(3)(a)(ii)</w:t>
            </w:r>
          </w:p>
        </w:tc>
        <w:tc>
          <w:tcPr>
            <w:tcW w:w="1546" w:type="dxa"/>
          </w:tcPr>
          <w:p w14:paraId="3DC279A8" w14:textId="1AD2310D" w:rsidR="00EB44D7" w:rsidRDefault="00162FDC" w:rsidP="00CE489B">
            <w:pPr>
              <w:rPr>
                <w:b/>
              </w:rPr>
            </w:pPr>
            <w:r w:rsidRPr="00162FDC">
              <w:rPr>
                <w:b/>
                <w:lang w:val="pt-BR"/>
              </w:rPr>
              <w:t>6.5.9.3.1</w:t>
            </w:r>
          </w:p>
        </w:tc>
        <w:tc>
          <w:tcPr>
            <w:tcW w:w="1424" w:type="dxa"/>
          </w:tcPr>
          <w:p w14:paraId="3DC279A9" w14:textId="6E7A54B8" w:rsidR="00EB44D7" w:rsidRDefault="00162FDC">
            <w:pPr>
              <w:rPr>
                <w:b/>
              </w:rPr>
            </w:pPr>
            <w:r w:rsidRPr="00162FDC">
              <w:rPr>
                <w:b/>
                <w:lang w:val="pt-BR"/>
              </w:rPr>
              <w:t>6.5.9.3.2(3)</w:t>
            </w:r>
          </w:p>
        </w:tc>
      </w:tr>
      <w:tr w:rsidR="00162FDC" w14:paraId="3DC279B0" w14:textId="77777777">
        <w:tc>
          <w:tcPr>
            <w:tcW w:w="2628" w:type="dxa"/>
            <w:vMerge/>
            <w:tcBorders>
              <w:bottom w:val="nil"/>
            </w:tcBorders>
          </w:tcPr>
          <w:p w14:paraId="3DC279AB" w14:textId="77777777" w:rsidR="00162FDC" w:rsidRDefault="00162FDC" w:rsidP="00162FDC">
            <w:pPr>
              <w:rPr>
                <w:b/>
              </w:rPr>
            </w:pPr>
          </w:p>
        </w:tc>
        <w:tc>
          <w:tcPr>
            <w:tcW w:w="1557" w:type="dxa"/>
          </w:tcPr>
          <w:p w14:paraId="3DC279AC" w14:textId="39351A7F" w:rsidR="00162FDC" w:rsidRDefault="004F5A81" w:rsidP="00162FDC">
            <w:pPr>
              <w:rPr>
                <w:b/>
              </w:rPr>
            </w:pPr>
            <w:r>
              <w:rPr>
                <w:b/>
                <w:lang w:val="pt-BR"/>
              </w:rPr>
              <w:t>6.5.9.3.4</w:t>
            </w:r>
          </w:p>
        </w:tc>
        <w:tc>
          <w:tcPr>
            <w:tcW w:w="1683" w:type="dxa"/>
          </w:tcPr>
          <w:p w14:paraId="3DC279AD" w14:textId="7862B4B7" w:rsidR="00162FDC" w:rsidRDefault="00162FDC" w:rsidP="00255209">
            <w:pPr>
              <w:rPr>
                <w:b/>
              </w:rPr>
            </w:pPr>
          </w:p>
        </w:tc>
        <w:tc>
          <w:tcPr>
            <w:tcW w:w="1546" w:type="dxa"/>
          </w:tcPr>
          <w:p w14:paraId="3DC279AE" w14:textId="740E129E" w:rsidR="00162FDC" w:rsidRDefault="00162FDC" w:rsidP="00162FDC">
            <w:pPr>
              <w:rPr>
                <w:b/>
              </w:rPr>
            </w:pPr>
          </w:p>
        </w:tc>
        <w:tc>
          <w:tcPr>
            <w:tcW w:w="1424" w:type="dxa"/>
          </w:tcPr>
          <w:p w14:paraId="3DC279AF" w14:textId="77777777" w:rsidR="00162FDC" w:rsidRDefault="00162FDC" w:rsidP="00162FDC">
            <w:pPr>
              <w:rPr>
                <w:b/>
              </w:rPr>
            </w:pPr>
          </w:p>
        </w:tc>
      </w:tr>
      <w:tr w:rsidR="00EB44D7" w14:paraId="3DC279B6" w14:textId="77777777">
        <w:tc>
          <w:tcPr>
            <w:tcW w:w="2628" w:type="dxa"/>
            <w:vAlign w:val="center"/>
          </w:tcPr>
          <w:p w14:paraId="3DC279B1" w14:textId="77777777" w:rsidR="00EB44D7" w:rsidRDefault="000A216D">
            <w:pPr>
              <w:rPr>
                <w:b/>
              </w:rPr>
            </w:pPr>
            <w:r>
              <w:rPr>
                <w:b/>
              </w:rPr>
              <w:t>Guide Reference</w:t>
            </w:r>
          </w:p>
        </w:tc>
        <w:tc>
          <w:tcPr>
            <w:tcW w:w="1557" w:type="dxa"/>
          </w:tcPr>
          <w:p w14:paraId="3DC279B2" w14:textId="77777777" w:rsidR="00EB44D7" w:rsidRDefault="000A216D">
            <w:pPr>
              <w:rPr>
                <w:b/>
              </w:rPr>
            </w:pPr>
            <w:r>
              <w:rPr>
                <w:b/>
                <w:lang w:val="pt-BR"/>
              </w:rPr>
              <w:t>4.2.1</w:t>
            </w:r>
          </w:p>
        </w:tc>
        <w:tc>
          <w:tcPr>
            <w:tcW w:w="1683" w:type="dxa"/>
          </w:tcPr>
          <w:p w14:paraId="3DC279B3" w14:textId="77777777" w:rsidR="00EB44D7" w:rsidRDefault="000A216D">
            <w:pPr>
              <w:rPr>
                <w:b/>
              </w:rPr>
            </w:pPr>
            <w:r>
              <w:rPr>
                <w:b/>
                <w:lang w:val="pt-BR"/>
              </w:rPr>
              <w:t>4.2.2</w:t>
            </w:r>
          </w:p>
        </w:tc>
        <w:tc>
          <w:tcPr>
            <w:tcW w:w="1546" w:type="dxa"/>
          </w:tcPr>
          <w:p w14:paraId="3DC279B4" w14:textId="77777777" w:rsidR="00EB44D7" w:rsidRDefault="000A216D">
            <w:pPr>
              <w:rPr>
                <w:b/>
              </w:rPr>
            </w:pPr>
            <w:r>
              <w:rPr>
                <w:b/>
                <w:lang w:val="pt-BR"/>
              </w:rPr>
              <w:t>4.2.3</w:t>
            </w:r>
          </w:p>
        </w:tc>
        <w:tc>
          <w:tcPr>
            <w:tcW w:w="1424" w:type="dxa"/>
          </w:tcPr>
          <w:p w14:paraId="3DC279B5" w14:textId="77777777" w:rsidR="00EB44D7" w:rsidRDefault="000A216D">
            <w:pPr>
              <w:rPr>
                <w:b/>
              </w:rPr>
            </w:pPr>
            <w:r>
              <w:rPr>
                <w:b/>
                <w:lang w:val="pt-BR"/>
              </w:rPr>
              <w:t>4.2.4</w:t>
            </w:r>
          </w:p>
        </w:tc>
      </w:tr>
      <w:tr w:rsidR="00EB44D7" w14:paraId="3DC279BE" w14:textId="77777777">
        <w:tc>
          <w:tcPr>
            <w:tcW w:w="2628" w:type="dxa"/>
            <w:vAlign w:val="center"/>
          </w:tcPr>
          <w:p w14:paraId="3DC279B7" w14:textId="77777777" w:rsidR="00EB44D7" w:rsidRDefault="000A216D">
            <w:pPr>
              <w:rPr>
                <w:b/>
              </w:rPr>
            </w:pPr>
            <w:r>
              <w:rPr>
                <w:b/>
              </w:rPr>
              <w:t>NERC Standard</w:t>
            </w:r>
          </w:p>
        </w:tc>
        <w:tc>
          <w:tcPr>
            <w:tcW w:w="1557" w:type="dxa"/>
          </w:tcPr>
          <w:p w14:paraId="3DC279B8" w14:textId="20431F61" w:rsidR="00EB44D7" w:rsidRDefault="000A216D">
            <w:pPr>
              <w:rPr>
                <w:b/>
              </w:rPr>
            </w:pPr>
            <w:r>
              <w:rPr>
                <w:b/>
              </w:rPr>
              <w:t>EOP-011-</w:t>
            </w:r>
            <w:r w:rsidR="004F68C6">
              <w:rPr>
                <w:b/>
              </w:rPr>
              <w:t>4</w:t>
            </w:r>
          </w:p>
          <w:p w14:paraId="3DC279B9" w14:textId="7797D6EF" w:rsidR="00EB44D7" w:rsidRDefault="000A216D">
            <w:pPr>
              <w:rPr>
                <w:b/>
              </w:rPr>
            </w:pPr>
            <w:r>
              <w:rPr>
                <w:b/>
              </w:rPr>
              <w:t xml:space="preserve">R1, R1.1, R1.2, R1.2.2, R1.2.6, </w:t>
            </w:r>
            <w:r w:rsidR="00C85711">
              <w:rPr>
                <w:b/>
              </w:rPr>
              <w:t xml:space="preserve">R1.2.6.2, </w:t>
            </w:r>
            <w:r>
              <w:rPr>
                <w:b/>
              </w:rPr>
              <w:t>R2, R2.1, R2.2, R2.2.</w:t>
            </w:r>
            <w:r w:rsidR="00346CA8">
              <w:rPr>
                <w:b/>
              </w:rPr>
              <w:t>10</w:t>
            </w:r>
            <w:r w:rsidR="00C85711">
              <w:rPr>
                <w:b/>
              </w:rPr>
              <w:t>, R2.2.</w:t>
            </w:r>
            <w:r w:rsidR="00346CA8">
              <w:rPr>
                <w:b/>
              </w:rPr>
              <w:t>10</w:t>
            </w:r>
            <w:r w:rsidR="00C85711">
              <w:rPr>
                <w:b/>
              </w:rPr>
              <w:t>.2</w:t>
            </w:r>
          </w:p>
        </w:tc>
        <w:tc>
          <w:tcPr>
            <w:tcW w:w="1683" w:type="dxa"/>
          </w:tcPr>
          <w:p w14:paraId="3DC279BA" w14:textId="1EA0CB51" w:rsidR="00EB44D7" w:rsidRDefault="000A216D">
            <w:pPr>
              <w:rPr>
                <w:b/>
              </w:rPr>
            </w:pPr>
            <w:r>
              <w:rPr>
                <w:b/>
              </w:rPr>
              <w:t>TOP-001-</w:t>
            </w:r>
            <w:r w:rsidR="00577629">
              <w:rPr>
                <w:b/>
              </w:rPr>
              <w:t>6</w:t>
            </w:r>
          </w:p>
          <w:p w14:paraId="3DC279BB" w14:textId="77777777" w:rsidR="00EB44D7" w:rsidRDefault="000A216D">
            <w:pPr>
              <w:rPr>
                <w:b/>
              </w:rPr>
            </w:pPr>
            <w:r>
              <w:rPr>
                <w:b/>
              </w:rPr>
              <w:t>R8</w:t>
            </w:r>
          </w:p>
        </w:tc>
        <w:tc>
          <w:tcPr>
            <w:tcW w:w="1546" w:type="dxa"/>
          </w:tcPr>
          <w:p w14:paraId="3DC279BC" w14:textId="77777777" w:rsidR="00EB44D7" w:rsidRDefault="00EB44D7">
            <w:pPr>
              <w:rPr>
                <w:b/>
              </w:rPr>
            </w:pPr>
          </w:p>
        </w:tc>
        <w:tc>
          <w:tcPr>
            <w:tcW w:w="1424" w:type="dxa"/>
          </w:tcPr>
          <w:p w14:paraId="3DC279BD" w14:textId="77777777" w:rsidR="00EB44D7" w:rsidRDefault="00EB44D7">
            <w:pPr>
              <w:rPr>
                <w:b/>
              </w:rPr>
            </w:pPr>
          </w:p>
        </w:tc>
      </w:tr>
    </w:tbl>
    <w:p w14:paraId="3DC279BF"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9C3" w14:textId="77777777">
        <w:tc>
          <w:tcPr>
            <w:tcW w:w="1908" w:type="dxa"/>
          </w:tcPr>
          <w:p w14:paraId="3DC279C0" w14:textId="505C8113" w:rsidR="0082183D" w:rsidRDefault="0082183D" w:rsidP="0082183D">
            <w:pPr>
              <w:rPr>
                <w:b/>
              </w:rPr>
            </w:pPr>
            <w:r>
              <w:rPr>
                <w:b/>
              </w:rPr>
              <w:t xml:space="preserve">Version: 2 </w:t>
            </w:r>
          </w:p>
        </w:tc>
        <w:tc>
          <w:tcPr>
            <w:tcW w:w="2250" w:type="dxa"/>
          </w:tcPr>
          <w:p w14:paraId="3DC279C1" w14:textId="6985C268" w:rsidR="0082183D" w:rsidRDefault="0082183D" w:rsidP="0082183D">
            <w:pPr>
              <w:rPr>
                <w:b/>
              </w:rPr>
            </w:pPr>
            <w:r>
              <w:rPr>
                <w:b/>
              </w:rPr>
              <w:t>Revision: 0</w:t>
            </w:r>
          </w:p>
        </w:tc>
        <w:tc>
          <w:tcPr>
            <w:tcW w:w="4680" w:type="dxa"/>
          </w:tcPr>
          <w:p w14:paraId="3DC279C2" w14:textId="070C9519" w:rsidR="0082183D" w:rsidRDefault="0082183D" w:rsidP="0082183D">
            <w:pPr>
              <w:rPr>
                <w:b/>
              </w:rPr>
            </w:pPr>
            <w:r>
              <w:rPr>
                <w:b/>
              </w:rPr>
              <w:t>Effective Date:  December 5, 2025</w:t>
            </w:r>
          </w:p>
        </w:tc>
      </w:tr>
    </w:tbl>
    <w:p w14:paraId="3DC279C4"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7387"/>
      </w:tblGrid>
      <w:tr w:rsidR="00EB44D7" w14:paraId="3DC279C7" w14:textId="77777777">
        <w:trPr>
          <w:trHeight w:val="576"/>
          <w:tblHeader/>
        </w:trPr>
        <w:tc>
          <w:tcPr>
            <w:tcW w:w="1469" w:type="dxa"/>
            <w:tcBorders>
              <w:top w:val="double" w:sz="4" w:space="0" w:color="auto"/>
              <w:left w:val="nil"/>
              <w:bottom w:val="double" w:sz="4" w:space="0" w:color="auto"/>
            </w:tcBorders>
            <w:vAlign w:val="center"/>
          </w:tcPr>
          <w:p w14:paraId="3DC279C5" w14:textId="77777777" w:rsidR="00EB44D7" w:rsidRDefault="000A216D">
            <w:pPr>
              <w:jc w:val="center"/>
              <w:rPr>
                <w:b/>
              </w:rPr>
            </w:pPr>
            <w:r>
              <w:rPr>
                <w:b/>
              </w:rPr>
              <w:t>Step</w:t>
            </w:r>
          </w:p>
        </w:tc>
        <w:tc>
          <w:tcPr>
            <w:tcW w:w="7387" w:type="dxa"/>
            <w:tcBorders>
              <w:top w:val="double" w:sz="4" w:space="0" w:color="auto"/>
              <w:bottom w:val="double" w:sz="4" w:space="0" w:color="auto"/>
              <w:right w:val="nil"/>
            </w:tcBorders>
            <w:vAlign w:val="center"/>
          </w:tcPr>
          <w:p w14:paraId="3DC279C6" w14:textId="77777777" w:rsidR="00EB44D7" w:rsidRDefault="000A216D">
            <w:pPr>
              <w:rPr>
                <w:b/>
              </w:rPr>
            </w:pPr>
            <w:r>
              <w:rPr>
                <w:b/>
              </w:rPr>
              <w:t>Action</w:t>
            </w:r>
          </w:p>
        </w:tc>
      </w:tr>
      <w:tr w:rsidR="00EB44D7" w14:paraId="3DC279CA" w14:textId="77777777">
        <w:trPr>
          <w:trHeight w:val="576"/>
        </w:trPr>
        <w:tc>
          <w:tcPr>
            <w:tcW w:w="1469" w:type="dxa"/>
            <w:tcBorders>
              <w:top w:val="double" w:sz="4" w:space="0" w:color="auto"/>
              <w:left w:val="nil"/>
              <w:bottom w:val="single" w:sz="4" w:space="0" w:color="auto"/>
            </w:tcBorders>
            <w:vAlign w:val="center"/>
          </w:tcPr>
          <w:p w14:paraId="3DC279C8" w14:textId="026942E6" w:rsidR="00EB44D7" w:rsidRDefault="000A216D">
            <w:pPr>
              <w:jc w:val="center"/>
              <w:rPr>
                <w:b/>
              </w:rPr>
            </w:pPr>
            <w:r>
              <w:rPr>
                <w:b/>
              </w:rPr>
              <w:t>N</w:t>
            </w:r>
            <w:r w:rsidR="00986913">
              <w:rPr>
                <w:b/>
              </w:rPr>
              <w:t>ote</w:t>
            </w:r>
          </w:p>
        </w:tc>
        <w:tc>
          <w:tcPr>
            <w:tcW w:w="7387" w:type="dxa"/>
            <w:tcBorders>
              <w:top w:val="double" w:sz="4" w:space="0" w:color="auto"/>
              <w:bottom w:val="single" w:sz="4" w:space="0" w:color="auto"/>
              <w:right w:val="nil"/>
            </w:tcBorders>
            <w:vAlign w:val="center"/>
          </w:tcPr>
          <w:p w14:paraId="26EAFDBD" w14:textId="07F74538" w:rsidR="00EB44D7" w:rsidRDefault="000A216D" w:rsidP="000259BF">
            <w:pPr>
              <w:pStyle w:val="TableText"/>
              <w:numPr>
                <w:ilvl w:val="0"/>
                <w:numId w:val="94"/>
              </w:numPr>
              <w:tabs>
                <w:tab w:val="clear" w:pos="720"/>
              </w:tabs>
              <w:ind w:left="316"/>
            </w:pPr>
            <w:r>
              <w:t xml:space="preserve">Hurricane </w:t>
            </w:r>
            <w:r w:rsidR="000259BF">
              <w:t>or</w:t>
            </w:r>
            <w:r>
              <w:t xml:space="preserve"> Tropical Storm notifications </w:t>
            </w:r>
            <w:r w:rsidR="000259BF">
              <w:t>can be</w:t>
            </w:r>
            <w:r>
              <w:t xml:space="preserve"> called when there is a probability of landfall in the ERCOT Region (</w:t>
            </w:r>
            <w:hyperlink r:id="rId32" w:history="1">
              <w:r w:rsidRPr="000259BF">
                <w:t>http://www.nhc.noaa.gov</w:t>
              </w:r>
            </w:hyperlink>
            <w:r>
              <w:t>)</w:t>
            </w:r>
          </w:p>
          <w:p w14:paraId="3C7BA120" w14:textId="77777777" w:rsidR="000259BF" w:rsidRDefault="000259BF" w:rsidP="000259BF">
            <w:pPr>
              <w:pStyle w:val="TableText"/>
              <w:numPr>
                <w:ilvl w:val="0"/>
                <w:numId w:val="94"/>
              </w:numPr>
              <w:tabs>
                <w:tab w:val="clear" w:pos="720"/>
              </w:tabs>
              <w:ind w:left="316"/>
            </w:pPr>
            <w:r>
              <w:t>The ERCOT Meteorologist may provide forecasts to supplement other Weather Service data information</w:t>
            </w:r>
          </w:p>
          <w:p w14:paraId="3A71C799" w14:textId="1FF5A6D5" w:rsidR="000259BF" w:rsidRDefault="000259BF" w:rsidP="000259BF">
            <w:pPr>
              <w:pStyle w:val="TableText"/>
              <w:numPr>
                <w:ilvl w:val="0"/>
                <w:numId w:val="94"/>
              </w:numPr>
              <w:tabs>
                <w:tab w:val="clear" w:pos="720"/>
              </w:tabs>
              <w:ind w:left="316"/>
            </w:pPr>
            <w:r>
              <w:t>The sequence</w:t>
            </w:r>
            <w:r w:rsidRPr="00B1488E">
              <w:t xml:space="preserve"> of actions taken</w:t>
            </w:r>
            <w:r>
              <w:t>, or notifications issued</w:t>
            </w:r>
            <w:r w:rsidRPr="00B1488E">
              <w:t xml:space="preserve"> may vary due to system conditions or other operational issues</w:t>
            </w:r>
            <w:r>
              <w:t xml:space="preserve"> and i</w:t>
            </w:r>
            <w:r w:rsidRPr="00B1488E">
              <w:t xml:space="preserve">t may be necessary to skip actions due to the severity of the situation. To the extent possible, and when prudent, actions that were skipped may be implemented </w:t>
            </w:r>
            <w:r>
              <w:t>later</w:t>
            </w:r>
          </w:p>
          <w:p w14:paraId="3DC279C9" w14:textId="3A030708" w:rsidR="000259BF" w:rsidRDefault="000259BF" w:rsidP="000259BF">
            <w:pPr>
              <w:pStyle w:val="TableText"/>
              <w:numPr>
                <w:ilvl w:val="0"/>
                <w:numId w:val="94"/>
              </w:numPr>
              <w:tabs>
                <w:tab w:val="clear" w:pos="720"/>
              </w:tabs>
              <w:ind w:left="316"/>
            </w:pPr>
            <w:r>
              <w:t xml:space="preserve">Operations Support and Outage Coordination will analyze the situation and make recommendations as to Resource requirements and transmission topology </w:t>
            </w:r>
          </w:p>
        </w:tc>
      </w:tr>
      <w:tr w:rsidR="00EB44D7" w14:paraId="3DC279D5" w14:textId="77777777">
        <w:trPr>
          <w:trHeight w:val="576"/>
        </w:trPr>
        <w:tc>
          <w:tcPr>
            <w:tcW w:w="1469" w:type="dxa"/>
            <w:tcBorders>
              <w:left w:val="nil"/>
            </w:tcBorders>
            <w:vAlign w:val="center"/>
          </w:tcPr>
          <w:p w14:paraId="3DC279CE" w14:textId="77777777" w:rsidR="00EB44D7" w:rsidRDefault="000A216D">
            <w:pPr>
              <w:jc w:val="center"/>
              <w:rPr>
                <w:b/>
              </w:rPr>
            </w:pPr>
            <w:r>
              <w:rPr>
                <w:b/>
              </w:rPr>
              <w:t>OCN</w:t>
            </w:r>
          </w:p>
        </w:tc>
        <w:tc>
          <w:tcPr>
            <w:tcW w:w="7387" w:type="dxa"/>
            <w:tcBorders>
              <w:right w:val="nil"/>
            </w:tcBorders>
            <w:vAlign w:val="center"/>
          </w:tcPr>
          <w:p w14:paraId="3DC279D1" w14:textId="7543782D" w:rsidR="00EB44D7" w:rsidRDefault="000A216D" w:rsidP="000259BF">
            <w:pPr>
              <w:pStyle w:val="TableText"/>
            </w:pPr>
            <w:r>
              <w:t xml:space="preserve">When a Hurricane </w:t>
            </w:r>
            <w:r w:rsidR="000259BF">
              <w:t>or</w:t>
            </w:r>
            <w:r>
              <w:t xml:space="preserve"> Tropical Storm is </w:t>
            </w:r>
            <w:r w:rsidR="000259BF">
              <w:t xml:space="preserve">developing and forecasted to impact the ERCOT </w:t>
            </w:r>
            <w:r w:rsidR="0033633E">
              <w:t>Region</w:t>
            </w:r>
            <w:r w:rsidR="000259BF">
              <w:t>, u</w:t>
            </w:r>
            <w:r>
              <w:t xml:space="preserve">sing the Hotline, issue an OCN to </w:t>
            </w:r>
            <w:r w:rsidR="000259BF">
              <w:t xml:space="preserve">the </w:t>
            </w:r>
            <w:r>
              <w:t>TOs:</w:t>
            </w:r>
          </w:p>
          <w:p w14:paraId="3DC279D2" w14:textId="77777777" w:rsidR="00EB44D7" w:rsidRDefault="00EB44D7" w:rsidP="000259BF">
            <w:pPr>
              <w:pStyle w:val="TableText"/>
            </w:pPr>
          </w:p>
          <w:p w14:paraId="3DC279D3" w14:textId="4C9E034F" w:rsidR="00EB44D7" w:rsidRDefault="000A216D" w:rsidP="000259BF">
            <w:pPr>
              <w:pStyle w:val="TableText"/>
              <w:rPr>
                <w:b/>
                <w:u w:val="single"/>
              </w:rPr>
            </w:pPr>
            <w:r>
              <w:rPr>
                <w:b/>
                <w:highlight w:val="yellow"/>
                <w:u w:val="single"/>
              </w:rPr>
              <w:t>T#72 - Typical Hotline Script for OCN for Hurricane/Tropical Storm</w:t>
            </w:r>
          </w:p>
          <w:p w14:paraId="6D77259D" w14:textId="77777777" w:rsidR="00EB44D7" w:rsidRDefault="00EB44D7" w:rsidP="000259BF">
            <w:pPr>
              <w:pStyle w:val="TableText"/>
            </w:pPr>
          </w:p>
          <w:p w14:paraId="123F676C" w14:textId="77777777" w:rsidR="000259BF" w:rsidRDefault="000259BF" w:rsidP="000259BF">
            <w:pPr>
              <w:pStyle w:val="TableText"/>
              <w:jc w:val="both"/>
            </w:pPr>
            <w:r>
              <w:t>Coordinate with Outage Coordination for the review of existing, planned, and future outages to be withdrawn/rejected and/or restored.</w:t>
            </w:r>
          </w:p>
          <w:p w14:paraId="3DC279D4" w14:textId="794B5D8E" w:rsidR="000259BF" w:rsidRDefault="000259BF" w:rsidP="000259BF">
            <w:pPr>
              <w:pStyle w:val="TableText"/>
            </w:pPr>
            <w:r>
              <w:t xml:space="preserve">Coordinate with </w:t>
            </w:r>
            <w:r w:rsidRPr="002C4ED4">
              <w:t xml:space="preserve">Operations Support </w:t>
            </w:r>
            <w:r>
              <w:t xml:space="preserve">as they may </w:t>
            </w:r>
            <w:r w:rsidRPr="002C4ED4">
              <w:t xml:space="preserve">make recommendations </w:t>
            </w:r>
            <w:r>
              <w:t xml:space="preserve">on the situation based on the </w:t>
            </w:r>
            <w:r w:rsidRPr="002C4ED4">
              <w:t>Resource requirements and transmission topology</w:t>
            </w:r>
            <w:r>
              <w:t>.</w:t>
            </w:r>
          </w:p>
        </w:tc>
      </w:tr>
      <w:tr w:rsidR="00EB44D7" w14:paraId="3DC279DD" w14:textId="77777777">
        <w:trPr>
          <w:trHeight w:val="576"/>
        </w:trPr>
        <w:tc>
          <w:tcPr>
            <w:tcW w:w="1469" w:type="dxa"/>
            <w:tcBorders>
              <w:left w:val="nil"/>
            </w:tcBorders>
            <w:vAlign w:val="center"/>
          </w:tcPr>
          <w:p w14:paraId="3DC279D6" w14:textId="77777777" w:rsidR="00EB44D7" w:rsidRDefault="000A216D">
            <w:pPr>
              <w:jc w:val="center"/>
              <w:rPr>
                <w:b/>
              </w:rPr>
            </w:pPr>
            <w:r>
              <w:rPr>
                <w:b/>
              </w:rPr>
              <w:lastRenderedPageBreak/>
              <w:t>Advisory</w:t>
            </w:r>
          </w:p>
        </w:tc>
        <w:tc>
          <w:tcPr>
            <w:tcW w:w="7387" w:type="dxa"/>
            <w:tcBorders>
              <w:right w:val="nil"/>
            </w:tcBorders>
            <w:vAlign w:val="center"/>
          </w:tcPr>
          <w:p w14:paraId="3DC279D9" w14:textId="4BD8C829" w:rsidR="00EB44D7" w:rsidRDefault="000A216D" w:rsidP="000259BF">
            <w:pPr>
              <w:pStyle w:val="TableText"/>
            </w:pPr>
            <w:r>
              <w:t xml:space="preserve">When </w:t>
            </w:r>
            <w:r w:rsidR="000259BF">
              <w:t xml:space="preserve">the probability of an </w:t>
            </w:r>
            <w:r>
              <w:t xml:space="preserve">approaching Hurricane </w:t>
            </w:r>
            <w:r w:rsidR="000259BF">
              <w:t>or</w:t>
            </w:r>
            <w:r>
              <w:t xml:space="preserve"> Tropical Storm </w:t>
            </w:r>
            <w:r w:rsidR="000259BF">
              <w:t>impacting the ERCOT Region increases and concerns exist to escalate awareness, u</w:t>
            </w:r>
            <w:r>
              <w:t xml:space="preserve">sing the Hotline, issue an Advisory to </w:t>
            </w:r>
            <w:r w:rsidR="000259BF">
              <w:t>the</w:t>
            </w:r>
            <w:r>
              <w:t xml:space="preserve"> TOs:</w:t>
            </w:r>
          </w:p>
          <w:p w14:paraId="3DC279DA" w14:textId="77777777" w:rsidR="00EB44D7" w:rsidRDefault="00EB44D7" w:rsidP="000259BF">
            <w:pPr>
              <w:pStyle w:val="TableText"/>
              <w:rPr>
                <w:b/>
              </w:rPr>
            </w:pPr>
          </w:p>
          <w:p w14:paraId="3DC279DC" w14:textId="7636CCD8" w:rsidR="00EB44D7" w:rsidRDefault="000A216D" w:rsidP="009814AA">
            <w:pPr>
              <w:pStyle w:val="TableText"/>
              <w:rPr>
                <w:b/>
              </w:rPr>
            </w:pPr>
            <w:r>
              <w:rPr>
                <w:b/>
                <w:highlight w:val="yellow"/>
                <w:u w:val="single"/>
              </w:rPr>
              <w:t>T#73 - Typical Hotline Script for Advisory for Hurricane/Tropical Storm</w:t>
            </w:r>
          </w:p>
        </w:tc>
      </w:tr>
      <w:tr w:rsidR="00EB44D7" w14:paraId="3DC279E5" w14:textId="77777777">
        <w:trPr>
          <w:trHeight w:val="576"/>
        </w:trPr>
        <w:tc>
          <w:tcPr>
            <w:tcW w:w="1469" w:type="dxa"/>
            <w:tcBorders>
              <w:left w:val="nil"/>
            </w:tcBorders>
            <w:vAlign w:val="center"/>
          </w:tcPr>
          <w:p w14:paraId="3DC279DE" w14:textId="77777777" w:rsidR="00EB44D7" w:rsidRDefault="000A216D">
            <w:pPr>
              <w:jc w:val="center"/>
              <w:rPr>
                <w:b/>
              </w:rPr>
            </w:pPr>
            <w:r>
              <w:rPr>
                <w:b/>
              </w:rPr>
              <w:t>Watch</w:t>
            </w:r>
          </w:p>
        </w:tc>
        <w:tc>
          <w:tcPr>
            <w:tcW w:w="7387" w:type="dxa"/>
            <w:tcBorders>
              <w:right w:val="nil"/>
            </w:tcBorders>
            <w:vAlign w:val="center"/>
          </w:tcPr>
          <w:p w14:paraId="3DC279E1" w14:textId="49CAE4E6" w:rsidR="00EB44D7" w:rsidRDefault="000A216D" w:rsidP="000259BF">
            <w:pPr>
              <w:pStyle w:val="TableText"/>
            </w:pPr>
            <w:r>
              <w:t xml:space="preserve">When </w:t>
            </w:r>
            <w:r w:rsidR="00FA4B34">
              <w:t xml:space="preserve">impacts from an </w:t>
            </w:r>
            <w:r>
              <w:t xml:space="preserve">approaching Hurricane </w:t>
            </w:r>
            <w:r w:rsidR="00FA4B34">
              <w:t>or</w:t>
            </w:r>
            <w:r>
              <w:t xml:space="preserve"> Tropical Storm is </w:t>
            </w:r>
            <w:r w:rsidR="00FA4B34">
              <w:t>imminent and anticipated to have an adverse impact on the ERCOT Region, u</w:t>
            </w:r>
            <w:r>
              <w:t xml:space="preserve">sing the Hotline, issue a Watch to </w:t>
            </w:r>
            <w:r w:rsidR="00FA4B34">
              <w:t>the</w:t>
            </w:r>
            <w:r>
              <w:t xml:space="preserve"> TOs:</w:t>
            </w:r>
          </w:p>
          <w:p w14:paraId="3DC279E2" w14:textId="77777777" w:rsidR="00EB44D7" w:rsidRDefault="00EB44D7" w:rsidP="000259BF">
            <w:pPr>
              <w:pStyle w:val="TableText"/>
            </w:pPr>
          </w:p>
          <w:p w14:paraId="3DC279E4" w14:textId="00418844" w:rsidR="00EB44D7" w:rsidRDefault="000A216D" w:rsidP="009814AA">
            <w:pPr>
              <w:pStyle w:val="TableText"/>
              <w:rPr>
                <w:b/>
              </w:rPr>
            </w:pPr>
            <w:r>
              <w:rPr>
                <w:b/>
                <w:highlight w:val="yellow"/>
                <w:u w:val="single"/>
              </w:rPr>
              <w:t>T#74 - Typical Script for Watch for Hurricane/Tropical Storm</w:t>
            </w:r>
          </w:p>
        </w:tc>
      </w:tr>
      <w:tr w:rsidR="00EB44D7" w14:paraId="3DC279ED" w14:textId="77777777">
        <w:trPr>
          <w:trHeight w:val="576"/>
        </w:trPr>
        <w:tc>
          <w:tcPr>
            <w:tcW w:w="1469" w:type="dxa"/>
            <w:tcBorders>
              <w:left w:val="nil"/>
            </w:tcBorders>
            <w:vAlign w:val="center"/>
          </w:tcPr>
          <w:p w14:paraId="3DC279E6" w14:textId="77777777" w:rsidR="00EB44D7" w:rsidRDefault="000A216D">
            <w:pPr>
              <w:jc w:val="center"/>
              <w:rPr>
                <w:b/>
              </w:rPr>
            </w:pPr>
            <w:r>
              <w:rPr>
                <w:b/>
              </w:rPr>
              <w:t>Emergency</w:t>
            </w:r>
          </w:p>
        </w:tc>
        <w:tc>
          <w:tcPr>
            <w:tcW w:w="7387" w:type="dxa"/>
            <w:tcBorders>
              <w:right w:val="nil"/>
            </w:tcBorders>
            <w:vAlign w:val="center"/>
          </w:tcPr>
          <w:p w14:paraId="3DC279E9" w14:textId="37D7BEE8" w:rsidR="00EB44D7" w:rsidRDefault="000A216D" w:rsidP="000259BF">
            <w:pPr>
              <w:pStyle w:val="TableText"/>
            </w:pPr>
            <w:r>
              <w:t xml:space="preserve">When </w:t>
            </w:r>
            <w:r w:rsidR="00FA4B34">
              <w:t xml:space="preserve">a </w:t>
            </w:r>
            <w:r>
              <w:t>Hurricane</w:t>
            </w:r>
            <w:r w:rsidR="00FA4B34">
              <w:t xml:space="preserve"> or </w:t>
            </w:r>
            <w:r>
              <w:t xml:space="preserve">Tropical Storm is </w:t>
            </w:r>
            <w:r>
              <w:rPr>
                <w:bCs/>
              </w:rPr>
              <w:t xml:space="preserve">beginning to have an adverse impact on the ERCOT </w:t>
            </w:r>
            <w:r w:rsidR="00FA4B34">
              <w:rPr>
                <w:bCs/>
              </w:rPr>
              <w:t xml:space="preserve">Region, </w:t>
            </w:r>
            <w:r w:rsidR="00FA4B34">
              <w:t>u</w:t>
            </w:r>
            <w:r>
              <w:t xml:space="preserve">sing the Hotline, issue an Emergency Notice to </w:t>
            </w:r>
            <w:r w:rsidR="00FA4B34">
              <w:t>the</w:t>
            </w:r>
            <w:r>
              <w:t xml:space="preserve"> TOs:</w:t>
            </w:r>
          </w:p>
          <w:p w14:paraId="3DC279EA" w14:textId="77777777" w:rsidR="00EB44D7" w:rsidRDefault="00EB44D7" w:rsidP="000259BF">
            <w:pPr>
              <w:pStyle w:val="TableText"/>
            </w:pPr>
          </w:p>
          <w:p w14:paraId="3DC279EC" w14:textId="70B34D45" w:rsidR="00EB44D7" w:rsidRDefault="000A216D" w:rsidP="009814AA">
            <w:pPr>
              <w:pStyle w:val="TableText"/>
            </w:pPr>
            <w:r>
              <w:rPr>
                <w:b/>
                <w:highlight w:val="yellow"/>
                <w:u w:val="single"/>
              </w:rPr>
              <w:t>T#75 - Typical Hotline Script for Emergency for Hurricane/Tropical Storm</w:t>
            </w:r>
          </w:p>
        </w:tc>
      </w:tr>
      <w:tr w:rsidR="00EB44D7" w14:paraId="3DC279F0" w14:textId="77777777">
        <w:trPr>
          <w:trHeight w:val="576"/>
        </w:trPr>
        <w:tc>
          <w:tcPr>
            <w:tcW w:w="1469" w:type="dxa"/>
            <w:tcBorders>
              <w:left w:val="nil"/>
            </w:tcBorders>
            <w:vAlign w:val="center"/>
          </w:tcPr>
          <w:p w14:paraId="3DC279EE" w14:textId="77777777" w:rsidR="00EB44D7" w:rsidRDefault="000A216D">
            <w:pPr>
              <w:jc w:val="center"/>
              <w:rPr>
                <w:b/>
              </w:rPr>
            </w:pPr>
            <w:r>
              <w:rPr>
                <w:b/>
              </w:rPr>
              <w:t>Post</w:t>
            </w:r>
          </w:p>
        </w:tc>
        <w:tc>
          <w:tcPr>
            <w:tcW w:w="7387" w:type="dxa"/>
            <w:tcBorders>
              <w:right w:val="nil"/>
            </w:tcBorders>
            <w:vAlign w:val="center"/>
          </w:tcPr>
          <w:p w14:paraId="3DC279EF" w14:textId="6C50F26F" w:rsidR="00EB44D7" w:rsidRDefault="000A216D" w:rsidP="000259BF">
            <w:pPr>
              <w:pStyle w:val="TableText"/>
            </w:pPr>
            <w:r>
              <w:t xml:space="preserve">Coordinate with the Real-Time </w:t>
            </w:r>
            <w:r w:rsidR="00FA4B34">
              <w:t xml:space="preserve">and Resource </w:t>
            </w:r>
            <w:r>
              <w:t xml:space="preserve">Operator for the posting of the notices on </w:t>
            </w:r>
            <w:r w:rsidR="008C5A3B">
              <w:t xml:space="preserve">the </w:t>
            </w:r>
            <w:r w:rsidR="008C5A3B" w:rsidRPr="008C5A3B">
              <w:t>ERCOT Website</w:t>
            </w:r>
            <w:r>
              <w:t>.</w:t>
            </w:r>
          </w:p>
        </w:tc>
      </w:tr>
      <w:tr w:rsidR="00EB44D7" w14:paraId="3DC279F4" w14:textId="77777777">
        <w:trPr>
          <w:trHeight w:val="576"/>
        </w:trPr>
        <w:tc>
          <w:tcPr>
            <w:tcW w:w="1469" w:type="dxa"/>
            <w:tcBorders>
              <w:left w:val="nil"/>
              <w:bottom w:val="single" w:sz="4" w:space="0" w:color="auto"/>
            </w:tcBorders>
            <w:vAlign w:val="center"/>
          </w:tcPr>
          <w:p w14:paraId="3DC279F1" w14:textId="77777777" w:rsidR="00EB44D7" w:rsidRDefault="000A216D">
            <w:pPr>
              <w:jc w:val="center"/>
              <w:rPr>
                <w:b/>
              </w:rPr>
            </w:pPr>
            <w:r>
              <w:rPr>
                <w:b/>
              </w:rPr>
              <w:t>Cancel</w:t>
            </w:r>
          </w:p>
          <w:p w14:paraId="3DC279F2" w14:textId="77777777" w:rsidR="00EB44D7" w:rsidRDefault="000A216D">
            <w:pPr>
              <w:jc w:val="center"/>
              <w:rPr>
                <w:b/>
              </w:rPr>
            </w:pPr>
            <w:r>
              <w:rPr>
                <w:b/>
              </w:rPr>
              <w:t>Posting</w:t>
            </w:r>
          </w:p>
        </w:tc>
        <w:tc>
          <w:tcPr>
            <w:tcW w:w="7387" w:type="dxa"/>
            <w:tcBorders>
              <w:bottom w:val="single" w:sz="4" w:space="0" w:color="auto"/>
              <w:right w:val="nil"/>
            </w:tcBorders>
            <w:vAlign w:val="center"/>
          </w:tcPr>
          <w:p w14:paraId="3DC279F3" w14:textId="591B6903" w:rsidR="00EB44D7" w:rsidRDefault="000A216D" w:rsidP="000259BF">
            <w:pPr>
              <w:pStyle w:val="TableText"/>
            </w:pPr>
            <w:r>
              <w:t xml:space="preserve">Coordinate with the Real-Time </w:t>
            </w:r>
            <w:r w:rsidR="00FA4B34">
              <w:t xml:space="preserve">and Resource </w:t>
            </w:r>
            <w:r>
              <w:t xml:space="preserve">Operator for the cancelation of the postings on </w:t>
            </w:r>
            <w:r w:rsidR="008C5A3B">
              <w:t xml:space="preserve">the </w:t>
            </w:r>
            <w:r w:rsidR="008C5A3B" w:rsidRPr="008C5A3B">
              <w:t>ERCOT Website</w:t>
            </w:r>
            <w:r>
              <w:t>.</w:t>
            </w:r>
          </w:p>
        </w:tc>
      </w:tr>
      <w:tr w:rsidR="00EB44D7" w14:paraId="3DC279F7" w14:textId="77777777">
        <w:trPr>
          <w:trHeight w:val="576"/>
        </w:trPr>
        <w:tc>
          <w:tcPr>
            <w:tcW w:w="1469" w:type="dxa"/>
            <w:tcBorders>
              <w:left w:val="nil"/>
              <w:bottom w:val="double" w:sz="4" w:space="0" w:color="auto"/>
            </w:tcBorders>
            <w:vAlign w:val="center"/>
          </w:tcPr>
          <w:p w14:paraId="3DC279F5" w14:textId="77777777" w:rsidR="00EB44D7" w:rsidRDefault="000A216D">
            <w:pPr>
              <w:jc w:val="center"/>
              <w:rPr>
                <w:b/>
              </w:rPr>
            </w:pPr>
            <w:r>
              <w:rPr>
                <w:b/>
              </w:rPr>
              <w:t>Log</w:t>
            </w:r>
          </w:p>
        </w:tc>
        <w:tc>
          <w:tcPr>
            <w:tcW w:w="7387" w:type="dxa"/>
            <w:tcBorders>
              <w:bottom w:val="double" w:sz="4" w:space="0" w:color="auto"/>
              <w:right w:val="nil"/>
            </w:tcBorders>
            <w:vAlign w:val="center"/>
          </w:tcPr>
          <w:p w14:paraId="3DC279F6" w14:textId="77777777" w:rsidR="00EB44D7" w:rsidRDefault="000A216D" w:rsidP="000259BF">
            <w:pPr>
              <w:pStyle w:val="TableText"/>
            </w:pPr>
            <w:r>
              <w:t>Log all actions.</w:t>
            </w:r>
          </w:p>
        </w:tc>
      </w:tr>
    </w:tbl>
    <w:p w14:paraId="3DC279F8" w14:textId="77777777" w:rsidR="00EB44D7" w:rsidRDefault="00EB44D7">
      <w:pPr>
        <w:sectPr w:rsidR="00EB44D7">
          <w:pgSz w:w="12240" w:h="15840" w:code="1"/>
          <w:pgMar w:top="1008" w:right="1800" w:bottom="1008" w:left="1440" w:header="720" w:footer="720" w:gutter="0"/>
          <w:cols w:space="720"/>
          <w:titlePg/>
          <w:docGrid w:linePitch="360"/>
        </w:sectPr>
      </w:pPr>
    </w:p>
    <w:p w14:paraId="3DC279F9" w14:textId="77777777" w:rsidR="00EB44D7" w:rsidRDefault="000A216D" w:rsidP="0098051E">
      <w:pPr>
        <w:pStyle w:val="Heading2"/>
      </w:pPr>
      <w:bookmarkStart w:id="382" w:name="_6.6_Severe_Cold"/>
      <w:bookmarkStart w:id="383" w:name="_8.2_Severe_Cold"/>
      <w:bookmarkStart w:id="384" w:name="_8.2_Cold_Weather"/>
      <w:bookmarkStart w:id="385" w:name="_8.23_Severe_Cold"/>
      <w:bookmarkStart w:id="386" w:name="_8.32_SevereExtreme_Cold"/>
      <w:bookmarkEnd w:id="382"/>
      <w:bookmarkEnd w:id="383"/>
      <w:bookmarkEnd w:id="384"/>
      <w:bookmarkEnd w:id="385"/>
      <w:bookmarkEnd w:id="386"/>
      <w:r>
        <w:lastRenderedPageBreak/>
        <w:t>8.2</w:t>
      </w:r>
      <w:r>
        <w:tab/>
        <w:t>Extreme Cold Weather</w:t>
      </w:r>
    </w:p>
    <w:p w14:paraId="3DC279FA" w14:textId="77777777" w:rsidR="00EB44D7" w:rsidRDefault="00EB44D7">
      <w:pPr>
        <w:rPr>
          <w:b/>
        </w:rPr>
      </w:pPr>
    </w:p>
    <w:p w14:paraId="3DC279FB" w14:textId="6AC3956F" w:rsidR="00EB44D7" w:rsidRDefault="000A216D" w:rsidP="005D1249">
      <w:pPr>
        <w:ind w:left="720"/>
      </w:pPr>
      <w:r>
        <w:rPr>
          <w:b/>
        </w:rPr>
        <w:t xml:space="preserve">Procedure Purpose: </w:t>
      </w:r>
      <w:r>
        <w:t>To ensure TOs are prepared for extreme cold weather operations</w:t>
      </w:r>
      <w:r w:rsidR="00FA4B34">
        <w:t xml:space="preserve"> that could impact system reliability</w:t>
      </w:r>
      <w:r>
        <w:t>.</w:t>
      </w:r>
    </w:p>
    <w:p w14:paraId="3DC279FC" w14:textId="77777777" w:rsidR="00EB44D7" w:rsidRDefault="00EB44D7"/>
    <w:p w14:paraId="3DC279FD"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0"/>
        <w:gridCol w:w="1718"/>
        <w:gridCol w:w="1557"/>
        <w:gridCol w:w="1683"/>
        <w:gridCol w:w="1336"/>
      </w:tblGrid>
      <w:tr w:rsidR="00EB44D7" w14:paraId="3DC27A03" w14:textId="77777777">
        <w:tc>
          <w:tcPr>
            <w:tcW w:w="2530" w:type="dxa"/>
            <w:vMerge w:val="restart"/>
            <w:vAlign w:val="center"/>
          </w:tcPr>
          <w:p w14:paraId="3DC279FE" w14:textId="77777777" w:rsidR="00EB44D7" w:rsidRDefault="000A216D">
            <w:pPr>
              <w:rPr>
                <w:b/>
              </w:rPr>
            </w:pPr>
            <w:r>
              <w:rPr>
                <w:b/>
              </w:rPr>
              <w:t>Protocol Reference</w:t>
            </w:r>
          </w:p>
        </w:tc>
        <w:tc>
          <w:tcPr>
            <w:tcW w:w="1718" w:type="dxa"/>
          </w:tcPr>
          <w:p w14:paraId="3DC279FF" w14:textId="77777777" w:rsidR="00EB44D7" w:rsidRDefault="000A216D">
            <w:pPr>
              <w:rPr>
                <w:b/>
              </w:rPr>
            </w:pPr>
            <w:r>
              <w:rPr>
                <w:b/>
              </w:rPr>
              <w:t>3.1.4.6</w:t>
            </w:r>
          </w:p>
        </w:tc>
        <w:tc>
          <w:tcPr>
            <w:tcW w:w="1557" w:type="dxa"/>
          </w:tcPr>
          <w:p w14:paraId="3DC27A00" w14:textId="77777777" w:rsidR="00EB44D7" w:rsidRDefault="000A216D">
            <w:pPr>
              <w:rPr>
                <w:b/>
              </w:rPr>
            </w:pPr>
            <w:r>
              <w:rPr>
                <w:b/>
              </w:rPr>
              <w:t>6.3.2(3)(a)(ii)</w:t>
            </w:r>
          </w:p>
        </w:tc>
        <w:tc>
          <w:tcPr>
            <w:tcW w:w="1683" w:type="dxa"/>
          </w:tcPr>
          <w:p w14:paraId="3DC27A01" w14:textId="0912D614" w:rsidR="00EB44D7" w:rsidRDefault="00CE489B">
            <w:pPr>
              <w:rPr>
                <w:b/>
              </w:rPr>
            </w:pPr>
            <w:r>
              <w:rPr>
                <w:b/>
                <w:lang w:val="pt-BR"/>
              </w:rPr>
              <w:t>6.5.9.3.1</w:t>
            </w:r>
          </w:p>
        </w:tc>
        <w:tc>
          <w:tcPr>
            <w:tcW w:w="1336" w:type="dxa"/>
          </w:tcPr>
          <w:p w14:paraId="3DC27A02" w14:textId="4E6AC3C8" w:rsidR="00EB44D7" w:rsidRDefault="00162FDC">
            <w:pPr>
              <w:rPr>
                <w:b/>
              </w:rPr>
            </w:pPr>
            <w:r w:rsidRPr="00162FDC">
              <w:rPr>
                <w:b/>
              </w:rPr>
              <w:t>6.5.9.3.2(4)</w:t>
            </w:r>
          </w:p>
        </w:tc>
      </w:tr>
      <w:tr w:rsidR="00162FDC" w14:paraId="3DC27A09" w14:textId="77777777">
        <w:tc>
          <w:tcPr>
            <w:tcW w:w="2530" w:type="dxa"/>
            <w:vMerge/>
            <w:tcBorders>
              <w:bottom w:val="nil"/>
            </w:tcBorders>
          </w:tcPr>
          <w:p w14:paraId="3DC27A04" w14:textId="77777777" w:rsidR="00162FDC" w:rsidRDefault="00162FDC" w:rsidP="00162FDC">
            <w:pPr>
              <w:rPr>
                <w:b/>
              </w:rPr>
            </w:pPr>
          </w:p>
        </w:tc>
        <w:tc>
          <w:tcPr>
            <w:tcW w:w="1718" w:type="dxa"/>
          </w:tcPr>
          <w:p w14:paraId="3DC27A05" w14:textId="61C8562D" w:rsidR="00162FDC" w:rsidRDefault="004F5A81" w:rsidP="00162FDC">
            <w:pPr>
              <w:rPr>
                <w:b/>
              </w:rPr>
            </w:pPr>
            <w:r>
              <w:rPr>
                <w:b/>
              </w:rPr>
              <w:t>6.5.9.3.4</w:t>
            </w:r>
          </w:p>
        </w:tc>
        <w:tc>
          <w:tcPr>
            <w:tcW w:w="1557" w:type="dxa"/>
          </w:tcPr>
          <w:p w14:paraId="3DC27A06" w14:textId="36BA2D99" w:rsidR="00162FDC" w:rsidRDefault="00162FDC" w:rsidP="00162FDC">
            <w:pPr>
              <w:rPr>
                <w:b/>
              </w:rPr>
            </w:pPr>
          </w:p>
        </w:tc>
        <w:tc>
          <w:tcPr>
            <w:tcW w:w="1683" w:type="dxa"/>
          </w:tcPr>
          <w:p w14:paraId="3DC27A07" w14:textId="5930F3EA" w:rsidR="00162FDC" w:rsidRDefault="00162FDC" w:rsidP="00162FDC">
            <w:pPr>
              <w:rPr>
                <w:b/>
              </w:rPr>
            </w:pPr>
          </w:p>
        </w:tc>
        <w:tc>
          <w:tcPr>
            <w:tcW w:w="1336" w:type="dxa"/>
          </w:tcPr>
          <w:p w14:paraId="3DC27A08" w14:textId="77777777" w:rsidR="00162FDC" w:rsidRDefault="00162FDC" w:rsidP="00162FDC">
            <w:pPr>
              <w:rPr>
                <w:b/>
              </w:rPr>
            </w:pPr>
          </w:p>
        </w:tc>
      </w:tr>
      <w:tr w:rsidR="00EB44D7" w14:paraId="3DC27A0F" w14:textId="77777777">
        <w:tc>
          <w:tcPr>
            <w:tcW w:w="2530" w:type="dxa"/>
            <w:vAlign w:val="center"/>
          </w:tcPr>
          <w:p w14:paraId="3DC27A0A" w14:textId="77777777" w:rsidR="00EB44D7" w:rsidRDefault="000A216D">
            <w:pPr>
              <w:rPr>
                <w:b/>
              </w:rPr>
            </w:pPr>
            <w:r>
              <w:rPr>
                <w:b/>
              </w:rPr>
              <w:t>Guide Reference</w:t>
            </w:r>
          </w:p>
        </w:tc>
        <w:tc>
          <w:tcPr>
            <w:tcW w:w="1718" w:type="dxa"/>
          </w:tcPr>
          <w:p w14:paraId="3DC27A0B" w14:textId="77777777" w:rsidR="00EB44D7" w:rsidRDefault="000A216D">
            <w:pPr>
              <w:rPr>
                <w:b/>
              </w:rPr>
            </w:pPr>
            <w:r>
              <w:rPr>
                <w:b/>
                <w:lang w:val="pt-BR"/>
              </w:rPr>
              <w:t>4.2.1</w:t>
            </w:r>
          </w:p>
        </w:tc>
        <w:tc>
          <w:tcPr>
            <w:tcW w:w="1557" w:type="dxa"/>
          </w:tcPr>
          <w:p w14:paraId="3DC27A0C" w14:textId="77777777" w:rsidR="00EB44D7" w:rsidRDefault="000A216D">
            <w:pPr>
              <w:rPr>
                <w:b/>
              </w:rPr>
            </w:pPr>
            <w:r>
              <w:rPr>
                <w:b/>
                <w:lang w:val="pt-BR"/>
              </w:rPr>
              <w:t>4.2.2</w:t>
            </w:r>
          </w:p>
        </w:tc>
        <w:tc>
          <w:tcPr>
            <w:tcW w:w="1683" w:type="dxa"/>
          </w:tcPr>
          <w:p w14:paraId="3DC27A0D" w14:textId="77777777" w:rsidR="00EB44D7" w:rsidRDefault="000A216D">
            <w:pPr>
              <w:rPr>
                <w:b/>
              </w:rPr>
            </w:pPr>
            <w:r>
              <w:rPr>
                <w:b/>
                <w:lang w:val="pt-BR"/>
              </w:rPr>
              <w:t>4.2.3</w:t>
            </w:r>
          </w:p>
        </w:tc>
        <w:tc>
          <w:tcPr>
            <w:tcW w:w="1336" w:type="dxa"/>
          </w:tcPr>
          <w:p w14:paraId="3DC27A0E" w14:textId="77777777" w:rsidR="00EB44D7" w:rsidRDefault="000A216D">
            <w:pPr>
              <w:rPr>
                <w:b/>
              </w:rPr>
            </w:pPr>
            <w:r>
              <w:rPr>
                <w:b/>
                <w:lang w:val="pt-BR"/>
              </w:rPr>
              <w:t>4.2.4</w:t>
            </w:r>
          </w:p>
        </w:tc>
      </w:tr>
      <w:tr w:rsidR="00EB44D7" w14:paraId="3DC27A17" w14:textId="77777777">
        <w:tc>
          <w:tcPr>
            <w:tcW w:w="2530" w:type="dxa"/>
            <w:vAlign w:val="center"/>
          </w:tcPr>
          <w:p w14:paraId="3DC27A10" w14:textId="77777777" w:rsidR="00EB44D7" w:rsidRDefault="000A216D">
            <w:pPr>
              <w:rPr>
                <w:b/>
              </w:rPr>
            </w:pPr>
            <w:r>
              <w:rPr>
                <w:b/>
              </w:rPr>
              <w:t>NERC Standard</w:t>
            </w:r>
          </w:p>
        </w:tc>
        <w:tc>
          <w:tcPr>
            <w:tcW w:w="1718" w:type="dxa"/>
          </w:tcPr>
          <w:p w14:paraId="3DC27A11" w14:textId="035777F9" w:rsidR="00EB44D7" w:rsidRDefault="000A216D">
            <w:pPr>
              <w:rPr>
                <w:b/>
                <w:lang w:val="pt-BR"/>
              </w:rPr>
            </w:pPr>
            <w:r>
              <w:rPr>
                <w:b/>
                <w:lang w:val="pt-BR"/>
              </w:rPr>
              <w:t>EOP-011-</w:t>
            </w:r>
            <w:r w:rsidR="004F68C6">
              <w:rPr>
                <w:b/>
                <w:lang w:val="pt-BR"/>
              </w:rPr>
              <w:t>4</w:t>
            </w:r>
          </w:p>
          <w:p w14:paraId="3DC27A12" w14:textId="490D5111" w:rsidR="00EB44D7" w:rsidRDefault="000A216D">
            <w:pPr>
              <w:rPr>
                <w:b/>
              </w:rPr>
            </w:pPr>
            <w:r>
              <w:rPr>
                <w:b/>
                <w:lang w:val="pt-BR"/>
              </w:rPr>
              <w:t xml:space="preserve">R1, R1.1, R1.2, R1.2.2, R1.2.6, </w:t>
            </w:r>
            <w:r w:rsidR="00C85711">
              <w:rPr>
                <w:b/>
                <w:lang w:val="pt-BR"/>
              </w:rPr>
              <w:t xml:space="preserve">R1.2.6.1, R1.2.6.2, </w:t>
            </w:r>
            <w:r>
              <w:rPr>
                <w:b/>
                <w:lang w:val="pt-BR"/>
              </w:rPr>
              <w:t>R2, R2.1, R2.2, R2.2.</w:t>
            </w:r>
            <w:r w:rsidR="00346CA8">
              <w:rPr>
                <w:b/>
                <w:lang w:val="pt-BR"/>
              </w:rPr>
              <w:t>10</w:t>
            </w:r>
            <w:r w:rsidR="00C85711">
              <w:rPr>
                <w:b/>
                <w:lang w:val="pt-BR"/>
              </w:rPr>
              <w:t>, R2.2.</w:t>
            </w:r>
            <w:r w:rsidR="00346CA8">
              <w:rPr>
                <w:b/>
                <w:lang w:val="pt-BR"/>
              </w:rPr>
              <w:t>10</w:t>
            </w:r>
            <w:r w:rsidR="00C85711">
              <w:rPr>
                <w:b/>
                <w:lang w:val="pt-BR"/>
              </w:rPr>
              <w:t>.1, R2.2.</w:t>
            </w:r>
            <w:r w:rsidR="00346CA8">
              <w:rPr>
                <w:b/>
                <w:lang w:val="pt-BR"/>
              </w:rPr>
              <w:t>10</w:t>
            </w:r>
            <w:r w:rsidR="00C85711">
              <w:rPr>
                <w:b/>
                <w:lang w:val="pt-BR"/>
              </w:rPr>
              <w:t>.2</w:t>
            </w:r>
          </w:p>
        </w:tc>
        <w:tc>
          <w:tcPr>
            <w:tcW w:w="1557" w:type="dxa"/>
          </w:tcPr>
          <w:p w14:paraId="3DC27A13" w14:textId="5A5F845C" w:rsidR="00EB44D7" w:rsidRDefault="000A216D">
            <w:pPr>
              <w:rPr>
                <w:b/>
              </w:rPr>
            </w:pPr>
            <w:r>
              <w:rPr>
                <w:b/>
              </w:rPr>
              <w:t>TOP-001-</w:t>
            </w:r>
            <w:r w:rsidR="00577629">
              <w:rPr>
                <w:b/>
              </w:rPr>
              <w:t>6</w:t>
            </w:r>
          </w:p>
          <w:p w14:paraId="3DC27A14" w14:textId="77777777" w:rsidR="00EB44D7" w:rsidRDefault="000A216D">
            <w:pPr>
              <w:rPr>
                <w:b/>
              </w:rPr>
            </w:pPr>
            <w:r>
              <w:rPr>
                <w:b/>
              </w:rPr>
              <w:t>R8</w:t>
            </w:r>
          </w:p>
        </w:tc>
        <w:tc>
          <w:tcPr>
            <w:tcW w:w="1683" w:type="dxa"/>
          </w:tcPr>
          <w:p w14:paraId="3DC27A15" w14:textId="77777777" w:rsidR="00EB44D7" w:rsidRDefault="00EB44D7">
            <w:pPr>
              <w:rPr>
                <w:b/>
              </w:rPr>
            </w:pPr>
          </w:p>
        </w:tc>
        <w:tc>
          <w:tcPr>
            <w:tcW w:w="1336" w:type="dxa"/>
          </w:tcPr>
          <w:p w14:paraId="3DC27A16" w14:textId="77777777" w:rsidR="00EB44D7" w:rsidRDefault="00EB44D7">
            <w:pPr>
              <w:rPr>
                <w:b/>
              </w:rPr>
            </w:pPr>
          </w:p>
        </w:tc>
      </w:tr>
    </w:tbl>
    <w:p w14:paraId="3DC27A1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A1C" w14:textId="77777777">
        <w:tc>
          <w:tcPr>
            <w:tcW w:w="1908" w:type="dxa"/>
          </w:tcPr>
          <w:p w14:paraId="3DC27A19" w14:textId="72085FF3" w:rsidR="0082183D" w:rsidRDefault="0082183D" w:rsidP="0082183D">
            <w:pPr>
              <w:rPr>
                <w:b/>
              </w:rPr>
            </w:pPr>
            <w:r>
              <w:rPr>
                <w:b/>
              </w:rPr>
              <w:t xml:space="preserve">Version: 2 </w:t>
            </w:r>
          </w:p>
        </w:tc>
        <w:tc>
          <w:tcPr>
            <w:tcW w:w="2250" w:type="dxa"/>
          </w:tcPr>
          <w:p w14:paraId="3DC27A1A" w14:textId="68FD3F6E" w:rsidR="0082183D" w:rsidRDefault="0082183D" w:rsidP="0082183D">
            <w:pPr>
              <w:rPr>
                <w:b/>
              </w:rPr>
            </w:pPr>
            <w:r>
              <w:rPr>
                <w:b/>
              </w:rPr>
              <w:t>Revision: 0</w:t>
            </w:r>
          </w:p>
        </w:tc>
        <w:tc>
          <w:tcPr>
            <w:tcW w:w="4680" w:type="dxa"/>
          </w:tcPr>
          <w:p w14:paraId="3DC27A1B" w14:textId="3CC13D79" w:rsidR="0082183D" w:rsidRDefault="0082183D" w:rsidP="0082183D">
            <w:pPr>
              <w:rPr>
                <w:b/>
              </w:rPr>
            </w:pPr>
            <w:r>
              <w:rPr>
                <w:b/>
              </w:rPr>
              <w:t>Effective Date:  December 5, 2025</w:t>
            </w:r>
          </w:p>
        </w:tc>
      </w:tr>
    </w:tbl>
    <w:p w14:paraId="3DC27A1D"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11"/>
        <w:gridCol w:w="7387"/>
      </w:tblGrid>
      <w:tr w:rsidR="00EB44D7" w14:paraId="3DC27A20" w14:textId="77777777">
        <w:trPr>
          <w:trHeight w:val="576"/>
          <w:tblHeader/>
        </w:trPr>
        <w:tc>
          <w:tcPr>
            <w:tcW w:w="1469" w:type="dxa"/>
            <w:gridSpan w:val="2"/>
            <w:tcBorders>
              <w:top w:val="double" w:sz="4" w:space="0" w:color="auto"/>
              <w:left w:val="nil"/>
              <w:bottom w:val="double" w:sz="4" w:space="0" w:color="auto"/>
            </w:tcBorders>
            <w:vAlign w:val="center"/>
          </w:tcPr>
          <w:p w14:paraId="3DC27A1E" w14:textId="77777777" w:rsidR="00EB44D7" w:rsidRDefault="000A216D">
            <w:pPr>
              <w:jc w:val="center"/>
              <w:rPr>
                <w:b/>
              </w:rPr>
            </w:pPr>
            <w:r>
              <w:rPr>
                <w:b/>
              </w:rPr>
              <w:t>Step</w:t>
            </w:r>
          </w:p>
        </w:tc>
        <w:tc>
          <w:tcPr>
            <w:tcW w:w="7387" w:type="dxa"/>
            <w:tcBorders>
              <w:top w:val="double" w:sz="4" w:space="0" w:color="auto"/>
              <w:bottom w:val="double" w:sz="4" w:space="0" w:color="auto"/>
              <w:right w:val="nil"/>
            </w:tcBorders>
            <w:vAlign w:val="center"/>
          </w:tcPr>
          <w:p w14:paraId="3DC27A1F" w14:textId="77777777" w:rsidR="00EB44D7" w:rsidRDefault="000A216D">
            <w:pPr>
              <w:rPr>
                <w:b/>
              </w:rPr>
            </w:pPr>
            <w:r>
              <w:rPr>
                <w:b/>
              </w:rPr>
              <w:t>Action</w:t>
            </w:r>
          </w:p>
        </w:tc>
      </w:tr>
      <w:tr w:rsidR="00EB44D7" w14:paraId="3DC27A24" w14:textId="77777777">
        <w:trPr>
          <w:trHeight w:val="576"/>
        </w:trPr>
        <w:tc>
          <w:tcPr>
            <w:tcW w:w="1469" w:type="dxa"/>
            <w:gridSpan w:val="2"/>
            <w:tcBorders>
              <w:top w:val="double" w:sz="4" w:space="0" w:color="auto"/>
              <w:left w:val="nil"/>
              <w:bottom w:val="single" w:sz="4" w:space="0" w:color="auto"/>
            </w:tcBorders>
            <w:vAlign w:val="center"/>
          </w:tcPr>
          <w:p w14:paraId="3DC27A21" w14:textId="118E0AC5" w:rsidR="00EB44D7" w:rsidRPr="00310C02" w:rsidRDefault="000A216D">
            <w:pPr>
              <w:jc w:val="center"/>
              <w:rPr>
                <w:b/>
                <w:bCs/>
              </w:rPr>
            </w:pPr>
            <w:r w:rsidRPr="00310C02">
              <w:rPr>
                <w:b/>
                <w:bCs/>
              </w:rPr>
              <w:t>N</w:t>
            </w:r>
            <w:r w:rsidR="00310C02">
              <w:rPr>
                <w:b/>
                <w:bCs/>
              </w:rPr>
              <w:t>ote</w:t>
            </w:r>
          </w:p>
        </w:tc>
        <w:tc>
          <w:tcPr>
            <w:tcW w:w="7387" w:type="dxa"/>
            <w:tcBorders>
              <w:top w:val="double" w:sz="4" w:space="0" w:color="auto"/>
              <w:bottom w:val="single" w:sz="4" w:space="0" w:color="auto"/>
              <w:right w:val="nil"/>
            </w:tcBorders>
            <w:vAlign w:val="center"/>
          </w:tcPr>
          <w:p w14:paraId="3DC27A22" w14:textId="047BA386" w:rsidR="00EB44D7" w:rsidRDefault="000A216D" w:rsidP="004A35D7">
            <w:pPr>
              <w:pStyle w:val="ListParagraph"/>
              <w:numPr>
                <w:ilvl w:val="0"/>
                <w:numId w:val="94"/>
              </w:numPr>
              <w:tabs>
                <w:tab w:val="clear" w:pos="720"/>
              </w:tabs>
              <w:ind w:left="360"/>
            </w:pPr>
            <w:r w:rsidRPr="004A35D7">
              <w:t xml:space="preserve">Extreme cold weather notifications </w:t>
            </w:r>
            <w:r w:rsidR="00FA4B34" w:rsidRPr="004A35D7">
              <w:t>can</w:t>
            </w:r>
            <w:r w:rsidRPr="004A35D7">
              <w:t xml:space="preserve"> be issued when temperatures </w:t>
            </w:r>
            <w:r w:rsidR="00FA4B34" w:rsidRPr="004A35D7">
              <w:t>are forecasted to be 25</w:t>
            </w:r>
            <w:r w:rsidR="00FA4B34" w:rsidRPr="00D45E6B">
              <w:t xml:space="preserve">°F </w:t>
            </w:r>
            <w:r w:rsidRPr="004A35D7">
              <w:t xml:space="preserve">or </w:t>
            </w:r>
            <w:r w:rsidR="00FA4B34" w:rsidRPr="004A35D7">
              <w:t>below in the North Central and</w:t>
            </w:r>
            <w:r w:rsidR="00FA4B34">
              <w:t xml:space="preserve"> in the </w:t>
            </w:r>
            <w:r w:rsidR="007F6F7F">
              <w:t>South-Central</w:t>
            </w:r>
            <w:r w:rsidR="00FA4B34">
              <w:t xml:space="preserve"> weather zones.  </w:t>
            </w:r>
            <w:r w:rsidR="00FA4B34" w:rsidRPr="004A35D7">
              <w:t>W</w:t>
            </w:r>
            <w:r w:rsidRPr="004A35D7">
              <w:t xml:space="preserve">ind chill </w:t>
            </w:r>
            <w:r w:rsidR="00FA4B34" w:rsidRPr="004A35D7">
              <w:t xml:space="preserve">also has an impact on how the temperature feels due to the flow of lower temperature air.  When the </w:t>
            </w:r>
            <w:r w:rsidR="004A35D7">
              <w:t>w</w:t>
            </w:r>
            <w:r w:rsidR="00FA4B34" w:rsidRPr="004A35D7">
              <w:t xml:space="preserve">ind </w:t>
            </w:r>
            <w:r w:rsidR="004A35D7">
              <w:t>c</w:t>
            </w:r>
            <w:r w:rsidR="00FA4B34" w:rsidRPr="004A35D7">
              <w:t xml:space="preserve">hill </w:t>
            </w:r>
            <w:r w:rsidR="0033633E">
              <w:t>is</w:t>
            </w:r>
            <w:r w:rsidR="00FA4B34" w:rsidRPr="004A35D7">
              <w:t xml:space="preserve"> forecasted to be 20</w:t>
            </w:r>
            <w:r w:rsidR="00FA4B34" w:rsidRPr="00D45E6B">
              <w:t xml:space="preserve">°F </w:t>
            </w:r>
            <w:r w:rsidR="00FA4B34">
              <w:t>or below in the North Central and</w:t>
            </w:r>
            <w:r w:rsidR="004A35D7" w:rsidRPr="004A35D7">
              <w:t xml:space="preserve"> in the </w:t>
            </w:r>
            <w:r w:rsidR="007F6F7F" w:rsidRPr="004A35D7">
              <w:t>South-Central</w:t>
            </w:r>
            <w:r w:rsidR="004A35D7" w:rsidRPr="004A35D7">
              <w:t xml:space="preserve"> weather zones</w:t>
            </w:r>
            <w:r w:rsidR="004634F2">
              <w:t>, consider a notification</w:t>
            </w:r>
            <w:r w:rsidR="004A35D7" w:rsidRPr="004A35D7">
              <w:t xml:space="preserve">.  </w:t>
            </w:r>
            <w:r w:rsidR="004634F2" w:rsidRPr="004A35D7">
              <w:t>This criterion</w:t>
            </w:r>
            <w:r w:rsidR="004A35D7" w:rsidRPr="004A35D7">
              <w:t xml:space="preserve"> has been developed for guidance when the temperature or wind chill are expected to be below freezing for several continuous hours which </w:t>
            </w:r>
            <w:r w:rsidRPr="004A35D7">
              <w:t>may abnormally</w:t>
            </w:r>
            <w:r>
              <w:t xml:space="preserve"> impact load levels or generation availability</w:t>
            </w:r>
          </w:p>
          <w:p w14:paraId="50D4261A" w14:textId="77777777" w:rsidR="00EB44D7" w:rsidRPr="004A35D7" w:rsidRDefault="000A216D" w:rsidP="004A35D7">
            <w:pPr>
              <w:pStyle w:val="ListParagraph"/>
              <w:numPr>
                <w:ilvl w:val="0"/>
                <w:numId w:val="94"/>
              </w:numPr>
              <w:tabs>
                <w:tab w:val="clear" w:pos="720"/>
              </w:tabs>
              <w:ind w:left="360"/>
            </w:pPr>
            <w:r w:rsidRPr="004A35D7">
              <w:t>For such events, additional reserves may be necessary</w:t>
            </w:r>
          </w:p>
          <w:p w14:paraId="01EA9522" w14:textId="49BF54F4" w:rsidR="004A35D7" w:rsidRDefault="004A35D7" w:rsidP="004A35D7">
            <w:pPr>
              <w:pStyle w:val="ListParagraph"/>
              <w:numPr>
                <w:ilvl w:val="0"/>
                <w:numId w:val="94"/>
              </w:numPr>
              <w:tabs>
                <w:tab w:val="clear" w:pos="720"/>
              </w:tabs>
              <w:ind w:left="360"/>
            </w:pPr>
            <w:r>
              <w:t>The ERCOT Meteorologist may provide forecasts to supplement other Weather Service data information</w:t>
            </w:r>
          </w:p>
          <w:p w14:paraId="3DC27A23" w14:textId="4C2AEE7B" w:rsidR="004A35D7" w:rsidRDefault="004A35D7" w:rsidP="004A35D7">
            <w:pPr>
              <w:pStyle w:val="ListParagraph"/>
              <w:numPr>
                <w:ilvl w:val="0"/>
                <w:numId w:val="94"/>
              </w:numPr>
              <w:tabs>
                <w:tab w:val="clear" w:pos="720"/>
              </w:tabs>
              <w:ind w:left="360"/>
            </w:pPr>
            <w:r>
              <w:t>The sequence</w:t>
            </w:r>
            <w:r w:rsidRPr="00F36E76">
              <w:t xml:space="preserve"> of actions taken</w:t>
            </w:r>
            <w:r>
              <w:t>, or notifications issued</w:t>
            </w:r>
            <w:r w:rsidRPr="00F36E76">
              <w:t xml:space="preserve"> may vary due to system conditions or other operational issues</w:t>
            </w:r>
            <w:r>
              <w:t xml:space="preserve"> and i</w:t>
            </w:r>
            <w:r w:rsidRPr="00F36E76">
              <w:t xml:space="preserve">t may be necessary to skip actions due to the severity of the situation. To the extent possible, and when prudent, actions that were skipped may be implemented </w:t>
            </w:r>
            <w:r>
              <w:t xml:space="preserve">at a </w:t>
            </w:r>
            <w:r w:rsidRPr="00F36E76">
              <w:t>later</w:t>
            </w:r>
            <w:r>
              <w:t xml:space="preserve"> time</w:t>
            </w:r>
            <w:r w:rsidRPr="00F36E76">
              <w:t xml:space="preserve"> or date</w:t>
            </w:r>
          </w:p>
        </w:tc>
      </w:tr>
      <w:tr w:rsidR="00EB44D7" w14:paraId="3DC27A2A" w14:textId="77777777">
        <w:trPr>
          <w:trHeight w:val="576"/>
        </w:trPr>
        <w:tc>
          <w:tcPr>
            <w:tcW w:w="1469" w:type="dxa"/>
            <w:gridSpan w:val="2"/>
            <w:tcBorders>
              <w:left w:val="nil"/>
            </w:tcBorders>
            <w:vAlign w:val="center"/>
          </w:tcPr>
          <w:p w14:paraId="3DC27A25" w14:textId="77777777" w:rsidR="00EB44D7" w:rsidRDefault="000A216D">
            <w:pPr>
              <w:jc w:val="center"/>
              <w:rPr>
                <w:b/>
              </w:rPr>
            </w:pPr>
            <w:r>
              <w:rPr>
                <w:b/>
              </w:rPr>
              <w:t>OCN</w:t>
            </w:r>
          </w:p>
        </w:tc>
        <w:tc>
          <w:tcPr>
            <w:tcW w:w="7387" w:type="dxa"/>
            <w:tcBorders>
              <w:right w:val="nil"/>
            </w:tcBorders>
            <w:vAlign w:val="center"/>
          </w:tcPr>
          <w:p w14:paraId="3DC27A26" w14:textId="2EF58C72" w:rsidR="00EB44D7" w:rsidRDefault="000A216D">
            <w:pPr>
              <w:pStyle w:val="TableText"/>
              <w:jc w:val="both"/>
            </w:pPr>
            <w:r>
              <w:t xml:space="preserve">When extreme cold weather is </w:t>
            </w:r>
            <w:r w:rsidR="004634F2">
              <w:t>developing and forecasted to impact the ERCOT Region</w:t>
            </w:r>
            <w:r>
              <w:t xml:space="preserve">, using the Hotline issue an OCN to </w:t>
            </w:r>
            <w:r w:rsidR="004634F2">
              <w:t>the</w:t>
            </w:r>
            <w:r>
              <w:t xml:space="preserve"> TOs:</w:t>
            </w:r>
          </w:p>
          <w:p w14:paraId="3DC27A27" w14:textId="77777777" w:rsidR="00EB44D7" w:rsidRDefault="00EB44D7">
            <w:pPr>
              <w:pStyle w:val="TableText"/>
              <w:jc w:val="both"/>
            </w:pPr>
          </w:p>
          <w:p w14:paraId="36B4B108" w14:textId="072CD603" w:rsidR="00EB44D7" w:rsidRDefault="000A216D" w:rsidP="009814AA">
            <w:pPr>
              <w:pStyle w:val="TableText"/>
              <w:jc w:val="both"/>
            </w:pPr>
            <w:r>
              <w:rPr>
                <w:b/>
                <w:highlight w:val="yellow"/>
                <w:u w:val="single"/>
              </w:rPr>
              <w:t>T#76 - Typical Hotline Script for OCN for Extreme Cold Weather</w:t>
            </w:r>
          </w:p>
          <w:p w14:paraId="4CF85A45" w14:textId="77777777" w:rsidR="00FA4B5D" w:rsidRDefault="00FA4B5D" w:rsidP="00FA4B5D">
            <w:pPr>
              <w:pStyle w:val="TableText"/>
              <w:jc w:val="both"/>
            </w:pPr>
            <w:r>
              <w:lastRenderedPageBreak/>
              <w:t>Coordinate with Outage Coordination for the review of existing, planned, and future outages to be withdrawn/rejected and/or restored.</w:t>
            </w:r>
          </w:p>
          <w:p w14:paraId="3DC27A29" w14:textId="6EABE527" w:rsidR="00FA4B5D" w:rsidRDefault="00FA4B5D" w:rsidP="00FA4B5D">
            <w:r>
              <w:t xml:space="preserve">Coordinate with </w:t>
            </w:r>
            <w:r w:rsidRPr="002C4ED4">
              <w:t xml:space="preserve">Operations Support </w:t>
            </w:r>
            <w:r>
              <w:t xml:space="preserve">as they may </w:t>
            </w:r>
            <w:r w:rsidRPr="002C4ED4">
              <w:t xml:space="preserve">make recommendations </w:t>
            </w:r>
            <w:r>
              <w:t xml:space="preserve">on the situation based on the </w:t>
            </w:r>
            <w:r w:rsidRPr="002C4ED4">
              <w:t>Resource requirements and transmission topology</w:t>
            </w:r>
            <w:r>
              <w:t>.</w:t>
            </w:r>
          </w:p>
        </w:tc>
      </w:tr>
      <w:tr w:rsidR="00EB44D7" w14:paraId="3DC27A30" w14:textId="77777777">
        <w:trPr>
          <w:trHeight w:val="576"/>
        </w:trPr>
        <w:tc>
          <w:tcPr>
            <w:tcW w:w="1469" w:type="dxa"/>
            <w:gridSpan w:val="2"/>
            <w:tcBorders>
              <w:left w:val="nil"/>
            </w:tcBorders>
            <w:vAlign w:val="center"/>
          </w:tcPr>
          <w:p w14:paraId="3DC27A2B" w14:textId="77777777" w:rsidR="00EB44D7" w:rsidRDefault="000A216D">
            <w:pPr>
              <w:jc w:val="center"/>
              <w:rPr>
                <w:b/>
              </w:rPr>
            </w:pPr>
            <w:r>
              <w:rPr>
                <w:b/>
              </w:rPr>
              <w:lastRenderedPageBreak/>
              <w:t>Advisory</w:t>
            </w:r>
          </w:p>
        </w:tc>
        <w:tc>
          <w:tcPr>
            <w:tcW w:w="7387" w:type="dxa"/>
            <w:tcBorders>
              <w:right w:val="nil"/>
            </w:tcBorders>
            <w:vAlign w:val="center"/>
          </w:tcPr>
          <w:p w14:paraId="3DC27A2C" w14:textId="0B6172EF" w:rsidR="00EB44D7" w:rsidRDefault="000A216D">
            <w:pPr>
              <w:pStyle w:val="TableText"/>
            </w:pPr>
            <w:r>
              <w:t xml:space="preserve">When </w:t>
            </w:r>
            <w:r w:rsidR="004634F2">
              <w:t>the probability of</w:t>
            </w:r>
            <w:r>
              <w:t xml:space="preserve"> extreme cold weather </w:t>
            </w:r>
            <w:r w:rsidR="004634F2">
              <w:t>impacting the ERCOT Region increases and concerns exist to escalate awareness</w:t>
            </w:r>
            <w:r>
              <w:t xml:space="preserve">,  using the Hotline issue an Advisory to </w:t>
            </w:r>
            <w:r w:rsidR="004634F2">
              <w:t>the</w:t>
            </w:r>
            <w:r>
              <w:t xml:space="preserve"> TOs:</w:t>
            </w:r>
          </w:p>
          <w:p w14:paraId="3DC27A2D" w14:textId="77777777" w:rsidR="00EB44D7" w:rsidRDefault="00EB44D7">
            <w:pPr>
              <w:pStyle w:val="TableText"/>
            </w:pPr>
          </w:p>
          <w:p w14:paraId="3DC27A2F" w14:textId="02F6FD28" w:rsidR="00EB44D7" w:rsidRDefault="000A216D" w:rsidP="009814AA">
            <w:pPr>
              <w:pStyle w:val="TableText"/>
              <w:rPr>
                <w:b/>
              </w:rPr>
            </w:pPr>
            <w:r>
              <w:rPr>
                <w:b/>
                <w:highlight w:val="yellow"/>
                <w:u w:val="single"/>
              </w:rPr>
              <w:t>T#77 - Typical Hotline Script for Advisory for Extreme Cold Weather</w:t>
            </w:r>
          </w:p>
        </w:tc>
      </w:tr>
      <w:tr w:rsidR="00EB44D7" w14:paraId="3DC27A36" w14:textId="77777777">
        <w:trPr>
          <w:trHeight w:val="576"/>
        </w:trPr>
        <w:tc>
          <w:tcPr>
            <w:tcW w:w="1469" w:type="dxa"/>
            <w:gridSpan w:val="2"/>
            <w:tcBorders>
              <w:left w:val="nil"/>
            </w:tcBorders>
            <w:vAlign w:val="center"/>
          </w:tcPr>
          <w:p w14:paraId="3DC27A31" w14:textId="77777777" w:rsidR="00EB44D7" w:rsidRDefault="000A216D">
            <w:pPr>
              <w:jc w:val="center"/>
              <w:rPr>
                <w:b/>
              </w:rPr>
            </w:pPr>
            <w:r>
              <w:rPr>
                <w:b/>
              </w:rPr>
              <w:t>Watch</w:t>
            </w:r>
          </w:p>
        </w:tc>
        <w:tc>
          <w:tcPr>
            <w:tcW w:w="7387" w:type="dxa"/>
            <w:tcBorders>
              <w:right w:val="nil"/>
            </w:tcBorders>
            <w:vAlign w:val="center"/>
          </w:tcPr>
          <w:p w14:paraId="3DC27A32" w14:textId="6F18C99A" w:rsidR="00EB44D7" w:rsidRDefault="000A216D">
            <w:pPr>
              <w:pStyle w:val="TableText"/>
            </w:pPr>
            <w:r>
              <w:t xml:space="preserve">When </w:t>
            </w:r>
            <w:r w:rsidR="004634F2">
              <w:t>impacts from</w:t>
            </w:r>
            <w:r>
              <w:t xml:space="preserve"> extreme cold weather </w:t>
            </w:r>
            <w:r w:rsidR="00244177">
              <w:t>is</w:t>
            </w:r>
            <w:r w:rsidR="004634F2">
              <w:t xml:space="preserve"> imminent and anticipated to have an adverse impact on the ERCOT Region</w:t>
            </w:r>
            <w:r>
              <w:t xml:space="preserve">,  using the Hotline issue a Watch to </w:t>
            </w:r>
            <w:r w:rsidR="004634F2">
              <w:t>the</w:t>
            </w:r>
            <w:r>
              <w:t xml:space="preserve"> TOs: </w:t>
            </w:r>
          </w:p>
          <w:p w14:paraId="3DC27A33" w14:textId="77777777" w:rsidR="00EB44D7" w:rsidRDefault="00EB44D7">
            <w:pPr>
              <w:pStyle w:val="TableText"/>
            </w:pPr>
          </w:p>
          <w:p w14:paraId="3DC27A35" w14:textId="795EE895" w:rsidR="00EB44D7" w:rsidRDefault="000A216D" w:rsidP="009814AA">
            <w:pPr>
              <w:pStyle w:val="TableText"/>
              <w:rPr>
                <w:b/>
              </w:rPr>
            </w:pPr>
            <w:r>
              <w:rPr>
                <w:b/>
                <w:highlight w:val="yellow"/>
                <w:u w:val="single"/>
              </w:rPr>
              <w:t>T#78 - Typical Hotline Script for Watch for Extreme Cold Weather</w:t>
            </w:r>
          </w:p>
        </w:tc>
      </w:tr>
      <w:tr w:rsidR="00EB44D7" w14:paraId="3DC27A3D" w14:textId="77777777">
        <w:trPr>
          <w:trHeight w:val="576"/>
        </w:trPr>
        <w:tc>
          <w:tcPr>
            <w:tcW w:w="1458" w:type="dxa"/>
            <w:tcBorders>
              <w:top w:val="single" w:sz="4" w:space="0" w:color="auto"/>
              <w:left w:val="nil"/>
              <w:bottom w:val="single" w:sz="4" w:space="0" w:color="auto"/>
              <w:right w:val="single" w:sz="4" w:space="0" w:color="auto"/>
            </w:tcBorders>
            <w:vAlign w:val="center"/>
          </w:tcPr>
          <w:p w14:paraId="3DC27A37" w14:textId="77777777" w:rsidR="00EB44D7" w:rsidRDefault="000A216D">
            <w:pPr>
              <w:jc w:val="center"/>
              <w:rPr>
                <w:b/>
              </w:rPr>
            </w:pPr>
            <w:r>
              <w:rPr>
                <w:b/>
              </w:rPr>
              <w:t>Emergency</w:t>
            </w:r>
          </w:p>
          <w:p w14:paraId="3DC27A38" w14:textId="77777777" w:rsidR="00EB44D7" w:rsidRDefault="000A216D">
            <w:pPr>
              <w:jc w:val="center"/>
              <w:rPr>
                <w:b/>
              </w:rPr>
            </w:pPr>
            <w:r>
              <w:rPr>
                <w:b/>
              </w:rPr>
              <w:t>Notice</w:t>
            </w:r>
          </w:p>
        </w:tc>
        <w:tc>
          <w:tcPr>
            <w:tcW w:w="7398" w:type="dxa"/>
            <w:gridSpan w:val="2"/>
            <w:tcBorders>
              <w:top w:val="single" w:sz="4" w:space="0" w:color="auto"/>
              <w:left w:val="single" w:sz="4" w:space="0" w:color="auto"/>
              <w:bottom w:val="single" w:sz="4" w:space="0" w:color="auto"/>
              <w:right w:val="nil"/>
            </w:tcBorders>
            <w:vAlign w:val="center"/>
          </w:tcPr>
          <w:p w14:paraId="3DC27A39" w14:textId="55E91F49" w:rsidR="00EB44D7" w:rsidRDefault="000A216D">
            <w:pPr>
              <w:pStyle w:val="TableText"/>
              <w:rPr>
                <w:bCs/>
              </w:rPr>
            </w:pPr>
            <w:r>
              <w:t xml:space="preserve">When extreme cold weather </w:t>
            </w:r>
            <w:r>
              <w:rPr>
                <w:bCs/>
              </w:rPr>
              <w:t xml:space="preserve">is beginning to have an adverse impact on the </w:t>
            </w:r>
            <w:r w:rsidR="004634F2">
              <w:rPr>
                <w:bCs/>
              </w:rPr>
              <w:t>ERCOT Region</w:t>
            </w:r>
            <w:r>
              <w:rPr>
                <w:bCs/>
              </w:rPr>
              <w:t>, u</w:t>
            </w:r>
            <w:r>
              <w:t xml:space="preserve">sing the Hotline issue an Emergency Notice to </w:t>
            </w:r>
            <w:r w:rsidR="004634F2">
              <w:t>the</w:t>
            </w:r>
            <w:r>
              <w:t xml:space="preserve"> TOs:</w:t>
            </w:r>
          </w:p>
          <w:p w14:paraId="3DC27A3A" w14:textId="77777777" w:rsidR="00EB44D7" w:rsidRDefault="00EB44D7">
            <w:pPr>
              <w:pStyle w:val="TableText"/>
            </w:pPr>
          </w:p>
          <w:p w14:paraId="3DC27A3C" w14:textId="209C197E" w:rsidR="00EB44D7" w:rsidRDefault="000A216D" w:rsidP="009814AA">
            <w:pPr>
              <w:pStyle w:val="TableText"/>
            </w:pPr>
            <w:r>
              <w:rPr>
                <w:b/>
                <w:highlight w:val="yellow"/>
                <w:u w:val="single"/>
              </w:rPr>
              <w:t>T#79 - Typical Hotline Script for Emergency for Extreme Cold Weather</w:t>
            </w:r>
          </w:p>
        </w:tc>
      </w:tr>
      <w:tr w:rsidR="00EB44D7" w14:paraId="3DC27A40" w14:textId="77777777">
        <w:trPr>
          <w:trHeight w:val="576"/>
        </w:trPr>
        <w:tc>
          <w:tcPr>
            <w:tcW w:w="1458" w:type="dxa"/>
            <w:tcBorders>
              <w:top w:val="single" w:sz="4" w:space="0" w:color="auto"/>
              <w:left w:val="nil"/>
              <w:bottom w:val="single" w:sz="4" w:space="0" w:color="auto"/>
              <w:right w:val="single" w:sz="4" w:space="0" w:color="auto"/>
            </w:tcBorders>
            <w:vAlign w:val="center"/>
          </w:tcPr>
          <w:p w14:paraId="3DC27A3E" w14:textId="77777777" w:rsidR="00EB44D7" w:rsidRDefault="000A216D">
            <w:pPr>
              <w:jc w:val="center"/>
              <w:rPr>
                <w:b/>
              </w:rPr>
            </w:pPr>
            <w:r>
              <w:rPr>
                <w:b/>
              </w:rPr>
              <w:t>Post</w:t>
            </w:r>
          </w:p>
        </w:tc>
        <w:tc>
          <w:tcPr>
            <w:tcW w:w="7398" w:type="dxa"/>
            <w:gridSpan w:val="2"/>
            <w:tcBorders>
              <w:top w:val="single" w:sz="4" w:space="0" w:color="auto"/>
              <w:left w:val="single" w:sz="4" w:space="0" w:color="auto"/>
              <w:bottom w:val="single" w:sz="4" w:space="0" w:color="auto"/>
              <w:right w:val="nil"/>
            </w:tcBorders>
            <w:vAlign w:val="center"/>
          </w:tcPr>
          <w:p w14:paraId="3DC27A3F" w14:textId="052980B3" w:rsidR="00EB44D7" w:rsidRDefault="000A216D">
            <w:pPr>
              <w:pStyle w:val="TableText"/>
              <w:jc w:val="both"/>
            </w:pPr>
            <w:r>
              <w:t>Coordinate with the Real-Time</w:t>
            </w:r>
            <w:r w:rsidR="004634F2">
              <w:t xml:space="preserve"> and Resource</w:t>
            </w:r>
            <w:r>
              <w:t xml:space="preserve"> Operator for the posting of the notices on </w:t>
            </w:r>
            <w:r w:rsidR="008C5A3B">
              <w:t xml:space="preserve">the </w:t>
            </w:r>
            <w:r w:rsidR="008C5A3B" w:rsidRPr="008C5A3B">
              <w:t>ERCOT Website</w:t>
            </w:r>
            <w:r>
              <w:t>.</w:t>
            </w:r>
          </w:p>
        </w:tc>
      </w:tr>
      <w:tr w:rsidR="00EB44D7" w14:paraId="3DC27A44" w14:textId="77777777">
        <w:trPr>
          <w:trHeight w:val="576"/>
        </w:trPr>
        <w:tc>
          <w:tcPr>
            <w:tcW w:w="1458" w:type="dxa"/>
            <w:tcBorders>
              <w:top w:val="single" w:sz="4" w:space="0" w:color="auto"/>
              <w:left w:val="nil"/>
              <w:bottom w:val="single" w:sz="4" w:space="0" w:color="auto"/>
              <w:right w:val="single" w:sz="4" w:space="0" w:color="auto"/>
            </w:tcBorders>
            <w:vAlign w:val="center"/>
          </w:tcPr>
          <w:p w14:paraId="3DC27A41" w14:textId="77777777" w:rsidR="00EB44D7" w:rsidRDefault="000A216D">
            <w:pPr>
              <w:jc w:val="center"/>
              <w:rPr>
                <w:b/>
              </w:rPr>
            </w:pPr>
            <w:r>
              <w:rPr>
                <w:b/>
              </w:rPr>
              <w:t>Cancel</w:t>
            </w:r>
          </w:p>
          <w:p w14:paraId="3DC27A42" w14:textId="77777777" w:rsidR="00EB44D7" w:rsidRDefault="000A216D">
            <w:pPr>
              <w:jc w:val="center"/>
              <w:rPr>
                <w:b/>
              </w:rPr>
            </w:pPr>
            <w:r>
              <w:rPr>
                <w:b/>
              </w:rPr>
              <w:t>Posting</w:t>
            </w:r>
          </w:p>
        </w:tc>
        <w:tc>
          <w:tcPr>
            <w:tcW w:w="7398" w:type="dxa"/>
            <w:gridSpan w:val="2"/>
            <w:tcBorders>
              <w:top w:val="single" w:sz="4" w:space="0" w:color="auto"/>
              <w:left w:val="single" w:sz="4" w:space="0" w:color="auto"/>
              <w:bottom w:val="single" w:sz="4" w:space="0" w:color="auto"/>
              <w:right w:val="nil"/>
            </w:tcBorders>
            <w:vAlign w:val="center"/>
          </w:tcPr>
          <w:p w14:paraId="3DC27A43" w14:textId="6F1A5557" w:rsidR="00EB44D7" w:rsidRDefault="000A216D">
            <w:pPr>
              <w:pStyle w:val="TableText"/>
              <w:jc w:val="both"/>
            </w:pPr>
            <w:r>
              <w:t xml:space="preserve">Coordinate with the Real-Time </w:t>
            </w:r>
            <w:r w:rsidR="004634F2">
              <w:t xml:space="preserve">and Resource </w:t>
            </w:r>
            <w:r>
              <w:t xml:space="preserve">Operator for the cancelation of the postings on </w:t>
            </w:r>
            <w:r w:rsidR="008C5A3B">
              <w:t xml:space="preserve">the </w:t>
            </w:r>
            <w:r w:rsidR="008C5A3B" w:rsidRPr="008C5A3B">
              <w:t>ERCOT Website</w:t>
            </w:r>
            <w:r>
              <w:t>.</w:t>
            </w:r>
          </w:p>
        </w:tc>
      </w:tr>
      <w:tr w:rsidR="00EB44D7" w14:paraId="3DC27A47" w14:textId="77777777">
        <w:trPr>
          <w:trHeight w:val="576"/>
        </w:trPr>
        <w:tc>
          <w:tcPr>
            <w:tcW w:w="1458" w:type="dxa"/>
            <w:tcBorders>
              <w:top w:val="single" w:sz="4" w:space="0" w:color="auto"/>
              <w:left w:val="nil"/>
              <w:bottom w:val="double" w:sz="4" w:space="0" w:color="auto"/>
              <w:right w:val="single" w:sz="4" w:space="0" w:color="auto"/>
            </w:tcBorders>
            <w:vAlign w:val="center"/>
          </w:tcPr>
          <w:p w14:paraId="3DC27A45" w14:textId="77777777" w:rsidR="00EB44D7" w:rsidRDefault="000A216D">
            <w:pPr>
              <w:jc w:val="center"/>
              <w:rPr>
                <w:b/>
              </w:rPr>
            </w:pPr>
            <w:r>
              <w:rPr>
                <w:b/>
              </w:rPr>
              <w:t>Log</w:t>
            </w:r>
          </w:p>
        </w:tc>
        <w:tc>
          <w:tcPr>
            <w:tcW w:w="7398" w:type="dxa"/>
            <w:gridSpan w:val="2"/>
            <w:tcBorders>
              <w:top w:val="single" w:sz="4" w:space="0" w:color="auto"/>
              <w:left w:val="single" w:sz="4" w:space="0" w:color="auto"/>
              <w:bottom w:val="double" w:sz="4" w:space="0" w:color="auto"/>
              <w:right w:val="nil"/>
            </w:tcBorders>
            <w:vAlign w:val="center"/>
          </w:tcPr>
          <w:p w14:paraId="3DC27A46" w14:textId="77777777" w:rsidR="00EB44D7" w:rsidRDefault="000A216D">
            <w:pPr>
              <w:pStyle w:val="TableText"/>
              <w:jc w:val="both"/>
            </w:pPr>
            <w:r>
              <w:t>Log all actions.</w:t>
            </w:r>
          </w:p>
        </w:tc>
      </w:tr>
    </w:tbl>
    <w:p w14:paraId="3DC27A48" w14:textId="77777777" w:rsidR="00EB44D7" w:rsidRDefault="00EB44D7">
      <w:pPr>
        <w:sectPr w:rsidR="00EB44D7">
          <w:pgSz w:w="12240" w:h="15840" w:code="1"/>
          <w:pgMar w:top="1008" w:right="1800" w:bottom="1008" w:left="1440" w:header="720" w:footer="720" w:gutter="0"/>
          <w:cols w:space="720"/>
          <w:titlePg/>
          <w:docGrid w:linePitch="360"/>
        </w:sectPr>
      </w:pPr>
    </w:p>
    <w:p w14:paraId="3DC27A49" w14:textId="77777777" w:rsidR="00EB44D7" w:rsidRDefault="000A216D" w:rsidP="0098051E">
      <w:pPr>
        <w:pStyle w:val="Heading2"/>
      </w:pPr>
      <w:bookmarkStart w:id="387" w:name="_6.7_Other_Significant"/>
      <w:bookmarkStart w:id="388" w:name="_8.3_Other_Significant"/>
      <w:bookmarkStart w:id="389" w:name="_8.34_Other_Significant"/>
      <w:bookmarkStart w:id="390" w:name="_8.4_Extreme_Hot"/>
      <w:bookmarkStart w:id="391" w:name="_8.43_Extreme_Hot"/>
      <w:bookmarkEnd w:id="387"/>
      <w:bookmarkEnd w:id="388"/>
      <w:bookmarkEnd w:id="389"/>
      <w:bookmarkEnd w:id="390"/>
      <w:bookmarkEnd w:id="391"/>
      <w:r>
        <w:lastRenderedPageBreak/>
        <w:t>8.3</w:t>
      </w:r>
      <w:r>
        <w:tab/>
        <w:t>Extreme Hot Weather</w:t>
      </w:r>
    </w:p>
    <w:p w14:paraId="3DC27A4A" w14:textId="77777777" w:rsidR="00EB44D7" w:rsidRDefault="00EB44D7">
      <w:pPr>
        <w:rPr>
          <w:b/>
        </w:rPr>
      </w:pPr>
    </w:p>
    <w:p w14:paraId="3DC27A4B" w14:textId="50A349F5" w:rsidR="00EB44D7" w:rsidRDefault="000A216D" w:rsidP="005D1249">
      <w:pPr>
        <w:ind w:left="720"/>
      </w:pPr>
      <w:r>
        <w:rPr>
          <w:b/>
        </w:rPr>
        <w:t xml:space="preserve">Procedure Purpose: </w:t>
      </w:r>
      <w:r>
        <w:t xml:space="preserve">To ensure TOs are prepared for </w:t>
      </w:r>
      <w:r w:rsidR="004634F2">
        <w:t>e</w:t>
      </w:r>
      <w:r>
        <w:t xml:space="preserve">xtreme </w:t>
      </w:r>
      <w:r w:rsidR="004634F2">
        <w:t>h</w:t>
      </w:r>
      <w:r>
        <w:t>ot weather operations</w:t>
      </w:r>
      <w:r w:rsidR="004634F2">
        <w:t xml:space="preserve"> that could impact system reliability</w:t>
      </w:r>
      <w:r>
        <w:t>.</w:t>
      </w:r>
    </w:p>
    <w:p w14:paraId="3DC27A4C" w14:textId="77777777" w:rsidR="00EB44D7" w:rsidRDefault="00EB44D7"/>
    <w:p w14:paraId="3DC27A4D"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0"/>
        <w:gridCol w:w="1718"/>
        <w:gridCol w:w="1710"/>
        <w:gridCol w:w="1350"/>
        <w:gridCol w:w="1350"/>
      </w:tblGrid>
      <w:tr w:rsidR="00EB44D7" w14:paraId="3DC27A53" w14:textId="77777777">
        <w:tc>
          <w:tcPr>
            <w:tcW w:w="2530" w:type="dxa"/>
            <w:vMerge w:val="restart"/>
            <w:vAlign w:val="center"/>
          </w:tcPr>
          <w:p w14:paraId="3DC27A4E" w14:textId="77777777" w:rsidR="00EB44D7" w:rsidRDefault="000A216D">
            <w:pPr>
              <w:rPr>
                <w:b/>
              </w:rPr>
            </w:pPr>
            <w:r>
              <w:rPr>
                <w:b/>
              </w:rPr>
              <w:t>Protocol Reference</w:t>
            </w:r>
          </w:p>
        </w:tc>
        <w:tc>
          <w:tcPr>
            <w:tcW w:w="1718" w:type="dxa"/>
          </w:tcPr>
          <w:p w14:paraId="3DC27A4F" w14:textId="77777777" w:rsidR="00EB44D7" w:rsidRDefault="000A216D">
            <w:pPr>
              <w:rPr>
                <w:b/>
              </w:rPr>
            </w:pPr>
            <w:r>
              <w:rPr>
                <w:b/>
              </w:rPr>
              <w:t>3.1.4.6</w:t>
            </w:r>
          </w:p>
        </w:tc>
        <w:tc>
          <w:tcPr>
            <w:tcW w:w="1710" w:type="dxa"/>
          </w:tcPr>
          <w:p w14:paraId="3DC27A50" w14:textId="77777777" w:rsidR="00EB44D7" w:rsidRDefault="000A216D">
            <w:pPr>
              <w:rPr>
                <w:b/>
              </w:rPr>
            </w:pPr>
            <w:r>
              <w:rPr>
                <w:b/>
              </w:rPr>
              <w:t>6.3.2(3)(a)(ii)</w:t>
            </w:r>
          </w:p>
        </w:tc>
        <w:tc>
          <w:tcPr>
            <w:tcW w:w="1350" w:type="dxa"/>
          </w:tcPr>
          <w:p w14:paraId="3DC27A51" w14:textId="32AB7B15" w:rsidR="00EB44D7" w:rsidRDefault="00162FDC" w:rsidP="00CE489B">
            <w:pPr>
              <w:rPr>
                <w:b/>
              </w:rPr>
            </w:pPr>
            <w:r w:rsidRPr="00162FDC">
              <w:rPr>
                <w:b/>
                <w:lang w:val="pt-BR"/>
              </w:rPr>
              <w:t>6.5.9.3.1</w:t>
            </w:r>
          </w:p>
        </w:tc>
        <w:tc>
          <w:tcPr>
            <w:tcW w:w="1350" w:type="dxa"/>
          </w:tcPr>
          <w:p w14:paraId="3DC27A52" w14:textId="0C09D200" w:rsidR="00EB44D7" w:rsidRDefault="00162FDC">
            <w:pPr>
              <w:rPr>
                <w:b/>
              </w:rPr>
            </w:pPr>
            <w:r w:rsidRPr="00162FDC">
              <w:rPr>
                <w:b/>
              </w:rPr>
              <w:t>6.5.9.3.2(4)</w:t>
            </w:r>
          </w:p>
        </w:tc>
      </w:tr>
      <w:tr w:rsidR="00162FDC" w14:paraId="3DC27A59" w14:textId="77777777">
        <w:tc>
          <w:tcPr>
            <w:tcW w:w="2530" w:type="dxa"/>
            <w:vMerge/>
            <w:tcBorders>
              <w:bottom w:val="nil"/>
            </w:tcBorders>
          </w:tcPr>
          <w:p w14:paraId="3DC27A54" w14:textId="77777777" w:rsidR="00162FDC" w:rsidRDefault="00162FDC" w:rsidP="00162FDC">
            <w:pPr>
              <w:rPr>
                <w:b/>
              </w:rPr>
            </w:pPr>
          </w:p>
        </w:tc>
        <w:tc>
          <w:tcPr>
            <w:tcW w:w="1718" w:type="dxa"/>
          </w:tcPr>
          <w:p w14:paraId="3DC27A55" w14:textId="7392E861" w:rsidR="00162FDC" w:rsidRDefault="00471E14" w:rsidP="00162FDC">
            <w:pPr>
              <w:tabs>
                <w:tab w:val="center" w:pos="751"/>
              </w:tabs>
              <w:rPr>
                <w:b/>
              </w:rPr>
            </w:pPr>
            <w:r>
              <w:rPr>
                <w:b/>
              </w:rPr>
              <w:t>6.5.9.3.4</w:t>
            </w:r>
          </w:p>
        </w:tc>
        <w:tc>
          <w:tcPr>
            <w:tcW w:w="1710" w:type="dxa"/>
          </w:tcPr>
          <w:p w14:paraId="3DC27A56" w14:textId="582DBE5C" w:rsidR="00162FDC" w:rsidRDefault="00162FDC" w:rsidP="00162FDC">
            <w:pPr>
              <w:rPr>
                <w:b/>
              </w:rPr>
            </w:pPr>
          </w:p>
        </w:tc>
        <w:tc>
          <w:tcPr>
            <w:tcW w:w="1350" w:type="dxa"/>
          </w:tcPr>
          <w:p w14:paraId="3DC27A57" w14:textId="1433C052" w:rsidR="00162FDC" w:rsidRDefault="00162FDC" w:rsidP="00162FDC">
            <w:pPr>
              <w:rPr>
                <w:b/>
              </w:rPr>
            </w:pPr>
          </w:p>
        </w:tc>
        <w:tc>
          <w:tcPr>
            <w:tcW w:w="1350" w:type="dxa"/>
          </w:tcPr>
          <w:p w14:paraId="3DC27A58" w14:textId="77777777" w:rsidR="00162FDC" w:rsidRDefault="00162FDC" w:rsidP="00162FDC">
            <w:pPr>
              <w:rPr>
                <w:b/>
              </w:rPr>
            </w:pPr>
          </w:p>
        </w:tc>
      </w:tr>
      <w:tr w:rsidR="00EB44D7" w14:paraId="3DC27A5F" w14:textId="77777777">
        <w:tc>
          <w:tcPr>
            <w:tcW w:w="2530" w:type="dxa"/>
            <w:vAlign w:val="center"/>
          </w:tcPr>
          <w:p w14:paraId="3DC27A5A" w14:textId="77777777" w:rsidR="00EB44D7" w:rsidRDefault="000A216D">
            <w:pPr>
              <w:rPr>
                <w:b/>
              </w:rPr>
            </w:pPr>
            <w:r>
              <w:rPr>
                <w:b/>
              </w:rPr>
              <w:t>Guide Reference</w:t>
            </w:r>
          </w:p>
        </w:tc>
        <w:tc>
          <w:tcPr>
            <w:tcW w:w="1718" w:type="dxa"/>
          </w:tcPr>
          <w:p w14:paraId="3DC27A5B" w14:textId="77777777" w:rsidR="00EB44D7" w:rsidRDefault="000A216D">
            <w:pPr>
              <w:rPr>
                <w:b/>
              </w:rPr>
            </w:pPr>
            <w:r>
              <w:rPr>
                <w:b/>
                <w:lang w:val="pt-BR"/>
              </w:rPr>
              <w:t>4.2.1</w:t>
            </w:r>
          </w:p>
        </w:tc>
        <w:tc>
          <w:tcPr>
            <w:tcW w:w="1710" w:type="dxa"/>
          </w:tcPr>
          <w:p w14:paraId="3DC27A5C" w14:textId="77777777" w:rsidR="00EB44D7" w:rsidRDefault="000A216D">
            <w:pPr>
              <w:rPr>
                <w:b/>
              </w:rPr>
            </w:pPr>
            <w:r>
              <w:rPr>
                <w:b/>
                <w:lang w:val="pt-BR"/>
              </w:rPr>
              <w:t>4.2.2</w:t>
            </w:r>
          </w:p>
        </w:tc>
        <w:tc>
          <w:tcPr>
            <w:tcW w:w="1350" w:type="dxa"/>
          </w:tcPr>
          <w:p w14:paraId="3DC27A5D" w14:textId="77777777" w:rsidR="00EB44D7" w:rsidRDefault="000A216D">
            <w:pPr>
              <w:rPr>
                <w:b/>
              </w:rPr>
            </w:pPr>
            <w:r>
              <w:rPr>
                <w:b/>
                <w:lang w:val="pt-BR"/>
              </w:rPr>
              <w:t>4.2.3</w:t>
            </w:r>
          </w:p>
        </w:tc>
        <w:tc>
          <w:tcPr>
            <w:tcW w:w="1350" w:type="dxa"/>
          </w:tcPr>
          <w:p w14:paraId="3DC27A5E" w14:textId="77777777" w:rsidR="00EB44D7" w:rsidRDefault="000A216D">
            <w:pPr>
              <w:rPr>
                <w:b/>
              </w:rPr>
            </w:pPr>
            <w:r>
              <w:rPr>
                <w:b/>
                <w:lang w:val="pt-BR"/>
              </w:rPr>
              <w:t>4.2.4</w:t>
            </w:r>
          </w:p>
        </w:tc>
      </w:tr>
      <w:tr w:rsidR="00EB44D7" w14:paraId="3DC27A67" w14:textId="77777777">
        <w:tc>
          <w:tcPr>
            <w:tcW w:w="2530" w:type="dxa"/>
            <w:vAlign w:val="center"/>
          </w:tcPr>
          <w:p w14:paraId="3DC27A60" w14:textId="77777777" w:rsidR="00EB44D7" w:rsidRDefault="000A216D">
            <w:pPr>
              <w:rPr>
                <w:b/>
              </w:rPr>
            </w:pPr>
            <w:r>
              <w:rPr>
                <w:b/>
              </w:rPr>
              <w:t>NERC Standard</w:t>
            </w:r>
          </w:p>
        </w:tc>
        <w:tc>
          <w:tcPr>
            <w:tcW w:w="1718" w:type="dxa"/>
          </w:tcPr>
          <w:p w14:paraId="3DC27A61" w14:textId="6668F092" w:rsidR="00EB44D7" w:rsidRDefault="000A216D">
            <w:pPr>
              <w:rPr>
                <w:b/>
                <w:lang w:val="pt-BR"/>
              </w:rPr>
            </w:pPr>
            <w:r>
              <w:rPr>
                <w:b/>
                <w:lang w:val="pt-BR"/>
              </w:rPr>
              <w:t>EOP-011-</w:t>
            </w:r>
            <w:r w:rsidR="004F68C6">
              <w:rPr>
                <w:b/>
                <w:lang w:val="pt-BR"/>
              </w:rPr>
              <w:t>4</w:t>
            </w:r>
          </w:p>
          <w:p w14:paraId="3DC27A62" w14:textId="59FC6DCF" w:rsidR="00EB44D7" w:rsidRDefault="000A216D">
            <w:pPr>
              <w:rPr>
                <w:b/>
              </w:rPr>
            </w:pPr>
            <w:r>
              <w:rPr>
                <w:b/>
              </w:rPr>
              <w:t xml:space="preserve">R1, R1.1, R1.2, R1.2.2, R1.2.6, </w:t>
            </w:r>
            <w:r w:rsidR="00C85711">
              <w:rPr>
                <w:b/>
              </w:rPr>
              <w:t xml:space="preserve">R1.2.6.2, </w:t>
            </w:r>
            <w:r>
              <w:rPr>
                <w:b/>
              </w:rPr>
              <w:t>R2, R2.1, R2.2, R2.2.</w:t>
            </w:r>
            <w:r w:rsidR="00346CA8">
              <w:rPr>
                <w:b/>
              </w:rPr>
              <w:t>10</w:t>
            </w:r>
            <w:r w:rsidR="00C85711">
              <w:rPr>
                <w:b/>
              </w:rPr>
              <w:t>, R2.2.</w:t>
            </w:r>
            <w:r w:rsidR="00346CA8">
              <w:rPr>
                <w:b/>
              </w:rPr>
              <w:t>10</w:t>
            </w:r>
            <w:r w:rsidR="00C85711">
              <w:rPr>
                <w:b/>
              </w:rPr>
              <w:t>.2</w:t>
            </w:r>
          </w:p>
        </w:tc>
        <w:tc>
          <w:tcPr>
            <w:tcW w:w="1710" w:type="dxa"/>
          </w:tcPr>
          <w:p w14:paraId="3DC27A63" w14:textId="5DCA729D" w:rsidR="00EB44D7" w:rsidRDefault="000A216D">
            <w:pPr>
              <w:rPr>
                <w:b/>
              </w:rPr>
            </w:pPr>
            <w:r>
              <w:rPr>
                <w:b/>
              </w:rPr>
              <w:t>TOP-001-</w:t>
            </w:r>
            <w:r w:rsidR="00577629">
              <w:rPr>
                <w:b/>
              </w:rPr>
              <w:t>6</w:t>
            </w:r>
          </w:p>
          <w:p w14:paraId="3DC27A64" w14:textId="77777777" w:rsidR="00EB44D7" w:rsidRDefault="000A216D">
            <w:pPr>
              <w:rPr>
                <w:b/>
              </w:rPr>
            </w:pPr>
            <w:r>
              <w:rPr>
                <w:b/>
              </w:rPr>
              <w:t>R8</w:t>
            </w:r>
          </w:p>
        </w:tc>
        <w:tc>
          <w:tcPr>
            <w:tcW w:w="1350" w:type="dxa"/>
          </w:tcPr>
          <w:p w14:paraId="3DC27A65" w14:textId="77777777" w:rsidR="00EB44D7" w:rsidRDefault="00EB44D7">
            <w:pPr>
              <w:rPr>
                <w:b/>
              </w:rPr>
            </w:pPr>
          </w:p>
        </w:tc>
        <w:tc>
          <w:tcPr>
            <w:tcW w:w="1350" w:type="dxa"/>
          </w:tcPr>
          <w:p w14:paraId="3DC27A66" w14:textId="77777777" w:rsidR="00EB44D7" w:rsidRDefault="00EB44D7">
            <w:pPr>
              <w:rPr>
                <w:b/>
              </w:rPr>
            </w:pPr>
          </w:p>
        </w:tc>
      </w:tr>
    </w:tbl>
    <w:p w14:paraId="3DC27A6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410"/>
      </w:tblGrid>
      <w:tr w:rsidR="0082183D" w14:paraId="3DC27A6C" w14:textId="77777777">
        <w:tc>
          <w:tcPr>
            <w:tcW w:w="1908" w:type="dxa"/>
          </w:tcPr>
          <w:p w14:paraId="3DC27A69" w14:textId="0880BC68" w:rsidR="0082183D" w:rsidRDefault="0082183D" w:rsidP="0082183D">
            <w:pPr>
              <w:rPr>
                <w:b/>
              </w:rPr>
            </w:pPr>
            <w:r>
              <w:rPr>
                <w:b/>
              </w:rPr>
              <w:t xml:space="preserve">Version: 2 </w:t>
            </w:r>
          </w:p>
        </w:tc>
        <w:tc>
          <w:tcPr>
            <w:tcW w:w="2250" w:type="dxa"/>
          </w:tcPr>
          <w:p w14:paraId="3DC27A6A" w14:textId="237A51FF" w:rsidR="0082183D" w:rsidRDefault="0082183D" w:rsidP="0082183D">
            <w:pPr>
              <w:rPr>
                <w:b/>
              </w:rPr>
            </w:pPr>
            <w:r>
              <w:rPr>
                <w:b/>
              </w:rPr>
              <w:t>Revision: 0</w:t>
            </w:r>
          </w:p>
        </w:tc>
        <w:tc>
          <w:tcPr>
            <w:tcW w:w="4410" w:type="dxa"/>
          </w:tcPr>
          <w:p w14:paraId="3DC27A6B" w14:textId="23D4FD31" w:rsidR="0082183D" w:rsidRDefault="0082183D" w:rsidP="0082183D">
            <w:pPr>
              <w:rPr>
                <w:b/>
              </w:rPr>
            </w:pPr>
            <w:r>
              <w:rPr>
                <w:b/>
              </w:rPr>
              <w:t>Effective Date:  December 5, 2025</w:t>
            </w:r>
          </w:p>
        </w:tc>
      </w:tr>
    </w:tbl>
    <w:p w14:paraId="3DC27A6D"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11"/>
        <w:gridCol w:w="7387"/>
      </w:tblGrid>
      <w:tr w:rsidR="00EB44D7" w14:paraId="3DC27A70" w14:textId="77777777">
        <w:trPr>
          <w:trHeight w:val="576"/>
          <w:tblHeader/>
        </w:trPr>
        <w:tc>
          <w:tcPr>
            <w:tcW w:w="1469" w:type="dxa"/>
            <w:gridSpan w:val="2"/>
            <w:tcBorders>
              <w:top w:val="double" w:sz="4" w:space="0" w:color="auto"/>
              <w:left w:val="nil"/>
              <w:bottom w:val="double" w:sz="4" w:space="0" w:color="auto"/>
            </w:tcBorders>
            <w:vAlign w:val="center"/>
          </w:tcPr>
          <w:p w14:paraId="3DC27A6E" w14:textId="77777777" w:rsidR="00EB44D7" w:rsidRDefault="000A216D">
            <w:pPr>
              <w:jc w:val="center"/>
              <w:rPr>
                <w:b/>
              </w:rPr>
            </w:pPr>
            <w:r>
              <w:rPr>
                <w:b/>
              </w:rPr>
              <w:t>Step</w:t>
            </w:r>
          </w:p>
        </w:tc>
        <w:tc>
          <w:tcPr>
            <w:tcW w:w="7387" w:type="dxa"/>
            <w:tcBorders>
              <w:top w:val="double" w:sz="4" w:space="0" w:color="auto"/>
              <w:bottom w:val="double" w:sz="4" w:space="0" w:color="auto"/>
              <w:right w:val="nil"/>
            </w:tcBorders>
            <w:vAlign w:val="center"/>
          </w:tcPr>
          <w:p w14:paraId="3DC27A6F" w14:textId="77777777" w:rsidR="00EB44D7" w:rsidRDefault="000A216D">
            <w:pPr>
              <w:rPr>
                <w:b/>
              </w:rPr>
            </w:pPr>
            <w:r>
              <w:rPr>
                <w:b/>
              </w:rPr>
              <w:t>Action</w:t>
            </w:r>
          </w:p>
        </w:tc>
      </w:tr>
      <w:tr w:rsidR="00EB44D7" w14:paraId="3DC27A76" w14:textId="77777777">
        <w:trPr>
          <w:trHeight w:val="576"/>
        </w:trPr>
        <w:tc>
          <w:tcPr>
            <w:tcW w:w="1469" w:type="dxa"/>
            <w:gridSpan w:val="2"/>
            <w:tcBorders>
              <w:top w:val="double" w:sz="4" w:space="0" w:color="auto"/>
              <w:left w:val="nil"/>
              <w:bottom w:val="single" w:sz="4" w:space="0" w:color="auto"/>
            </w:tcBorders>
            <w:vAlign w:val="center"/>
          </w:tcPr>
          <w:p w14:paraId="3DC27A71" w14:textId="3DF904EF" w:rsidR="00EB44D7" w:rsidRDefault="000A216D">
            <w:pPr>
              <w:jc w:val="center"/>
              <w:rPr>
                <w:b/>
              </w:rPr>
            </w:pPr>
            <w:r>
              <w:rPr>
                <w:b/>
              </w:rPr>
              <w:t>N</w:t>
            </w:r>
            <w:r w:rsidR="00310C02">
              <w:rPr>
                <w:b/>
              </w:rPr>
              <w:t>ote</w:t>
            </w:r>
          </w:p>
        </w:tc>
        <w:tc>
          <w:tcPr>
            <w:tcW w:w="7387" w:type="dxa"/>
            <w:tcBorders>
              <w:top w:val="double" w:sz="4" w:space="0" w:color="auto"/>
              <w:bottom w:val="single" w:sz="4" w:space="0" w:color="auto"/>
              <w:right w:val="nil"/>
            </w:tcBorders>
            <w:vAlign w:val="center"/>
          </w:tcPr>
          <w:p w14:paraId="3DC27A73" w14:textId="3CADF7DC" w:rsidR="00EB44D7" w:rsidRDefault="000A216D" w:rsidP="007E512D">
            <w:pPr>
              <w:pStyle w:val="TableText"/>
              <w:numPr>
                <w:ilvl w:val="0"/>
                <w:numId w:val="241"/>
              </w:numPr>
              <w:ind w:left="360"/>
            </w:pPr>
            <w:r w:rsidRPr="00E07B6B">
              <w:t>Extreme</w:t>
            </w:r>
            <w:r w:rsidRPr="00A212C6">
              <w:t xml:space="preserve"> </w:t>
            </w:r>
            <w:r w:rsidR="004634F2" w:rsidRPr="00A212C6">
              <w:t>h</w:t>
            </w:r>
            <w:r w:rsidRPr="00A212C6">
              <w:t xml:space="preserve">ot weather notifications </w:t>
            </w:r>
            <w:r w:rsidR="004634F2" w:rsidRPr="00A212C6">
              <w:t xml:space="preserve">can be </w:t>
            </w:r>
            <w:r w:rsidRPr="00A212C6">
              <w:t>issued when</w:t>
            </w:r>
            <w:r w:rsidR="00E07B6B" w:rsidRPr="00A212C6">
              <w:t xml:space="preserve"> t</w:t>
            </w:r>
            <w:r w:rsidRPr="00A212C6">
              <w:t>emperatures are forecasted to be 103</w:t>
            </w:r>
            <w:r>
              <w:t xml:space="preserve">°F or above in the North Central and </w:t>
            </w:r>
            <w:r w:rsidR="007F6F7F">
              <w:t>South-Central</w:t>
            </w:r>
            <w:r>
              <w:t xml:space="preserve"> weather zones. </w:t>
            </w:r>
          </w:p>
          <w:p w14:paraId="3DC27A74" w14:textId="77777777" w:rsidR="00EB44D7" w:rsidRDefault="000A216D" w:rsidP="00A212C6">
            <w:pPr>
              <w:pStyle w:val="TableText"/>
              <w:ind w:left="360"/>
            </w:pPr>
            <w:r>
              <w:t xml:space="preserve">– OR – </w:t>
            </w:r>
          </w:p>
          <w:p w14:paraId="497EE580" w14:textId="23F23015" w:rsidR="00E07B6B" w:rsidRDefault="00E07B6B" w:rsidP="00A212C6">
            <w:pPr>
              <w:pStyle w:val="TableText"/>
              <w:ind w:left="360"/>
            </w:pPr>
            <w:r>
              <w:t>When t</w:t>
            </w:r>
            <w:r w:rsidR="000A216D">
              <w:t xml:space="preserve">emperatures are forecasted to be 94°F or above in the North Central and </w:t>
            </w:r>
            <w:r w:rsidR="007F6F7F">
              <w:t>South-Central</w:t>
            </w:r>
            <w:r w:rsidR="000A216D">
              <w:t xml:space="preserve"> weather zones during the following months (October – May). </w:t>
            </w:r>
          </w:p>
          <w:p w14:paraId="7F192649" w14:textId="77777777" w:rsidR="00A212C6" w:rsidRDefault="00A212C6" w:rsidP="007E512D">
            <w:pPr>
              <w:pStyle w:val="ListParagraph"/>
              <w:numPr>
                <w:ilvl w:val="0"/>
                <w:numId w:val="243"/>
              </w:numPr>
              <w:tabs>
                <w:tab w:val="clear" w:pos="656"/>
                <w:tab w:val="num" w:pos="491"/>
              </w:tabs>
              <w:ind w:left="401" w:hanging="401"/>
            </w:pPr>
            <w:r>
              <w:t>For such events, additional reserves may be necessary</w:t>
            </w:r>
          </w:p>
          <w:p w14:paraId="02DEC1D6" w14:textId="77777777" w:rsidR="00A212C6" w:rsidRDefault="00A212C6" w:rsidP="007E512D">
            <w:pPr>
              <w:pStyle w:val="TableText"/>
              <w:numPr>
                <w:ilvl w:val="0"/>
                <w:numId w:val="242"/>
              </w:numPr>
            </w:pPr>
            <w:r>
              <w:t>The ERCOT Meteorologist may provide forecasts to supplement other Weather Service data information.</w:t>
            </w:r>
          </w:p>
          <w:p w14:paraId="3DC27A75" w14:textId="36BEDBA0" w:rsidR="00A212C6" w:rsidRDefault="00A212C6" w:rsidP="007E512D">
            <w:pPr>
              <w:pStyle w:val="ListParagraph"/>
              <w:numPr>
                <w:ilvl w:val="0"/>
                <w:numId w:val="243"/>
              </w:numPr>
              <w:tabs>
                <w:tab w:val="clear" w:pos="656"/>
                <w:tab w:val="num" w:pos="491"/>
              </w:tabs>
              <w:ind w:left="401" w:hanging="401"/>
            </w:pPr>
            <w:r>
              <w:t>The sequence</w:t>
            </w:r>
            <w:r w:rsidRPr="00F36E76">
              <w:t xml:space="preserve"> of actions taken</w:t>
            </w:r>
            <w:r>
              <w:t>, or notifications issued</w:t>
            </w:r>
            <w:r w:rsidRPr="00F36E76">
              <w:t xml:space="preserve"> may vary due to system conditions or other operational issues</w:t>
            </w:r>
            <w:r>
              <w:t xml:space="preserve"> and i</w:t>
            </w:r>
            <w:r w:rsidRPr="00F36E76">
              <w:t xml:space="preserve">t may be necessary to skip actions due to the severity of the situation. To the extent possible, and when prudent, actions that were skipped may be implemented </w:t>
            </w:r>
            <w:r>
              <w:t xml:space="preserve">at a </w:t>
            </w:r>
            <w:r w:rsidRPr="00F36E76">
              <w:t>later</w:t>
            </w:r>
            <w:r>
              <w:t xml:space="preserve"> time</w:t>
            </w:r>
            <w:r w:rsidRPr="00F36E76">
              <w:t xml:space="preserve"> or date.</w:t>
            </w:r>
            <w:r>
              <w:t xml:space="preserve"> </w:t>
            </w:r>
          </w:p>
        </w:tc>
      </w:tr>
      <w:tr w:rsidR="00EB44D7" w14:paraId="3DC27A7F" w14:textId="77777777">
        <w:trPr>
          <w:trHeight w:val="576"/>
        </w:trPr>
        <w:tc>
          <w:tcPr>
            <w:tcW w:w="1469" w:type="dxa"/>
            <w:gridSpan w:val="2"/>
            <w:tcBorders>
              <w:left w:val="nil"/>
            </w:tcBorders>
            <w:vAlign w:val="center"/>
          </w:tcPr>
          <w:p w14:paraId="3DC27A7A" w14:textId="77777777" w:rsidR="00EB44D7" w:rsidRDefault="000A216D">
            <w:pPr>
              <w:jc w:val="center"/>
              <w:rPr>
                <w:b/>
              </w:rPr>
            </w:pPr>
            <w:r>
              <w:rPr>
                <w:b/>
              </w:rPr>
              <w:t>OCN</w:t>
            </w:r>
          </w:p>
        </w:tc>
        <w:tc>
          <w:tcPr>
            <w:tcW w:w="7387" w:type="dxa"/>
            <w:tcBorders>
              <w:right w:val="nil"/>
            </w:tcBorders>
            <w:vAlign w:val="center"/>
          </w:tcPr>
          <w:p w14:paraId="3DC27A7B" w14:textId="06B8E293" w:rsidR="00EB44D7" w:rsidRDefault="000A216D" w:rsidP="00E07B6B">
            <w:pPr>
              <w:pStyle w:val="TableText"/>
            </w:pPr>
            <w:r>
              <w:t xml:space="preserve">When extreme hot weather is forecasted </w:t>
            </w:r>
            <w:r w:rsidR="00FA4B5D">
              <w:t xml:space="preserve">to impact the ERCOT Region, </w:t>
            </w:r>
            <w:r>
              <w:t xml:space="preserve"> using the Hotline issue an OCN to </w:t>
            </w:r>
            <w:r w:rsidR="00FA4B5D">
              <w:t>the</w:t>
            </w:r>
            <w:r>
              <w:t xml:space="preserve"> TOs:</w:t>
            </w:r>
          </w:p>
          <w:p w14:paraId="3DC27A7C" w14:textId="77777777" w:rsidR="00EB44D7" w:rsidRDefault="00EB44D7" w:rsidP="00E07B6B">
            <w:pPr>
              <w:pStyle w:val="TableText"/>
            </w:pPr>
          </w:p>
          <w:p w14:paraId="3DC27A7D" w14:textId="69158A9B" w:rsidR="00EB44D7" w:rsidRDefault="000A216D" w:rsidP="00E07B6B">
            <w:pPr>
              <w:pStyle w:val="TableText"/>
              <w:rPr>
                <w:b/>
                <w:highlight w:val="yellow"/>
                <w:u w:val="single"/>
              </w:rPr>
            </w:pPr>
            <w:r>
              <w:rPr>
                <w:b/>
                <w:highlight w:val="yellow"/>
                <w:u w:val="single"/>
              </w:rPr>
              <w:t>T#80 - Typical Hotline Script for OCN for Extreme Hot Weather</w:t>
            </w:r>
          </w:p>
          <w:p w14:paraId="233E3EF4" w14:textId="77777777" w:rsidR="00EB44D7" w:rsidRDefault="00EB44D7" w:rsidP="00E07B6B">
            <w:pPr>
              <w:pStyle w:val="TableText"/>
            </w:pPr>
          </w:p>
          <w:p w14:paraId="5382EC13" w14:textId="77777777" w:rsidR="00FA4B5D" w:rsidRDefault="00FA4B5D" w:rsidP="00FA4B5D">
            <w:pPr>
              <w:pStyle w:val="TableText"/>
              <w:jc w:val="both"/>
            </w:pPr>
            <w:r>
              <w:t>Coordinate with Outage Coordination for the review of existing, planned, and future outages to be withdrawn/rejected and/or restored.</w:t>
            </w:r>
          </w:p>
          <w:p w14:paraId="3DC27A7E" w14:textId="60A765C0" w:rsidR="00FA4B5D" w:rsidRDefault="00FA4B5D" w:rsidP="00FA4B5D">
            <w:pPr>
              <w:pStyle w:val="TableText"/>
            </w:pPr>
            <w:r>
              <w:t xml:space="preserve">Coordinate with </w:t>
            </w:r>
            <w:r w:rsidRPr="002C4ED4">
              <w:t xml:space="preserve">Operations Support </w:t>
            </w:r>
            <w:r>
              <w:t xml:space="preserve">as they may </w:t>
            </w:r>
            <w:r w:rsidRPr="002C4ED4">
              <w:t xml:space="preserve">make recommendations </w:t>
            </w:r>
            <w:r>
              <w:t xml:space="preserve">on the situation based on the </w:t>
            </w:r>
            <w:r w:rsidRPr="002C4ED4">
              <w:t>Resource requirements and transmission topology</w:t>
            </w:r>
            <w:r>
              <w:t>.</w:t>
            </w:r>
          </w:p>
        </w:tc>
      </w:tr>
      <w:tr w:rsidR="00EB44D7" w14:paraId="3DC27A85" w14:textId="77777777">
        <w:trPr>
          <w:trHeight w:val="576"/>
        </w:trPr>
        <w:tc>
          <w:tcPr>
            <w:tcW w:w="1469" w:type="dxa"/>
            <w:gridSpan w:val="2"/>
            <w:tcBorders>
              <w:left w:val="nil"/>
            </w:tcBorders>
            <w:vAlign w:val="center"/>
          </w:tcPr>
          <w:p w14:paraId="3DC27A80" w14:textId="77777777" w:rsidR="00EB44D7" w:rsidRDefault="000A216D">
            <w:pPr>
              <w:jc w:val="center"/>
              <w:rPr>
                <w:b/>
              </w:rPr>
            </w:pPr>
            <w:r>
              <w:rPr>
                <w:b/>
              </w:rPr>
              <w:lastRenderedPageBreak/>
              <w:t>Advisory</w:t>
            </w:r>
          </w:p>
        </w:tc>
        <w:tc>
          <w:tcPr>
            <w:tcW w:w="7387" w:type="dxa"/>
            <w:tcBorders>
              <w:right w:val="nil"/>
            </w:tcBorders>
            <w:vAlign w:val="center"/>
          </w:tcPr>
          <w:p w14:paraId="3DC27A81" w14:textId="00B3C134" w:rsidR="00EB44D7" w:rsidRDefault="000A216D" w:rsidP="00E07B6B">
            <w:pPr>
              <w:pStyle w:val="TableText"/>
            </w:pPr>
            <w:r>
              <w:t xml:space="preserve">When </w:t>
            </w:r>
            <w:r w:rsidR="00FA4B5D">
              <w:t xml:space="preserve">the probability of </w:t>
            </w:r>
            <w:r>
              <w:t xml:space="preserve">extreme hot weather </w:t>
            </w:r>
            <w:r w:rsidR="00FA4B5D">
              <w:t>impacting the ERCOT Region increases and concerns exist to escalate awareness</w:t>
            </w:r>
            <w:r>
              <w:t xml:space="preserve">, using the Hotline issue an Advisory to </w:t>
            </w:r>
            <w:r w:rsidR="00FA4B5D">
              <w:t>the</w:t>
            </w:r>
            <w:r>
              <w:t xml:space="preserve"> TOs:</w:t>
            </w:r>
          </w:p>
          <w:p w14:paraId="3DC27A82" w14:textId="77777777" w:rsidR="00EB44D7" w:rsidRDefault="00EB44D7" w:rsidP="00E07B6B">
            <w:pPr>
              <w:pStyle w:val="TableText"/>
            </w:pPr>
          </w:p>
          <w:p w14:paraId="3DC27A84" w14:textId="1D1CBC8B" w:rsidR="00EB44D7" w:rsidRDefault="000A216D" w:rsidP="009814AA">
            <w:pPr>
              <w:pStyle w:val="TableText"/>
              <w:rPr>
                <w:b/>
              </w:rPr>
            </w:pPr>
            <w:r>
              <w:rPr>
                <w:b/>
                <w:highlight w:val="yellow"/>
                <w:u w:val="single"/>
              </w:rPr>
              <w:t>T#81 - Typical Hotline Script for Advisory for Extreme Hot Weather</w:t>
            </w:r>
          </w:p>
        </w:tc>
      </w:tr>
      <w:tr w:rsidR="00EB44D7" w14:paraId="3DC27A8B" w14:textId="77777777">
        <w:trPr>
          <w:trHeight w:val="576"/>
        </w:trPr>
        <w:tc>
          <w:tcPr>
            <w:tcW w:w="1469" w:type="dxa"/>
            <w:gridSpan w:val="2"/>
            <w:tcBorders>
              <w:left w:val="nil"/>
            </w:tcBorders>
            <w:vAlign w:val="center"/>
          </w:tcPr>
          <w:p w14:paraId="3DC27A86" w14:textId="77777777" w:rsidR="00EB44D7" w:rsidRDefault="000A216D">
            <w:pPr>
              <w:jc w:val="center"/>
              <w:rPr>
                <w:b/>
              </w:rPr>
            </w:pPr>
            <w:r>
              <w:rPr>
                <w:b/>
              </w:rPr>
              <w:t>Watch</w:t>
            </w:r>
          </w:p>
        </w:tc>
        <w:tc>
          <w:tcPr>
            <w:tcW w:w="7387" w:type="dxa"/>
            <w:tcBorders>
              <w:right w:val="nil"/>
            </w:tcBorders>
            <w:vAlign w:val="center"/>
          </w:tcPr>
          <w:p w14:paraId="3DC27A87" w14:textId="3A931CD8" w:rsidR="00EB44D7" w:rsidRDefault="000A216D" w:rsidP="00E07B6B">
            <w:pPr>
              <w:pStyle w:val="TableText"/>
            </w:pPr>
            <w:r>
              <w:t xml:space="preserve">When </w:t>
            </w:r>
            <w:r w:rsidR="00FA4B5D">
              <w:t xml:space="preserve">impacts from </w:t>
            </w:r>
            <w:r>
              <w:t xml:space="preserve">extreme hot weather </w:t>
            </w:r>
            <w:r w:rsidR="00FA4B5D">
              <w:t>are imminent and anticipated to have an adverse impact on the ERCOT Region</w:t>
            </w:r>
            <w:r>
              <w:t xml:space="preserve">, using the Hotline issue a Watch to </w:t>
            </w:r>
            <w:r w:rsidR="00FA4B5D">
              <w:t>the</w:t>
            </w:r>
            <w:r>
              <w:t xml:space="preserve"> TOs: </w:t>
            </w:r>
          </w:p>
          <w:p w14:paraId="3DC27A88" w14:textId="77777777" w:rsidR="00EB44D7" w:rsidRDefault="00EB44D7" w:rsidP="00E07B6B">
            <w:pPr>
              <w:pStyle w:val="TableText"/>
            </w:pPr>
          </w:p>
          <w:p w14:paraId="3DC27A89" w14:textId="7279EB46" w:rsidR="00EB44D7" w:rsidRDefault="000A216D" w:rsidP="00E07B6B">
            <w:pPr>
              <w:pStyle w:val="TableText"/>
              <w:rPr>
                <w:b/>
                <w:u w:val="single"/>
              </w:rPr>
            </w:pPr>
            <w:r>
              <w:rPr>
                <w:b/>
                <w:highlight w:val="yellow"/>
                <w:u w:val="single"/>
              </w:rPr>
              <w:t>T#82 - Typical Hotline Script for Watch Extreme Hot Weather</w:t>
            </w:r>
          </w:p>
          <w:p w14:paraId="3DC27A8A" w14:textId="77777777" w:rsidR="00EB44D7" w:rsidRDefault="00EB44D7" w:rsidP="00E07B6B">
            <w:pPr>
              <w:pStyle w:val="TableText"/>
              <w:tabs>
                <w:tab w:val="num" w:pos="438"/>
              </w:tabs>
              <w:rPr>
                <w:b/>
              </w:rPr>
            </w:pPr>
          </w:p>
        </w:tc>
      </w:tr>
      <w:tr w:rsidR="00EB44D7" w14:paraId="3DC27A92" w14:textId="77777777">
        <w:trPr>
          <w:trHeight w:val="576"/>
        </w:trPr>
        <w:tc>
          <w:tcPr>
            <w:tcW w:w="1458" w:type="dxa"/>
            <w:tcBorders>
              <w:top w:val="single" w:sz="4" w:space="0" w:color="auto"/>
              <w:left w:val="nil"/>
              <w:bottom w:val="single" w:sz="4" w:space="0" w:color="auto"/>
              <w:right w:val="single" w:sz="4" w:space="0" w:color="auto"/>
            </w:tcBorders>
            <w:vAlign w:val="center"/>
          </w:tcPr>
          <w:p w14:paraId="3DC27A8C" w14:textId="77777777" w:rsidR="00EB44D7" w:rsidRDefault="000A216D">
            <w:pPr>
              <w:jc w:val="center"/>
              <w:rPr>
                <w:b/>
              </w:rPr>
            </w:pPr>
            <w:r>
              <w:rPr>
                <w:b/>
              </w:rPr>
              <w:t>Emergency</w:t>
            </w:r>
          </w:p>
          <w:p w14:paraId="3DC27A8D" w14:textId="77777777" w:rsidR="00EB44D7" w:rsidRDefault="000A216D">
            <w:pPr>
              <w:jc w:val="center"/>
              <w:rPr>
                <w:b/>
              </w:rPr>
            </w:pPr>
            <w:r>
              <w:rPr>
                <w:b/>
              </w:rPr>
              <w:t>Notice</w:t>
            </w:r>
          </w:p>
        </w:tc>
        <w:tc>
          <w:tcPr>
            <w:tcW w:w="7398" w:type="dxa"/>
            <w:gridSpan w:val="2"/>
            <w:tcBorders>
              <w:top w:val="single" w:sz="4" w:space="0" w:color="auto"/>
              <w:left w:val="single" w:sz="4" w:space="0" w:color="auto"/>
              <w:bottom w:val="single" w:sz="4" w:space="0" w:color="auto"/>
              <w:right w:val="nil"/>
            </w:tcBorders>
            <w:vAlign w:val="center"/>
          </w:tcPr>
          <w:p w14:paraId="3DC27A8E" w14:textId="6D58489A" w:rsidR="00EB44D7" w:rsidRDefault="000A216D" w:rsidP="00E07B6B">
            <w:pPr>
              <w:pStyle w:val="TableText"/>
              <w:rPr>
                <w:bCs/>
              </w:rPr>
            </w:pPr>
            <w:r>
              <w:t xml:space="preserve">When extreme hot weather </w:t>
            </w:r>
            <w:r>
              <w:rPr>
                <w:bCs/>
              </w:rPr>
              <w:t xml:space="preserve">is beginning to have an adverse impact on the ERCOT </w:t>
            </w:r>
            <w:r w:rsidR="00FA4B5D">
              <w:rPr>
                <w:bCs/>
              </w:rPr>
              <w:t>Region</w:t>
            </w:r>
            <w:r>
              <w:rPr>
                <w:bCs/>
              </w:rPr>
              <w:t>, u</w:t>
            </w:r>
            <w:r>
              <w:t xml:space="preserve">sing the Hotline issue an Emergency Notice to </w:t>
            </w:r>
            <w:r w:rsidR="00FA4B5D">
              <w:t>the</w:t>
            </w:r>
            <w:r>
              <w:t xml:space="preserve"> TOs:</w:t>
            </w:r>
          </w:p>
          <w:p w14:paraId="3DC27A8F" w14:textId="77777777" w:rsidR="00EB44D7" w:rsidRDefault="00EB44D7" w:rsidP="00E07B6B">
            <w:pPr>
              <w:pStyle w:val="TableText"/>
            </w:pPr>
          </w:p>
          <w:p w14:paraId="3DC27A91" w14:textId="241C3665" w:rsidR="00EB44D7" w:rsidRDefault="000A216D" w:rsidP="009814AA">
            <w:pPr>
              <w:pStyle w:val="TableText"/>
            </w:pPr>
            <w:r>
              <w:rPr>
                <w:b/>
                <w:highlight w:val="yellow"/>
                <w:u w:val="single"/>
              </w:rPr>
              <w:t>T#83 - Typical Hotline Script for Emergency for Extreme Hot Weather</w:t>
            </w:r>
          </w:p>
        </w:tc>
      </w:tr>
      <w:tr w:rsidR="00EB44D7" w14:paraId="3DC27A95" w14:textId="77777777">
        <w:trPr>
          <w:trHeight w:val="576"/>
        </w:trPr>
        <w:tc>
          <w:tcPr>
            <w:tcW w:w="1458" w:type="dxa"/>
            <w:tcBorders>
              <w:top w:val="single" w:sz="4" w:space="0" w:color="auto"/>
              <w:left w:val="nil"/>
              <w:bottom w:val="single" w:sz="4" w:space="0" w:color="auto"/>
              <w:right w:val="single" w:sz="4" w:space="0" w:color="auto"/>
            </w:tcBorders>
            <w:vAlign w:val="center"/>
          </w:tcPr>
          <w:p w14:paraId="3DC27A93" w14:textId="77777777" w:rsidR="00EB44D7" w:rsidRDefault="000A216D">
            <w:pPr>
              <w:jc w:val="center"/>
              <w:rPr>
                <w:b/>
              </w:rPr>
            </w:pPr>
            <w:r>
              <w:rPr>
                <w:b/>
              </w:rPr>
              <w:t>Post</w:t>
            </w:r>
          </w:p>
        </w:tc>
        <w:tc>
          <w:tcPr>
            <w:tcW w:w="7398" w:type="dxa"/>
            <w:gridSpan w:val="2"/>
            <w:tcBorders>
              <w:top w:val="single" w:sz="4" w:space="0" w:color="auto"/>
              <w:left w:val="single" w:sz="4" w:space="0" w:color="auto"/>
              <w:bottom w:val="single" w:sz="4" w:space="0" w:color="auto"/>
              <w:right w:val="nil"/>
            </w:tcBorders>
            <w:vAlign w:val="center"/>
          </w:tcPr>
          <w:p w14:paraId="3DC27A94" w14:textId="3E6E786D" w:rsidR="00EB44D7" w:rsidRDefault="000A216D" w:rsidP="00E07B6B">
            <w:pPr>
              <w:pStyle w:val="TableText"/>
            </w:pPr>
            <w:r>
              <w:t xml:space="preserve">Coordinate with the Real-Time </w:t>
            </w:r>
            <w:r w:rsidR="00FA4B5D">
              <w:t xml:space="preserve">and Resource </w:t>
            </w:r>
            <w:r>
              <w:t xml:space="preserve">Operator for the posting of the notices on </w:t>
            </w:r>
            <w:r w:rsidR="008C5A3B">
              <w:t xml:space="preserve">the </w:t>
            </w:r>
            <w:r w:rsidR="008C5A3B" w:rsidRPr="008C5A3B">
              <w:t>ERCOT Website</w:t>
            </w:r>
            <w:r>
              <w:t>.</w:t>
            </w:r>
          </w:p>
        </w:tc>
      </w:tr>
      <w:tr w:rsidR="00EB44D7" w14:paraId="3DC27A99" w14:textId="77777777">
        <w:trPr>
          <w:trHeight w:val="576"/>
        </w:trPr>
        <w:tc>
          <w:tcPr>
            <w:tcW w:w="1458" w:type="dxa"/>
            <w:tcBorders>
              <w:top w:val="single" w:sz="4" w:space="0" w:color="auto"/>
              <w:left w:val="nil"/>
              <w:bottom w:val="single" w:sz="4" w:space="0" w:color="auto"/>
              <w:right w:val="single" w:sz="4" w:space="0" w:color="auto"/>
            </w:tcBorders>
            <w:vAlign w:val="center"/>
          </w:tcPr>
          <w:p w14:paraId="3DC27A96" w14:textId="77777777" w:rsidR="00EB44D7" w:rsidRDefault="000A216D">
            <w:pPr>
              <w:jc w:val="center"/>
              <w:rPr>
                <w:b/>
              </w:rPr>
            </w:pPr>
            <w:r>
              <w:rPr>
                <w:b/>
              </w:rPr>
              <w:t>Cancel</w:t>
            </w:r>
          </w:p>
          <w:p w14:paraId="3DC27A97" w14:textId="77777777" w:rsidR="00EB44D7" w:rsidRDefault="000A216D">
            <w:pPr>
              <w:jc w:val="center"/>
              <w:rPr>
                <w:b/>
              </w:rPr>
            </w:pPr>
            <w:r>
              <w:rPr>
                <w:b/>
              </w:rPr>
              <w:t>Posting</w:t>
            </w:r>
          </w:p>
        </w:tc>
        <w:tc>
          <w:tcPr>
            <w:tcW w:w="7398" w:type="dxa"/>
            <w:gridSpan w:val="2"/>
            <w:tcBorders>
              <w:top w:val="single" w:sz="4" w:space="0" w:color="auto"/>
              <w:left w:val="single" w:sz="4" w:space="0" w:color="auto"/>
              <w:bottom w:val="single" w:sz="4" w:space="0" w:color="auto"/>
              <w:right w:val="nil"/>
            </w:tcBorders>
            <w:vAlign w:val="center"/>
          </w:tcPr>
          <w:p w14:paraId="3DC27A98" w14:textId="01769CEA" w:rsidR="00EB44D7" w:rsidRDefault="000A216D" w:rsidP="00E07B6B">
            <w:pPr>
              <w:pStyle w:val="TableText"/>
            </w:pPr>
            <w:r>
              <w:t xml:space="preserve">Coordinate with the Real-Time </w:t>
            </w:r>
            <w:r w:rsidR="00FA4B5D">
              <w:t xml:space="preserve">and Resource </w:t>
            </w:r>
            <w:r>
              <w:t xml:space="preserve">Operator for the cancelation of the postings on </w:t>
            </w:r>
            <w:r w:rsidR="008C5A3B">
              <w:t xml:space="preserve">the </w:t>
            </w:r>
            <w:r w:rsidR="008C5A3B" w:rsidRPr="008C5A3B">
              <w:t>ERCOT Website</w:t>
            </w:r>
            <w:r>
              <w:t>.</w:t>
            </w:r>
          </w:p>
        </w:tc>
      </w:tr>
      <w:tr w:rsidR="00EB44D7" w14:paraId="3DC27A9C" w14:textId="77777777">
        <w:trPr>
          <w:trHeight w:val="576"/>
        </w:trPr>
        <w:tc>
          <w:tcPr>
            <w:tcW w:w="1458" w:type="dxa"/>
            <w:tcBorders>
              <w:top w:val="single" w:sz="4" w:space="0" w:color="auto"/>
              <w:left w:val="nil"/>
              <w:bottom w:val="double" w:sz="4" w:space="0" w:color="auto"/>
              <w:right w:val="single" w:sz="4" w:space="0" w:color="auto"/>
            </w:tcBorders>
            <w:vAlign w:val="center"/>
          </w:tcPr>
          <w:p w14:paraId="3DC27A9A" w14:textId="77777777" w:rsidR="00EB44D7" w:rsidRDefault="000A216D">
            <w:pPr>
              <w:jc w:val="center"/>
              <w:rPr>
                <w:b/>
              </w:rPr>
            </w:pPr>
            <w:r>
              <w:rPr>
                <w:b/>
              </w:rPr>
              <w:t>Log</w:t>
            </w:r>
          </w:p>
        </w:tc>
        <w:tc>
          <w:tcPr>
            <w:tcW w:w="7398" w:type="dxa"/>
            <w:gridSpan w:val="2"/>
            <w:tcBorders>
              <w:top w:val="single" w:sz="4" w:space="0" w:color="auto"/>
              <w:left w:val="single" w:sz="4" w:space="0" w:color="auto"/>
              <w:bottom w:val="double" w:sz="4" w:space="0" w:color="auto"/>
              <w:right w:val="nil"/>
            </w:tcBorders>
            <w:vAlign w:val="center"/>
          </w:tcPr>
          <w:p w14:paraId="3DC27A9B" w14:textId="77777777" w:rsidR="00EB44D7" w:rsidRDefault="000A216D" w:rsidP="00E07B6B">
            <w:pPr>
              <w:pStyle w:val="TableText"/>
            </w:pPr>
            <w:r>
              <w:t>Log all actions.</w:t>
            </w:r>
          </w:p>
        </w:tc>
      </w:tr>
    </w:tbl>
    <w:p w14:paraId="3DC27A9D" w14:textId="77777777" w:rsidR="00EB44D7" w:rsidRDefault="000A216D">
      <w:pPr>
        <w:rPr>
          <w:rFonts w:ascii="Times New Roman Bold" w:hAnsi="Times New Roman Bold" w:cs="Arial"/>
          <w:b/>
          <w:bCs/>
          <w:iCs/>
        </w:rPr>
      </w:pPr>
      <w:r>
        <w:br w:type="page"/>
      </w:r>
    </w:p>
    <w:p w14:paraId="3DC27A9E" w14:textId="6DDB7405" w:rsidR="00EB44D7" w:rsidRDefault="000A216D" w:rsidP="0098051E">
      <w:pPr>
        <w:pStyle w:val="Heading2"/>
      </w:pPr>
      <w:r>
        <w:lastRenderedPageBreak/>
        <w:t>8.4</w:t>
      </w:r>
      <w:r>
        <w:tab/>
        <w:t>Significant Weather Events</w:t>
      </w:r>
    </w:p>
    <w:p w14:paraId="3DC27A9F" w14:textId="77777777" w:rsidR="00EB44D7" w:rsidRDefault="00EB44D7">
      <w:pPr>
        <w:rPr>
          <w:b/>
        </w:rPr>
      </w:pPr>
    </w:p>
    <w:p w14:paraId="3DC27AA0" w14:textId="25101B17" w:rsidR="00EB44D7" w:rsidRDefault="000A216D" w:rsidP="005D1249">
      <w:pPr>
        <w:ind w:left="720"/>
        <w:rPr>
          <w:b/>
        </w:rPr>
      </w:pPr>
      <w:r>
        <w:rPr>
          <w:b/>
        </w:rPr>
        <w:t>Procedure Purpose</w:t>
      </w:r>
      <w:r>
        <w:t xml:space="preserve">:  Monitor severe weather conditions for the ERCOT Region and </w:t>
      </w:r>
      <w:r w:rsidR="00FA4B5D">
        <w:t>regions outside of ERCOT</w:t>
      </w:r>
      <w:r>
        <w:t xml:space="preserve"> which can arise with little or no warning that </w:t>
      </w:r>
      <w:r w:rsidR="00FA4B5D">
        <w:t xml:space="preserve">could </w:t>
      </w:r>
      <w:r w:rsidR="00277D9F">
        <w:t>potentially</w:t>
      </w:r>
      <w:r>
        <w:t xml:space="preserve"> impact </w:t>
      </w:r>
      <w:r w:rsidR="00FA4B5D">
        <w:t>system reliability</w:t>
      </w:r>
      <w:r>
        <w:t>.</w:t>
      </w:r>
    </w:p>
    <w:p w14:paraId="3DC27AA1"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1710"/>
        <w:gridCol w:w="1800"/>
        <w:gridCol w:w="1710"/>
        <w:gridCol w:w="1440"/>
      </w:tblGrid>
      <w:tr w:rsidR="00EB44D7" w14:paraId="3DC27AA7" w14:textId="77777777">
        <w:tc>
          <w:tcPr>
            <w:tcW w:w="2178" w:type="dxa"/>
            <w:vMerge w:val="restart"/>
            <w:vAlign w:val="center"/>
          </w:tcPr>
          <w:p w14:paraId="3DC27AA2" w14:textId="77777777" w:rsidR="00EB44D7" w:rsidRDefault="000A216D">
            <w:pPr>
              <w:rPr>
                <w:b/>
                <w:lang w:val="pt-BR"/>
              </w:rPr>
            </w:pPr>
            <w:r>
              <w:rPr>
                <w:b/>
                <w:lang w:val="pt-BR"/>
              </w:rPr>
              <w:t>Protocol Reference</w:t>
            </w:r>
          </w:p>
        </w:tc>
        <w:tc>
          <w:tcPr>
            <w:tcW w:w="1710" w:type="dxa"/>
          </w:tcPr>
          <w:p w14:paraId="3DC27AA3" w14:textId="77777777" w:rsidR="00EB44D7" w:rsidRDefault="000A216D">
            <w:pPr>
              <w:rPr>
                <w:b/>
                <w:lang w:val="pt-BR"/>
              </w:rPr>
            </w:pPr>
            <w:r>
              <w:rPr>
                <w:b/>
                <w:lang w:val="pt-BR"/>
              </w:rPr>
              <w:t>3.1.4.6</w:t>
            </w:r>
          </w:p>
        </w:tc>
        <w:tc>
          <w:tcPr>
            <w:tcW w:w="1800" w:type="dxa"/>
          </w:tcPr>
          <w:p w14:paraId="3DC27AA4" w14:textId="77777777" w:rsidR="00EB44D7" w:rsidRDefault="000A216D">
            <w:pPr>
              <w:rPr>
                <w:b/>
                <w:lang w:val="pt-BR"/>
              </w:rPr>
            </w:pPr>
            <w:r>
              <w:rPr>
                <w:b/>
              </w:rPr>
              <w:t>6.3.2(3)(a)(ii)</w:t>
            </w:r>
          </w:p>
        </w:tc>
        <w:tc>
          <w:tcPr>
            <w:tcW w:w="1710" w:type="dxa"/>
          </w:tcPr>
          <w:p w14:paraId="3DC27AA5" w14:textId="182601CC" w:rsidR="00EB44D7" w:rsidRDefault="00CE489B">
            <w:pPr>
              <w:rPr>
                <w:b/>
                <w:lang w:val="pt-BR"/>
              </w:rPr>
            </w:pPr>
            <w:r>
              <w:rPr>
                <w:b/>
                <w:lang w:val="pt-BR"/>
              </w:rPr>
              <w:t>6.5.9.3.1</w:t>
            </w:r>
          </w:p>
        </w:tc>
        <w:tc>
          <w:tcPr>
            <w:tcW w:w="1440" w:type="dxa"/>
          </w:tcPr>
          <w:p w14:paraId="3DC27AA6" w14:textId="3B419B85" w:rsidR="00EB44D7" w:rsidRDefault="00162FDC">
            <w:pPr>
              <w:rPr>
                <w:b/>
                <w:lang w:val="pt-BR"/>
              </w:rPr>
            </w:pPr>
            <w:r w:rsidRPr="00162FDC">
              <w:rPr>
                <w:b/>
              </w:rPr>
              <w:t>6.5.9.3.2(4)</w:t>
            </w:r>
          </w:p>
        </w:tc>
      </w:tr>
      <w:tr w:rsidR="00162FDC" w14:paraId="3DC27AAD" w14:textId="77777777">
        <w:tc>
          <w:tcPr>
            <w:tcW w:w="2178" w:type="dxa"/>
            <w:vMerge/>
            <w:tcBorders>
              <w:bottom w:val="nil"/>
            </w:tcBorders>
          </w:tcPr>
          <w:p w14:paraId="3DC27AA8" w14:textId="77777777" w:rsidR="00162FDC" w:rsidRDefault="00162FDC" w:rsidP="00162FDC">
            <w:pPr>
              <w:rPr>
                <w:b/>
                <w:lang w:val="pt-BR"/>
              </w:rPr>
            </w:pPr>
          </w:p>
        </w:tc>
        <w:tc>
          <w:tcPr>
            <w:tcW w:w="1710" w:type="dxa"/>
          </w:tcPr>
          <w:p w14:paraId="3DC27AA9" w14:textId="5A70B2D1" w:rsidR="00162FDC" w:rsidRDefault="004F5A81" w:rsidP="00162FDC">
            <w:pPr>
              <w:rPr>
                <w:b/>
                <w:lang w:val="pt-BR"/>
              </w:rPr>
            </w:pPr>
            <w:r>
              <w:rPr>
                <w:b/>
              </w:rPr>
              <w:t>6.5.9.3.4</w:t>
            </w:r>
          </w:p>
        </w:tc>
        <w:tc>
          <w:tcPr>
            <w:tcW w:w="1800" w:type="dxa"/>
          </w:tcPr>
          <w:p w14:paraId="3DC27AAA" w14:textId="44BEC4F7" w:rsidR="00162FDC" w:rsidRDefault="00162FDC" w:rsidP="00162FDC">
            <w:pPr>
              <w:rPr>
                <w:b/>
                <w:lang w:val="pt-BR"/>
              </w:rPr>
            </w:pPr>
          </w:p>
        </w:tc>
        <w:tc>
          <w:tcPr>
            <w:tcW w:w="1710" w:type="dxa"/>
          </w:tcPr>
          <w:p w14:paraId="3DC27AAB" w14:textId="368372C2" w:rsidR="00162FDC" w:rsidRDefault="00162FDC" w:rsidP="00162FDC">
            <w:pPr>
              <w:rPr>
                <w:b/>
                <w:lang w:val="pt-BR"/>
              </w:rPr>
            </w:pPr>
          </w:p>
        </w:tc>
        <w:tc>
          <w:tcPr>
            <w:tcW w:w="1440" w:type="dxa"/>
          </w:tcPr>
          <w:p w14:paraId="3DC27AAC" w14:textId="77777777" w:rsidR="00162FDC" w:rsidRDefault="00162FDC" w:rsidP="00162FDC">
            <w:pPr>
              <w:rPr>
                <w:b/>
                <w:lang w:val="pt-BR"/>
              </w:rPr>
            </w:pPr>
          </w:p>
        </w:tc>
      </w:tr>
      <w:tr w:rsidR="00EB44D7" w14:paraId="3DC27AB3" w14:textId="77777777">
        <w:tc>
          <w:tcPr>
            <w:tcW w:w="2178" w:type="dxa"/>
            <w:vAlign w:val="center"/>
          </w:tcPr>
          <w:p w14:paraId="3DC27AAE" w14:textId="77777777" w:rsidR="00EB44D7" w:rsidRDefault="000A216D">
            <w:pPr>
              <w:rPr>
                <w:b/>
                <w:lang w:val="pt-BR"/>
              </w:rPr>
            </w:pPr>
            <w:r>
              <w:rPr>
                <w:b/>
                <w:lang w:val="pt-BR"/>
              </w:rPr>
              <w:t>Guide Reference</w:t>
            </w:r>
          </w:p>
        </w:tc>
        <w:tc>
          <w:tcPr>
            <w:tcW w:w="1710" w:type="dxa"/>
          </w:tcPr>
          <w:p w14:paraId="3DC27AAF" w14:textId="77777777" w:rsidR="00EB44D7" w:rsidRDefault="000A216D">
            <w:pPr>
              <w:rPr>
                <w:b/>
                <w:lang w:val="pt-BR"/>
              </w:rPr>
            </w:pPr>
            <w:r>
              <w:rPr>
                <w:b/>
                <w:lang w:val="pt-BR"/>
              </w:rPr>
              <w:t>4.2.1</w:t>
            </w:r>
          </w:p>
        </w:tc>
        <w:tc>
          <w:tcPr>
            <w:tcW w:w="1800" w:type="dxa"/>
          </w:tcPr>
          <w:p w14:paraId="3DC27AB0" w14:textId="77777777" w:rsidR="00EB44D7" w:rsidRDefault="000A216D">
            <w:pPr>
              <w:rPr>
                <w:b/>
                <w:lang w:val="pt-BR"/>
              </w:rPr>
            </w:pPr>
            <w:r>
              <w:rPr>
                <w:b/>
                <w:lang w:val="pt-BR"/>
              </w:rPr>
              <w:t>4.2.2</w:t>
            </w:r>
          </w:p>
        </w:tc>
        <w:tc>
          <w:tcPr>
            <w:tcW w:w="1710" w:type="dxa"/>
          </w:tcPr>
          <w:p w14:paraId="3DC27AB1" w14:textId="77777777" w:rsidR="00EB44D7" w:rsidRDefault="000A216D">
            <w:pPr>
              <w:rPr>
                <w:b/>
                <w:lang w:val="pt-BR"/>
              </w:rPr>
            </w:pPr>
            <w:r>
              <w:rPr>
                <w:b/>
                <w:lang w:val="pt-BR"/>
              </w:rPr>
              <w:t>4.2.3</w:t>
            </w:r>
          </w:p>
        </w:tc>
        <w:tc>
          <w:tcPr>
            <w:tcW w:w="1440" w:type="dxa"/>
          </w:tcPr>
          <w:p w14:paraId="3DC27AB2" w14:textId="77777777" w:rsidR="00EB44D7" w:rsidRDefault="000A216D">
            <w:pPr>
              <w:rPr>
                <w:b/>
                <w:lang w:val="pt-BR"/>
              </w:rPr>
            </w:pPr>
            <w:r>
              <w:rPr>
                <w:b/>
                <w:lang w:val="pt-BR"/>
              </w:rPr>
              <w:t>4.2.4</w:t>
            </w:r>
          </w:p>
        </w:tc>
      </w:tr>
      <w:tr w:rsidR="00EB44D7" w14:paraId="3DC27ABB" w14:textId="77777777">
        <w:tc>
          <w:tcPr>
            <w:tcW w:w="2178" w:type="dxa"/>
            <w:vAlign w:val="center"/>
          </w:tcPr>
          <w:p w14:paraId="3DC27AB4" w14:textId="77777777" w:rsidR="00EB44D7" w:rsidRDefault="000A216D">
            <w:pPr>
              <w:rPr>
                <w:b/>
                <w:lang w:val="pt-BR"/>
              </w:rPr>
            </w:pPr>
            <w:r>
              <w:rPr>
                <w:b/>
                <w:lang w:val="pt-BR"/>
              </w:rPr>
              <w:t>NERC Standard</w:t>
            </w:r>
          </w:p>
        </w:tc>
        <w:tc>
          <w:tcPr>
            <w:tcW w:w="1710" w:type="dxa"/>
          </w:tcPr>
          <w:p w14:paraId="3DC27AB5" w14:textId="10A623C8" w:rsidR="00EB44D7" w:rsidRDefault="000A216D">
            <w:pPr>
              <w:rPr>
                <w:b/>
                <w:lang w:val="pt-BR"/>
              </w:rPr>
            </w:pPr>
            <w:r>
              <w:rPr>
                <w:b/>
                <w:lang w:val="pt-BR"/>
              </w:rPr>
              <w:t>EOP-011-</w:t>
            </w:r>
            <w:r w:rsidR="004F68C6">
              <w:rPr>
                <w:b/>
                <w:lang w:val="pt-BR"/>
              </w:rPr>
              <w:t>4</w:t>
            </w:r>
          </w:p>
          <w:p w14:paraId="3DC27AB6" w14:textId="4D027C9D" w:rsidR="00EB44D7" w:rsidRDefault="000A216D">
            <w:pPr>
              <w:rPr>
                <w:b/>
                <w:lang w:val="pt-BR"/>
              </w:rPr>
            </w:pPr>
            <w:r>
              <w:rPr>
                <w:b/>
              </w:rPr>
              <w:t xml:space="preserve">R1, R1.1, R1.2, R1.2.2, R1.2.6, </w:t>
            </w:r>
            <w:r w:rsidR="002C1085">
              <w:rPr>
                <w:b/>
              </w:rPr>
              <w:t xml:space="preserve">R1.2.6.2, </w:t>
            </w:r>
            <w:r>
              <w:rPr>
                <w:b/>
              </w:rPr>
              <w:t>R2, R2.1, R2.2, R2.2.</w:t>
            </w:r>
            <w:r w:rsidR="00346CA8">
              <w:rPr>
                <w:b/>
              </w:rPr>
              <w:t>10</w:t>
            </w:r>
            <w:r w:rsidR="002C1085">
              <w:rPr>
                <w:b/>
              </w:rPr>
              <w:t>, R2.2.</w:t>
            </w:r>
            <w:r w:rsidR="00346CA8">
              <w:rPr>
                <w:b/>
              </w:rPr>
              <w:t>10</w:t>
            </w:r>
            <w:r w:rsidR="002C1085">
              <w:rPr>
                <w:b/>
              </w:rPr>
              <w:t>.1, R2.2.</w:t>
            </w:r>
            <w:r w:rsidR="00346CA8">
              <w:rPr>
                <w:b/>
              </w:rPr>
              <w:t>10</w:t>
            </w:r>
            <w:r w:rsidR="002C1085">
              <w:rPr>
                <w:b/>
              </w:rPr>
              <w:t>.2</w:t>
            </w:r>
          </w:p>
        </w:tc>
        <w:tc>
          <w:tcPr>
            <w:tcW w:w="1800" w:type="dxa"/>
          </w:tcPr>
          <w:p w14:paraId="3DC27AB7" w14:textId="07B12ECE" w:rsidR="00EB44D7" w:rsidRDefault="000A216D">
            <w:pPr>
              <w:rPr>
                <w:b/>
                <w:lang w:val="pt-BR"/>
              </w:rPr>
            </w:pPr>
            <w:r>
              <w:rPr>
                <w:b/>
                <w:lang w:val="pt-BR"/>
              </w:rPr>
              <w:t>TOP-001-</w:t>
            </w:r>
            <w:r w:rsidR="00577629">
              <w:rPr>
                <w:b/>
                <w:lang w:val="pt-BR"/>
              </w:rPr>
              <w:t>6</w:t>
            </w:r>
          </w:p>
          <w:p w14:paraId="3DC27AB8" w14:textId="77777777" w:rsidR="00EB44D7" w:rsidRDefault="000A216D">
            <w:pPr>
              <w:rPr>
                <w:b/>
                <w:lang w:val="pt-BR"/>
              </w:rPr>
            </w:pPr>
            <w:r>
              <w:rPr>
                <w:b/>
                <w:lang w:val="pt-BR"/>
              </w:rPr>
              <w:t>R8</w:t>
            </w:r>
          </w:p>
        </w:tc>
        <w:tc>
          <w:tcPr>
            <w:tcW w:w="1710" w:type="dxa"/>
          </w:tcPr>
          <w:p w14:paraId="3DC27AB9" w14:textId="77777777" w:rsidR="00EB44D7" w:rsidRDefault="00EB44D7">
            <w:pPr>
              <w:rPr>
                <w:b/>
              </w:rPr>
            </w:pPr>
          </w:p>
        </w:tc>
        <w:tc>
          <w:tcPr>
            <w:tcW w:w="1440" w:type="dxa"/>
          </w:tcPr>
          <w:p w14:paraId="3DC27ABA" w14:textId="77777777" w:rsidR="00EB44D7" w:rsidRDefault="00EB44D7">
            <w:pPr>
              <w:rPr>
                <w:b/>
              </w:rPr>
            </w:pPr>
          </w:p>
        </w:tc>
      </w:tr>
    </w:tbl>
    <w:p w14:paraId="3DC27ABC"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212"/>
        <w:gridCol w:w="4900"/>
      </w:tblGrid>
      <w:tr w:rsidR="0082183D" w14:paraId="3DC27AC0" w14:textId="77777777" w:rsidTr="0082183D">
        <w:tc>
          <w:tcPr>
            <w:tcW w:w="1878" w:type="dxa"/>
          </w:tcPr>
          <w:p w14:paraId="3DC27ABD" w14:textId="79FEAD20" w:rsidR="0082183D" w:rsidRDefault="0082183D" w:rsidP="0082183D">
            <w:pPr>
              <w:rPr>
                <w:b/>
              </w:rPr>
            </w:pPr>
            <w:r>
              <w:rPr>
                <w:b/>
              </w:rPr>
              <w:t xml:space="preserve">Version: 2 </w:t>
            </w:r>
          </w:p>
        </w:tc>
        <w:tc>
          <w:tcPr>
            <w:tcW w:w="2212" w:type="dxa"/>
          </w:tcPr>
          <w:p w14:paraId="3DC27ABE" w14:textId="75071B1C" w:rsidR="0082183D" w:rsidRDefault="0082183D" w:rsidP="0082183D">
            <w:pPr>
              <w:rPr>
                <w:b/>
              </w:rPr>
            </w:pPr>
            <w:r>
              <w:rPr>
                <w:b/>
              </w:rPr>
              <w:t>Revision: 0</w:t>
            </w:r>
          </w:p>
        </w:tc>
        <w:tc>
          <w:tcPr>
            <w:tcW w:w="4900" w:type="dxa"/>
          </w:tcPr>
          <w:p w14:paraId="3DC27ABF" w14:textId="422A4A24" w:rsidR="0082183D" w:rsidRDefault="0082183D" w:rsidP="0082183D">
            <w:pPr>
              <w:rPr>
                <w:b/>
              </w:rPr>
            </w:pPr>
            <w:r>
              <w:rPr>
                <w:b/>
              </w:rPr>
              <w:t>Effective Date:  December 5, 2025</w:t>
            </w:r>
          </w:p>
        </w:tc>
      </w:tr>
    </w:tbl>
    <w:p w14:paraId="3DC27AC1"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110"/>
      </w:tblGrid>
      <w:tr w:rsidR="00EB44D7" w14:paraId="3DC27AC4" w14:textId="77777777">
        <w:trPr>
          <w:trHeight w:val="576"/>
          <w:tblHeader/>
        </w:trPr>
        <w:tc>
          <w:tcPr>
            <w:tcW w:w="1918" w:type="dxa"/>
            <w:tcBorders>
              <w:top w:val="double" w:sz="4" w:space="0" w:color="auto"/>
              <w:left w:val="nil"/>
              <w:bottom w:val="double" w:sz="4" w:space="0" w:color="auto"/>
            </w:tcBorders>
            <w:vAlign w:val="center"/>
          </w:tcPr>
          <w:p w14:paraId="3DC27AC2" w14:textId="77777777" w:rsidR="00EB44D7" w:rsidRDefault="000A216D">
            <w:pPr>
              <w:jc w:val="center"/>
              <w:rPr>
                <w:b/>
              </w:rPr>
            </w:pPr>
            <w:r>
              <w:rPr>
                <w:b/>
              </w:rPr>
              <w:t>Step</w:t>
            </w:r>
          </w:p>
        </w:tc>
        <w:tc>
          <w:tcPr>
            <w:tcW w:w="7298" w:type="dxa"/>
            <w:tcBorders>
              <w:top w:val="double" w:sz="4" w:space="0" w:color="auto"/>
              <w:bottom w:val="double" w:sz="4" w:space="0" w:color="auto"/>
              <w:right w:val="nil"/>
            </w:tcBorders>
            <w:vAlign w:val="center"/>
          </w:tcPr>
          <w:p w14:paraId="3DC27AC3" w14:textId="77777777" w:rsidR="00EB44D7" w:rsidRDefault="000A216D">
            <w:pPr>
              <w:rPr>
                <w:b/>
              </w:rPr>
            </w:pPr>
            <w:r>
              <w:rPr>
                <w:b/>
              </w:rPr>
              <w:t>Action</w:t>
            </w:r>
          </w:p>
        </w:tc>
      </w:tr>
      <w:tr w:rsidR="00EB44D7" w14:paraId="3DC27ACE" w14:textId="77777777">
        <w:trPr>
          <w:trHeight w:val="576"/>
        </w:trPr>
        <w:tc>
          <w:tcPr>
            <w:tcW w:w="1918" w:type="dxa"/>
            <w:tcBorders>
              <w:top w:val="double" w:sz="4" w:space="0" w:color="auto"/>
              <w:left w:val="nil"/>
            </w:tcBorders>
            <w:vAlign w:val="center"/>
          </w:tcPr>
          <w:p w14:paraId="3DC27AC5" w14:textId="407EF38A" w:rsidR="00EB44D7" w:rsidRDefault="000A216D">
            <w:pPr>
              <w:jc w:val="center"/>
              <w:rPr>
                <w:b/>
              </w:rPr>
            </w:pPr>
            <w:r>
              <w:rPr>
                <w:b/>
              </w:rPr>
              <w:t>N</w:t>
            </w:r>
            <w:r w:rsidR="00310C02">
              <w:rPr>
                <w:b/>
              </w:rPr>
              <w:t>ote</w:t>
            </w:r>
          </w:p>
        </w:tc>
        <w:tc>
          <w:tcPr>
            <w:tcW w:w="7298" w:type="dxa"/>
            <w:tcBorders>
              <w:top w:val="double" w:sz="4" w:space="0" w:color="auto"/>
              <w:right w:val="nil"/>
            </w:tcBorders>
            <w:vAlign w:val="center"/>
          </w:tcPr>
          <w:p w14:paraId="45F6EF6B" w14:textId="4CAA8520" w:rsidR="00FA4B5D" w:rsidRDefault="00FA4B5D" w:rsidP="007E512D">
            <w:pPr>
              <w:pStyle w:val="ListParagraph"/>
              <w:numPr>
                <w:ilvl w:val="0"/>
                <w:numId w:val="245"/>
              </w:numPr>
              <w:tabs>
                <w:tab w:val="clear" w:pos="720"/>
              </w:tabs>
              <w:ind w:left="360"/>
            </w:pPr>
            <w:r>
              <w:t xml:space="preserve">Significant weather events are those that do not meet the criteria of the extreme hot, extreme cold, </w:t>
            </w:r>
            <w:r w:rsidR="005551FF">
              <w:t>hurricane, or tropical storm procedures</w:t>
            </w:r>
          </w:p>
          <w:p w14:paraId="3DC27AC6" w14:textId="15645AAA" w:rsidR="00EB44D7" w:rsidRDefault="000A216D" w:rsidP="007E512D">
            <w:pPr>
              <w:pStyle w:val="ListParagraph"/>
              <w:numPr>
                <w:ilvl w:val="0"/>
                <w:numId w:val="245"/>
              </w:numPr>
              <w:tabs>
                <w:tab w:val="clear" w:pos="720"/>
              </w:tabs>
              <w:ind w:left="360"/>
            </w:pPr>
            <w:r>
              <w:t>Significant weather events can consist of, but are not limited to the following:</w:t>
            </w:r>
          </w:p>
          <w:p w14:paraId="3DC27AC7" w14:textId="77777777" w:rsidR="00EB44D7" w:rsidRDefault="000A216D" w:rsidP="007E512D">
            <w:pPr>
              <w:numPr>
                <w:ilvl w:val="0"/>
                <w:numId w:val="244"/>
              </w:numPr>
            </w:pPr>
            <w:r>
              <w:t>Tornados</w:t>
            </w:r>
          </w:p>
          <w:p w14:paraId="3DC27ACA" w14:textId="3C4D566F" w:rsidR="00EB44D7" w:rsidRDefault="000A216D" w:rsidP="007E512D">
            <w:pPr>
              <w:numPr>
                <w:ilvl w:val="0"/>
                <w:numId w:val="244"/>
              </w:numPr>
            </w:pPr>
            <w:r>
              <w:t>Strong straight</w:t>
            </w:r>
            <w:r w:rsidR="005551FF">
              <w:t>-</w:t>
            </w:r>
            <w:r>
              <w:t>line winds</w:t>
            </w:r>
          </w:p>
          <w:p w14:paraId="3DC27ACB" w14:textId="77777777" w:rsidR="00EB44D7" w:rsidRDefault="000A216D" w:rsidP="007E512D">
            <w:pPr>
              <w:numPr>
                <w:ilvl w:val="0"/>
                <w:numId w:val="244"/>
              </w:numPr>
            </w:pPr>
            <w:r>
              <w:t>Flooding</w:t>
            </w:r>
          </w:p>
          <w:p w14:paraId="5C4CFDBC" w14:textId="11188275" w:rsidR="00EB44D7" w:rsidRDefault="000A216D" w:rsidP="007E512D">
            <w:pPr>
              <w:numPr>
                <w:ilvl w:val="0"/>
                <w:numId w:val="244"/>
              </w:numPr>
            </w:pPr>
            <w:r>
              <w:t>Freezing precipitation</w:t>
            </w:r>
          </w:p>
          <w:p w14:paraId="74517F19" w14:textId="76D6AD1C" w:rsidR="009C6BA4" w:rsidRDefault="009C6BA4" w:rsidP="007E512D">
            <w:pPr>
              <w:numPr>
                <w:ilvl w:val="0"/>
                <w:numId w:val="244"/>
              </w:numPr>
            </w:pPr>
            <w:r>
              <w:t>Wild Fires</w:t>
            </w:r>
          </w:p>
          <w:p w14:paraId="10AEF37C" w14:textId="77777777" w:rsidR="005551FF" w:rsidRDefault="005551FF" w:rsidP="007E512D">
            <w:pPr>
              <w:pStyle w:val="ListParagraph"/>
              <w:numPr>
                <w:ilvl w:val="0"/>
                <w:numId w:val="245"/>
              </w:numPr>
              <w:tabs>
                <w:tab w:val="clear" w:pos="720"/>
              </w:tabs>
              <w:ind w:left="360"/>
            </w:pPr>
            <w:r>
              <w:t>The ERCOT Meteorologist may provide forecasts to supplement other Weather Service data information.</w:t>
            </w:r>
          </w:p>
          <w:p w14:paraId="3DC27ACD" w14:textId="22BF9BE3" w:rsidR="005551FF" w:rsidRDefault="005551FF" w:rsidP="007E512D">
            <w:pPr>
              <w:pStyle w:val="ListParagraph"/>
              <w:numPr>
                <w:ilvl w:val="0"/>
                <w:numId w:val="245"/>
              </w:numPr>
              <w:tabs>
                <w:tab w:val="clear" w:pos="720"/>
              </w:tabs>
              <w:ind w:left="360"/>
            </w:pPr>
            <w:r>
              <w:t>The sequence</w:t>
            </w:r>
            <w:r w:rsidRPr="00F36E76">
              <w:t xml:space="preserve"> of actions taken,</w:t>
            </w:r>
            <w:r>
              <w:t xml:space="preserve"> or notifications issued </w:t>
            </w:r>
            <w:r w:rsidRPr="00F36E76">
              <w:t>may vary due to system conditions or other operational issues</w:t>
            </w:r>
            <w:r>
              <w:t xml:space="preserve"> and i</w:t>
            </w:r>
            <w:r w:rsidRPr="00F36E76">
              <w:t xml:space="preserve">t may be necessary to skip actions due to the severity of the situation. To the extent possible, and when prudent, actions that were skipped may be implemented </w:t>
            </w:r>
            <w:r>
              <w:t xml:space="preserve">at a </w:t>
            </w:r>
            <w:r w:rsidRPr="00F36E76">
              <w:t>later</w:t>
            </w:r>
            <w:r>
              <w:t xml:space="preserve"> time</w:t>
            </w:r>
            <w:r w:rsidRPr="00F36E76">
              <w:t xml:space="preserve"> or date.</w:t>
            </w:r>
          </w:p>
        </w:tc>
      </w:tr>
      <w:tr w:rsidR="00EB44D7" w14:paraId="3DC27AD8" w14:textId="77777777">
        <w:trPr>
          <w:trHeight w:val="576"/>
        </w:trPr>
        <w:tc>
          <w:tcPr>
            <w:tcW w:w="1918" w:type="dxa"/>
            <w:tcBorders>
              <w:left w:val="nil"/>
            </w:tcBorders>
            <w:vAlign w:val="center"/>
          </w:tcPr>
          <w:p w14:paraId="3DC27ACF" w14:textId="77777777" w:rsidR="00EB44D7" w:rsidRDefault="000A216D">
            <w:pPr>
              <w:jc w:val="center"/>
              <w:rPr>
                <w:b/>
              </w:rPr>
            </w:pPr>
            <w:r>
              <w:rPr>
                <w:b/>
              </w:rPr>
              <w:t>OCN/</w:t>
            </w:r>
          </w:p>
          <w:p w14:paraId="3DC27AD0" w14:textId="77777777" w:rsidR="00EB44D7" w:rsidRDefault="000A216D">
            <w:pPr>
              <w:jc w:val="center"/>
              <w:rPr>
                <w:b/>
              </w:rPr>
            </w:pPr>
            <w:r>
              <w:rPr>
                <w:b/>
              </w:rPr>
              <w:t>Advisory/</w:t>
            </w:r>
          </w:p>
          <w:p w14:paraId="3DC27AD1" w14:textId="77777777" w:rsidR="00EB44D7" w:rsidRDefault="000A216D">
            <w:pPr>
              <w:jc w:val="center"/>
              <w:rPr>
                <w:b/>
              </w:rPr>
            </w:pPr>
            <w:r>
              <w:rPr>
                <w:b/>
              </w:rPr>
              <w:t>Watch</w:t>
            </w:r>
          </w:p>
        </w:tc>
        <w:tc>
          <w:tcPr>
            <w:tcW w:w="7298" w:type="dxa"/>
            <w:tcBorders>
              <w:right w:val="nil"/>
            </w:tcBorders>
            <w:vAlign w:val="center"/>
          </w:tcPr>
          <w:p w14:paraId="3DC27AD4" w14:textId="5811F497" w:rsidR="00EB44D7" w:rsidRDefault="000A216D">
            <w:r>
              <w:t xml:space="preserve">When a significant weather event </w:t>
            </w:r>
            <w:r w:rsidR="00EB427A">
              <w:t xml:space="preserve">arises </w:t>
            </w:r>
            <w:r>
              <w:t xml:space="preserve">that could or does impact the ERCOT Region, </w:t>
            </w:r>
            <w:r w:rsidR="00EB427A">
              <w:t>u</w:t>
            </w:r>
            <w:r>
              <w:t xml:space="preserve">sing the Hotline, issue a notification to </w:t>
            </w:r>
            <w:r w:rsidR="00EB427A">
              <w:t>the</w:t>
            </w:r>
            <w:r>
              <w:t xml:space="preserve"> TOs:</w:t>
            </w:r>
          </w:p>
          <w:p w14:paraId="3DC27AD5" w14:textId="77777777" w:rsidR="00EB44D7" w:rsidRDefault="00EB44D7">
            <w:pPr>
              <w:rPr>
                <w:b/>
                <w:highlight w:val="yellow"/>
                <w:u w:val="single"/>
              </w:rPr>
            </w:pPr>
          </w:p>
          <w:p w14:paraId="3DC27AD7" w14:textId="260983FB" w:rsidR="00C64BE7" w:rsidRDefault="000A216D" w:rsidP="009D2377">
            <w:r>
              <w:rPr>
                <w:b/>
                <w:highlight w:val="yellow"/>
                <w:u w:val="single"/>
              </w:rPr>
              <w:t>T#84 - Typical Hotline Script for OCN/Advisory/Watch for other Weather Events</w:t>
            </w:r>
          </w:p>
        </w:tc>
      </w:tr>
      <w:tr w:rsidR="001B24E9" w14:paraId="50127B9C" w14:textId="77777777">
        <w:trPr>
          <w:trHeight w:val="576"/>
        </w:trPr>
        <w:tc>
          <w:tcPr>
            <w:tcW w:w="1918" w:type="dxa"/>
            <w:tcBorders>
              <w:left w:val="nil"/>
            </w:tcBorders>
            <w:vAlign w:val="center"/>
          </w:tcPr>
          <w:p w14:paraId="19B98904" w14:textId="25A9D2C5" w:rsidR="001B24E9" w:rsidRDefault="001B24E9">
            <w:pPr>
              <w:jc w:val="center"/>
              <w:rPr>
                <w:b/>
              </w:rPr>
            </w:pPr>
            <w:r>
              <w:rPr>
                <w:b/>
              </w:rPr>
              <w:t>Note</w:t>
            </w:r>
          </w:p>
        </w:tc>
        <w:tc>
          <w:tcPr>
            <w:tcW w:w="7298" w:type="dxa"/>
            <w:tcBorders>
              <w:right w:val="nil"/>
            </w:tcBorders>
            <w:vAlign w:val="center"/>
          </w:tcPr>
          <w:p w14:paraId="1CE2C0D1" w14:textId="77777777" w:rsidR="001B24E9" w:rsidRDefault="001B24E9" w:rsidP="001B24E9">
            <w:pPr>
              <w:pStyle w:val="TableText"/>
              <w:jc w:val="both"/>
            </w:pPr>
            <w:r>
              <w:t>Coordinate with Outage Coordination, as needed, for the review of existing and planned outages to be withdrawn/rejected and/or restored.</w:t>
            </w:r>
          </w:p>
          <w:p w14:paraId="7DCA2C4D" w14:textId="420BE206" w:rsidR="001B24E9" w:rsidRDefault="001B24E9" w:rsidP="001B24E9">
            <w:r>
              <w:lastRenderedPageBreak/>
              <w:t xml:space="preserve">Coordinate with </w:t>
            </w:r>
            <w:r w:rsidRPr="002C4ED4">
              <w:t>Operations Support</w:t>
            </w:r>
            <w:r>
              <w:t>, as needed,</w:t>
            </w:r>
            <w:r w:rsidRPr="002C4ED4">
              <w:t xml:space="preserve"> </w:t>
            </w:r>
            <w:r>
              <w:t xml:space="preserve">as </w:t>
            </w:r>
            <w:r w:rsidRPr="002C4ED4">
              <w:t xml:space="preserve">recommendations </w:t>
            </w:r>
            <w:r>
              <w:t xml:space="preserve">may be needed on the situation based on the </w:t>
            </w:r>
            <w:r w:rsidRPr="002C4ED4">
              <w:t>Resource requirements and transmission topology</w:t>
            </w:r>
            <w:r>
              <w:t>.</w:t>
            </w:r>
          </w:p>
        </w:tc>
      </w:tr>
      <w:tr w:rsidR="00EB44D7" w14:paraId="3DC27ADB" w14:textId="77777777">
        <w:trPr>
          <w:trHeight w:val="576"/>
        </w:trPr>
        <w:tc>
          <w:tcPr>
            <w:tcW w:w="1918" w:type="dxa"/>
            <w:tcBorders>
              <w:left w:val="nil"/>
            </w:tcBorders>
            <w:vAlign w:val="center"/>
          </w:tcPr>
          <w:p w14:paraId="3DC27AD9" w14:textId="77777777" w:rsidR="00EB44D7" w:rsidRDefault="000A216D">
            <w:pPr>
              <w:jc w:val="center"/>
              <w:rPr>
                <w:b/>
                <w:sz w:val="22"/>
                <w:szCs w:val="22"/>
              </w:rPr>
            </w:pPr>
            <w:r>
              <w:rPr>
                <w:b/>
              </w:rPr>
              <w:lastRenderedPageBreak/>
              <w:t>Post</w:t>
            </w:r>
          </w:p>
        </w:tc>
        <w:tc>
          <w:tcPr>
            <w:tcW w:w="7298" w:type="dxa"/>
            <w:tcBorders>
              <w:right w:val="nil"/>
            </w:tcBorders>
            <w:vAlign w:val="center"/>
          </w:tcPr>
          <w:p w14:paraId="3DC27ADA" w14:textId="666FBC29" w:rsidR="00EB44D7" w:rsidRDefault="000A216D">
            <w:r>
              <w:t xml:space="preserve">Coordinate with the Real-Time </w:t>
            </w:r>
            <w:r w:rsidR="00EB427A">
              <w:t xml:space="preserve">and Resource </w:t>
            </w:r>
            <w:r>
              <w:t xml:space="preserve">Operator for the posting of the notices on </w:t>
            </w:r>
            <w:r w:rsidR="008C5A3B">
              <w:t xml:space="preserve">the </w:t>
            </w:r>
            <w:r w:rsidR="008C5A3B" w:rsidRPr="008C5A3B">
              <w:t>ERCOT Website</w:t>
            </w:r>
            <w:r>
              <w:t>.</w:t>
            </w:r>
          </w:p>
        </w:tc>
      </w:tr>
      <w:tr w:rsidR="00EB44D7" w14:paraId="3DC27ADF" w14:textId="77777777">
        <w:trPr>
          <w:trHeight w:val="576"/>
        </w:trPr>
        <w:tc>
          <w:tcPr>
            <w:tcW w:w="1918" w:type="dxa"/>
            <w:tcBorders>
              <w:left w:val="nil"/>
              <w:bottom w:val="single" w:sz="4" w:space="0" w:color="auto"/>
            </w:tcBorders>
            <w:vAlign w:val="center"/>
          </w:tcPr>
          <w:p w14:paraId="3DC27ADC" w14:textId="77777777" w:rsidR="00EB44D7" w:rsidRDefault="000A216D">
            <w:pPr>
              <w:jc w:val="center"/>
              <w:rPr>
                <w:b/>
              </w:rPr>
            </w:pPr>
            <w:r>
              <w:rPr>
                <w:b/>
              </w:rPr>
              <w:t>Cancel</w:t>
            </w:r>
          </w:p>
          <w:p w14:paraId="3DC27ADD" w14:textId="77777777" w:rsidR="00EB44D7" w:rsidRDefault="000A216D">
            <w:pPr>
              <w:jc w:val="center"/>
              <w:rPr>
                <w:b/>
                <w:sz w:val="22"/>
                <w:szCs w:val="22"/>
              </w:rPr>
            </w:pPr>
            <w:r>
              <w:rPr>
                <w:b/>
              </w:rPr>
              <w:t>Posting</w:t>
            </w:r>
          </w:p>
        </w:tc>
        <w:tc>
          <w:tcPr>
            <w:tcW w:w="7298" w:type="dxa"/>
            <w:tcBorders>
              <w:bottom w:val="single" w:sz="4" w:space="0" w:color="auto"/>
              <w:right w:val="nil"/>
            </w:tcBorders>
            <w:vAlign w:val="center"/>
          </w:tcPr>
          <w:p w14:paraId="3DC27ADE" w14:textId="7306F328" w:rsidR="00EB44D7" w:rsidRDefault="000A216D">
            <w:r>
              <w:t xml:space="preserve">Coordinate with the Real-Time </w:t>
            </w:r>
            <w:r w:rsidR="00EB427A">
              <w:t xml:space="preserve">and Resource </w:t>
            </w:r>
            <w:r>
              <w:t xml:space="preserve">Operator for the cancelation of the postings on </w:t>
            </w:r>
            <w:r w:rsidR="008C5A3B">
              <w:t xml:space="preserve">the </w:t>
            </w:r>
            <w:r w:rsidR="008C5A3B" w:rsidRPr="008C5A3B">
              <w:t>ERCOT Website</w:t>
            </w:r>
            <w:r>
              <w:t xml:space="preserve">.  </w:t>
            </w:r>
          </w:p>
        </w:tc>
      </w:tr>
      <w:tr w:rsidR="00EB44D7" w14:paraId="3DC27AE2" w14:textId="77777777">
        <w:trPr>
          <w:trHeight w:val="576"/>
        </w:trPr>
        <w:tc>
          <w:tcPr>
            <w:tcW w:w="1918" w:type="dxa"/>
            <w:tcBorders>
              <w:left w:val="nil"/>
              <w:bottom w:val="double" w:sz="4" w:space="0" w:color="auto"/>
            </w:tcBorders>
            <w:vAlign w:val="center"/>
          </w:tcPr>
          <w:p w14:paraId="3DC27AE0" w14:textId="77777777" w:rsidR="00EB44D7" w:rsidRDefault="000A216D">
            <w:pPr>
              <w:jc w:val="center"/>
              <w:rPr>
                <w:b/>
              </w:rPr>
            </w:pPr>
            <w:r>
              <w:rPr>
                <w:b/>
              </w:rPr>
              <w:t>Log</w:t>
            </w:r>
          </w:p>
        </w:tc>
        <w:tc>
          <w:tcPr>
            <w:tcW w:w="7298" w:type="dxa"/>
            <w:tcBorders>
              <w:bottom w:val="double" w:sz="4" w:space="0" w:color="auto"/>
              <w:right w:val="nil"/>
            </w:tcBorders>
            <w:vAlign w:val="center"/>
          </w:tcPr>
          <w:p w14:paraId="3DC27AE1" w14:textId="77777777" w:rsidR="00EB44D7" w:rsidRDefault="000A216D">
            <w:r>
              <w:t>Log all actions.</w:t>
            </w:r>
          </w:p>
        </w:tc>
      </w:tr>
    </w:tbl>
    <w:p w14:paraId="3DC27AE3" w14:textId="77777777" w:rsidR="00EB44D7" w:rsidRDefault="00EB44D7">
      <w:pPr>
        <w:sectPr w:rsidR="00EB44D7">
          <w:pgSz w:w="12240" w:h="15840" w:code="1"/>
          <w:pgMar w:top="1008" w:right="1800" w:bottom="1008" w:left="1440" w:header="720" w:footer="720" w:gutter="0"/>
          <w:cols w:space="720"/>
          <w:titlePg/>
          <w:docGrid w:linePitch="360"/>
        </w:sectPr>
      </w:pPr>
    </w:p>
    <w:p w14:paraId="3DC27AE4" w14:textId="77777777" w:rsidR="00EB44D7" w:rsidRDefault="000A216D" w:rsidP="00A7220C">
      <w:pPr>
        <w:pStyle w:val="Heading1"/>
      </w:pPr>
      <w:bookmarkStart w:id="392" w:name="_7._Perform_Miscellaneous"/>
      <w:bookmarkStart w:id="393" w:name="_9._Communication_Testing"/>
      <w:bookmarkEnd w:id="392"/>
      <w:bookmarkEnd w:id="393"/>
      <w:r>
        <w:lastRenderedPageBreak/>
        <w:t>9.</w:t>
      </w:r>
      <w:r>
        <w:tab/>
        <w:t>Communication Testing</w:t>
      </w:r>
    </w:p>
    <w:p w14:paraId="3DC27AE5" w14:textId="77777777" w:rsidR="00EB44D7" w:rsidRDefault="00EB44D7"/>
    <w:p w14:paraId="3DC27AE6" w14:textId="77777777" w:rsidR="00EB44D7" w:rsidRDefault="000A216D" w:rsidP="0098051E">
      <w:pPr>
        <w:pStyle w:val="Heading2"/>
      </w:pPr>
      <w:bookmarkStart w:id="394" w:name="_7.1_Hotline_Test"/>
      <w:bookmarkStart w:id="395" w:name="_7.1_Telephone_Hotline"/>
      <w:bookmarkStart w:id="396" w:name="_9.1_Telephone_Hotline"/>
      <w:bookmarkEnd w:id="394"/>
      <w:bookmarkEnd w:id="395"/>
      <w:bookmarkEnd w:id="396"/>
      <w:r>
        <w:t>9.1</w:t>
      </w:r>
      <w:r>
        <w:tab/>
        <w:t>Weekly Hotline Test</w:t>
      </w:r>
    </w:p>
    <w:p w14:paraId="3DC27AE7" w14:textId="77777777" w:rsidR="00EB44D7" w:rsidRDefault="00EB44D7">
      <w:pPr>
        <w:rPr>
          <w:b/>
        </w:rPr>
      </w:pPr>
    </w:p>
    <w:p w14:paraId="3DC27AE8" w14:textId="77777777" w:rsidR="00EB44D7" w:rsidRDefault="000A216D" w:rsidP="005D1249">
      <w:pPr>
        <w:ind w:left="720"/>
      </w:pPr>
      <w:r>
        <w:rPr>
          <w:b/>
        </w:rPr>
        <w:t xml:space="preserve">Procedure Purpose:  </w:t>
      </w:r>
      <w:r>
        <w:t>To perform a weekly communications test of the ERCOT Hotline phone system.</w:t>
      </w:r>
    </w:p>
    <w:p w14:paraId="3DC27AE9"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EB44D7" w14:paraId="3DC27AEF" w14:textId="77777777">
        <w:tc>
          <w:tcPr>
            <w:tcW w:w="2628" w:type="dxa"/>
          </w:tcPr>
          <w:p w14:paraId="3DC27AEA" w14:textId="77777777" w:rsidR="00EB44D7" w:rsidRDefault="000A216D">
            <w:pPr>
              <w:rPr>
                <w:b/>
                <w:lang w:val="pt-BR"/>
              </w:rPr>
            </w:pPr>
            <w:r>
              <w:rPr>
                <w:b/>
                <w:lang w:val="pt-BR"/>
              </w:rPr>
              <w:t>Protocol Reference</w:t>
            </w:r>
          </w:p>
        </w:tc>
        <w:tc>
          <w:tcPr>
            <w:tcW w:w="1710" w:type="dxa"/>
          </w:tcPr>
          <w:p w14:paraId="3DC27AEB" w14:textId="77777777" w:rsidR="00EB44D7" w:rsidRDefault="00EB44D7">
            <w:pPr>
              <w:rPr>
                <w:b/>
                <w:lang w:val="pt-BR"/>
              </w:rPr>
            </w:pPr>
          </w:p>
        </w:tc>
        <w:tc>
          <w:tcPr>
            <w:tcW w:w="1404" w:type="dxa"/>
          </w:tcPr>
          <w:p w14:paraId="3DC27AEC" w14:textId="77777777" w:rsidR="00EB44D7" w:rsidRDefault="00EB44D7">
            <w:pPr>
              <w:rPr>
                <w:b/>
                <w:lang w:val="pt-BR"/>
              </w:rPr>
            </w:pPr>
          </w:p>
        </w:tc>
        <w:tc>
          <w:tcPr>
            <w:tcW w:w="1557" w:type="dxa"/>
          </w:tcPr>
          <w:p w14:paraId="3DC27AED" w14:textId="77777777" w:rsidR="00EB44D7" w:rsidRDefault="00EB44D7">
            <w:pPr>
              <w:rPr>
                <w:b/>
                <w:lang w:val="pt-BR"/>
              </w:rPr>
            </w:pPr>
          </w:p>
        </w:tc>
        <w:tc>
          <w:tcPr>
            <w:tcW w:w="1557" w:type="dxa"/>
          </w:tcPr>
          <w:p w14:paraId="3DC27AEE" w14:textId="77777777" w:rsidR="00EB44D7" w:rsidRDefault="00EB44D7">
            <w:pPr>
              <w:rPr>
                <w:b/>
                <w:lang w:val="pt-BR"/>
              </w:rPr>
            </w:pPr>
          </w:p>
        </w:tc>
      </w:tr>
      <w:tr w:rsidR="00EB44D7" w14:paraId="3DC27AF5" w14:textId="77777777">
        <w:tc>
          <w:tcPr>
            <w:tcW w:w="2628" w:type="dxa"/>
          </w:tcPr>
          <w:p w14:paraId="3DC27AF0" w14:textId="77777777" w:rsidR="00EB44D7" w:rsidRDefault="000A216D">
            <w:pPr>
              <w:rPr>
                <w:b/>
                <w:lang w:val="pt-BR"/>
              </w:rPr>
            </w:pPr>
            <w:r>
              <w:rPr>
                <w:b/>
                <w:lang w:val="pt-BR"/>
              </w:rPr>
              <w:t>Guide Reference</w:t>
            </w:r>
          </w:p>
        </w:tc>
        <w:tc>
          <w:tcPr>
            <w:tcW w:w="1710" w:type="dxa"/>
          </w:tcPr>
          <w:p w14:paraId="3DC27AF1" w14:textId="77777777" w:rsidR="00EB44D7" w:rsidRDefault="000A216D">
            <w:pPr>
              <w:rPr>
                <w:b/>
                <w:lang w:val="pt-BR"/>
              </w:rPr>
            </w:pPr>
            <w:r>
              <w:rPr>
                <w:b/>
                <w:lang w:val="pt-BR"/>
              </w:rPr>
              <w:t>7.1.3 (c)</w:t>
            </w:r>
          </w:p>
        </w:tc>
        <w:tc>
          <w:tcPr>
            <w:tcW w:w="1404" w:type="dxa"/>
          </w:tcPr>
          <w:p w14:paraId="3DC27AF2" w14:textId="77777777" w:rsidR="00EB44D7" w:rsidRDefault="00EB44D7">
            <w:pPr>
              <w:rPr>
                <w:b/>
                <w:lang w:val="pt-BR"/>
              </w:rPr>
            </w:pPr>
          </w:p>
        </w:tc>
        <w:tc>
          <w:tcPr>
            <w:tcW w:w="1557" w:type="dxa"/>
          </w:tcPr>
          <w:p w14:paraId="3DC27AF3" w14:textId="77777777" w:rsidR="00EB44D7" w:rsidRDefault="00EB44D7">
            <w:pPr>
              <w:rPr>
                <w:b/>
                <w:lang w:val="pt-BR"/>
              </w:rPr>
            </w:pPr>
          </w:p>
        </w:tc>
        <w:tc>
          <w:tcPr>
            <w:tcW w:w="1557" w:type="dxa"/>
          </w:tcPr>
          <w:p w14:paraId="3DC27AF4" w14:textId="77777777" w:rsidR="00EB44D7" w:rsidRDefault="00EB44D7">
            <w:pPr>
              <w:rPr>
                <w:b/>
                <w:lang w:val="pt-BR"/>
              </w:rPr>
            </w:pPr>
          </w:p>
        </w:tc>
      </w:tr>
      <w:tr w:rsidR="00EB44D7" w14:paraId="3DC27AFC" w14:textId="77777777">
        <w:tc>
          <w:tcPr>
            <w:tcW w:w="2628" w:type="dxa"/>
          </w:tcPr>
          <w:p w14:paraId="3DC27AF6" w14:textId="77777777" w:rsidR="00EB44D7" w:rsidRDefault="000A216D">
            <w:pPr>
              <w:rPr>
                <w:b/>
                <w:lang w:val="pt-BR"/>
              </w:rPr>
            </w:pPr>
            <w:r>
              <w:rPr>
                <w:b/>
                <w:lang w:val="pt-BR"/>
              </w:rPr>
              <w:t>NERC Standard</w:t>
            </w:r>
          </w:p>
        </w:tc>
        <w:tc>
          <w:tcPr>
            <w:tcW w:w="1710" w:type="dxa"/>
          </w:tcPr>
          <w:p w14:paraId="3DC27AF7" w14:textId="77777777" w:rsidR="00EB44D7" w:rsidRDefault="000A216D">
            <w:pPr>
              <w:rPr>
                <w:b/>
                <w:lang w:val="pt-BR"/>
              </w:rPr>
            </w:pPr>
            <w:r>
              <w:rPr>
                <w:b/>
                <w:lang w:val="pt-BR"/>
              </w:rPr>
              <w:t>COM-001-3</w:t>
            </w:r>
          </w:p>
          <w:p w14:paraId="3DC27AF8" w14:textId="77777777" w:rsidR="00EB44D7" w:rsidRDefault="000A216D">
            <w:pPr>
              <w:rPr>
                <w:b/>
                <w:lang w:val="pt-BR"/>
              </w:rPr>
            </w:pPr>
            <w:r>
              <w:rPr>
                <w:b/>
                <w:lang w:val="pt-BR"/>
              </w:rPr>
              <w:t>R1</w:t>
            </w:r>
          </w:p>
        </w:tc>
        <w:tc>
          <w:tcPr>
            <w:tcW w:w="1404" w:type="dxa"/>
          </w:tcPr>
          <w:p w14:paraId="3DC27AF9" w14:textId="77777777" w:rsidR="00EB44D7" w:rsidRDefault="00EB44D7">
            <w:pPr>
              <w:rPr>
                <w:b/>
                <w:lang w:val="pt-BR"/>
              </w:rPr>
            </w:pPr>
          </w:p>
        </w:tc>
        <w:tc>
          <w:tcPr>
            <w:tcW w:w="1557" w:type="dxa"/>
          </w:tcPr>
          <w:p w14:paraId="3DC27AFA" w14:textId="77777777" w:rsidR="00EB44D7" w:rsidRDefault="00EB44D7">
            <w:pPr>
              <w:rPr>
                <w:b/>
              </w:rPr>
            </w:pPr>
          </w:p>
        </w:tc>
        <w:tc>
          <w:tcPr>
            <w:tcW w:w="1557" w:type="dxa"/>
          </w:tcPr>
          <w:p w14:paraId="3DC27AFB" w14:textId="77777777" w:rsidR="00EB44D7" w:rsidRDefault="00EB44D7">
            <w:pPr>
              <w:rPr>
                <w:b/>
              </w:rPr>
            </w:pPr>
          </w:p>
        </w:tc>
      </w:tr>
    </w:tbl>
    <w:p w14:paraId="3DC27AFD"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B01" w14:textId="77777777">
        <w:tc>
          <w:tcPr>
            <w:tcW w:w="1908" w:type="dxa"/>
          </w:tcPr>
          <w:p w14:paraId="3DC27AFE" w14:textId="7F6A0B18" w:rsidR="0082183D" w:rsidRDefault="0082183D" w:rsidP="0082183D">
            <w:pPr>
              <w:rPr>
                <w:b/>
              </w:rPr>
            </w:pPr>
            <w:r>
              <w:rPr>
                <w:b/>
              </w:rPr>
              <w:t xml:space="preserve">Version: 2 </w:t>
            </w:r>
          </w:p>
        </w:tc>
        <w:tc>
          <w:tcPr>
            <w:tcW w:w="2250" w:type="dxa"/>
          </w:tcPr>
          <w:p w14:paraId="3DC27AFF" w14:textId="6D0FAE2C" w:rsidR="0082183D" w:rsidRDefault="0082183D" w:rsidP="0082183D">
            <w:pPr>
              <w:rPr>
                <w:b/>
              </w:rPr>
            </w:pPr>
            <w:r>
              <w:rPr>
                <w:b/>
              </w:rPr>
              <w:t>Revision: 0</w:t>
            </w:r>
          </w:p>
        </w:tc>
        <w:tc>
          <w:tcPr>
            <w:tcW w:w="4680" w:type="dxa"/>
          </w:tcPr>
          <w:p w14:paraId="3DC27B00" w14:textId="5F7C8549" w:rsidR="0082183D" w:rsidRDefault="0082183D" w:rsidP="0082183D">
            <w:pPr>
              <w:rPr>
                <w:b/>
              </w:rPr>
            </w:pPr>
            <w:r>
              <w:rPr>
                <w:b/>
              </w:rPr>
              <w:t>Effective Date:  December 5, 2025</w:t>
            </w:r>
          </w:p>
        </w:tc>
      </w:tr>
    </w:tbl>
    <w:p w14:paraId="3DC27B02"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7488"/>
      </w:tblGrid>
      <w:tr w:rsidR="00EB44D7" w14:paraId="3DC27B05" w14:textId="77777777">
        <w:trPr>
          <w:trHeight w:val="576"/>
          <w:tblHeader/>
        </w:trPr>
        <w:tc>
          <w:tcPr>
            <w:tcW w:w="1430" w:type="dxa"/>
            <w:tcBorders>
              <w:top w:val="double" w:sz="4" w:space="0" w:color="auto"/>
              <w:left w:val="nil"/>
              <w:bottom w:val="double" w:sz="4" w:space="0" w:color="auto"/>
            </w:tcBorders>
            <w:vAlign w:val="center"/>
          </w:tcPr>
          <w:p w14:paraId="3DC27B03"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7B04" w14:textId="77777777" w:rsidR="00EB44D7" w:rsidRDefault="000A216D">
            <w:pPr>
              <w:rPr>
                <w:b/>
              </w:rPr>
            </w:pPr>
            <w:r>
              <w:rPr>
                <w:b/>
              </w:rPr>
              <w:t>Action</w:t>
            </w:r>
          </w:p>
        </w:tc>
      </w:tr>
      <w:tr w:rsidR="00EB44D7" w14:paraId="3DC27B0A" w14:textId="77777777">
        <w:trPr>
          <w:trHeight w:val="576"/>
        </w:trPr>
        <w:tc>
          <w:tcPr>
            <w:tcW w:w="1430" w:type="dxa"/>
            <w:tcBorders>
              <w:left w:val="nil"/>
            </w:tcBorders>
            <w:vAlign w:val="center"/>
          </w:tcPr>
          <w:p w14:paraId="3DC27B06" w14:textId="67D326BD" w:rsidR="00EB44D7" w:rsidRDefault="000A216D">
            <w:pPr>
              <w:jc w:val="center"/>
            </w:pPr>
            <w:r>
              <w:rPr>
                <w:b/>
              </w:rPr>
              <w:t>N</w:t>
            </w:r>
            <w:r w:rsidR="00310C02">
              <w:rPr>
                <w:b/>
              </w:rPr>
              <w:t>ote</w:t>
            </w:r>
          </w:p>
        </w:tc>
        <w:tc>
          <w:tcPr>
            <w:tcW w:w="7488" w:type="dxa"/>
            <w:tcBorders>
              <w:right w:val="nil"/>
            </w:tcBorders>
            <w:vAlign w:val="center"/>
          </w:tcPr>
          <w:p w14:paraId="3DC27B07" w14:textId="77777777" w:rsidR="00EB44D7" w:rsidRDefault="000A216D" w:rsidP="007E512D">
            <w:pPr>
              <w:pStyle w:val="ListParagraph"/>
              <w:numPr>
                <w:ilvl w:val="0"/>
                <w:numId w:val="150"/>
              </w:numPr>
            </w:pPr>
            <w:r>
              <w:t>In the event of a failure of the Forum Conference Client software, the most recent printout of the Hotline log may be used to perform a manual roll call of the TOs</w:t>
            </w:r>
          </w:p>
          <w:p w14:paraId="3DC27B08" w14:textId="77777777" w:rsidR="00EB44D7" w:rsidRDefault="000A216D" w:rsidP="007E512D">
            <w:pPr>
              <w:pStyle w:val="ListParagraph"/>
              <w:numPr>
                <w:ilvl w:val="0"/>
                <w:numId w:val="150"/>
              </w:numPr>
            </w:pPr>
            <w:r>
              <w:t>Ensure all invalid Hotline “Lost Souls” are cleared prior to call</w:t>
            </w:r>
          </w:p>
          <w:p w14:paraId="3DC27B09" w14:textId="77777777" w:rsidR="00EB44D7" w:rsidRDefault="000A216D" w:rsidP="007E512D">
            <w:pPr>
              <w:pStyle w:val="ListParagraph"/>
              <w:numPr>
                <w:ilvl w:val="0"/>
                <w:numId w:val="150"/>
              </w:numPr>
            </w:pPr>
            <w:r>
              <w:t>If a Hotline call was made between 0630 and 1100 on Monday, it is not necessary to conduct this test</w:t>
            </w:r>
          </w:p>
        </w:tc>
      </w:tr>
      <w:tr w:rsidR="00EB44D7" w14:paraId="3DC27B10" w14:textId="77777777">
        <w:trPr>
          <w:trHeight w:val="576"/>
        </w:trPr>
        <w:tc>
          <w:tcPr>
            <w:tcW w:w="1430" w:type="dxa"/>
            <w:tcBorders>
              <w:left w:val="nil"/>
            </w:tcBorders>
            <w:vAlign w:val="center"/>
          </w:tcPr>
          <w:p w14:paraId="3DC27B0B" w14:textId="77777777" w:rsidR="00EB44D7" w:rsidRDefault="000A216D">
            <w:pPr>
              <w:jc w:val="center"/>
              <w:rPr>
                <w:b/>
              </w:rPr>
            </w:pPr>
            <w:r>
              <w:rPr>
                <w:b/>
              </w:rPr>
              <w:t>Advisory</w:t>
            </w:r>
          </w:p>
          <w:p w14:paraId="3DC27B0C" w14:textId="77777777" w:rsidR="00EB44D7" w:rsidRDefault="000A216D">
            <w:pPr>
              <w:jc w:val="center"/>
              <w:rPr>
                <w:b/>
              </w:rPr>
            </w:pPr>
            <w:r>
              <w:rPr>
                <w:b/>
              </w:rPr>
              <w:t>Levels</w:t>
            </w:r>
          </w:p>
        </w:tc>
        <w:tc>
          <w:tcPr>
            <w:tcW w:w="7488" w:type="dxa"/>
            <w:tcBorders>
              <w:right w:val="nil"/>
            </w:tcBorders>
            <w:vAlign w:val="center"/>
          </w:tcPr>
          <w:p w14:paraId="3DC27B0D" w14:textId="77777777" w:rsidR="00EB44D7" w:rsidRDefault="000A216D">
            <w:r>
              <w:t xml:space="preserve">Confirm with Shift Supervisor the Advisory level, which can be viewed at the following link: </w:t>
            </w:r>
          </w:p>
          <w:p w14:paraId="3DC27B0E" w14:textId="77777777" w:rsidR="00EB44D7" w:rsidRDefault="000A216D">
            <w:hyperlink r:id="rId33" w:history="1">
              <w:r>
                <w:rPr>
                  <w:rStyle w:val="Hyperlink"/>
                </w:rPr>
                <w:t>http://www.dhs.gov/files/programs/ntas.shtm</w:t>
              </w:r>
            </w:hyperlink>
          </w:p>
          <w:p w14:paraId="3DC27B0F" w14:textId="77777777" w:rsidR="00EB44D7" w:rsidRDefault="000A216D">
            <w:r>
              <w:t>The definitions for the Advisory levels are listed in the Security Alert Plan.</w:t>
            </w:r>
          </w:p>
        </w:tc>
      </w:tr>
      <w:tr w:rsidR="00EB44D7" w14:paraId="3DC27B15" w14:textId="77777777">
        <w:trPr>
          <w:trHeight w:val="576"/>
        </w:trPr>
        <w:tc>
          <w:tcPr>
            <w:tcW w:w="1430" w:type="dxa"/>
            <w:tcBorders>
              <w:left w:val="nil"/>
            </w:tcBorders>
            <w:vAlign w:val="center"/>
          </w:tcPr>
          <w:p w14:paraId="3DC27B11" w14:textId="77777777" w:rsidR="00EB44D7" w:rsidRDefault="000A216D">
            <w:pPr>
              <w:jc w:val="center"/>
              <w:rPr>
                <w:b/>
              </w:rPr>
            </w:pPr>
            <w:r>
              <w:rPr>
                <w:b/>
              </w:rPr>
              <w:t>1</w:t>
            </w:r>
          </w:p>
        </w:tc>
        <w:tc>
          <w:tcPr>
            <w:tcW w:w="7488" w:type="dxa"/>
            <w:tcBorders>
              <w:right w:val="nil"/>
            </w:tcBorders>
            <w:vAlign w:val="center"/>
          </w:tcPr>
          <w:p w14:paraId="3DC27B12" w14:textId="77777777" w:rsidR="00EB44D7" w:rsidRDefault="000A216D">
            <w:r>
              <w:t>Test the ERCOT Hotline:</w:t>
            </w:r>
          </w:p>
          <w:p w14:paraId="3DC27B13" w14:textId="77777777" w:rsidR="00EB44D7" w:rsidRDefault="000A216D" w:rsidP="007E512D">
            <w:pPr>
              <w:pStyle w:val="ListParagraph"/>
              <w:numPr>
                <w:ilvl w:val="0"/>
                <w:numId w:val="135"/>
              </w:numPr>
            </w:pPr>
            <w:r>
              <w:t>Each Monday between 0630 and 1100, AND</w:t>
            </w:r>
          </w:p>
          <w:p w14:paraId="3DC27B14" w14:textId="77777777" w:rsidR="00EB44D7" w:rsidRDefault="000A216D" w:rsidP="007E512D">
            <w:pPr>
              <w:pStyle w:val="ListParagraph"/>
              <w:numPr>
                <w:ilvl w:val="0"/>
                <w:numId w:val="135"/>
              </w:numPr>
            </w:pPr>
            <w:r>
              <w:t>When working from the Alternate Control Center during the monthly scheduled dates.</w:t>
            </w:r>
          </w:p>
        </w:tc>
      </w:tr>
      <w:tr w:rsidR="00EB44D7" w14:paraId="3DC27B1D" w14:textId="77777777">
        <w:trPr>
          <w:trHeight w:val="576"/>
        </w:trPr>
        <w:tc>
          <w:tcPr>
            <w:tcW w:w="1430" w:type="dxa"/>
            <w:tcBorders>
              <w:left w:val="nil"/>
              <w:bottom w:val="single" w:sz="4" w:space="0" w:color="auto"/>
            </w:tcBorders>
            <w:vAlign w:val="center"/>
          </w:tcPr>
          <w:p w14:paraId="3DC27B16" w14:textId="77777777" w:rsidR="00EB44D7" w:rsidRDefault="000A216D">
            <w:pPr>
              <w:jc w:val="center"/>
              <w:rPr>
                <w:b/>
              </w:rPr>
            </w:pPr>
            <w:r>
              <w:rPr>
                <w:b/>
              </w:rPr>
              <w:t>2</w:t>
            </w:r>
          </w:p>
        </w:tc>
        <w:tc>
          <w:tcPr>
            <w:tcW w:w="7488" w:type="dxa"/>
            <w:tcBorders>
              <w:bottom w:val="single" w:sz="4" w:space="0" w:color="auto"/>
              <w:right w:val="nil"/>
            </w:tcBorders>
            <w:vAlign w:val="center"/>
          </w:tcPr>
          <w:p w14:paraId="3DC27B17" w14:textId="18D1E6DC" w:rsidR="00EB44D7" w:rsidRDefault="000A216D">
            <w:r>
              <w:t xml:space="preserve">Using the Hotline, notify </w:t>
            </w:r>
            <w:r w:rsidR="00EB427A">
              <w:t xml:space="preserve">the </w:t>
            </w:r>
            <w:r>
              <w:t>TOs of the purpose of the call.</w:t>
            </w:r>
          </w:p>
          <w:p w14:paraId="3DC27B18" w14:textId="77777777" w:rsidR="00EB44D7" w:rsidRDefault="00EB44D7"/>
          <w:p w14:paraId="3DC27B19" w14:textId="77777777" w:rsidR="00EB44D7" w:rsidRDefault="000A216D" w:rsidP="005551FF">
            <w:pPr>
              <w:numPr>
                <w:ilvl w:val="0"/>
                <w:numId w:val="96"/>
              </w:numPr>
            </w:pPr>
            <w:r>
              <w:t xml:space="preserve">When TOs have answered the Hotline, </w:t>
            </w:r>
            <w:r>
              <w:rPr>
                <w:b/>
              </w:rPr>
              <w:t>print</w:t>
            </w:r>
            <w:r>
              <w:t xml:space="preserve"> Hotline participants.</w:t>
            </w:r>
          </w:p>
          <w:p w14:paraId="3DC27B1A" w14:textId="77777777" w:rsidR="00EB44D7" w:rsidRDefault="00EB44D7"/>
          <w:p w14:paraId="3DC27B1C" w14:textId="07669DAD" w:rsidR="00EB44D7" w:rsidRDefault="000A216D" w:rsidP="009814AA">
            <w:r>
              <w:rPr>
                <w:b/>
                <w:highlight w:val="yellow"/>
                <w:u w:val="single"/>
              </w:rPr>
              <w:t>T#85 - Typical Hotline Script for Weekly TO Hotline Test</w:t>
            </w:r>
          </w:p>
        </w:tc>
      </w:tr>
      <w:tr w:rsidR="00FC033C" w14:paraId="108772F7" w14:textId="77777777">
        <w:trPr>
          <w:trHeight w:val="576"/>
        </w:trPr>
        <w:tc>
          <w:tcPr>
            <w:tcW w:w="1430" w:type="dxa"/>
            <w:tcBorders>
              <w:left w:val="nil"/>
              <w:bottom w:val="single" w:sz="4" w:space="0" w:color="auto"/>
            </w:tcBorders>
            <w:vAlign w:val="center"/>
          </w:tcPr>
          <w:p w14:paraId="2F0381C8" w14:textId="0D30BF62" w:rsidR="00FC033C" w:rsidRDefault="00FC033C">
            <w:pPr>
              <w:jc w:val="center"/>
              <w:rPr>
                <w:b/>
              </w:rPr>
            </w:pPr>
            <w:r>
              <w:rPr>
                <w:b/>
              </w:rPr>
              <w:t>3</w:t>
            </w:r>
          </w:p>
        </w:tc>
        <w:tc>
          <w:tcPr>
            <w:tcW w:w="7488" w:type="dxa"/>
            <w:tcBorders>
              <w:bottom w:val="single" w:sz="4" w:space="0" w:color="auto"/>
              <w:right w:val="nil"/>
            </w:tcBorders>
            <w:vAlign w:val="center"/>
          </w:tcPr>
          <w:p w14:paraId="23FD8088" w14:textId="77777777" w:rsidR="00FC033C" w:rsidRDefault="00FC033C" w:rsidP="00FC033C">
            <w:pPr>
              <w:rPr>
                <w:b/>
                <w:u w:val="single"/>
              </w:rPr>
            </w:pPr>
            <w:r>
              <w:rPr>
                <w:b/>
                <w:u w:val="single"/>
              </w:rPr>
              <w:t>IF:</w:t>
            </w:r>
          </w:p>
          <w:p w14:paraId="4F38982E" w14:textId="61F9F044" w:rsidR="00FC033C" w:rsidRDefault="00597A0D" w:rsidP="007E512D">
            <w:pPr>
              <w:pStyle w:val="ListParagraph"/>
              <w:numPr>
                <w:ilvl w:val="0"/>
                <w:numId w:val="172"/>
              </w:numPr>
            </w:pPr>
            <w:r>
              <w:t>Updates</w:t>
            </w:r>
            <w:r w:rsidR="00FC033C">
              <w:t xml:space="preserve"> are made to the ERCOT procedures or scripts;</w:t>
            </w:r>
          </w:p>
          <w:p w14:paraId="4932EE15" w14:textId="77777777" w:rsidR="00FC033C" w:rsidRDefault="00FC033C" w:rsidP="00FC033C">
            <w:pPr>
              <w:rPr>
                <w:b/>
                <w:u w:val="single"/>
              </w:rPr>
            </w:pPr>
            <w:r>
              <w:rPr>
                <w:b/>
                <w:u w:val="single"/>
              </w:rPr>
              <w:t>THEN:</w:t>
            </w:r>
          </w:p>
          <w:p w14:paraId="34969964" w14:textId="6EA20FF7" w:rsidR="00FC033C" w:rsidRDefault="00FC033C" w:rsidP="007E512D">
            <w:pPr>
              <w:pStyle w:val="ListParagraph"/>
              <w:numPr>
                <w:ilvl w:val="0"/>
                <w:numId w:val="172"/>
              </w:numPr>
            </w:pPr>
            <w:r>
              <w:t>Inform the TO</w:t>
            </w:r>
            <w:r w:rsidR="00EB427A">
              <w:t>s</w:t>
            </w:r>
            <w:r>
              <w:t xml:space="preserve"> during the Hotline call along with the effective date of the changes.</w:t>
            </w:r>
          </w:p>
        </w:tc>
      </w:tr>
      <w:tr w:rsidR="00EB44D7" w14:paraId="3DC27B24" w14:textId="77777777">
        <w:trPr>
          <w:trHeight w:val="576"/>
        </w:trPr>
        <w:tc>
          <w:tcPr>
            <w:tcW w:w="1430" w:type="dxa"/>
            <w:tcBorders>
              <w:left w:val="nil"/>
            </w:tcBorders>
            <w:vAlign w:val="center"/>
          </w:tcPr>
          <w:p w14:paraId="3DC27B1E" w14:textId="2BBF8DA7" w:rsidR="00EB44D7" w:rsidRDefault="00FC033C">
            <w:pPr>
              <w:jc w:val="center"/>
              <w:rPr>
                <w:b/>
              </w:rPr>
            </w:pPr>
            <w:r>
              <w:rPr>
                <w:b/>
              </w:rPr>
              <w:t>4</w:t>
            </w:r>
          </w:p>
        </w:tc>
        <w:tc>
          <w:tcPr>
            <w:tcW w:w="7488" w:type="dxa"/>
            <w:tcBorders>
              <w:right w:val="nil"/>
            </w:tcBorders>
            <w:vAlign w:val="center"/>
          </w:tcPr>
          <w:p w14:paraId="3DC27B1F" w14:textId="77777777" w:rsidR="00EB44D7" w:rsidRDefault="000A216D">
            <w:pPr>
              <w:rPr>
                <w:b/>
              </w:rPr>
            </w:pPr>
            <w:r>
              <w:rPr>
                <w:b/>
              </w:rPr>
              <w:t>IF:</w:t>
            </w:r>
          </w:p>
          <w:p w14:paraId="3DC27B20" w14:textId="77777777" w:rsidR="00EB44D7" w:rsidRDefault="000A216D" w:rsidP="007E512D">
            <w:pPr>
              <w:pStyle w:val="ListParagraph"/>
              <w:numPr>
                <w:ilvl w:val="0"/>
                <w:numId w:val="119"/>
              </w:numPr>
            </w:pPr>
            <w:r>
              <w:t>A TO did not answer;</w:t>
            </w:r>
          </w:p>
          <w:p w14:paraId="3DC27B21" w14:textId="77777777" w:rsidR="00EB44D7" w:rsidRDefault="000A216D">
            <w:pPr>
              <w:rPr>
                <w:b/>
              </w:rPr>
            </w:pPr>
            <w:r>
              <w:rPr>
                <w:b/>
              </w:rPr>
              <w:t>THEN:</w:t>
            </w:r>
          </w:p>
          <w:p w14:paraId="3DC27B22" w14:textId="77777777" w:rsidR="00EB44D7" w:rsidRDefault="000A216D" w:rsidP="007E512D">
            <w:pPr>
              <w:pStyle w:val="ListParagraph"/>
              <w:numPr>
                <w:ilvl w:val="0"/>
                <w:numId w:val="119"/>
              </w:numPr>
            </w:pPr>
            <w:r>
              <w:t>Contact them using their OPX line or LD line to inquire why they were not on the Hotline call;</w:t>
            </w:r>
          </w:p>
          <w:p w14:paraId="3DC27B23" w14:textId="77777777" w:rsidR="00EB44D7" w:rsidRDefault="000A216D" w:rsidP="007E512D">
            <w:pPr>
              <w:pStyle w:val="ListParagraph"/>
              <w:numPr>
                <w:ilvl w:val="0"/>
                <w:numId w:val="119"/>
              </w:numPr>
            </w:pPr>
            <w:r>
              <w:lastRenderedPageBreak/>
              <w:t>Open a Help ticket if ERCOT’s Telecommunications department is needed to investigate.</w:t>
            </w:r>
          </w:p>
        </w:tc>
      </w:tr>
      <w:tr w:rsidR="00A4392B" w14:paraId="1415A806" w14:textId="77777777">
        <w:trPr>
          <w:trHeight w:val="576"/>
        </w:trPr>
        <w:tc>
          <w:tcPr>
            <w:tcW w:w="1430" w:type="dxa"/>
            <w:tcBorders>
              <w:left w:val="nil"/>
            </w:tcBorders>
            <w:vAlign w:val="center"/>
          </w:tcPr>
          <w:p w14:paraId="6FF0A87D" w14:textId="701EE793" w:rsidR="00A4392B" w:rsidRDefault="00B92211">
            <w:pPr>
              <w:jc w:val="center"/>
              <w:rPr>
                <w:b/>
              </w:rPr>
            </w:pPr>
            <w:r>
              <w:rPr>
                <w:b/>
              </w:rPr>
              <w:lastRenderedPageBreak/>
              <w:t>5</w:t>
            </w:r>
          </w:p>
        </w:tc>
        <w:tc>
          <w:tcPr>
            <w:tcW w:w="7488" w:type="dxa"/>
            <w:tcBorders>
              <w:right w:val="nil"/>
            </w:tcBorders>
            <w:vAlign w:val="center"/>
          </w:tcPr>
          <w:p w14:paraId="5D3446FC" w14:textId="77777777" w:rsidR="00A4392B" w:rsidRDefault="00A4392B" w:rsidP="00A4392B">
            <w:pPr>
              <w:rPr>
                <w:b/>
                <w:u w:val="single"/>
              </w:rPr>
            </w:pPr>
            <w:r>
              <w:rPr>
                <w:b/>
                <w:u w:val="single"/>
              </w:rPr>
              <w:t>IF:</w:t>
            </w:r>
          </w:p>
          <w:p w14:paraId="39940E89" w14:textId="59772596" w:rsidR="00A4392B" w:rsidRDefault="00275439" w:rsidP="007E512D">
            <w:pPr>
              <w:pStyle w:val="ListParagraph"/>
              <w:numPr>
                <w:ilvl w:val="0"/>
                <w:numId w:val="171"/>
              </w:numPr>
            </w:pPr>
            <w:r>
              <w:t>The TO</w:t>
            </w:r>
            <w:r w:rsidR="00A4392B">
              <w:t xml:space="preserve"> “Blast dial failed” portion is not included on the printout;</w:t>
            </w:r>
          </w:p>
          <w:p w14:paraId="7FFE7834" w14:textId="77777777" w:rsidR="00A4392B" w:rsidRDefault="00A4392B" w:rsidP="00A4392B">
            <w:pPr>
              <w:rPr>
                <w:b/>
                <w:u w:val="single"/>
              </w:rPr>
            </w:pPr>
            <w:r>
              <w:rPr>
                <w:b/>
                <w:u w:val="single"/>
              </w:rPr>
              <w:t>THEN:</w:t>
            </w:r>
          </w:p>
          <w:p w14:paraId="7E7CC81B" w14:textId="60566C4F" w:rsidR="00A4392B" w:rsidRPr="00896EB3" w:rsidRDefault="00A4392B" w:rsidP="007E512D">
            <w:pPr>
              <w:pStyle w:val="ListParagraph"/>
              <w:numPr>
                <w:ilvl w:val="0"/>
                <w:numId w:val="171"/>
              </w:numPr>
              <w:rPr>
                <w:b/>
              </w:rPr>
            </w:pPr>
            <w:r>
              <w:t>Open a Help ticket for ERCOT’s Telecommunications department to investigate.</w:t>
            </w:r>
          </w:p>
        </w:tc>
      </w:tr>
      <w:tr w:rsidR="00EB44D7" w14:paraId="3DC27B27" w14:textId="77777777">
        <w:trPr>
          <w:trHeight w:val="576"/>
        </w:trPr>
        <w:tc>
          <w:tcPr>
            <w:tcW w:w="1430" w:type="dxa"/>
            <w:tcBorders>
              <w:left w:val="nil"/>
              <w:bottom w:val="single" w:sz="4" w:space="0" w:color="auto"/>
            </w:tcBorders>
            <w:vAlign w:val="center"/>
          </w:tcPr>
          <w:p w14:paraId="3DC27B25" w14:textId="6EAA05E0" w:rsidR="00EB44D7" w:rsidRDefault="00B92211">
            <w:pPr>
              <w:jc w:val="center"/>
              <w:rPr>
                <w:b/>
              </w:rPr>
            </w:pPr>
            <w:r>
              <w:rPr>
                <w:b/>
              </w:rPr>
              <w:t>6</w:t>
            </w:r>
          </w:p>
        </w:tc>
        <w:tc>
          <w:tcPr>
            <w:tcW w:w="7488" w:type="dxa"/>
            <w:tcBorders>
              <w:bottom w:val="single" w:sz="4" w:space="0" w:color="auto"/>
              <w:right w:val="nil"/>
            </w:tcBorders>
            <w:vAlign w:val="center"/>
          </w:tcPr>
          <w:p w14:paraId="3DC27B26" w14:textId="77777777" w:rsidR="00EB44D7" w:rsidRDefault="000A216D">
            <w:pPr>
              <w:rPr>
                <w:b/>
              </w:rPr>
            </w:pPr>
            <w:r>
              <w:t>Place printout in the appropriate folder in the file in the back of the room.</w:t>
            </w:r>
          </w:p>
        </w:tc>
      </w:tr>
      <w:tr w:rsidR="00EB44D7" w14:paraId="3DC27B2A" w14:textId="77777777">
        <w:trPr>
          <w:trHeight w:val="576"/>
        </w:trPr>
        <w:tc>
          <w:tcPr>
            <w:tcW w:w="1430" w:type="dxa"/>
            <w:tcBorders>
              <w:top w:val="single" w:sz="4" w:space="0" w:color="auto"/>
              <w:left w:val="nil"/>
              <w:bottom w:val="double" w:sz="4" w:space="0" w:color="auto"/>
            </w:tcBorders>
            <w:vAlign w:val="center"/>
          </w:tcPr>
          <w:p w14:paraId="3DC27B28" w14:textId="57DBBC7D" w:rsidR="00EB44D7" w:rsidRDefault="000A216D">
            <w:pPr>
              <w:jc w:val="center"/>
              <w:rPr>
                <w:b/>
              </w:rPr>
            </w:pPr>
            <w:r>
              <w:rPr>
                <w:b/>
              </w:rPr>
              <w:t>L</w:t>
            </w:r>
            <w:r w:rsidR="00310C02">
              <w:rPr>
                <w:b/>
              </w:rPr>
              <w:t>og</w:t>
            </w:r>
          </w:p>
        </w:tc>
        <w:tc>
          <w:tcPr>
            <w:tcW w:w="7488" w:type="dxa"/>
            <w:tcBorders>
              <w:top w:val="single" w:sz="4" w:space="0" w:color="auto"/>
              <w:bottom w:val="double" w:sz="4" w:space="0" w:color="auto"/>
              <w:right w:val="nil"/>
            </w:tcBorders>
            <w:vAlign w:val="center"/>
          </w:tcPr>
          <w:p w14:paraId="3DC27B29" w14:textId="77777777" w:rsidR="00EB44D7" w:rsidRDefault="000A216D">
            <w:r>
              <w:t>Log all actions.</w:t>
            </w:r>
          </w:p>
        </w:tc>
      </w:tr>
    </w:tbl>
    <w:p w14:paraId="3DC27B2B" w14:textId="77777777" w:rsidR="00EB44D7" w:rsidRDefault="00EB44D7">
      <w:pPr>
        <w:sectPr w:rsidR="00EB44D7">
          <w:pgSz w:w="12240" w:h="15840" w:code="1"/>
          <w:pgMar w:top="1008" w:right="1800" w:bottom="1008" w:left="1440" w:header="720" w:footer="720" w:gutter="0"/>
          <w:cols w:space="720"/>
          <w:titlePg/>
          <w:docGrid w:linePitch="360"/>
        </w:sectPr>
      </w:pPr>
    </w:p>
    <w:p w14:paraId="3DC27B2C" w14:textId="76505F13" w:rsidR="00EB44D7" w:rsidRDefault="000A216D" w:rsidP="0098051E">
      <w:pPr>
        <w:pStyle w:val="Heading2"/>
      </w:pPr>
      <w:bookmarkStart w:id="397" w:name="_7.2_Monthly_Testing"/>
      <w:bookmarkStart w:id="398" w:name="_9.2_Monthly_Testing"/>
      <w:bookmarkEnd w:id="397"/>
      <w:bookmarkEnd w:id="398"/>
      <w:r>
        <w:lastRenderedPageBreak/>
        <w:t>9.2</w:t>
      </w:r>
      <w:r>
        <w:tab/>
        <w:t>Monthly Testing of Satellite Phone</w:t>
      </w:r>
      <w:r w:rsidR="00DF5C65">
        <w:t xml:space="preserve"> Conference Bridge</w:t>
      </w:r>
    </w:p>
    <w:p w14:paraId="3DC27B2D" w14:textId="77777777" w:rsidR="00EB44D7" w:rsidRDefault="00EB44D7"/>
    <w:p w14:paraId="3DC27B2E" w14:textId="33D9ABD8" w:rsidR="00EB44D7" w:rsidRDefault="000A216D" w:rsidP="005D1249">
      <w:pPr>
        <w:ind w:left="720"/>
      </w:pPr>
      <w:r>
        <w:rPr>
          <w:b/>
        </w:rPr>
        <w:t>Procedure Purpose:</w:t>
      </w:r>
      <w:r>
        <w:t xml:space="preserve">  To ensure ERCOT maintains communication capability via the Satellite </w:t>
      </w:r>
      <w:r w:rsidR="00EB427A">
        <w:t>p</w:t>
      </w:r>
      <w:r>
        <w:t xml:space="preserve">hone </w:t>
      </w:r>
      <w:r w:rsidR="00EB427A">
        <w:t>s</w:t>
      </w:r>
      <w:r>
        <w:t>ystem.</w:t>
      </w:r>
    </w:p>
    <w:p w14:paraId="3DC27B2F"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386"/>
        <w:gridCol w:w="1728"/>
      </w:tblGrid>
      <w:tr w:rsidR="00EB44D7" w14:paraId="3DC27B35" w14:textId="77777777">
        <w:tc>
          <w:tcPr>
            <w:tcW w:w="2628" w:type="dxa"/>
            <w:vAlign w:val="center"/>
          </w:tcPr>
          <w:p w14:paraId="3DC27B30" w14:textId="77777777" w:rsidR="00EB44D7" w:rsidRDefault="000A216D">
            <w:pPr>
              <w:rPr>
                <w:b/>
                <w:lang w:val="pt-BR"/>
              </w:rPr>
            </w:pPr>
            <w:r>
              <w:rPr>
                <w:b/>
                <w:lang w:val="pt-BR"/>
              </w:rPr>
              <w:t>Protocol Reference</w:t>
            </w:r>
          </w:p>
        </w:tc>
        <w:tc>
          <w:tcPr>
            <w:tcW w:w="1710" w:type="dxa"/>
          </w:tcPr>
          <w:p w14:paraId="3DC27B31" w14:textId="77777777" w:rsidR="00EB44D7" w:rsidRDefault="00EB44D7">
            <w:pPr>
              <w:rPr>
                <w:b/>
                <w:lang w:val="pt-BR"/>
              </w:rPr>
            </w:pPr>
          </w:p>
        </w:tc>
        <w:tc>
          <w:tcPr>
            <w:tcW w:w="1404" w:type="dxa"/>
          </w:tcPr>
          <w:p w14:paraId="3DC27B32" w14:textId="77777777" w:rsidR="00EB44D7" w:rsidRDefault="00EB44D7">
            <w:pPr>
              <w:rPr>
                <w:b/>
                <w:lang w:val="pt-BR"/>
              </w:rPr>
            </w:pPr>
          </w:p>
        </w:tc>
        <w:tc>
          <w:tcPr>
            <w:tcW w:w="1386" w:type="dxa"/>
          </w:tcPr>
          <w:p w14:paraId="3DC27B33" w14:textId="77777777" w:rsidR="00EB44D7" w:rsidRDefault="00EB44D7">
            <w:pPr>
              <w:rPr>
                <w:b/>
                <w:lang w:val="pt-BR"/>
              </w:rPr>
            </w:pPr>
          </w:p>
        </w:tc>
        <w:tc>
          <w:tcPr>
            <w:tcW w:w="1728" w:type="dxa"/>
          </w:tcPr>
          <w:p w14:paraId="3DC27B34" w14:textId="77777777" w:rsidR="00EB44D7" w:rsidRDefault="00EB44D7">
            <w:pPr>
              <w:rPr>
                <w:b/>
                <w:lang w:val="pt-BR"/>
              </w:rPr>
            </w:pPr>
          </w:p>
        </w:tc>
      </w:tr>
      <w:tr w:rsidR="00EB44D7" w14:paraId="3DC27B3B" w14:textId="77777777">
        <w:tc>
          <w:tcPr>
            <w:tcW w:w="2628" w:type="dxa"/>
            <w:vAlign w:val="center"/>
          </w:tcPr>
          <w:p w14:paraId="3DC27B36" w14:textId="77777777" w:rsidR="00EB44D7" w:rsidRDefault="000A216D">
            <w:pPr>
              <w:rPr>
                <w:b/>
                <w:lang w:val="pt-BR"/>
              </w:rPr>
            </w:pPr>
            <w:r>
              <w:rPr>
                <w:b/>
                <w:lang w:val="pt-BR"/>
              </w:rPr>
              <w:t xml:space="preserve">Guide Reference </w:t>
            </w:r>
          </w:p>
        </w:tc>
        <w:tc>
          <w:tcPr>
            <w:tcW w:w="1710" w:type="dxa"/>
          </w:tcPr>
          <w:p w14:paraId="3DC27B37" w14:textId="77777777" w:rsidR="00EB44D7" w:rsidRDefault="00EB44D7">
            <w:pPr>
              <w:rPr>
                <w:b/>
                <w:lang w:val="pt-BR"/>
              </w:rPr>
            </w:pPr>
          </w:p>
        </w:tc>
        <w:tc>
          <w:tcPr>
            <w:tcW w:w="1404" w:type="dxa"/>
          </w:tcPr>
          <w:p w14:paraId="3DC27B38" w14:textId="77777777" w:rsidR="00EB44D7" w:rsidRDefault="00EB44D7">
            <w:pPr>
              <w:rPr>
                <w:b/>
                <w:lang w:val="pt-BR"/>
              </w:rPr>
            </w:pPr>
          </w:p>
        </w:tc>
        <w:tc>
          <w:tcPr>
            <w:tcW w:w="1386" w:type="dxa"/>
          </w:tcPr>
          <w:p w14:paraId="3DC27B39" w14:textId="77777777" w:rsidR="00EB44D7" w:rsidRDefault="00EB44D7">
            <w:pPr>
              <w:rPr>
                <w:b/>
                <w:lang w:val="pt-BR"/>
              </w:rPr>
            </w:pPr>
          </w:p>
        </w:tc>
        <w:tc>
          <w:tcPr>
            <w:tcW w:w="1728" w:type="dxa"/>
          </w:tcPr>
          <w:p w14:paraId="3DC27B3A" w14:textId="77777777" w:rsidR="00EB44D7" w:rsidRDefault="00EB44D7">
            <w:pPr>
              <w:rPr>
                <w:b/>
                <w:lang w:val="pt-BR"/>
              </w:rPr>
            </w:pPr>
          </w:p>
        </w:tc>
      </w:tr>
      <w:tr w:rsidR="00EB44D7" w14:paraId="3DC27B42" w14:textId="77777777">
        <w:tc>
          <w:tcPr>
            <w:tcW w:w="2628" w:type="dxa"/>
            <w:vAlign w:val="center"/>
          </w:tcPr>
          <w:p w14:paraId="3DC27B3C" w14:textId="77777777" w:rsidR="00EB44D7" w:rsidRDefault="000A216D">
            <w:pPr>
              <w:rPr>
                <w:b/>
                <w:lang w:val="pt-BR"/>
              </w:rPr>
            </w:pPr>
            <w:r>
              <w:rPr>
                <w:b/>
                <w:lang w:val="pt-BR"/>
              </w:rPr>
              <w:t>NERC Standard</w:t>
            </w:r>
          </w:p>
        </w:tc>
        <w:tc>
          <w:tcPr>
            <w:tcW w:w="1710" w:type="dxa"/>
          </w:tcPr>
          <w:p w14:paraId="3DC27B3E" w14:textId="5AE70821" w:rsidR="00EB44D7" w:rsidRDefault="00EB44D7">
            <w:pPr>
              <w:rPr>
                <w:b/>
                <w:lang w:val="pt-BR"/>
              </w:rPr>
            </w:pPr>
          </w:p>
        </w:tc>
        <w:tc>
          <w:tcPr>
            <w:tcW w:w="1404" w:type="dxa"/>
          </w:tcPr>
          <w:p w14:paraId="3DC27B3F" w14:textId="77777777" w:rsidR="00EB44D7" w:rsidRDefault="00EB44D7">
            <w:pPr>
              <w:rPr>
                <w:b/>
                <w:lang w:val="pt-BR"/>
              </w:rPr>
            </w:pPr>
          </w:p>
        </w:tc>
        <w:tc>
          <w:tcPr>
            <w:tcW w:w="1386" w:type="dxa"/>
          </w:tcPr>
          <w:p w14:paraId="3DC27B40" w14:textId="77777777" w:rsidR="00EB44D7" w:rsidRDefault="00EB44D7">
            <w:pPr>
              <w:rPr>
                <w:b/>
              </w:rPr>
            </w:pPr>
          </w:p>
        </w:tc>
        <w:tc>
          <w:tcPr>
            <w:tcW w:w="1728" w:type="dxa"/>
          </w:tcPr>
          <w:p w14:paraId="3DC27B41" w14:textId="77777777" w:rsidR="00EB44D7" w:rsidRDefault="00EB44D7">
            <w:pPr>
              <w:rPr>
                <w:b/>
              </w:rPr>
            </w:pPr>
          </w:p>
        </w:tc>
      </w:tr>
    </w:tbl>
    <w:p w14:paraId="3DC27B43"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B47" w14:textId="77777777">
        <w:tc>
          <w:tcPr>
            <w:tcW w:w="1908" w:type="dxa"/>
          </w:tcPr>
          <w:p w14:paraId="3DC27B44" w14:textId="7CD38EFF" w:rsidR="0082183D" w:rsidRDefault="0082183D" w:rsidP="0082183D">
            <w:pPr>
              <w:rPr>
                <w:b/>
              </w:rPr>
            </w:pPr>
            <w:r>
              <w:rPr>
                <w:b/>
              </w:rPr>
              <w:t xml:space="preserve">Version: 2 </w:t>
            </w:r>
          </w:p>
        </w:tc>
        <w:tc>
          <w:tcPr>
            <w:tcW w:w="2250" w:type="dxa"/>
          </w:tcPr>
          <w:p w14:paraId="3DC27B45" w14:textId="3C995062" w:rsidR="0082183D" w:rsidRDefault="0082183D" w:rsidP="0082183D">
            <w:pPr>
              <w:rPr>
                <w:b/>
              </w:rPr>
            </w:pPr>
            <w:r>
              <w:rPr>
                <w:b/>
              </w:rPr>
              <w:t>Revision: 0</w:t>
            </w:r>
          </w:p>
        </w:tc>
        <w:tc>
          <w:tcPr>
            <w:tcW w:w="4680" w:type="dxa"/>
          </w:tcPr>
          <w:p w14:paraId="3DC27B46" w14:textId="00D59F5A" w:rsidR="0082183D" w:rsidRDefault="0082183D" w:rsidP="0082183D">
            <w:pPr>
              <w:rPr>
                <w:b/>
              </w:rPr>
            </w:pPr>
            <w:r>
              <w:rPr>
                <w:b/>
              </w:rPr>
              <w:t>Effective Date:  December 5, 2025</w:t>
            </w:r>
          </w:p>
        </w:tc>
      </w:tr>
    </w:tbl>
    <w:p w14:paraId="3DC27B48"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EB44D7" w14:paraId="3DC27B4B" w14:textId="77777777">
        <w:trPr>
          <w:trHeight w:val="576"/>
          <w:tblHeader/>
        </w:trPr>
        <w:tc>
          <w:tcPr>
            <w:tcW w:w="1368" w:type="dxa"/>
            <w:tcBorders>
              <w:top w:val="double" w:sz="4" w:space="0" w:color="auto"/>
              <w:left w:val="nil"/>
              <w:bottom w:val="double" w:sz="4" w:space="0" w:color="auto"/>
            </w:tcBorders>
            <w:vAlign w:val="center"/>
          </w:tcPr>
          <w:p w14:paraId="3DC27B49" w14:textId="77777777" w:rsidR="00EB44D7" w:rsidRDefault="000A216D">
            <w:pPr>
              <w:jc w:val="center"/>
              <w:rPr>
                <w:b/>
              </w:rPr>
            </w:pPr>
            <w:r>
              <w:rPr>
                <w:b/>
              </w:rPr>
              <w:t>Step</w:t>
            </w:r>
          </w:p>
        </w:tc>
        <w:tc>
          <w:tcPr>
            <w:tcW w:w="7488" w:type="dxa"/>
            <w:tcBorders>
              <w:top w:val="double" w:sz="4" w:space="0" w:color="auto"/>
              <w:bottom w:val="double" w:sz="4" w:space="0" w:color="auto"/>
              <w:right w:val="nil"/>
            </w:tcBorders>
            <w:vAlign w:val="center"/>
          </w:tcPr>
          <w:p w14:paraId="3DC27B4A" w14:textId="77777777" w:rsidR="00EB44D7" w:rsidRDefault="000A216D">
            <w:pPr>
              <w:rPr>
                <w:b/>
              </w:rPr>
            </w:pPr>
            <w:r>
              <w:rPr>
                <w:b/>
              </w:rPr>
              <w:t>Action</w:t>
            </w:r>
          </w:p>
        </w:tc>
      </w:tr>
      <w:tr w:rsidR="00EB44D7" w14:paraId="3DC27B4D"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3DC27B4C" w14:textId="77777777" w:rsidR="00EB44D7" w:rsidRDefault="000A216D" w:rsidP="00357506">
            <w:pPr>
              <w:pStyle w:val="Heading3"/>
            </w:pPr>
            <w:bookmarkStart w:id="399" w:name="_Primary_Control_Center"/>
            <w:bookmarkEnd w:id="399"/>
            <w:r>
              <w:t>Primary Control Center</w:t>
            </w:r>
          </w:p>
        </w:tc>
      </w:tr>
      <w:tr w:rsidR="00EB44D7" w14:paraId="3DC27B50" w14:textId="77777777">
        <w:trPr>
          <w:trHeight w:val="576"/>
        </w:trPr>
        <w:tc>
          <w:tcPr>
            <w:tcW w:w="1368" w:type="dxa"/>
            <w:tcBorders>
              <w:top w:val="double" w:sz="4" w:space="0" w:color="auto"/>
              <w:left w:val="nil"/>
              <w:bottom w:val="single" w:sz="4" w:space="0" w:color="auto"/>
            </w:tcBorders>
            <w:vAlign w:val="center"/>
          </w:tcPr>
          <w:p w14:paraId="3DC27B4E" w14:textId="6707DC3F" w:rsidR="00EB44D7" w:rsidRDefault="000A216D">
            <w:pPr>
              <w:jc w:val="center"/>
              <w:rPr>
                <w:b/>
              </w:rPr>
            </w:pPr>
            <w:r>
              <w:rPr>
                <w:b/>
              </w:rPr>
              <w:t>N</w:t>
            </w:r>
            <w:r w:rsidR="00310C02">
              <w:rPr>
                <w:b/>
              </w:rPr>
              <w:t>ote</w:t>
            </w:r>
          </w:p>
        </w:tc>
        <w:tc>
          <w:tcPr>
            <w:tcW w:w="7488" w:type="dxa"/>
            <w:tcBorders>
              <w:top w:val="double" w:sz="4" w:space="0" w:color="auto"/>
              <w:bottom w:val="single" w:sz="4" w:space="0" w:color="auto"/>
              <w:right w:val="nil"/>
            </w:tcBorders>
            <w:vAlign w:val="center"/>
          </w:tcPr>
          <w:p w14:paraId="3DC27B4F" w14:textId="77777777" w:rsidR="00EB44D7" w:rsidRDefault="000A216D">
            <w:r>
              <w:t>When a participant dials into the conference bridge before the moderator dials in, they will hear music and be placed on hold.</w:t>
            </w:r>
          </w:p>
        </w:tc>
      </w:tr>
      <w:tr w:rsidR="00EB44D7" w14:paraId="3DC27B53" w14:textId="77777777">
        <w:trPr>
          <w:trHeight w:val="576"/>
        </w:trPr>
        <w:tc>
          <w:tcPr>
            <w:tcW w:w="1368" w:type="dxa"/>
            <w:tcBorders>
              <w:top w:val="single" w:sz="4" w:space="0" w:color="auto"/>
              <w:left w:val="nil"/>
              <w:bottom w:val="single" w:sz="4" w:space="0" w:color="auto"/>
            </w:tcBorders>
            <w:vAlign w:val="center"/>
          </w:tcPr>
          <w:p w14:paraId="3DC27B51" w14:textId="2809F183" w:rsidR="00EB44D7" w:rsidRDefault="000A216D">
            <w:pPr>
              <w:jc w:val="center"/>
              <w:rPr>
                <w:b/>
              </w:rPr>
            </w:pPr>
            <w:r>
              <w:rPr>
                <w:b/>
              </w:rPr>
              <w:t>N</w:t>
            </w:r>
            <w:r w:rsidR="00310C02">
              <w:rPr>
                <w:b/>
              </w:rPr>
              <w:t>ote</w:t>
            </w:r>
          </w:p>
        </w:tc>
        <w:tc>
          <w:tcPr>
            <w:tcW w:w="7488" w:type="dxa"/>
            <w:tcBorders>
              <w:top w:val="single" w:sz="4" w:space="0" w:color="auto"/>
              <w:bottom w:val="single" w:sz="4" w:space="0" w:color="auto"/>
              <w:right w:val="nil"/>
            </w:tcBorders>
            <w:vAlign w:val="center"/>
          </w:tcPr>
          <w:p w14:paraId="3DC27B52" w14:textId="77777777" w:rsidR="00EB44D7" w:rsidRDefault="000A216D">
            <w:r>
              <w:t xml:space="preserve">On the first weekend of each month, between the hours of 0000 Saturday and 0500 Monday, the </w:t>
            </w:r>
            <w:r>
              <w:rPr>
                <w:b/>
              </w:rPr>
              <w:t>Satellite Phone System Conference Bridge</w:t>
            </w:r>
            <w:r>
              <w:t xml:space="preserve"> will be tested with the TOs.  As the Shift Supervisor makes the call to the individual TO, they will set a time that the ERCOT Operator will call the </w:t>
            </w:r>
            <w:r>
              <w:rPr>
                <w:b/>
              </w:rPr>
              <w:t>Satellite Phone System Conference Bridge</w:t>
            </w:r>
            <w:r>
              <w:t xml:space="preserve"> and establish communication with the appropriate TO.</w:t>
            </w:r>
          </w:p>
        </w:tc>
      </w:tr>
      <w:tr w:rsidR="00EB44D7" w14:paraId="3DC27B56" w14:textId="77777777">
        <w:trPr>
          <w:trHeight w:val="576"/>
        </w:trPr>
        <w:tc>
          <w:tcPr>
            <w:tcW w:w="1368" w:type="dxa"/>
            <w:tcBorders>
              <w:top w:val="single" w:sz="4" w:space="0" w:color="auto"/>
              <w:left w:val="nil"/>
            </w:tcBorders>
            <w:vAlign w:val="center"/>
          </w:tcPr>
          <w:p w14:paraId="3DC27B54" w14:textId="75BD1B3A" w:rsidR="00EB44D7" w:rsidRDefault="000A216D">
            <w:pPr>
              <w:jc w:val="center"/>
              <w:rPr>
                <w:b/>
              </w:rPr>
            </w:pPr>
            <w:r>
              <w:rPr>
                <w:b/>
              </w:rPr>
              <w:t>N</w:t>
            </w:r>
            <w:r w:rsidR="00310C02">
              <w:rPr>
                <w:b/>
              </w:rPr>
              <w:t>ote</w:t>
            </w:r>
          </w:p>
        </w:tc>
        <w:tc>
          <w:tcPr>
            <w:tcW w:w="7488" w:type="dxa"/>
            <w:tcBorders>
              <w:top w:val="single" w:sz="4" w:space="0" w:color="auto"/>
              <w:right w:val="nil"/>
            </w:tcBorders>
            <w:vAlign w:val="center"/>
          </w:tcPr>
          <w:p w14:paraId="3DC27B55" w14:textId="77777777" w:rsidR="00EB44D7" w:rsidRDefault="000A216D">
            <w:r>
              <w:t>Use the ERCOT Satellite Phone User Guide (See Desktop Guide Common to Multiple Desks Section 2.7) for a list of the TOs that will be contacted by the ERCOT Operator and instructions on how to place a Satellite Phone System Conference Bridge call.</w:t>
            </w:r>
          </w:p>
        </w:tc>
      </w:tr>
      <w:tr w:rsidR="00EB44D7" w14:paraId="3DC27B61" w14:textId="77777777">
        <w:trPr>
          <w:trHeight w:val="576"/>
        </w:trPr>
        <w:tc>
          <w:tcPr>
            <w:tcW w:w="1368" w:type="dxa"/>
            <w:tcBorders>
              <w:left w:val="nil"/>
            </w:tcBorders>
            <w:vAlign w:val="center"/>
          </w:tcPr>
          <w:p w14:paraId="3DC27B57" w14:textId="75483B85" w:rsidR="00EB44D7" w:rsidRDefault="000A216D">
            <w:pPr>
              <w:jc w:val="center"/>
              <w:rPr>
                <w:b/>
              </w:rPr>
            </w:pPr>
            <w:r>
              <w:rPr>
                <w:b/>
              </w:rPr>
              <w:t>N</w:t>
            </w:r>
            <w:r w:rsidR="00310C02">
              <w:rPr>
                <w:b/>
              </w:rPr>
              <w:t>ote</w:t>
            </w:r>
          </w:p>
        </w:tc>
        <w:tc>
          <w:tcPr>
            <w:tcW w:w="7488" w:type="dxa"/>
            <w:tcBorders>
              <w:right w:val="nil"/>
            </w:tcBorders>
            <w:vAlign w:val="center"/>
          </w:tcPr>
          <w:p w14:paraId="3DC27B58" w14:textId="77777777" w:rsidR="00EB44D7" w:rsidRDefault="000A216D">
            <w:r>
              <w:t xml:space="preserve">The numbers for the ERCOT Operator to call into the Conference Bridge are Desk specific. </w:t>
            </w:r>
          </w:p>
          <w:p w14:paraId="3DC27B59" w14:textId="77777777" w:rsidR="00EB44D7" w:rsidRDefault="000A216D">
            <w:r>
              <w:rPr>
                <w:b/>
                <w:u w:val="single"/>
              </w:rPr>
              <w:t>Select:</w:t>
            </w:r>
            <w:r>
              <w:t xml:space="preserve"> </w:t>
            </w:r>
          </w:p>
          <w:p w14:paraId="3DC27B5A" w14:textId="47923F64" w:rsidR="00EB44D7" w:rsidRDefault="000A216D">
            <w:r>
              <w:t>SATELLITE directory or go to page 41 to view the programmed numbers on the Turret phone for each Bridge:</w:t>
            </w:r>
          </w:p>
          <w:p w14:paraId="3DC27B5B" w14:textId="77777777" w:rsidR="00EB44D7" w:rsidRDefault="000A216D" w:rsidP="005551FF">
            <w:pPr>
              <w:numPr>
                <w:ilvl w:val="0"/>
                <w:numId w:val="97"/>
              </w:numPr>
            </w:pPr>
            <w:r>
              <w:t>BLACKSTRT RUC – RUC Desk</w:t>
            </w:r>
          </w:p>
          <w:p w14:paraId="3DC27B5C" w14:textId="77777777" w:rsidR="00EB44D7" w:rsidRDefault="000A216D" w:rsidP="005551FF">
            <w:pPr>
              <w:numPr>
                <w:ilvl w:val="0"/>
                <w:numId w:val="97"/>
              </w:numPr>
            </w:pPr>
            <w:r>
              <w:t>BLACKSTRT RRD -Reliability Risk Desk</w:t>
            </w:r>
          </w:p>
          <w:p w14:paraId="3DC27B5D" w14:textId="77777777" w:rsidR="00EB44D7" w:rsidRDefault="000A216D" w:rsidP="005551FF">
            <w:pPr>
              <w:numPr>
                <w:ilvl w:val="0"/>
                <w:numId w:val="97"/>
              </w:numPr>
            </w:pPr>
            <w:r>
              <w:t>BLACKSTRT RES – Resource Desk</w:t>
            </w:r>
          </w:p>
          <w:p w14:paraId="3DC27B5E" w14:textId="77777777" w:rsidR="00EB44D7" w:rsidRDefault="000A216D" w:rsidP="005551FF">
            <w:pPr>
              <w:numPr>
                <w:ilvl w:val="0"/>
                <w:numId w:val="97"/>
              </w:numPr>
            </w:pPr>
            <w:r>
              <w:t>BLACKSTRT REAL – Real-Time Desk</w:t>
            </w:r>
          </w:p>
          <w:p w14:paraId="3DC27B5F" w14:textId="77777777" w:rsidR="00EB44D7" w:rsidRDefault="000A216D" w:rsidP="005551FF">
            <w:pPr>
              <w:numPr>
                <w:ilvl w:val="0"/>
                <w:numId w:val="97"/>
              </w:numPr>
            </w:pPr>
            <w:r>
              <w:t>BLACKSTRT TS#1 – Transmission Desk (Island Coordination)</w:t>
            </w:r>
          </w:p>
          <w:p w14:paraId="3DC27B60" w14:textId="77777777" w:rsidR="00EB44D7" w:rsidRDefault="000A216D" w:rsidP="005551FF">
            <w:pPr>
              <w:numPr>
                <w:ilvl w:val="0"/>
                <w:numId w:val="97"/>
              </w:numPr>
              <w:rPr>
                <w:b/>
              </w:rPr>
            </w:pPr>
            <w:r>
              <w:t>BLACKSTRT TS#2 – Transmission Desk</w:t>
            </w:r>
          </w:p>
        </w:tc>
      </w:tr>
      <w:tr w:rsidR="00EB44D7" w14:paraId="3DC27B67" w14:textId="77777777">
        <w:trPr>
          <w:trHeight w:val="576"/>
        </w:trPr>
        <w:tc>
          <w:tcPr>
            <w:tcW w:w="1368" w:type="dxa"/>
            <w:tcBorders>
              <w:left w:val="nil"/>
            </w:tcBorders>
            <w:vAlign w:val="center"/>
          </w:tcPr>
          <w:p w14:paraId="3DC27B62" w14:textId="77777777" w:rsidR="00EB44D7" w:rsidRDefault="000A216D">
            <w:pPr>
              <w:jc w:val="center"/>
              <w:rPr>
                <w:b/>
              </w:rPr>
            </w:pPr>
            <w:r>
              <w:rPr>
                <w:b/>
              </w:rPr>
              <w:t>1</w:t>
            </w:r>
          </w:p>
        </w:tc>
        <w:tc>
          <w:tcPr>
            <w:tcW w:w="7488" w:type="dxa"/>
            <w:tcBorders>
              <w:right w:val="nil"/>
            </w:tcBorders>
            <w:vAlign w:val="center"/>
          </w:tcPr>
          <w:p w14:paraId="3DC27B63" w14:textId="77777777" w:rsidR="00EB44D7" w:rsidRDefault="000A216D">
            <w:pPr>
              <w:rPr>
                <w:b/>
                <w:u w:val="single"/>
              </w:rPr>
            </w:pPr>
            <w:r>
              <w:rPr>
                <w:b/>
                <w:u w:val="single"/>
              </w:rPr>
              <w:t>IF:</w:t>
            </w:r>
          </w:p>
          <w:p w14:paraId="3DC27B64" w14:textId="77777777" w:rsidR="00EB44D7" w:rsidRDefault="000A216D" w:rsidP="005551FF">
            <w:pPr>
              <w:numPr>
                <w:ilvl w:val="0"/>
                <w:numId w:val="98"/>
              </w:numPr>
            </w:pPr>
            <w:r>
              <w:t>The preprogrammed number does not function correctly;</w:t>
            </w:r>
          </w:p>
          <w:p w14:paraId="3DC27B65" w14:textId="77777777" w:rsidR="00EB44D7" w:rsidRDefault="000A216D">
            <w:pPr>
              <w:rPr>
                <w:b/>
                <w:u w:val="single"/>
              </w:rPr>
            </w:pPr>
            <w:r>
              <w:rPr>
                <w:b/>
                <w:u w:val="single"/>
              </w:rPr>
              <w:t>THEN:</w:t>
            </w:r>
          </w:p>
          <w:p w14:paraId="549C35D8" w14:textId="011A0860" w:rsidR="00FA5B17" w:rsidRDefault="00FA5B17" w:rsidP="005551FF">
            <w:pPr>
              <w:numPr>
                <w:ilvl w:val="0"/>
                <w:numId w:val="98"/>
              </w:numPr>
            </w:pPr>
            <w:r>
              <w:t>Open a helpdesk ticket</w:t>
            </w:r>
            <w:r w:rsidR="00B417CB">
              <w:t xml:space="preserve"> and cc </w:t>
            </w:r>
            <w:r w:rsidR="00EF30E0">
              <w:t>“</w:t>
            </w:r>
            <w:r w:rsidR="00B417CB">
              <w:t>shiftsupv</w:t>
            </w:r>
            <w:r w:rsidR="00EF30E0">
              <w:t>”</w:t>
            </w:r>
          </w:p>
          <w:p w14:paraId="3DC27B66" w14:textId="77777777" w:rsidR="00EB44D7" w:rsidRDefault="000A216D" w:rsidP="005551FF">
            <w:pPr>
              <w:numPr>
                <w:ilvl w:val="0"/>
                <w:numId w:val="98"/>
              </w:numPr>
            </w:pPr>
            <w:r>
              <w:t>Refer to the ERCOT Satellite Phone User Guide (See Desktop Guide Common to Multiple Desks Section 2.7.2)</w:t>
            </w:r>
            <w:r>
              <w:rPr>
                <w:b/>
              </w:rPr>
              <w:t xml:space="preserve"> </w:t>
            </w:r>
            <w:r>
              <w:t>for the appropriate conference number and continue with this procedure.</w:t>
            </w:r>
          </w:p>
        </w:tc>
      </w:tr>
      <w:tr w:rsidR="00EB44D7" w14:paraId="3DC27B70" w14:textId="77777777">
        <w:trPr>
          <w:trHeight w:val="576"/>
        </w:trPr>
        <w:tc>
          <w:tcPr>
            <w:tcW w:w="1368" w:type="dxa"/>
            <w:tcBorders>
              <w:left w:val="nil"/>
            </w:tcBorders>
            <w:vAlign w:val="center"/>
          </w:tcPr>
          <w:p w14:paraId="3DC27B68" w14:textId="4E387E92" w:rsidR="00EB44D7" w:rsidRDefault="000A216D">
            <w:pPr>
              <w:jc w:val="center"/>
              <w:rPr>
                <w:b/>
              </w:rPr>
            </w:pPr>
            <w:r>
              <w:rPr>
                <w:b/>
              </w:rPr>
              <w:lastRenderedPageBreak/>
              <w:t>2</w:t>
            </w:r>
          </w:p>
        </w:tc>
        <w:tc>
          <w:tcPr>
            <w:tcW w:w="7488" w:type="dxa"/>
            <w:tcBorders>
              <w:right w:val="nil"/>
            </w:tcBorders>
            <w:vAlign w:val="center"/>
          </w:tcPr>
          <w:p w14:paraId="3DC27B69" w14:textId="77777777" w:rsidR="00EB44D7" w:rsidRDefault="000A216D">
            <w:pPr>
              <w:rPr>
                <w:b/>
                <w:u w:val="single"/>
              </w:rPr>
            </w:pPr>
            <w:r>
              <w:rPr>
                <w:b/>
                <w:u w:val="single"/>
              </w:rPr>
              <w:t>When prompted:</w:t>
            </w:r>
          </w:p>
          <w:p w14:paraId="3DC27B6A" w14:textId="77777777" w:rsidR="00EB44D7" w:rsidRDefault="000A216D" w:rsidP="005551FF">
            <w:pPr>
              <w:numPr>
                <w:ilvl w:val="0"/>
                <w:numId w:val="98"/>
              </w:numPr>
            </w:pPr>
            <w:r>
              <w:t>Enter the Moderator Pass Code,</w:t>
            </w:r>
          </w:p>
          <w:p w14:paraId="3DC27B6B" w14:textId="77777777" w:rsidR="00EB44D7" w:rsidRDefault="000A216D" w:rsidP="005551FF">
            <w:pPr>
              <w:numPr>
                <w:ilvl w:val="0"/>
                <w:numId w:val="98"/>
              </w:numPr>
            </w:pPr>
            <w:r>
              <w:t>If necessary, allow five minutes for Participants to dial in,</w:t>
            </w:r>
          </w:p>
          <w:p w14:paraId="3DC27B6C" w14:textId="77777777" w:rsidR="00EB44D7" w:rsidRDefault="000A216D" w:rsidP="005551FF">
            <w:pPr>
              <w:numPr>
                <w:ilvl w:val="0"/>
                <w:numId w:val="98"/>
              </w:numPr>
            </w:pPr>
            <w:r>
              <w:t>As each Participant connects, record the following:</w:t>
            </w:r>
          </w:p>
          <w:p w14:paraId="3DC27B6D" w14:textId="77777777" w:rsidR="00EB44D7" w:rsidRDefault="000A216D" w:rsidP="005551FF">
            <w:pPr>
              <w:numPr>
                <w:ilvl w:val="1"/>
                <w:numId w:val="98"/>
              </w:numPr>
            </w:pPr>
            <w:r>
              <w:t>Name of Participant</w:t>
            </w:r>
          </w:p>
          <w:p w14:paraId="3DC27B6E" w14:textId="77777777" w:rsidR="00EB44D7" w:rsidRDefault="000A216D" w:rsidP="005551FF">
            <w:pPr>
              <w:numPr>
                <w:ilvl w:val="1"/>
                <w:numId w:val="98"/>
              </w:numPr>
            </w:pPr>
            <w:r>
              <w:t>Company Name</w:t>
            </w:r>
          </w:p>
          <w:p w14:paraId="3DC27B6F" w14:textId="77777777" w:rsidR="00EB44D7" w:rsidRDefault="000A216D" w:rsidP="005551FF">
            <w:pPr>
              <w:numPr>
                <w:ilvl w:val="1"/>
                <w:numId w:val="98"/>
              </w:numPr>
            </w:pPr>
            <w:r>
              <w:t>Any problems identified with the connection process</w:t>
            </w:r>
          </w:p>
        </w:tc>
      </w:tr>
      <w:tr w:rsidR="00EB44D7" w14:paraId="3DC27B79" w14:textId="77777777">
        <w:trPr>
          <w:trHeight w:val="576"/>
        </w:trPr>
        <w:tc>
          <w:tcPr>
            <w:tcW w:w="1368" w:type="dxa"/>
            <w:tcBorders>
              <w:left w:val="nil"/>
            </w:tcBorders>
            <w:vAlign w:val="center"/>
          </w:tcPr>
          <w:p w14:paraId="3DC27B71" w14:textId="77777777" w:rsidR="00EB44D7" w:rsidRDefault="000A216D">
            <w:pPr>
              <w:jc w:val="center"/>
              <w:rPr>
                <w:b/>
              </w:rPr>
            </w:pPr>
            <w:r>
              <w:rPr>
                <w:b/>
              </w:rPr>
              <w:t>3</w:t>
            </w:r>
          </w:p>
        </w:tc>
        <w:tc>
          <w:tcPr>
            <w:tcW w:w="7488" w:type="dxa"/>
            <w:tcBorders>
              <w:right w:val="nil"/>
            </w:tcBorders>
            <w:vAlign w:val="center"/>
          </w:tcPr>
          <w:p w14:paraId="3DC27B72" w14:textId="77777777" w:rsidR="00EB44D7" w:rsidRDefault="000A216D">
            <w:pPr>
              <w:rPr>
                <w:b/>
                <w:u w:val="single"/>
              </w:rPr>
            </w:pPr>
            <w:r>
              <w:rPr>
                <w:b/>
                <w:u w:val="single"/>
              </w:rPr>
              <w:t>IF:</w:t>
            </w:r>
          </w:p>
          <w:p w14:paraId="3DC27B73" w14:textId="77777777" w:rsidR="00EB44D7" w:rsidRDefault="000A216D" w:rsidP="005551FF">
            <w:pPr>
              <w:numPr>
                <w:ilvl w:val="0"/>
                <w:numId w:val="99"/>
              </w:numPr>
            </w:pPr>
            <w:r>
              <w:t>One or more of the TOs fails to connect to the Bridge call;</w:t>
            </w:r>
          </w:p>
          <w:p w14:paraId="3DC27B74" w14:textId="77777777" w:rsidR="00EB44D7" w:rsidRDefault="000A216D">
            <w:pPr>
              <w:rPr>
                <w:b/>
                <w:u w:val="single"/>
              </w:rPr>
            </w:pPr>
            <w:r>
              <w:rPr>
                <w:b/>
                <w:u w:val="single"/>
              </w:rPr>
              <w:t>THEN:</w:t>
            </w:r>
          </w:p>
          <w:p w14:paraId="3DC27B75" w14:textId="5A452033" w:rsidR="00EB44D7" w:rsidRDefault="006A21AF" w:rsidP="005551FF">
            <w:pPr>
              <w:numPr>
                <w:ilvl w:val="0"/>
                <w:numId w:val="99"/>
              </w:numPr>
            </w:pPr>
            <w:r>
              <w:t>Follow up with the TO to determine the cause</w:t>
            </w:r>
            <w:r w:rsidR="000A216D">
              <w:t>:</w:t>
            </w:r>
          </w:p>
          <w:p w14:paraId="3DC27B76" w14:textId="77777777" w:rsidR="00EB44D7" w:rsidRDefault="000A216D" w:rsidP="005551FF">
            <w:pPr>
              <w:numPr>
                <w:ilvl w:val="1"/>
                <w:numId w:val="99"/>
              </w:numPr>
            </w:pPr>
            <w:r>
              <w:t>Reason for inability to connect</w:t>
            </w:r>
          </w:p>
          <w:p w14:paraId="3DC27B78" w14:textId="77777777" w:rsidR="00EB44D7" w:rsidRDefault="000A216D" w:rsidP="005551FF">
            <w:pPr>
              <w:numPr>
                <w:ilvl w:val="1"/>
                <w:numId w:val="99"/>
              </w:numPr>
            </w:pPr>
            <w:r>
              <w:t>Establish a time for a retest of the TOs not able to connect in the initial test.</w:t>
            </w:r>
          </w:p>
        </w:tc>
      </w:tr>
      <w:tr w:rsidR="00EB44D7" w14:paraId="3DC27B7C" w14:textId="77777777">
        <w:trPr>
          <w:trHeight w:val="576"/>
        </w:trPr>
        <w:tc>
          <w:tcPr>
            <w:tcW w:w="1368" w:type="dxa"/>
            <w:tcBorders>
              <w:left w:val="nil"/>
              <w:bottom w:val="single" w:sz="4" w:space="0" w:color="auto"/>
            </w:tcBorders>
            <w:vAlign w:val="center"/>
          </w:tcPr>
          <w:p w14:paraId="3DC27B7A" w14:textId="77777777" w:rsidR="00EB44D7" w:rsidRDefault="000A216D">
            <w:pPr>
              <w:jc w:val="center"/>
              <w:rPr>
                <w:b/>
              </w:rPr>
            </w:pPr>
            <w:r>
              <w:rPr>
                <w:b/>
              </w:rPr>
              <w:t>4</w:t>
            </w:r>
          </w:p>
        </w:tc>
        <w:tc>
          <w:tcPr>
            <w:tcW w:w="7488" w:type="dxa"/>
            <w:tcBorders>
              <w:bottom w:val="single" w:sz="4" w:space="0" w:color="auto"/>
              <w:right w:val="nil"/>
            </w:tcBorders>
            <w:vAlign w:val="center"/>
          </w:tcPr>
          <w:p w14:paraId="3DC27B7B" w14:textId="77777777" w:rsidR="00EB44D7" w:rsidRDefault="000A216D">
            <w:r>
              <w:t>Inform the Shift Supervisor when test is complete indicating any issues identified.</w:t>
            </w:r>
          </w:p>
        </w:tc>
      </w:tr>
      <w:tr w:rsidR="00EB44D7" w14:paraId="3DC27B7F" w14:textId="77777777">
        <w:trPr>
          <w:trHeight w:val="576"/>
        </w:trPr>
        <w:tc>
          <w:tcPr>
            <w:tcW w:w="1368" w:type="dxa"/>
            <w:tcBorders>
              <w:left w:val="nil"/>
              <w:bottom w:val="double" w:sz="4" w:space="0" w:color="auto"/>
            </w:tcBorders>
            <w:vAlign w:val="center"/>
          </w:tcPr>
          <w:p w14:paraId="3DC27B7D" w14:textId="77777777" w:rsidR="00EB44D7" w:rsidRDefault="000A216D">
            <w:pPr>
              <w:jc w:val="center"/>
              <w:rPr>
                <w:b/>
              </w:rPr>
            </w:pPr>
            <w:r>
              <w:rPr>
                <w:b/>
              </w:rPr>
              <w:t>Log</w:t>
            </w:r>
          </w:p>
        </w:tc>
        <w:tc>
          <w:tcPr>
            <w:tcW w:w="7488" w:type="dxa"/>
            <w:tcBorders>
              <w:bottom w:val="double" w:sz="4" w:space="0" w:color="auto"/>
              <w:right w:val="nil"/>
            </w:tcBorders>
            <w:vAlign w:val="center"/>
          </w:tcPr>
          <w:p w14:paraId="3DC27B7E" w14:textId="77777777" w:rsidR="00EB44D7" w:rsidRDefault="000A216D">
            <w:r>
              <w:t>Log all actions.</w:t>
            </w:r>
          </w:p>
        </w:tc>
      </w:tr>
    </w:tbl>
    <w:p w14:paraId="3DC27B8C" w14:textId="537E669C" w:rsidR="00EB44D7" w:rsidRDefault="000A216D" w:rsidP="00A7220C">
      <w:pPr>
        <w:pStyle w:val="Heading1"/>
      </w:pPr>
      <w:bookmarkStart w:id="400" w:name="_Alternate_Control_Center"/>
      <w:bookmarkStart w:id="401" w:name="_7.3_Site_Failover"/>
      <w:bookmarkStart w:id="402" w:name="_9.3_Site_Failover"/>
      <w:bookmarkStart w:id="403" w:name="_7.4_Telemetry_and"/>
      <w:bookmarkStart w:id="404" w:name="_10._Perform_Miscellaneous"/>
      <w:bookmarkEnd w:id="400"/>
      <w:bookmarkEnd w:id="401"/>
      <w:bookmarkEnd w:id="402"/>
      <w:bookmarkEnd w:id="403"/>
      <w:bookmarkEnd w:id="404"/>
      <w:r>
        <w:lastRenderedPageBreak/>
        <w:t>10.</w:t>
      </w:r>
      <w:r>
        <w:tab/>
        <w:t>Perform Miscellaneous</w:t>
      </w:r>
    </w:p>
    <w:p w14:paraId="5DB0621A" w14:textId="77777777" w:rsidR="00357506" w:rsidRPr="00357506" w:rsidRDefault="00357506" w:rsidP="00357506"/>
    <w:p w14:paraId="3DC27B8D" w14:textId="77777777" w:rsidR="00EB44D7" w:rsidRDefault="00EB44D7"/>
    <w:p w14:paraId="3DC27B8E" w14:textId="77777777" w:rsidR="00EB44D7" w:rsidRDefault="000A216D" w:rsidP="0098051E">
      <w:pPr>
        <w:pStyle w:val="Heading2"/>
      </w:pPr>
      <w:bookmarkStart w:id="405" w:name="_10.1_Telemetry_Issues"/>
      <w:bookmarkStart w:id="406" w:name="_10.1_Respond_to"/>
      <w:bookmarkEnd w:id="405"/>
      <w:bookmarkEnd w:id="406"/>
      <w:r>
        <w:t>10.1</w:t>
      </w:r>
      <w:r>
        <w:tab/>
        <w:t>Respond to Miscellaneous Issues</w:t>
      </w:r>
    </w:p>
    <w:p w14:paraId="3DC27B8F" w14:textId="77777777" w:rsidR="00EB44D7" w:rsidRDefault="00EB44D7">
      <w:pPr>
        <w:rPr>
          <w:b/>
        </w:rPr>
      </w:pPr>
    </w:p>
    <w:p w14:paraId="3DC27B90" w14:textId="77777777" w:rsidR="00EB44D7" w:rsidRDefault="000A216D" w:rsidP="005D1249">
      <w:pPr>
        <w:ind w:left="720"/>
      </w:pPr>
      <w:r>
        <w:rPr>
          <w:b/>
        </w:rPr>
        <w:t xml:space="preserve">Procedure Purpose:  </w:t>
      </w:r>
      <w:r>
        <w:t>To record when TO operate from their backup Control Centers.</w:t>
      </w:r>
    </w:p>
    <w:p w14:paraId="3DC27B91"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EB44D7" w14:paraId="3DC27B97" w14:textId="77777777">
        <w:tc>
          <w:tcPr>
            <w:tcW w:w="2628" w:type="dxa"/>
          </w:tcPr>
          <w:p w14:paraId="3DC27B92" w14:textId="77777777" w:rsidR="00EB44D7" w:rsidRDefault="000A216D">
            <w:pPr>
              <w:rPr>
                <w:b/>
                <w:lang w:val="pt-BR"/>
              </w:rPr>
            </w:pPr>
            <w:r>
              <w:rPr>
                <w:b/>
                <w:lang w:val="pt-BR"/>
              </w:rPr>
              <w:t>Protocol Reference</w:t>
            </w:r>
          </w:p>
        </w:tc>
        <w:tc>
          <w:tcPr>
            <w:tcW w:w="1557" w:type="dxa"/>
          </w:tcPr>
          <w:p w14:paraId="3DC27B93" w14:textId="77777777" w:rsidR="00EB44D7" w:rsidRDefault="00EB44D7">
            <w:pPr>
              <w:rPr>
                <w:b/>
                <w:lang w:val="pt-BR"/>
              </w:rPr>
            </w:pPr>
          </w:p>
        </w:tc>
        <w:tc>
          <w:tcPr>
            <w:tcW w:w="1557" w:type="dxa"/>
          </w:tcPr>
          <w:p w14:paraId="3DC27B94" w14:textId="77777777" w:rsidR="00EB44D7" w:rsidRDefault="00EB44D7">
            <w:pPr>
              <w:rPr>
                <w:b/>
                <w:lang w:val="pt-BR"/>
              </w:rPr>
            </w:pPr>
          </w:p>
        </w:tc>
        <w:tc>
          <w:tcPr>
            <w:tcW w:w="1557" w:type="dxa"/>
          </w:tcPr>
          <w:p w14:paraId="3DC27B95" w14:textId="77777777" w:rsidR="00EB44D7" w:rsidRDefault="00EB44D7">
            <w:pPr>
              <w:rPr>
                <w:b/>
                <w:lang w:val="pt-BR"/>
              </w:rPr>
            </w:pPr>
          </w:p>
        </w:tc>
        <w:tc>
          <w:tcPr>
            <w:tcW w:w="1557" w:type="dxa"/>
          </w:tcPr>
          <w:p w14:paraId="3DC27B96" w14:textId="77777777" w:rsidR="00EB44D7" w:rsidRDefault="00EB44D7">
            <w:pPr>
              <w:rPr>
                <w:b/>
                <w:lang w:val="pt-BR"/>
              </w:rPr>
            </w:pPr>
          </w:p>
        </w:tc>
      </w:tr>
      <w:tr w:rsidR="00EB44D7" w14:paraId="3DC27B9D" w14:textId="77777777">
        <w:tc>
          <w:tcPr>
            <w:tcW w:w="2628" w:type="dxa"/>
          </w:tcPr>
          <w:p w14:paraId="3DC27B98" w14:textId="77777777" w:rsidR="00EB44D7" w:rsidRDefault="000A216D">
            <w:pPr>
              <w:rPr>
                <w:b/>
                <w:lang w:val="pt-BR"/>
              </w:rPr>
            </w:pPr>
            <w:r>
              <w:rPr>
                <w:b/>
                <w:lang w:val="pt-BR"/>
              </w:rPr>
              <w:t>Guide Reference</w:t>
            </w:r>
          </w:p>
        </w:tc>
        <w:tc>
          <w:tcPr>
            <w:tcW w:w="1557" w:type="dxa"/>
          </w:tcPr>
          <w:p w14:paraId="3DC27B99" w14:textId="77777777" w:rsidR="00EB44D7" w:rsidRDefault="00EB44D7">
            <w:pPr>
              <w:rPr>
                <w:b/>
                <w:lang w:val="pt-BR"/>
              </w:rPr>
            </w:pPr>
          </w:p>
        </w:tc>
        <w:tc>
          <w:tcPr>
            <w:tcW w:w="1557" w:type="dxa"/>
          </w:tcPr>
          <w:p w14:paraId="3DC27B9A" w14:textId="77777777" w:rsidR="00EB44D7" w:rsidRDefault="00EB44D7">
            <w:pPr>
              <w:rPr>
                <w:b/>
                <w:lang w:val="pt-BR"/>
              </w:rPr>
            </w:pPr>
          </w:p>
        </w:tc>
        <w:tc>
          <w:tcPr>
            <w:tcW w:w="1557" w:type="dxa"/>
          </w:tcPr>
          <w:p w14:paraId="3DC27B9B" w14:textId="77777777" w:rsidR="00EB44D7" w:rsidRDefault="00EB44D7">
            <w:pPr>
              <w:rPr>
                <w:b/>
                <w:lang w:val="pt-BR"/>
              </w:rPr>
            </w:pPr>
          </w:p>
        </w:tc>
        <w:tc>
          <w:tcPr>
            <w:tcW w:w="1557" w:type="dxa"/>
          </w:tcPr>
          <w:p w14:paraId="3DC27B9C" w14:textId="77777777" w:rsidR="00EB44D7" w:rsidRDefault="00EB44D7">
            <w:pPr>
              <w:rPr>
                <w:b/>
                <w:lang w:val="pt-BR"/>
              </w:rPr>
            </w:pPr>
          </w:p>
        </w:tc>
      </w:tr>
      <w:tr w:rsidR="00EB44D7" w14:paraId="3DC27BA3" w14:textId="77777777">
        <w:tc>
          <w:tcPr>
            <w:tcW w:w="2628" w:type="dxa"/>
          </w:tcPr>
          <w:p w14:paraId="3DC27B9E" w14:textId="77777777" w:rsidR="00EB44D7" w:rsidRDefault="000A216D">
            <w:pPr>
              <w:rPr>
                <w:b/>
                <w:lang w:val="pt-BR"/>
              </w:rPr>
            </w:pPr>
            <w:r>
              <w:rPr>
                <w:b/>
                <w:lang w:val="pt-BR"/>
              </w:rPr>
              <w:t>NERC Standard</w:t>
            </w:r>
          </w:p>
        </w:tc>
        <w:tc>
          <w:tcPr>
            <w:tcW w:w="1557" w:type="dxa"/>
          </w:tcPr>
          <w:p w14:paraId="3DC27B9F" w14:textId="77777777" w:rsidR="00EB44D7" w:rsidRDefault="00EB44D7">
            <w:pPr>
              <w:rPr>
                <w:b/>
                <w:lang w:val="pt-BR"/>
              </w:rPr>
            </w:pPr>
          </w:p>
        </w:tc>
        <w:tc>
          <w:tcPr>
            <w:tcW w:w="1557" w:type="dxa"/>
          </w:tcPr>
          <w:p w14:paraId="3DC27BA0" w14:textId="77777777" w:rsidR="00EB44D7" w:rsidRDefault="00EB44D7">
            <w:pPr>
              <w:rPr>
                <w:b/>
                <w:lang w:val="pt-BR"/>
              </w:rPr>
            </w:pPr>
          </w:p>
        </w:tc>
        <w:tc>
          <w:tcPr>
            <w:tcW w:w="1557" w:type="dxa"/>
          </w:tcPr>
          <w:p w14:paraId="3DC27BA1" w14:textId="77777777" w:rsidR="00EB44D7" w:rsidRDefault="00EB44D7">
            <w:pPr>
              <w:rPr>
                <w:b/>
              </w:rPr>
            </w:pPr>
          </w:p>
        </w:tc>
        <w:tc>
          <w:tcPr>
            <w:tcW w:w="1557" w:type="dxa"/>
          </w:tcPr>
          <w:p w14:paraId="3DC27BA2" w14:textId="77777777" w:rsidR="00EB44D7" w:rsidRDefault="00EB44D7">
            <w:pPr>
              <w:rPr>
                <w:b/>
              </w:rPr>
            </w:pPr>
          </w:p>
        </w:tc>
      </w:tr>
    </w:tbl>
    <w:p w14:paraId="3DC27BA4"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82183D" w14:paraId="3DC27BA8" w14:textId="77777777">
        <w:tc>
          <w:tcPr>
            <w:tcW w:w="1908" w:type="dxa"/>
          </w:tcPr>
          <w:p w14:paraId="3DC27BA5" w14:textId="6A8AE28D" w:rsidR="0082183D" w:rsidRDefault="0082183D" w:rsidP="0082183D">
            <w:pPr>
              <w:rPr>
                <w:b/>
              </w:rPr>
            </w:pPr>
            <w:r>
              <w:rPr>
                <w:b/>
              </w:rPr>
              <w:t xml:space="preserve">Version: 2 </w:t>
            </w:r>
          </w:p>
        </w:tc>
        <w:tc>
          <w:tcPr>
            <w:tcW w:w="2250" w:type="dxa"/>
          </w:tcPr>
          <w:p w14:paraId="3DC27BA6" w14:textId="5506B980" w:rsidR="0082183D" w:rsidRDefault="0082183D" w:rsidP="0082183D">
            <w:pPr>
              <w:rPr>
                <w:b/>
              </w:rPr>
            </w:pPr>
            <w:r>
              <w:rPr>
                <w:b/>
              </w:rPr>
              <w:t>Revision: 0</w:t>
            </w:r>
          </w:p>
        </w:tc>
        <w:tc>
          <w:tcPr>
            <w:tcW w:w="4680" w:type="dxa"/>
          </w:tcPr>
          <w:p w14:paraId="3DC27BA7" w14:textId="7AAB9787" w:rsidR="0082183D" w:rsidRDefault="0082183D" w:rsidP="0082183D">
            <w:pPr>
              <w:rPr>
                <w:b/>
              </w:rPr>
            </w:pPr>
            <w:r>
              <w:rPr>
                <w:b/>
              </w:rPr>
              <w:t>Effective Date:  December 5, 2025</w:t>
            </w:r>
          </w:p>
        </w:tc>
      </w:tr>
    </w:tbl>
    <w:p w14:paraId="3DC27BA9" w14:textId="77777777" w:rsidR="00EB44D7" w:rsidRDefault="00EB44D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0"/>
        <w:gridCol w:w="10"/>
        <w:gridCol w:w="7416"/>
        <w:gridCol w:w="62"/>
      </w:tblGrid>
      <w:tr w:rsidR="00EB44D7" w14:paraId="3DC27BAC" w14:textId="77777777">
        <w:trPr>
          <w:trHeight w:val="576"/>
          <w:tblHeader/>
        </w:trPr>
        <w:tc>
          <w:tcPr>
            <w:tcW w:w="1430" w:type="dxa"/>
            <w:tcBorders>
              <w:top w:val="double" w:sz="4" w:space="0" w:color="auto"/>
              <w:left w:val="nil"/>
              <w:bottom w:val="double" w:sz="4" w:space="0" w:color="auto"/>
            </w:tcBorders>
            <w:vAlign w:val="center"/>
          </w:tcPr>
          <w:p w14:paraId="3DC27BAA" w14:textId="77777777" w:rsidR="00EB44D7" w:rsidRDefault="000A216D">
            <w:pPr>
              <w:jc w:val="center"/>
              <w:rPr>
                <w:b/>
              </w:rPr>
            </w:pPr>
            <w:r>
              <w:rPr>
                <w:b/>
              </w:rPr>
              <w:t>Step</w:t>
            </w:r>
          </w:p>
        </w:tc>
        <w:tc>
          <w:tcPr>
            <w:tcW w:w="7488" w:type="dxa"/>
            <w:gridSpan w:val="3"/>
            <w:tcBorders>
              <w:top w:val="double" w:sz="4" w:space="0" w:color="auto"/>
              <w:bottom w:val="double" w:sz="4" w:space="0" w:color="auto"/>
              <w:right w:val="nil"/>
            </w:tcBorders>
            <w:vAlign w:val="center"/>
          </w:tcPr>
          <w:p w14:paraId="3DC27BAB" w14:textId="77777777" w:rsidR="00EB44D7" w:rsidRDefault="000A216D">
            <w:pPr>
              <w:rPr>
                <w:b/>
              </w:rPr>
            </w:pPr>
            <w:r>
              <w:rPr>
                <w:b/>
              </w:rPr>
              <w:t>Action</w:t>
            </w:r>
          </w:p>
        </w:tc>
      </w:tr>
      <w:tr w:rsidR="00EB44D7" w14:paraId="3DC27BAE" w14:textId="77777777">
        <w:trPr>
          <w:trHeight w:val="576"/>
        </w:trPr>
        <w:tc>
          <w:tcPr>
            <w:tcW w:w="8918" w:type="dxa"/>
            <w:gridSpan w:val="4"/>
            <w:tcBorders>
              <w:top w:val="double" w:sz="4" w:space="0" w:color="auto"/>
              <w:left w:val="double" w:sz="4" w:space="0" w:color="auto"/>
              <w:bottom w:val="double" w:sz="4" w:space="0" w:color="auto"/>
              <w:right w:val="double" w:sz="4" w:space="0" w:color="auto"/>
            </w:tcBorders>
            <w:vAlign w:val="center"/>
          </w:tcPr>
          <w:p w14:paraId="3DC27BAD" w14:textId="77777777" w:rsidR="00EB44D7" w:rsidRDefault="000A216D" w:rsidP="00357506">
            <w:pPr>
              <w:pStyle w:val="Heading3"/>
            </w:pPr>
            <w:bookmarkStart w:id="407" w:name="_Market_Participant_Backup"/>
            <w:bookmarkStart w:id="408" w:name="_Telemetry_Issues_that"/>
            <w:bookmarkStart w:id="409" w:name="_Market_Participant_Backup_1"/>
            <w:bookmarkStart w:id="410" w:name="_Market_Participant_Backup/Alternate"/>
            <w:bookmarkEnd w:id="407"/>
            <w:bookmarkEnd w:id="408"/>
            <w:bookmarkEnd w:id="409"/>
            <w:bookmarkEnd w:id="410"/>
            <w:r>
              <w:t>Backup/Alternate Control Center Transfer</w:t>
            </w:r>
          </w:p>
        </w:tc>
      </w:tr>
      <w:tr w:rsidR="00EB44D7" w14:paraId="3DC27BB4" w14:textId="77777777">
        <w:trPr>
          <w:trHeight w:val="576"/>
        </w:trPr>
        <w:tc>
          <w:tcPr>
            <w:tcW w:w="1430" w:type="dxa"/>
            <w:tcBorders>
              <w:top w:val="double" w:sz="4" w:space="0" w:color="auto"/>
              <w:left w:val="nil"/>
              <w:bottom w:val="single" w:sz="4" w:space="0" w:color="auto"/>
              <w:right w:val="single" w:sz="4" w:space="0" w:color="auto"/>
            </w:tcBorders>
            <w:vAlign w:val="center"/>
          </w:tcPr>
          <w:p w14:paraId="3DC27BAF" w14:textId="77777777" w:rsidR="00EB44D7" w:rsidRDefault="000A216D">
            <w:pPr>
              <w:jc w:val="center"/>
              <w:rPr>
                <w:b/>
              </w:rPr>
            </w:pPr>
            <w:r>
              <w:rPr>
                <w:b/>
                <w:bCs/>
              </w:rPr>
              <w:t>1</w:t>
            </w:r>
          </w:p>
        </w:tc>
        <w:tc>
          <w:tcPr>
            <w:tcW w:w="7488" w:type="dxa"/>
            <w:gridSpan w:val="3"/>
            <w:tcBorders>
              <w:top w:val="double" w:sz="4" w:space="0" w:color="auto"/>
              <w:left w:val="single" w:sz="4" w:space="0" w:color="auto"/>
              <w:bottom w:val="single" w:sz="4" w:space="0" w:color="auto"/>
              <w:right w:val="nil"/>
            </w:tcBorders>
            <w:vAlign w:val="center"/>
          </w:tcPr>
          <w:p w14:paraId="3DC27BB0" w14:textId="77777777" w:rsidR="00EB44D7" w:rsidRDefault="000A216D">
            <w:pPr>
              <w:rPr>
                <w:rFonts w:ascii="Calibri" w:eastAsiaTheme="minorHAnsi" w:hAnsi="Calibri"/>
              </w:rPr>
            </w:pPr>
            <w:r>
              <w:t xml:space="preserve">When notified by a TO that they will be transferring to or from their backup/alternate control center,  </w:t>
            </w:r>
          </w:p>
          <w:p w14:paraId="3DC27BB1" w14:textId="77777777" w:rsidR="00EB44D7" w:rsidRDefault="000A216D" w:rsidP="007E512D">
            <w:pPr>
              <w:numPr>
                <w:ilvl w:val="0"/>
                <w:numId w:val="110"/>
              </w:numPr>
              <w:rPr>
                <w:sz w:val="22"/>
                <w:szCs w:val="22"/>
              </w:rPr>
            </w:pPr>
            <w:r>
              <w:t>Identify the [TO] in the email notification</w:t>
            </w:r>
          </w:p>
          <w:p w14:paraId="3DC27BB2" w14:textId="77777777" w:rsidR="00EB44D7" w:rsidRDefault="000A216D" w:rsidP="007E512D">
            <w:pPr>
              <w:numPr>
                <w:ilvl w:val="0"/>
                <w:numId w:val="110"/>
              </w:numPr>
              <w:rPr>
                <w:sz w:val="22"/>
                <w:szCs w:val="22"/>
              </w:rPr>
            </w:pPr>
            <w:r>
              <w:t>Send e-mail to” 1 ERCOT System Operators”</w:t>
            </w:r>
          </w:p>
          <w:p w14:paraId="3DC27BB3" w14:textId="77777777" w:rsidR="00EB44D7" w:rsidRDefault="000A216D" w:rsidP="007E512D">
            <w:pPr>
              <w:numPr>
                <w:ilvl w:val="0"/>
                <w:numId w:val="110"/>
              </w:numPr>
              <w:rPr>
                <w:b/>
                <w:u w:val="single"/>
              </w:rPr>
            </w:pPr>
            <w:r>
              <w:t>Make log entry.</w:t>
            </w:r>
          </w:p>
        </w:tc>
      </w:tr>
      <w:tr w:rsidR="00EB44D7" w14:paraId="3DC27BB7" w14:textId="77777777">
        <w:trPr>
          <w:trHeight w:val="576"/>
        </w:trPr>
        <w:tc>
          <w:tcPr>
            <w:tcW w:w="1430" w:type="dxa"/>
            <w:tcBorders>
              <w:top w:val="single" w:sz="4" w:space="0" w:color="auto"/>
              <w:left w:val="nil"/>
              <w:bottom w:val="double" w:sz="4" w:space="0" w:color="auto"/>
              <w:right w:val="single" w:sz="4" w:space="0" w:color="auto"/>
            </w:tcBorders>
            <w:vAlign w:val="center"/>
          </w:tcPr>
          <w:p w14:paraId="3DC27BB5" w14:textId="77777777" w:rsidR="00EB44D7" w:rsidRDefault="000A216D">
            <w:pPr>
              <w:jc w:val="center"/>
              <w:rPr>
                <w:b/>
              </w:rPr>
            </w:pPr>
            <w:r>
              <w:rPr>
                <w:b/>
                <w:bCs/>
              </w:rPr>
              <w:t>2</w:t>
            </w:r>
          </w:p>
        </w:tc>
        <w:tc>
          <w:tcPr>
            <w:tcW w:w="7488" w:type="dxa"/>
            <w:gridSpan w:val="3"/>
            <w:tcBorders>
              <w:top w:val="single" w:sz="4" w:space="0" w:color="auto"/>
              <w:left w:val="single" w:sz="4" w:space="0" w:color="auto"/>
              <w:bottom w:val="double" w:sz="4" w:space="0" w:color="auto"/>
              <w:right w:val="nil"/>
            </w:tcBorders>
            <w:vAlign w:val="center"/>
          </w:tcPr>
          <w:p w14:paraId="3DC27BB6" w14:textId="77777777" w:rsidR="00EB44D7" w:rsidRDefault="000A216D">
            <w:pPr>
              <w:rPr>
                <w:b/>
                <w:u w:val="single"/>
              </w:rPr>
            </w:pPr>
            <w:r>
              <w:t xml:space="preserve">If experiencing issues with communications, ICCP, etc. contact the Help Desk. </w:t>
            </w:r>
          </w:p>
        </w:tc>
      </w:tr>
      <w:tr w:rsidR="00EB44D7" w14:paraId="3DC27BB9" w14:textId="77777777">
        <w:trPr>
          <w:trHeight w:val="576"/>
        </w:trPr>
        <w:tc>
          <w:tcPr>
            <w:tcW w:w="8918" w:type="dxa"/>
            <w:gridSpan w:val="4"/>
            <w:tcBorders>
              <w:top w:val="double" w:sz="4" w:space="0" w:color="auto"/>
              <w:left w:val="double" w:sz="4" w:space="0" w:color="auto"/>
              <w:bottom w:val="double" w:sz="4" w:space="0" w:color="auto"/>
              <w:right w:val="double" w:sz="4" w:space="0" w:color="auto"/>
            </w:tcBorders>
            <w:vAlign w:val="center"/>
          </w:tcPr>
          <w:p w14:paraId="3DC27BB8" w14:textId="77777777" w:rsidR="00EB44D7" w:rsidRDefault="000A216D" w:rsidP="00357506">
            <w:pPr>
              <w:pStyle w:val="Heading3"/>
            </w:pPr>
            <w:bookmarkStart w:id="411" w:name="_Market_Participant_Issues"/>
            <w:bookmarkEnd w:id="411"/>
            <w:r>
              <w:t>QSE Issues</w:t>
            </w:r>
          </w:p>
        </w:tc>
      </w:tr>
      <w:tr w:rsidR="00EB44D7" w14:paraId="3DC27BBC" w14:textId="77777777" w:rsidTr="00166803">
        <w:trPr>
          <w:gridAfter w:val="1"/>
          <w:wAfter w:w="62" w:type="dxa"/>
          <w:trHeight w:val="576"/>
          <w:tblHeader/>
        </w:trPr>
        <w:tc>
          <w:tcPr>
            <w:tcW w:w="1440" w:type="dxa"/>
            <w:gridSpan w:val="2"/>
            <w:tcBorders>
              <w:top w:val="double" w:sz="4" w:space="0" w:color="auto"/>
              <w:left w:val="nil"/>
              <w:bottom w:val="single" w:sz="4" w:space="0" w:color="auto"/>
            </w:tcBorders>
            <w:vAlign w:val="center"/>
          </w:tcPr>
          <w:p w14:paraId="3DC27BBA" w14:textId="77777777" w:rsidR="00EB44D7" w:rsidRDefault="000A216D">
            <w:pPr>
              <w:jc w:val="center"/>
              <w:rPr>
                <w:b/>
              </w:rPr>
            </w:pPr>
            <w:bookmarkStart w:id="412" w:name="_Missing_Data_from"/>
            <w:bookmarkStart w:id="413" w:name="_7.5_Responding_to"/>
            <w:bookmarkStart w:id="414" w:name="_10.2_Responding_to"/>
            <w:bookmarkEnd w:id="412"/>
            <w:bookmarkEnd w:id="413"/>
            <w:bookmarkEnd w:id="414"/>
            <w:r>
              <w:rPr>
                <w:b/>
              </w:rPr>
              <w:t>1</w:t>
            </w:r>
          </w:p>
        </w:tc>
        <w:tc>
          <w:tcPr>
            <w:tcW w:w="7416" w:type="dxa"/>
            <w:tcBorders>
              <w:top w:val="double" w:sz="4" w:space="0" w:color="auto"/>
              <w:bottom w:val="single" w:sz="4" w:space="0" w:color="auto"/>
              <w:right w:val="nil"/>
            </w:tcBorders>
            <w:vAlign w:val="center"/>
          </w:tcPr>
          <w:p w14:paraId="3DC27BBB" w14:textId="77777777" w:rsidR="00EB44D7" w:rsidRDefault="000A216D">
            <w:r>
              <w:t>If a MP is not satisfied with ERCOT Operations responses to their issues, refer them to their Wholesale Client Representative for clarification/resolution.</w:t>
            </w:r>
          </w:p>
        </w:tc>
      </w:tr>
      <w:tr w:rsidR="00EB44D7" w14:paraId="3DC27BBF" w14:textId="77777777" w:rsidTr="00166803">
        <w:trPr>
          <w:gridAfter w:val="1"/>
          <w:wAfter w:w="62" w:type="dxa"/>
          <w:trHeight w:val="576"/>
          <w:tblHeader/>
        </w:trPr>
        <w:tc>
          <w:tcPr>
            <w:tcW w:w="1440" w:type="dxa"/>
            <w:gridSpan w:val="2"/>
            <w:tcBorders>
              <w:top w:val="single" w:sz="4" w:space="0" w:color="auto"/>
              <w:left w:val="nil"/>
              <w:bottom w:val="single" w:sz="4" w:space="0" w:color="auto"/>
            </w:tcBorders>
            <w:vAlign w:val="center"/>
          </w:tcPr>
          <w:p w14:paraId="3DC27BBD" w14:textId="77777777" w:rsidR="00EB44D7" w:rsidRDefault="000A216D">
            <w:pPr>
              <w:jc w:val="center"/>
              <w:rPr>
                <w:b/>
              </w:rPr>
            </w:pPr>
            <w:r>
              <w:rPr>
                <w:b/>
              </w:rPr>
              <w:t>2</w:t>
            </w:r>
          </w:p>
        </w:tc>
        <w:tc>
          <w:tcPr>
            <w:tcW w:w="7416" w:type="dxa"/>
            <w:tcBorders>
              <w:top w:val="single" w:sz="4" w:space="0" w:color="auto"/>
              <w:bottom w:val="single" w:sz="4" w:space="0" w:color="auto"/>
              <w:right w:val="nil"/>
            </w:tcBorders>
            <w:vAlign w:val="center"/>
          </w:tcPr>
          <w:p w14:paraId="3DC27BBE" w14:textId="77777777" w:rsidR="00EB44D7" w:rsidRDefault="000A216D">
            <w:r>
              <w:t>If the issue is with ERCOT systems applications (ICCP down, etc.), notify the ERCOT Help Desk.</w:t>
            </w:r>
          </w:p>
        </w:tc>
      </w:tr>
      <w:tr w:rsidR="00EB44D7" w14:paraId="3DC27BC2" w14:textId="77777777" w:rsidTr="00166803">
        <w:trPr>
          <w:gridAfter w:val="1"/>
          <w:wAfter w:w="62" w:type="dxa"/>
          <w:trHeight w:val="576"/>
          <w:tblHeader/>
        </w:trPr>
        <w:tc>
          <w:tcPr>
            <w:tcW w:w="1440" w:type="dxa"/>
            <w:gridSpan w:val="2"/>
            <w:tcBorders>
              <w:top w:val="single" w:sz="4" w:space="0" w:color="auto"/>
              <w:left w:val="nil"/>
              <w:bottom w:val="single" w:sz="4" w:space="0" w:color="auto"/>
            </w:tcBorders>
            <w:vAlign w:val="center"/>
          </w:tcPr>
          <w:p w14:paraId="3DC27BC0" w14:textId="77777777" w:rsidR="00EB44D7" w:rsidRDefault="000A216D">
            <w:pPr>
              <w:jc w:val="center"/>
              <w:rPr>
                <w:b/>
              </w:rPr>
            </w:pPr>
            <w:r>
              <w:rPr>
                <w:b/>
              </w:rPr>
              <w:t>3</w:t>
            </w:r>
          </w:p>
        </w:tc>
        <w:tc>
          <w:tcPr>
            <w:tcW w:w="7416" w:type="dxa"/>
            <w:tcBorders>
              <w:top w:val="single" w:sz="4" w:space="0" w:color="auto"/>
              <w:bottom w:val="single" w:sz="4" w:space="0" w:color="auto"/>
              <w:right w:val="nil"/>
            </w:tcBorders>
            <w:vAlign w:val="center"/>
          </w:tcPr>
          <w:p w14:paraId="3DC27BC1" w14:textId="77777777" w:rsidR="00EB44D7" w:rsidRDefault="000A216D">
            <w:r>
              <w:t>If a MP is having an issue with ERCOT system applications (unable to access the portal, outage scheduler, etc.), instruct them to call the ERCOT Help Desk.</w:t>
            </w:r>
          </w:p>
        </w:tc>
      </w:tr>
      <w:tr w:rsidR="00EB44D7" w14:paraId="3DC27BC5" w14:textId="77777777" w:rsidTr="00166803">
        <w:trPr>
          <w:gridAfter w:val="1"/>
          <w:wAfter w:w="62" w:type="dxa"/>
          <w:trHeight w:val="576"/>
          <w:tblHeader/>
        </w:trPr>
        <w:tc>
          <w:tcPr>
            <w:tcW w:w="1440" w:type="dxa"/>
            <w:gridSpan w:val="2"/>
            <w:tcBorders>
              <w:top w:val="single" w:sz="4" w:space="0" w:color="auto"/>
              <w:left w:val="nil"/>
              <w:bottom w:val="single" w:sz="4" w:space="0" w:color="auto"/>
            </w:tcBorders>
            <w:vAlign w:val="center"/>
          </w:tcPr>
          <w:p w14:paraId="3DC27BC3" w14:textId="77777777" w:rsidR="00EB44D7" w:rsidRDefault="000A216D">
            <w:pPr>
              <w:jc w:val="center"/>
              <w:rPr>
                <w:b/>
              </w:rPr>
            </w:pPr>
            <w:r>
              <w:rPr>
                <w:b/>
              </w:rPr>
              <w:t>4</w:t>
            </w:r>
          </w:p>
        </w:tc>
        <w:tc>
          <w:tcPr>
            <w:tcW w:w="7416" w:type="dxa"/>
            <w:tcBorders>
              <w:top w:val="single" w:sz="4" w:space="0" w:color="auto"/>
              <w:bottom w:val="single" w:sz="4" w:space="0" w:color="auto"/>
              <w:right w:val="nil"/>
            </w:tcBorders>
            <w:vAlign w:val="center"/>
          </w:tcPr>
          <w:p w14:paraId="3DC27BC4" w14:textId="77777777" w:rsidR="00EB44D7" w:rsidRDefault="000A216D">
            <w:r>
              <w:t>As time permits notify the Shift Supervisor of any actions taken and unresolved issues.</w:t>
            </w:r>
          </w:p>
        </w:tc>
      </w:tr>
      <w:tr w:rsidR="00EB44D7" w14:paraId="3DC27BC8" w14:textId="77777777" w:rsidTr="00166803">
        <w:trPr>
          <w:gridAfter w:val="1"/>
          <w:wAfter w:w="62" w:type="dxa"/>
          <w:trHeight w:val="576"/>
          <w:tblHeader/>
        </w:trPr>
        <w:tc>
          <w:tcPr>
            <w:tcW w:w="1440" w:type="dxa"/>
            <w:gridSpan w:val="2"/>
            <w:tcBorders>
              <w:top w:val="single" w:sz="4" w:space="0" w:color="auto"/>
              <w:left w:val="nil"/>
              <w:bottom w:val="double" w:sz="4" w:space="0" w:color="auto"/>
            </w:tcBorders>
            <w:vAlign w:val="center"/>
          </w:tcPr>
          <w:p w14:paraId="3DC27BC6" w14:textId="77777777" w:rsidR="00EB44D7" w:rsidRDefault="000A216D">
            <w:pPr>
              <w:jc w:val="center"/>
              <w:rPr>
                <w:b/>
              </w:rPr>
            </w:pPr>
            <w:r>
              <w:rPr>
                <w:b/>
              </w:rPr>
              <w:t>Log</w:t>
            </w:r>
          </w:p>
        </w:tc>
        <w:tc>
          <w:tcPr>
            <w:tcW w:w="7416" w:type="dxa"/>
            <w:tcBorders>
              <w:top w:val="single" w:sz="4" w:space="0" w:color="auto"/>
              <w:bottom w:val="double" w:sz="4" w:space="0" w:color="auto"/>
              <w:right w:val="nil"/>
            </w:tcBorders>
            <w:vAlign w:val="center"/>
          </w:tcPr>
          <w:p w14:paraId="3DC27BC7" w14:textId="77777777" w:rsidR="00EB44D7" w:rsidRDefault="000A216D">
            <w:r>
              <w:t>Log all actions.</w:t>
            </w:r>
          </w:p>
        </w:tc>
      </w:tr>
      <w:tr w:rsidR="00EB44D7" w14:paraId="3DC27BCA" w14:textId="77777777">
        <w:trPr>
          <w:gridAfter w:val="1"/>
          <w:wAfter w:w="62" w:type="dxa"/>
          <w:trHeight w:val="576"/>
          <w:tblHeader/>
        </w:trPr>
        <w:tc>
          <w:tcPr>
            <w:tcW w:w="8856" w:type="dxa"/>
            <w:gridSpan w:val="3"/>
            <w:tcBorders>
              <w:top w:val="double" w:sz="4" w:space="0" w:color="auto"/>
              <w:left w:val="double" w:sz="4" w:space="0" w:color="auto"/>
              <w:bottom w:val="double" w:sz="4" w:space="0" w:color="auto"/>
              <w:right w:val="double" w:sz="4" w:space="0" w:color="auto"/>
            </w:tcBorders>
            <w:vAlign w:val="center"/>
          </w:tcPr>
          <w:p w14:paraId="3DC27BC9" w14:textId="112E7D62" w:rsidR="00EB44D7" w:rsidRDefault="000A216D" w:rsidP="00357506">
            <w:pPr>
              <w:pStyle w:val="Heading3"/>
            </w:pPr>
            <w:bookmarkStart w:id="415" w:name="_Missing_Data_from_1"/>
            <w:bookmarkEnd w:id="415"/>
            <w:r>
              <w:t xml:space="preserve">Missing Data from </w:t>
            </w:r>
            <w:r w:rsidR="008C5A3B" w:rsidRPr="008C5A3B">
              <w:t>ERCOT Website</w:t>
            </w:r>
            <w:r>
              <w:t xml:space="preserve"> Postings</w:t>
            </w:r>
          </w:p>
        </w:tc>
      </w:tr>
      <w:tr w:rsidR="00EB44D7" w14:paraId="3DC27BD1" w14:textId="77777777" w:rsidTr="00166803">
        <w:trPr>
          <w:gridAfter w:val="1"/>
          <w:wAfter w:w="62" w:type="dxa"/>
          <w:trHeight w:val="576"/>
          <w:tblHeader/>
        </w:trPr>
        <w:tc>
          <w:tcPr>
            <w:tcW w:w="1440" w:type="dxa"/>
            <w:gridSpan w:val="2"/>
            <w:tcBorders>
              <w:top w:val="double" w:sz="4" w:space="0" w:color="auto"/>
              <w:left w:val="nil"/>
              <w:bottom w:val="single" w:sz="4" w:space="0" w:color="auto"/>
            </w:tcBorders>
            <w:vAlign w:val="center"/>
          </w:tcPr>
          <w:p w14:paraId="3DC27BCB" w14:textId="77777777" w:rsidR="00EB44D7" w:rsidRDefault="000A216D">
            <w:pPr>
              <w:jc w:val="center"/>
              <w:rPr>
                <w:b/>
              </w:rPr>
            </w:pPr>
            <w:r>
              <w:rPr>
                <w:b/>
              </w:rPr>
              <w:t>1</w:t>
            </w:r>
          </w:p>
        </w:tc>
        <w:tc>
          <w:tcPr>
            <w:tcW w:w="7416" w:type="dxa"/>
            <w:tcBorders>
              <w:top w:val="double" w:sz="4" w:space="0" w:color="auto"/>
              <w:bottom w:val="single" w:sz="4" w:space="0" w:color="auto"/>
              <w:right w:val="nil"/>
            </w:tcBorders>
            <w:vAlign w:val="center"/>
          </w:tcPr>
          <w:p w14:paraId="3DC27BCC" w14:textId="77777777" w:rsidR="00EB44D7" w:rsidRDefault="000A216D">
            <w:pPr>
              <w:rPr>
                <w:b/>
                <w:u w:val="single"/>
              </w:rPr>
            </w:pPr>
            <w:r>
              <w:rPr>
                <w:b/>
                <w:u w:val="single"/>
              </w:rPr>
              <w:t>IF:</w:t>
            </w:r>
          </w:p>
          <w:p w14:paraId="3DC27BCD" w14:textId="77777777" w:rsidR="00EB44D7" w:rsidRDefault="000A216D" w:rsidP="005551FF">
            <w:pPr>
              <w:numPr>
                <w:ilvl w:val="0"/>
                <w:numId w:val="104"/>
              </w:numPr>
              <w:tabs>
                <w:tab w:val="clear" w:pos="720"/>
              </w:tabs>
            </w:pPr>
            <w:r>
              <w:t>A call is received about data missing or data being incorrect;</w:t>
            </w:r>
          </w:p>
          <w:p w14:paraId="3DC27BCE" w14:textId="77777777" w:rsidR="00EB44D7" w:rsidRDefault="000A216D">
            <w:pPr>
              <w:rPr>
                <w:b/>
                <w:u w:val="single"/>
              </w:rPr>
            </w:pPr>
            <w:r>
              <w:rPr>
                <w:b/>
                <w:u w:val="single"/>
              </w:rPr>
              <w:t>THEN:</w:t>
            </w:r>
          </w:p>
          <w:p w14:paraId="3DC27BCF" w14:textId="77777777" w:rsidR="00EB44D7" w:rsidRDefault="000A216D" w:rsidP="005551FF">
            <w:pPr>
              <w:numPr>
                <w:ilvl w:val="0"/>
                <w:numId w:val="104"/>
              </w:numPr>
              <w:tabs>
                <w:tab w:val="clear" w:pos="720"/>
              </w:tabs>
            </w:pPr>
            <w:r>
              <w:t>Transfer call to the Help Desk, and</w:t>
            </w:r>
          </w:p>
          <w:p w14:paraId="3DC27BD0" w14:textId="77777777" w:rsidR="00EB44D7" w:rsidRDefault="000A216D" w:rsidP="005551FF">
            <w:pPr>
              <w:numPr>
                <w:ilvl w:val="0"/>
                <w:numId w:val="104"/>
              </w:numPr>
              <w:tabs>
                <w:tab w:val="clear" w:pos="720"/>
              </w:tabs>
              <w:rPr>
                <w:b/>
              </w:rPr>
            </w:pPr>
            <w:r>
              <w:t>Notify the Operations Support Engineer.</w:t>
            </w:r>
          </w:p>
        </w:tc>
      </w:tr>
      <w:tr w:rsidR="00EB44D7" w14:paraId="3DC27BD4" w14:textId="77777777" w:rsidTr="00166803">
        <w:trPr>
          <w:gridAfter w:val="1"/>
          <w:wAfter w:w="62" w:type="dxa"/>
          <w:trHeight w:val="576"/>
          <w:tblHeader/>
        </w:trPr>
        <w:tc>
          <w:tcPr>
            <w:tcW w:w="1440" w:type="dxa"/>
            <w:gridSpan w:val="2"/>
            <w:tcBorders>
              <w:top w:val="single" w:sz="4" w:space="0" w:color="auto"/>
              <w:left w:val="nil"/>
              <w:bottom w:val="double" w:sz="4" w:space="0" w:color="auto"/>
            </w:tcBorders>
            <w:vAlign w:val="center"/>
          </w:tcPr>
          <w:p w14:paraId="3DC27BD2" w14:textId="77777777" w:rsidR="00EB44D7" w:rsidRDefault="000A216D">
            <w:pPr>
              <w:jc w:val="center"/>
              <w:rPr>
                <w:b/>
              </w:rPr>
            </w:pPr>
            <w:r>
              <w:rPr>
                <w:b/>
              </w:rPr>
              <w:t>Log</w:t>
            </w:r>
          </w:p>
        </w:tc>
        <w:tc>
          <w:tcPr>
            <w:tcW w:w="7416" w:type="dxa"/>
            <w:tcBorders>
              <w:top w:val="single" w:sz="4" w:space="0" w:color="auto"/>
              <w:bottom w:val="double" w:sz="4" w:space="0" w:color="auto"/>
              <w:right w:val="nil"/>
            </w:tcBorders>
            <w:vAlign w:val="center"/>
          </w:tcPr>
          <w:p w14:paraId="3DC27BD3" w14:textId="77777777" w:rsidR="00EB44D7" w:rsidRDefault="000A216D">
            <w:pPr>
              <w:rPr>
                <w:u w:val="single"/>
              </w:rPr>
            </w:pPr>
            <w:r>
              <w:t>Log all actions.</w:t>
            </w:r>
          </w:p>
        </w:tc>
      </w:tr>
    </w:tbl>
    <w:p w14:paraId="63357A10" w14:textId="77777777" w:rsidR="00EB44D7" w:rsidRDefault="00EB44D7"/>
    <w:p w14:paraId="777C9D69" w14:textId="29BA51D9" w:rsidR="00357506" w:rsidRDefault="00357506" w:rsidP="00D86818">
      <w:pPr>
        <w:pStyle w:val="Heading1"/>
        <w:numPr>
          <w:ilvl w:val="0"/>
          <w:numId w:val="264"/>
        </w:numPr>
      </w:pPr>
      <w:bookmarkStart w:id="416" w:name="_Loss_of_Primary"/>
      <w:bookmarkEnd w:id="416"/>
      <w:r>
        <w:lastRenderedPageBreak/>
        <w:t>Primary Control Center Functionality</w:t>
      </w:r>
    </w:p>
    <w:p w14:paraId="40051295" w14:textId="77777777" w:rsidR="0084587C" w:rsidRDefault="0084587C" w:rsidP="0084587C"/>
    <w:p w14:paraId="00D81878" w14:textId="2A6BDBE9" w:rsidR="0084587C" w:rsidRDefault="0084587C" w:rsidP="0084587C">
      <w:pPr>
        <w:pStyle w:val="Heading2"/>
      </w:pPr>
      <w:bookmarkStart w:id="417" w:name="_11.1_Loss_of"/>
      <w:bookmarkEnd w:id="417"/>
      <w:r w:rsidRPr="00D3756D">
        <w:t>1</w:t>
      </w:r>
      <w:r>
        <w:t>1</w:t>
      </w:r>
      <w:r w:rsidRPr="00D3756D">
        <w:t>.</w:t>
      </w:r>
      <w:r>
        <w:t>1</w:t>
      </w:r>
      <w:r w:rsidRPr="00D3756D">
        <w:tab/>
      </w:r>
      <w:r>
        <w:t>Loss of Primary Control Center Functionality</w:t>
      </w:r>
    </w:p>
    <w:p w14:paraId="3881506F" w14:textId="054263D6" w:rsidR="002D2393" w:rsidRDefault="002D2393" w:rsidP="002D2393">
      <w:pPr>
        <w:pStyle w:val="ListParagraph"/>
        <w:ind w:left="360"/>
      </w:pPr>
    </w:p>
    <w:p w14:paraId="416971E0" w14:textId="0D40E115" w:rsidR="002D2393" w:rsidRDefault="002D2393" w:rsidP="002D2393">
      <w:pPr>
        <w:pStyle w:val="ListParagraph"/>
        <w:ind w:left="360"/>
      </w:pPr>
      <w:r>
        <w:t xml:space="preserve">        </w:t>
      </w:r>
      <w:r w:rsidRPr="002D2393">
        <w:t>Procedure Purpose: Provide instructions for responding to conditions that cause the primary control center to become inoperable or uninhabitable while continuing to meet its obligations with regard to the reliable operations of the ERCOT system and ensuring the safety of control center personnel.</w:t>
      </w:r>
    </w:p>
    <w:p w14:paraId="7D1D3FCF" w14:textId="77777777" w:rsidR="002D2393" w:rsidRDefault="002D2393" w:rsidP="002D2393">
      <w:pPr>
        <w:pStyle w:val="ListParagraph"/>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40"/>
        <w:gridCol w:w="1440"/>
        <w:gridCol w:w="1620"/>
      </w:tblGrid>
      <w:tr w:rsidR="002D2393" w14:paraId="1D86461C" w14:textId="77777777">
        <w:tc>
          <w:tcPr>
            <w:tcW w:w="2628" w:type="dxa"/>
            <w:vAlign w:val="center"/>
          </w:tcPr>
          <w:p w14:paraId="2CF9C795" w14:textId="77777777" w:rsidR="002D2393" w:rsidRDefault="002D2393">
            <w:pPr>
              <w:rPr>
                <w:b/>
              </w:rPr>
            </w:pPr>
            <w:r>
              <w:rPr>
                <w:b/>
              </w:rPr>
              <w:t>Protocol Reference</w:t>
            </w:r>
          </w:p>
        </w:tc>
        <w:tc>
          <w:tcPr>
            <w:tcW w:w="1710" w:type="dxa"/>
          </w:tcPr>
          <w:p w14:paraId="056A6A23" w14:textId="77777777" w:rsidR="002D2393" w:rsidRDefault="002D2393">
            <w:pPr>
              <w:rPr>
                <w:b/>
              </w:rPr>
            </w:pPr>
          </w:p>
        </w:tc>
        <w:tc>
          <w:tcPr>
            <w:tcW w:w="1440" w:type="dxa"/>
          </w:tcPr>
          <w:p w14:paraId="5E766D5F" w14:textId="77777777" w:rsidR="002D2393" w:rsidRDefault="002D2393">
            <w:pPr>
              <w:rPr>
                <w:b/>
              </w:rPr>
            </w:pPr>
          </w:p>
        </w:tc>
        <w:tc>
          <w:tcPr>
            <w:tcW w:w="1440" w:type="dxa"/>
          </w:tcPr>
          <w:p w14:paraId="004EB93F" w14:textId="77777777" w:rsidR="002D2393" w:rsidRDefault="002D2393">
            <w:pPr>
              <w:rPr>
                <w:b/>
              </w:rPr>
            </w:pPr>
          </w:p>
        </w:tc>
        <w:tc>
          <w:tcPr>
            <w:tcW w:w="1620" w:type="dxa"/>
          </w:tcPr>
          <w:p w14:paraId="6725504B" w14:textId="77777777" w:rsidR="002D2393" w:rsidRDefault="002D2393">
            <w:pPr>
              <w:rPr>
                <w:b/>
              </w:rPr>
            </w:pPr>
          </w:p>
        </w:tc>
      </w:tr>
      <w:tr w:rsidR="002D2393" w14:paraId="18EA922A" w14:textId="77777777">
        <w:tc>
          <w:tcPr>
            <w:tcW w:w="2628" w:type="dxa"/>
            <w:vAlign w:val="center"/>
          </w:tcPr>
          <w:p w14:paraId="433C6182" w14:textId="77777777" w:rsidR="002D2393" w:rsidRDefault="002D2393">
            <w:pPr>
              <w:rPr>
                <w:b/>
              </w:rPr>
            </w:pPr>
            <w:r>
              <w:rPr>
                <w:b/>
              </w:rPr>
              <w:t>Guide Reference</w:t>
            </w:r>
          </w:p>
        </w:tc>
        <w:tc>
          <w:tcPr>
            <w:tcW w:w="1710" w:type="dxa"/>
          </w:tcPr>
          <w:p w14:paraId="7E75A10C" w14:textId="77777777" w:rsidR="002D2393" w:rsidRDefault="002D2393">
            <w:pPr>
              <w:rPr>
                <w:b/>
              </w:rPr>
            </w:pPr>
          </w:p>
        </w:tc>
        <w:tc>
          <w:tcPr>
            <w:tcW w:w="1440" w:type="dxa"/>
          </w:tcPr>
          <w:p w14:paraId="01B04DFD" w14:textId="77777777" w:rsidR="002D2393" w:rsidRDefault="002D2393">
            <w:pPr>
              <w:rPr>
                <w:b/>
              </w:rPr>
            </w:pPr>
          </w:p>
        </w:tc>
        <w:tc>
          <w:tcPr>
            <w:tcW w:w="1440" w:type="dxa"/>
          </w:tcPr>
          <w:p w14:paraId="63AC8381" w14:textId="77777777" w:rsidR="002D2393" w:rsidRDefault="002D2393">
            <w:pPr>
              <w:rPr>
                <w:b/>
              </w:rPr>
            </w:pPr>
          </w:p>
        </w:tc>
        <w:tc>
          <w:tcPr>
            <w:tcW w:w="1620" w:type="dxa"/>
          </w:tcPr>
          <w:p w14:paraId="6C3DC63A" w14:textId="77777777" w:rsidR="002D2393" w:rsidRDefault="002D2393">
            <w:pPr>
              <w:rPr>
                <w:b/>
              </w:rPr>
            </w:pPr>
          </w:p>
        </w:tc>
      </w:tr>
      <w:tr w:rsidR="002D2393" w14:paraId="4AD1001A" w14:textId="77777777">
        <w:tc>
          <w:tcPr>
            <w:tcW w:w="2628" w:type="dxa"/>
            <w:vAlign w:val="center"/>
          </w:tcPr>
          <w:p w14:paraId="79F608BB" w14:textId="77777777" w:rsidR="002D2393" w:rsidRDefault="002D2393">
            <w:pPr>
              <w:rPr>
                <w:b/>
              </w:rPr>
            </w:pPr>
            <w:r>
              <w:rPr>
                <w:b/>
              </w:rPr>
              <w:t>NERC Standard</w:t>
            </w:r>
          </w:p>
        </w:tc>
        <w:tc>
          <w:tcPr>
            <w:tcW w:w="1710" w:type="dxa"/>
          </w:tcPr>
          <w:p w14:paraId="6EB9E5F7" w14:textId="77777777" w:rsidR="002D2393" w:rsidRDefault="002D2393">
            <w:pPr>
              <w:rPr>
                <w:b/>
              </w:rPr>
            </w:pPr>
            <w:r>
              <w:rPr>
                <w:b/>
              </w:rPr>
              <w:t>EOP-008-2</w:t>
            </w:r>
          </w:p>
          <w:p w14:paraId="6CB834A1" w14:textId="77777777" w:rsidR="002D2393" w:rsidRDefault="002D2393">
            <w:pPr>
              <w:rPr>
                <w:b/>
              </w:rPr>
            </w:pPr>
            <w:r>
              <w:rPr>
                <w:b/>
              </w:rPr>
              <w:t>R1, R1.2, R1.2.1, R1.4 R1.6, R1.6.1, R1.6.2, 1.6.3, R4</w:t>
            </w:r>
          </w:p>
        </w:tc>
        <w:tc>
          <w:tcPr>
            <w:tcW w:w="1440" w:type="dxa"/>
          </w:tcPr>
          <w:p w14:paraId="71C80716" w14:textId="77777777" w:rsidR="002D2393" w:rsidRDefault="002D2393">
            <w:pPr>
              <w:rPr>
                <w:b/>
              </w:rPr>
            </w:pPr>
            <w:r>
              <w:rPr>
                <w:b/>
              </w:rPr>
              <w:t>TOP-001-5</w:t>
            </w:r>
          </w:p>
          <w:p w14:paraId="21C4C7E9" w14:textId="77777777" w:rsidR="002D2393" w:rsidRDefault="002D2393">
            <w:pPr>
              <w:rPr>
                <w:b/>
              </w:rPr>
            </w:pPr>
            <w:r>
              <w:rPr>
                <w:b/>
              </w:rPr>
              <w:t>R9</w:t>
            </w:r>
          </w:p>
        </w:tc>
        <w:tc>
          <w:tcPr>
            <w:tcW w:w="1440" w:type="dxa"/>
          </w:tcPr>
          <w:p w14:paraId="1536054C" w14:textId="77777777" w:rsidR="002D2393" w:rsidRDefault="002D2393">
            <w:pPr>
              <w:rPr>
                <w:b/>
              </w:rPr>
            </w:pPr>
          </w:p>
        </w:tc>
        <w:tc>
          <w:tcPr>
            <w:tcW w:w="1620" w:type="dxa"/>
          </w:tcPr>
          <w:p w14:paraId="5475EB4E" w14:textId="77777777" w:rsidR="002D2393" w:rsidRDefault="002D2393">
            <w:pPr>
              <w:rPr>
                <w:b/>
              </w:rPr>
            </w:pPr>
          </w:p>
        </w:tc>
      </w:tr>
    </w:tbl>
    <w:p w14:paraId="09447D78" w14:textId="77777777" w:rsidR="002D2393" w:rsidRDefault="002D2393" w:rsidP="002D2393">
      <w:pPr>
        <w:pStyle w:val="ListParagraph"/>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430"/>
        <w:gridCol w:w="4500"/>
      </w:tblGrid>
      <w:tr w:rsidR="0082183D" w14:paraId="192D7B71" w14:textId="77777777">
        <w:tc>
          <w:tcPr>
            <w:tcW w:w="1908" w:type="dxa"/>
          </w:tcPr>
          <w:p w14:paraId="5464AC9F" w14:textId="5E8D992B" w:rsidR="0082183D" w:rsidRDefault="0082183D" w:rsidP="0082183D">
            <w:pPr>
              <w:rPr>
                <w:b/>
              </w:rPr>
            </w:pPr>
            <w:r>
              <w:rPr>
                <w:b/>
              </w:rPr>
              <w:t xml:space="preserve">Version: 2 </w:t>
            </w:r>
          </w:p>
        </w:tc>
        <w:tc>
          <w:tcPr>
            <w:tcW w:w="2430" w:type="dxa"/>
          </w:tcPr>
          <w:p w14:paraId="353F1F90" w14:textId="3E3976EC" w:rsidR="0082183D" w:rsidRDefault="0082183D" w:rsidP="0082183D">
            <w:pPr>
              <w:rPr>
                <w:b/>
              </w:rPr>
            </w:pPr>
            <w:r>
              <w:rPr>
                <w:b/>
              </w:rPr>
              <w:t>Revision: 0</w:t>
            </w:r>
          </w:p>
        </w:tc>
        <w:tc>
          <w:tcPr>
            <w:tcW w:w="4500" w:type="dxa"/>
          </w:tcPr>
          <w:p w14:paraId="51AA9BF2" w14:textId="769EE7F7" w:rsidR="0082183D" w:rsidRDefault="0082183D" w:rsidP="0082183D">
            <w:pPr>
              <w:rPr>
                <w:b/>
              </w:rPr>
            </w:pPr>
            <w:r>
              <w:rPr>
                <w:b/>
              </w:rPr>
              <w:t>Effective Date:  December 5, 2025</w:t>
            </w:r>
          </w:p>
        </w:tc>
      </w:tr>
    </w:tbl>
    <w:p w14:paraId="2B3022A8" w14:textId="77777777" w:rsidR="002D2393" w:rsidRPr="002D2393" w:rsidRDefault="002D2393" w:rsidP="002D2393">
      <w:pPr>
        <w:pStyle w:val="ListParagraph"/>
        <w:ind w:left="360"/>
      </w:pPr>
    </w:p>
    <w:p w14:paraId="34215AEF" w14:textId="77777777" w:rsidR="002D2393" w:rsidRDefault="002D23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08"/>
      </w:tblGrid>
      <w:tr w:rsidR="002D2393" w:rsidRPr="00090936" w14:paraId="7129C34D" w14:textId="77777777">
        <w:trPr>
          <w:trHeight w:val="576"/>
          <w:tblHeader/>
        </w:trPr>
        <w:tc>
          <w:tcPr>
            <w:tcW w:w="1548" w:type="dxa"/>
            <w:tcBorders>
              <w:top w:val="double" w:sz="4" w:space="0" w:color="auto"/>
              <w:left w:val="nil"/>
              <w:bottom w:val="double" w:sz="4" w:space="0" w:color="auto"/>
            </w:tcBorders>
            <w:vAlign w:val="center"/>
          </w:tcPr>
          <w:p w14:paraId="79592ECF" w14:textId="77777777" w:rsidR="002D2393" w:rsidRPr="00090936" w:rsidRDefault="002D2393">
            <w:pPr>
              <w:jc w:val="center"/>
              <w:rPr>
                <w:b/>
              </w:rPr>
            </w:pPr>
            <w:bookmarkStart w:id="418" w:name="_Hlk141181141"/>
            <w:r w:rsidRPr="00090936">
              <w:rPr>
                <w:b/>
              </w:rPr>
              <w:t>Step</w:t>
            </w:r>
          </w:p>
        </w:tc>
        <w:tc>
          <w:tcPr>
            <w:tcW w:w="7308" w:type="dxa"/>
            <w:tcBorders>
              <w:top w:val="double" w:sz="4" w:space="0" w:color="auto"/>
              <w:bottom w:val="double" w:sz="4" w:space="0" w:color="auto"/>
              <w:right w:val="nil"/>
            </w:tcBorders>
            <w:vAlign w:val="center"/>
          </w:tcPr>
          <w:p w14:paraId="6D65B04F" w14:textId="77777777" w:rsidR="002D2393" w:rsidRPr="00090936" w:rsidRDefault="002D2393">
            <w:pPr>
              <w:rPr>
                <w:b/>
              </w:rPr>
            </w:pPr>
            <w:r w:rsidRPr="00090936">
              <w:rPr>
                <w:b/>
              </w:rPr>
              <w:t>Action</w:t>
            </w:r>
          </w:p>
        </w:tc>
      </w:tr>
      <w:bookmarkEnd w:id="418"/>
      <w:tr w:rsidR="002D2393" w:rsidRPr="00090936" w14:paraId="1D451ACD" w14:textId="77777777">
        <w:trPr>
          <w:trHeight w:val="762"/>
        </w:trPr>
        <w:tc>
          <w:tcPr>
            <w:tcW w:w="1548" w:type="dxa"/>
            <w:tcBorders>
              <w:top w:val="double" w:sz="4" w:space="0" w:color="auto"/>
              <w:left w:val="nil"/>
              <w:bottom w:val="single" w:sz="4" w:space="0" w:color="auto"/>
            </w:tcBorders>
            <w:vAlign w:val="center"/>
          </w:tcPr>
          <w:p w14:paraId="6A3663DF" w14:textId="77777777" w:rsidR="002D2393" w:rsidRPr="00090936" w:rsidRDefault="002D2393">
            <w:pPr>
              <w:jc w:val="center"/>
              <w:rPr>
                <w:b/>
              </w:rPr>
            </w:pPr>
            <w:r w:rsidRPr="00090936">
              <w:rPr>
                <w:b/>
              </w:rPr>
              <w:t>Contact Security</w:t>
            </w:r>
          </w:p>
        </w:tc>
        <w:tc>
          <w:tcPr>
            <w:tcW w:w="7308" w:type="dxa"/>
            <w:tcBorders>
              <w:top w:val="double" w:sz="4" w:space="0" w:color="auto"/>
              <w:bottom w:val="single" w:sz="4" w:space="0" w:color="auto"/>
              <w:right w:val="nil"/>
            </w:tcBorders>
            <w:vAlign w:val="center"/>
          </w:tcPr>
          <w:p w14:paraId="43A24870" w14:textId="77777777" w:rsidR="002D2393" w:rsidRPr="00090936" w:rsidRDefault="002D2393">
            <w:pPr>
              <w:jc w:val="both"/>
              <w:rPr>
                <w:b/>
                <w:u w:val="single"/>
              </w:rPr>
            </w:pPr>
            <w:r w:rsidRPr="00090936">
              <w:rPr>
                <w:b/>
                <w:u w:val="single"/>
              </w:rPr>
              <w:t>IF:</w:t>
            </w:r>
          </w:p>
          <w:p w14:paraId="43C1D624" w14:textId="77777777" w:rsidR="002D2393" w:rsidRPr="00090936" w:rsidRDefault="002D2393" w:rsidP="002D2393">
            <w:pPr>
              <w:numPr>
                <w:ilvl w:val="0"/>
                <w:numId w:val="254"/>
              </w:numPr>
            </w:pPr>
            <w:r w:rsidRPr="00090936">
              <w:t>Unable to reach any Operator at the PCC (also trying Alternative Interpersonal Communication capability);</w:t>
            </w:r>
          </w:p>
          <w:p w14:paraId="7E40FAAA" w14:textId="77777777" w:rsidR="002D2393" w:rsidRPr="00090936" w:rsidRDefault="002D2393">
            <w:pPr>
              <w:jc w:val="both"/>
              <w:rPr>
                <w:b/>
                <w:u w:val="single"/>
              </w:rPr>
            </w:pPr>
            <w:r w:rsidRPr="00090936">
              <w:rPr>
                <w:b/>
                <w:u w:val="single"/>
              </w:rPr>
              <w:t>THEN:</w:t>
            </w:r>
          </w:p>
          <w:p w14:paraId="1DDD58ED" w14:textId="77777777" w:rsidR="002D2393" w:rsidRPr="00090936" w:rsidRDefault="002D2393" w:rsidP="002D2393">
            <w:pPr>
              <w:numPr>
                <w:ilvl w:val="0"/>
                <w:numId w:val="254"/>
              </w:numPr>
              <w:jc w:val="both"/>
            </w:pPr>
            <w:r w:rsidRPr="00090936">
              <w:t>Check the control center video camera to determine the status of the PCC and personnel,</w:t>
            </w:r>
          </w:p>
          <w:p w14:paraId="4FA937AA" w14:textId="77777777" w:rsidR="002D2393" w:rsidRPr="00090936" w:rsidRDefault="002D2393" w:rsidP="002D2393">
            <w:pPr>
              <w:numPr>
                <w:ilvl w:val="0"/>
                <w:numId w:val="254"/>
              </w:numPr>
              <w:jc w:val="both"/>
            </w:pPr>
            <w:r w:rsidRPr="00090936">
              <w:t>Contact Security at the ACC</w:t>
            </w:r>
          </w:p>
          <w:p w14:paraId="29C95E1C" w14:textId="77777777" w:rsidR="002D2393" w:rsidRPr="00090936" w:rsidRDefault="002D2393" w:rsidP="002D2393">
            <w:pPr>
              <w:numPr>
                <w:ilvl w:val="1"/>
                <w:numId w:val="253"/>
              </w:numPr>
              <w:tabs>
                <w:tab w:val="num" w:pos="1062"/>
              </w:tabs>
              <w:ind w:hanging="798"/>
              <w:jc w:val="both"/>
            </w:pPr>
            <w:r w:rsidRPr="00090936">
              <w:t xml:space="preserve">Notify them of the situation </w:t>
            </w:r>
            <w:r w:rsidRPr="00090936">
              <w:rPr>
                <w:b/>
              </w:rPr>
              <w:t>AND</w:t>
            </w:r>
          </w:p>
          <w:p w14:paraId="2D2C1A7C" w14:textId="77777777" w:rsidR="002D2393" w:rsidRPr="00090936" w:rsidRDefault="002D2393" w:rsidP="002D2393">
            <w:pPr>
              <w:numPr>
                <w:ilvl w:val="1"/>
                <w:numId w:val="253"/>
              </w:numPr>
              <w:tabs>
                <w:tab w:val="left" w:pos="702"/>
                <w:tab w:val="num" w:pos="1062"/>
              </w:tabs>
              <w:ind w:hanging="798"/>
              <w:jc w:val="both"/>
            </w:pPr>
            <w:r w:rsidRPr="00090936">
              <w:t>Have them attempt to make contact with Security at PCC.</w:t>
            </w:r>
          </w:p>
          <w:p w14:paraId="1000D760" w14:textId="77777777" w:rsidR="002D2393" w:rsidRPr="00090936" w:rsidRDefault="002D2393" w:rsidP="002D2393">
            <w:pPr>
              <w:numPr>
                <w:ilvl w:val="1"/>
                <w:numId w:val="253"/>
              </w:numPr>
              <w:tabs>
                <w:tab w:val="num" w:pos="1062"/>
              </w:tabs>
              <w:ind w:hanging="798"/>
            </w:pPr>
            <w:r w:rsidRPr="00090936">
              <w:t xml:space="preserve">Have them contact you with information acquired </w:t>
            </w:r>
            <w:r w:rsidRPr="00090936">
              <w:rPr>
                <w:b/>
              </w:rPr>
              <w:t>OR</w:t>
            </w:r>
          </w:p>
          <w:p w14:paraId="0B532691" w14:textId="77777777" w:rsidR="002D2393" w:rsidRPr="00090936" w:rsidRDefault="002D2393">
            <w:pPr>
              <w:jc w:val="both"/>
              <w:rPr>
                <w:b/>
                <w:u w:val="single"/>
              </w:rPr>
            </w:pPr>
            <w:r w:rsidRPr="00090936">
              <w:rPr>
                <w:b/>
                <w:u w:val="single"/>
              </w:rPr>
              <w:t>IF:</w:t>
            </w:r>
          </w:p>
          <w:p w14:paraId="0FFB2DFE" w14:textId="77777777" w:rsidR="002D2393" w:rsidRPr="00090936" w:rsidRDefault="002D2393" w:rsidP="002D2393">
            <w:pPr>
              <w:numPr>
                <w:ilvl w:val="0"/>
                <w:numId w:val="254"/>
              </w:numPr>
              <w:jc w:val="both"/>
            </w:pPr>
            <w:r w:rsidRPr="00090936">
              <w:t xml:space="preserve">Notified by the PCC that they are evacuating and/or transferring sites </w:t>
            </w:r>
            <w:r w:rsidRPr="00090936">
              <w:rPr>
                <w:b/>
              </w:rPr>
              <w:t>OR</w:t>
            </w:r>
          </w:p>
          <w:p w14:paraId="32202E49" w14:textId="77777777" w:rsidR="002D2393" w:rsidRPr="00090936" w:rsidRDefault="002D2393" w:rsidP="002D2393">
            <w:pPr>
              <w:numPr>
                <w:ilvl w:val="0"/>
                <w:numId w:val="254"/>
              </w:numPr>
              <w:jc w:val="both"/>
            </w:pPr>
            <w:r w:rsidRPr="00090936">
              <w:t>control center video and Security confirms evacuation;</w:t>
            </w:r>
          </w:p>
          <w:p w14:paraId="179C652A" w14:textId="77777777" w:rsidR="002D2393" w:rsidRPr="00090936" w:rsidRDefault="002D2393">
            <w:pPr>
              <w:jc w:val="both"/>
              <w:rPr>
                <w:b/>
                <w:u w:val="single"/>
              </w:rPr>
            </w:pPr>
            <w:r w:rsidRPr="00090936">
              <w:rPr>
                <w:b/>
                <w:u w:val="single"/>
              </w:rPr>
              <w:t>THEN:</w:t>
            </w:r>
          </w:p>
          <w:p w14:paraId="65E1AA09" w14:textId="77777777" w:rsidR="002D2393" w:rsidRPr="00090936" w:rsidRDefault="002D2393" w:rsidP="002D2393">
            <w:pPr>
              <w:numPr>
                <w:ilvl w:val="0"/>
                <w:numId w:val="254"/>
              </w:numPr>
            </w:pPr>
            <w:r w:rsidRPr="00090936">
              <w:t xml:space="preserve">Continue with procedure.  </w:t>
            </w:r>
          </w:p>
        </w:tc>
      </w:tr>
    </w:tbl>
    <w:p w14:paraId="7F21E3CA" w14:textId="77777777" w:rsidR="002D2393" w:rsidRDefault="002D2393" w:rsidP="002D239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08"/>
      </w:tblGrid>
      <w:tr w:rsidR="002D2393" w:rsidRPr="00090936" w14:paraId="1BC5D92A" w14:textId="77777777">
        <w:trPr>
          <w:trHeight w:val="576"/>
          <w:tblHeader/>
        </w:trPr>
        <w:tc>
          <w:tcPr>
            <w:tcW w:w="1548" w:type="dxa"/>
            <w:tcBorders>
              <w:top w:val="double" w:sz="4" w:space="0" w:color="auto"/>
              <w:left w:val="nil"/>
              <w:bottom w:val="double" w:sz="4" w:space="0" w:color="auto"/>
            </w:tcBorders>
            <w:vAlign w:val="center"/>
          </w:tcPr>
          <w:p w14:paraId="522CBADC" w14:textId="77777777" w:rsidR="002D2393" w:rsidRPr="00090936" w:rsidRDefault="002D2393">
            <w:pPr>
              <w:jc w:val="center"/>
              <w:rPr>
                <w:b/>
              </w:rPr>
            </w:pPr>
            <w:r w:rsidRPr="00090936">
              <w:rPr>
                <w:b/>
              </w:rPr>
              <w:lastRenderedPageBreak/>
              <w:t>Step</w:t>
            </w:r>
          </w:p>
        </w:tc>
        <w:tc>
          <w:tcPr>
            <w:tcW w:w="7308" w:type="dxa"/>
            <w:tcBorders>
              <w:top w:val="double" w:sz="4" w:space="0" w:color="auto"/>
              <w:bottom w:val="double" w:sz="4" w:space="0" w:color="auto"/>
              <w:right w:val="nil"/>
            </w:tcBorders>
            <w:vAlign w:val="center"/>
          </w:tcPr>
          <w:p w14:paraId="19097B24" w14:textId="77777777" w:rsidR="002D2393" w:rsidRPr="00090936" w:rsidRDefault="002D2393">
            <w:pPr>
              <w:rPr>
                <w:b/>
              </w:rPr>
            </w:pPr>
            <w:r w:rsidRPr="00090936">
              <w:rPr>
                <w:b/>
              </w:rPr>
              <w:t>Action</w:t>
            </w:r>
          </w:p>
        </w:tc>
      </w:tr>
      <w:tr w:rsidR="002D2393" w14:paraId="0E08B107" w14:textId="77777777">
        <w:trPr>
          <w:trHeight w:val="762"/>
        </w:trPr>
        <w:tc>
          <w:tcPr>
            <w:tcW w:w="1548" w:type="dxa"/>
            <w:tcBorders>
              <w:top w:val="single" w:sz="4" w:space="0" w:color="auto"/>
              <w:left w:val="nil"/>
              <w:bottom w:val="single" w:sz="4" w:space="0" w:color="auto"/>
            </w:tcBorders>
            <w:vAlign w:val="center"/>
          </w:tcPr>
          <w:p w14:paraId="1028E5DF" w14:textId="4DF89FB1" w:rsidR="002D2393" w:rsidRDefault="002D2393">
            <w:pPr>
              <w:jc w:val="center"/>
              <w:rPr>
                <w:b/>
                <w:bCs/>
              </w:rPr>
            </w:pPr>
            <w:r>
              <w:rPr>
                <w:b/>
                <w:bCs/>
              </w:rPr>
              <w:t>IROL</w:t>
            </w:r>
          </w:p>
        </w:tc>
        <w:tc>
          <w:tcPr>
            <w:tcW w:w="7308" w:type="dxa"/>
            <w:tcBorders>
              <w:top w:val="single" w:sz="4" w:space="0" w:color="auto"/>
              <w:bottom w:val="single" w:sz="4" w:space="0" w:color="auto"/>
              <w:right w:val="nil"/>
            </w:tcBorders>
            <w:vAlign w:val="center"/>
          </w:tcPr>
          <w:p w14:paraId="0C0745AD" w14:textId="0A491BA8" w:rsidR="002D2393" w:rsidRDefault="00AB0F2C">
            <w:pPr>
              <w:pStyle w:val="TableText"/>
              <w:jc w:val="both"/>
            </w:pPr>
            <w:r>
              <w:t>Monitor and take actions on all</w:t>
            </w:r>
            <w:r w:rsidR="002D2393">
              <w:t xml:space="preserve"> IROL</w:t>
            </w:r>
            <w:r>
              <w:t>’s</w:t>
            </w:r>
            <w:r w:rsidR="002D2393">
              <w:t xml:space="preserve">; the actual flow </w:t>
            </w:r>
            <w:r w:rsidR="002D2393" w:rsidRPr="00420271">
              <w:rPr>
                <w:b/>
                <w:bCs/>
                <w:i/>
                <w:iCs/>
                <w:u w:val="single"/>
              </w:rPr>
              <w:t>MUST NOT</w:t>
            </w:r>
            <w:r w:rsidR="002D2393">
              <w:t xml:space="preserve"> exceed its limit.  If necessary, the System Operator has the authority to direct load shedding before th</w:t>
            </w:r>
            <w:r>
              <w:t>e</w:t>
            </w:r>
            <w:r w:rsidR="002D2393">
              <w:t xml:space="preserve"> IROL has been exceeded</w:t>
            </w:r>
          </w:p>
        </w:tc>
      </w:tr>
      <w:tr w:rsidR="002D2393" w14:paraId="0B9BBD05" w14:textId="77777777">
        <w:trPr>
          <w:trHeight w:val="467"/>
        </w:trPr>
        <w:tc>
          <w:tcPr>
            <w:tcW w:w="1548" w:type="dxa"/>
            <w:tcBorders>
              <w:top w:val="single" w:sz="4" w:space="0" w:color="auto"/>
              <w:left w:val="nil"/>
              <w:bottom w:val="double" w:sz="4" w:space="0" w:color="auto"/>
            </w:tcBorders>
            <w:vAlign w:val="center"/>
          </w:tcPr>
          <w:p w14:paraId="6289E873" w14:textId="77777777" w:rsidR="002D2393" w:rsidRDefault="002D2393">
            <w:pPr>
              <w:jc w:val="center"/>
              <w:rPr>
                <w:b/>
                <w:bCs/>
              </w:rPr>
            </w:pPr>
            <w:r>
              <w:rPr>
                <w:b/>
                <w:bCs/>
              </w:rPr>
              <w:t>3-Part</w:t>
            </w:r>
          </w:p>
          <w:p w14:paraId="5FA774FE" w14:textId="77777777" w:rsidR="002D2393" w:rsidRDefault="002D2393">
            <w:pPr>
              <w:jc w:val="center"/>
              <w:rPr>
                <w:b/>
                <w:bCs/>
              </w:rPr>
            </w:pPr>
          </w:p>
        </w:tc>
        <w:tc>
          <w:tcPr>
            <w:tcW w:w="7308" w:type="dxa"/>
            <w:tcBorders>
              <w:top w:val="single" w:sz="4" w:space="0" w:color="auto"/>
              <w:bottom w:val="double" w:sz="4" w:space="0" w:color="auto"/>
              <w:right w:val="nil"/>
            </w:tcBorders>
            <w:vAlign w:val="center"/>
          </w:tcPr>
          <w:p w14:paraId="36401FB9" w14:textId="1F8F55D6" w:rsidR="002D2393" w:rsidRDefault="002D2393">
            <w:r>
              <w:t>When issuing an Operating Instruction, follow three-part communication:</w:t>
            </w:r>
          </w:p>
          <w:p w14:paraId="550DC1D1" w14:textId="77777777" w:rsidR="002D2393" w:rsidRDefault="002D2393"/>
          <w:p w14:paraId="0BD13EF4" w14:textId="77777777" w:rsidR="002D2393" w:rsidRDefault="002D2393">
            <w:pPr>
              <w:numPr>
                <w:ilvl w:val="0"/>
                <w:numId w:val="22"/>
              </w:numPr>
            </w:pPr>
            <w:r>
              <w:t>Issue the Operating Instruction</w:t>
            </w:r>
          </w:p>
          <w:p w14:paraId="7568C9D0" w14:textId="77777777" w:rsidR="002D2393" w:rsidRDefault="002D2393">
            <w:pPr>
              <w:numPr>
                <w:ilvl w:val="0"/>
                <w:numId w:val="22"/>
              </w:numPr>
            </w:pPr>
            <w:r>
              <w:t>Receive a correct repeat back</w:t>
            </w:r>
          </w:p>
          <w:p w14:paraId="50133316" w14:textId="77777777" w:rsidR="002D2393" w:rsidRDefault="002D2393">
            <w:pPr>
              <w:numPr>
                <w:ilvl w:val="0"/>
                <w:numId w:val="22"/>
              </w:numPr>
            </w:pPr>
            <w:r>
              <w:t>Give an acknowledgement</w:t>
            </w:r>
          </w:p>
        </w:tc>
      </w:tr>
      <w:tr w:rsidR="002D2393" w14:paraId="08FCD980"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70AF1D1D" w14:textId="77777777" w:rsidR="002D2393" w:rsidRDefault="002D2393" w:rsidP="00357506">
            <w:pPr>
              <w:pStyle w:val="Heading3"/>
              <w:rPr>
                <w:u w:val="single"/>
              </w:rPr>
            </w:pPr>
            <w:bookmarkStart w:id="419" w:name="_Systems_are_Functional"/>
            <w:bookmarkEnd w:id="419"/>
            <w:r>
              <w:t>Systems are Functional</w:t>
            </w:r>
          </w:p>
        </w:tc>
      </w:tr>
      <w:tr w:rsidR="002D2393" w14:paraId="62D71FE2" w14:textId="77777777">
        <w:trPr>
          <w:trHeight w:val="576"/>
        </w:trPr>
        <w:tc>
          <w:tcPr>
            <w:tcW w:w="1548" w:type="dxa"/>
            <w:tcBorders>
              <w:top w:val="double" w:sz="4" w:space="0" w:color="auto"/>
              <w:left w:val="nil"/>
            </w:tcBorders>
            <w:vAlign w:val="center"/>
          </w:tcPr>
          <w:p w14:paraId="6730AFA1" w14:textId="77777777" w:rsidR="002D2393" w:rsidRDefault="002D2393">
            <w:pPr>
              <w:jc w:val="center"/>
              <w:rPr>
                <w:b/>
              </w:rPr>
            </w:pPr>
            <w:r>
              <w:rPr>
                <w:b/>
              </w:rPr>
              <w:t>Call in Additional Operators</w:t>
            </w:r>
          </w:p>
        </w:tc>
        <w:tc>
          <w:tcPr>
            <w:tcW w:w="7308" w:type="dxa"/>
            <w:tcBorders>
              <w:top w:val="double" w:sz="4" w:space="0" w:color="auto"/>
              <w:right w:val="nil"/>
            </w:tcBorders>
            <w:vAlign w:val="center"/>
          </w:tcPr>
          <w:p w14:paraId="51CEB32A" w14:textId="171E38C5" w:rsidR="002D2393" w:rsidRDefault="00D230B4">
            <w:pPr>
              <w:pStyle w:val="TableText"/>
              <w:jc w:val="both"/>
            </w:pPr>
            <w:r>
              <w:t>Coordinate with the DC-Tie operator and activate the</w:t>
            </w:r>
            <w:r w:rsidR="002D2393">
              <w:t xml:space="preserve"> NXT scenario to call in additional shift personnel, which includes a Shift Supervisor. </w:t>
            </w:r>
          </w:p>
          <w:p w14:paraId="01BC3FE2" w14:textId="77777777" w:rsidR="002D2393" w:rsidRDefault="002D2393">
            <w:pPr>
              <w:pStyle w:val="TableText"/>
              <w:rPr>
                <w:b/>
                <w:u w:val="single"/>
              </w:rPr>
            </w:pPr>
            <w:r>
              <w:t xml:space="preserve"> </w:t>
            </w:r>
            <w:r>
              <w:rPr>
                <w:b/>
                <w:u w:val="single"/>
              </w:rPr>
              <w:t>SELECT:</w:t>
            </w:r>
          </w:p>
          <w:p w14:paraId="2DEB6A9D" w14:textId="77777777" w:rsidR="002D2393" w:rsidRDefault="002D2393" w:rsidP="002D2393">
            <w:pPr>
              <w:pStyle w:val="TableText"/>
              <w:numPr>
                <w:ilvl w:val="0"/>
                <w:numId w:val="255"/>
              </w:numPr>
            </w:pPr>
            <w:r>
              <w:t>SO Loss of Control Room at Taylor, OR;</w:t>
            </w:r>
          </w:p>
          <w:p w14:paraId="3B65D4A4" w14:textId="77777777" w:rsidR="002D2393" w:rsidRDefault="002D2393" w:rsidP="002D2393">
            <w:pPr>
              <w:pStyle w:val="TableText"/>
              <w:numPr>
                <w:ilvl w:val="0"/>
                <w:numId w:val="255"/>
              </w:numPr>
            </w:pPr>
            <w:r>
              <w:t>SO Loss of Control Room at Bastrop.</w:t>
            </w:r>
          </w:p>
          <w:p w14:paraId="4C9B6C9F" w14:textId="77777777" w:rsidR="002D2393" w:rsidRDefault="002D2393">
            <w:pPr>
              <w:pStyle w:val="TableText"/>
              <w:jc w:val="both"/>
            </w:pPr>
          </w:p>
          <w:p w14:paraId="01A2EFD3" w14:textId="77777777" w:rsidR="002D2393" w:rsidRDefault="002D2393">
            <w:pPr>
              <w:pStyle w:val="ListBullet2"/>
              <w:numPr>
                <w:ilvl w:val="0"/>
                <w:numId w:val="0"/>
              </w:numPr>
              <w:ind w:left="360"/>
              <w:rPr>
                <w:b/>
              </w:rPr>
            </w:pPr>
            <w:r>
              <w:t>An email will be received after 10 minutes with a report of who has responded along with their estimated time of arrival.</w:t>
            </w:r>
          </w:p>
        </w:tc>
      </w:tr>
      <w:tr w:rsidR="002D2393" w14:paraId="73E00F00" w14:textId="77777777">
        <w:trPr>
          <w:trHeight w:val="576"/>
        </w:trPr>
        <w:tc>
          <w:tcPr>
            <w:tcW w:w="1548" w:type="dxa"/>
            <w:tcBorders>
              <w:left w:val="nil"/>
              <w:bottom w:val="single" w:sz="4" w:space="0" w:color="auto"/>
            </w:tcBorders>
            <w:vAlign w:val="center"/>
          </w:tcPr>
          <w:p w14:paraId="71EEFDB6" w14:textId="77777777" w:rsidR="002D2393" w:rsidRDefault="002D2393">
            <w:pPr>
              <w:jc w:val="center"/>
              <w:rPr>
                <w:b/>
              </w:rPr>
            </w:pPr>
            <w:r>
              <w:rPr>
                <w:b/>
              </w:rPr>
              <w:t>TO</w:t>
            </w:r>
          </w:p>
          <w:p w14:paraId="788827E6" w14:textId="77777777" w:rsidR="002D2393" w:rsidRDefault="002D2393">
            <w:pPr>
              <w:jc w:val="center"/>
              <w:rPr>
                <w:b/>
              </w:rPr>
            </w:pPr>
            <w:r>
              <w:rPr>
                <w:b/>
              </w:rPr>
              <w:t>Hotline</w:t>
            </w:r>
          </w:p>
          <w:p w14:paraId="1A6F9B44" w14:textId="77777777" w:rsidR="002D2393" w:rsidRDefault="002D2393">
            <w:pPr>
              <w:jc w:val="center"/>
              <w:rPr>
                <w:b/>
              </w:rPr>
            </w:pPr>
            <w:r>
              <w:rPr>
                <w:b/>
              </w:rPr>
              <w:t>Call</w:t>
            </w:r>
          </w:p>
        </w:tc>
        <w:tc>
          <w:tcPr>
            <w:tcW w:w="7308" w:type="dxa"/>
            <w:tcBorders>
              <w:bottom w:val="single" w:sz="4" w:space="0" w:color="auto"/>
              <w:right w:val="nil"/>
            </w:tcBorders>
            <w:vAlign w:val="center"/>
          </w:tcPr>
          <w:p w14:paraId="46A44B28" w14:textId="77777777" w:rsidR="002D2393" w:rsidRPr="00267C96" w:rsidRDefault="002D2393">
            <w:pPr>
              <w:rPr>
                <w:b/>
                <w:u w:val="single"/>
              </w:rPr>
            </w:pPr>
            <w:r w:rsidRPr="00267C96">
              <w:rPr>
                <w:b/>
                <w:highlight w:val="yellow"/>
                <w:u w:val="single"/>
              </w:rPr>
              <w:t xml:space="preserve">T#91 - Typical Hotline Script </w:t>
            </w:r>
            <w:r w:rsidRPr="00267C96">
              <w:rPr>
                <w:highlight w:val="yellow"/>
              </w:rPr>
              <w:t>Emergency Notice Loss of Primary Control Center (Systems are Functional)</w:t>
            </w:r>
          </w:p>
          <w:p w14:paraId="27E41400" w14:textId="77777777" w:rsidR="002D2393" w:rsidRDefault="002D2393">
            <w:pPr>
              <w:pStyle w:val="ListBullet2"/>
              <w:numPr>
                <w:ilvl w:val="0"/>
                <w:numId w:val="0"/>
              </w:numPr>
              <w:rPr>
                <w:b/>
              </w:rPr>
            </w:pPr>
          </w:p>
        </w:tc>
      </w:tr>
      <w:tr w:rsidR="002D2393" w14:paraId="5AD561D7" w14:textId="77777777">
        <w:trPr>
          <w:trHeight w:val="576"/>
        </w:trPr>
        <w:tc>
          <w:tcPr>
            <w:tcW w:w="1548" w:type="dxa"/>
            <w:tcBorders>
              <w:left w:val="nil"/>
              <w:bottom w:val="single" w:sz="4" w:space="0" w:color="auto"/>
            </w:tcBorders>
            <w:vAlign w:val="center"/>
          </w:tcPr>
          <w:p w14:paraId="75AC6C62" w14:textId="77777777" w:rsidR="002D2393" w:rsidRDefault="002D2393">
            <w:pPr>
              <w:jc w:val="center"/>
              <w:rPr>
                <w:b/>
              </w:rPr>
            </w:pPr>
            <w:r>
              <w:rPr>
                <w:b/>
              </w:rPr>
              <w:t>Additional Notifications</w:t>
            </w:r>
          </w:p>
        </w:tc>
        <w:tc>
          <w:tcPr>
            <w:tcW w:w="7308" w:type="dxa"/>
            <w:tcBorders>
              <w:bottom w:val="single" w:sz="4" w:space="0" w:color="auto"/>
              <w:right w:val="nil"/>
            </w:tcBorders>
            <w:vAlign w:val="center"/>
          </w:tcPr>
          <w:p w14:paraId="72C6CF54" w14:textId="77777777" w:rsidR="002D2393" w:rsidRDefault="002D2393">
            <w:pPr>
              <w:pStyle w:val="ListBullet2"/>
              <w:numPr>
                <w:ilvl w:val="0"/>
                <w:numId w:val="0"/>
              </w:numPr>
              <w:ind w:left="360"/>
            </w:pPr>
            <w:r>
              <w:t>The Director Control Room Operations and/or Designee will notify the following:</w:t>
            </w:r>
          </w:p>
          <w:p w14:paraId="500CC0BA" w14:textId="77777777" w:rsidR="002D2393" w:rsidRDefault="002D2393" w:rsidP="002D2393">
            <w:pPr>
              <w:pStyle w:val="TableBulletBullet"/>
              <w:numPr>
                <w:ilvl w:val="0"/>
                <w:numId w:val="256"/>
              </w:numPr>
            </w:pPr>
            <w:r>
              <w:t>Help Desk (to notify GMS Support and IT Infrastructure (Telecommunications and Data Center)</w:t>
            </w:r>
          </w:p>
          <w:p w14:paraId="144A791D" w14:textId="77777777" w:rsidR="002D2393" w:rsidRDefault="002D2393" w:rsidP="002D2393">
            <w:pPr>
              <w:pStyle w:val="TableBulletBullet"/>
              <w:numPr>
                <w:ilvl w:val="0"/>
                <w:numId w:val="256"/>
              </w:numPr>
            </w:pPr>
            <w:r>
              <w:t>Engineering Support</w:t>
            </w:r>
          </w:p>
          <w:p w14:paraId="08150356" w14:textId="77777777" w:rsidR="002D2393" w:rsidRDefault="002D2393">
            <w:pPr>
              <w:pStyle w:val="TableBulletBullet"/>
              <w:numPr>
                <w:ilvl w:val="0"/>
                <w:numId w:val="0"/>
              </w:numPr>
              <w:ind w:left="720"/>
            </w:pPr>
          </w:p>
          <w:p w14:paraId="292DBDC1" w14:textId="77777777" w:rsidR="002D2393" w:rsidRDefault="002D2393">
            <w:pPr>
              <w:pStyle w:val="ListBullet2"/>
              <w:numPr>
                <w:ilvl w:val="0"/>
                <w:numId w:val="0"/>
              </w:numPr>
              <w:ind w:left="360"/>
            </w:pPr>
            <w:r>
              <w:t>These phone numbers are also programmed into the control room cell phone.</w:t>
            </w:r>
          </w:p>
        </w:tc>
      </w:tr>
      <w:tr w:rsidR="002D2393" w14:paraId="68F85DE0" w14:textId="77777777">
        <w:trPr>
          <w:trHeight w:val="576"/>
        </w:trPr>
        <w:tc>
          <w:tcPr>
            <w:tcW w:w="1548" w:type="dxa"/>
            <w:tcBorders>
              <w:left w:val="nil"/>
              <w:bottom w:val="single" w:sz="4" w:space="0" w:color="auto"/>
            </w:tcBorders>
            <w:vAlign w:val="center"/>
          </w:tcPr>
          <w:p w14:paraId="47174EF2" w14:textId="77777777" w:rsidR="002D2393" w:rsidRDefault="002D2393">
            <w:pPr>
              <w:jc w:val="center"/>
              <w:rPr>
                <w:b/>
              </w:rPr>
            </w:pPr>
            <w:r w:rsidRPr="000B4CB5">
              <w:rPr>
                <w:b/>
              </w:rPr>
              <w:t>ERCOT Website</w:t>
            </w:r>
          </w:p>
          <w:p w14:paraId="643C6B96" w14:textId="77777777" w:rsidR="002D2393" w:rsidRDefault="002D2393">
            <w:pPr>
              <w:jc w:val="center"/>
              <w:rPr>
                <w:b/>
              </w:rPr>
            </w:pPr>
            <w:r>
              <w:rPr>
                <w:b/>
              </w:rPr>
              <w:t>Posting</w:t>
            </w:r>
          </w:p>
        </w:tc>
        <w:tc>
          <w:tcPr>
            <w:tcW w:w="7308" w:type="dxa"/>
            <w:tcBorders>
              <w:bottom w:val="single" w:sz="4" w:space="0" w:color="auto"/>
              <w:right w:val="nil"/>
            </w:tcBorders>
            <w:vAlign w:val="center"/>
          </w:tcPr>
          <w:p w14:paraId="7CF832E1" w14:textId="77777777" w:rsidR="002D2393" w:rsidRDefault="002D2393">
            <w:pPr>
              <w:pStyle w:val="ListBullet2"/>
              <w:numPr>
                <w:ilvl w:val="0"/>
                <w:numId w:val="0"/>
              </w:numPr>
              <w:ind w:left="720" w:hanging="360"/>
            </w:pPr>
            <w:r>
              <w:t xml:space="preserve">As time permits, post the Emergency Notice on the </w:t>
            </w:r>
            <w:r w:rsidRPr="000B4CB5">
              <w:t>ERCOT Website</w:t>
            </w:r>
            <w:r>
              <w:t>.</w:t>
            </w:r>
          </w:p>
          <w:p w14:paraId="58C4D653" w14:textId="77777777" w:rsidR="002D2393" w:rsidRDefault="002D2393">
            <w:pPr>
              <w:pStyle w:val="ListBullet2"/>
              <w:numPr>
                <w:ilvl w:val="0"/>
                <w:numId w:val="0"/>
              </w:numPr>
              <w:ind w:left="720" w:hanging="360"/>
            </w:pPr>
          </w:p>
          <w:p w14:paraId="125F2045" w14:textId="77777777" w:rsidR="002D2393" w:rsidRDefault="002D2393">
            <w:pPr>
              <w:pStyle w:val="ListBullet2"/>
              <w:numPr>
                <w:ilvl w:val="0"/>
                <w:numId w:val="0"/>
              </w:numPr>
              <w:ind w:left="720" w:hanging="360"/>
              <w:rPr>
                <w:b/>
                <w:u w:val="single"/>
              </w:rPr>
            </w:pPr>
            <w:r>
              <w:rPr>
                <w:b/>
                <w:highlight w:val="yellow"/>
                <w:u w:val="single"/>
              </w:rPr>
              <w:t>Typical Posting Script:</w:t>
            </w:r>
          </w:p>
          <w:p w14:paraId="6665C30B" w14:textId="77777777" w:rsidR="002D2393" w:rsidRDefault="002D2393">
            <w:pPr>
              <w:pStyle w:val="ListBullet2"/>
              <w:numPr>
                <w:ilvl w:val="0"/>
                <w:numId w:val="0"/>
              </w:numPr>
              <w:ind w:left="360"/>
            </w:pPr>
            <w:r>
              <w:t>ERCOT has issued an Emergency Notice for the loss of the primary control center, all systems are functioning.</w:t>
            </w:r>
          </w:p>
        </w:tc>
      </w:tr>
      <w:tr w:rsidR="002D2393" w14:paraId="6C917C87" w14:textId="77777777">
        <w:trPr>
          <w:trHeight w:val="576"/>
        </w:trPr>
        <w:tc>
          <w:tcPr>
            <w:tcW w:w="1548" w:type="dxa"/>
            <w:tcBorders>
              <w:left w:val="nil"/>
              <w:bottom w:val="single" w:sz="4" w:space="0" w:color="auto"/>
            </w:tcBorders>
            <w:vAlign w:val="center"/>
          </w:tcPr>
          <w:p w14:paraId="2F37D752" w14:textId="77777777" w:rsidR="002D2393" w:rsidRDefault="002D2393">
            <w:pPr>
              <w:jc w:val="center"/>
              <w:rPr>
                <w:b/>
              </w:rPr>
            </w:pPr>
            <w:r>
              <w:rPr>
                <w:b/>
              </w:rPr>
              <w:t>Respond to TO’s</w:t>
            </w:r>
          </w:p>
        </w:tc>
        <w:tc>
          <w:tcPr>
            <w:tcW w:w="7308" w:type="dxa"/>
            <w:tcBorders>
              <w:bottom w:val="single" w:sz="4" w:space="0" w:color="auto"/>
              <w:right w:val="nil"/>
            </w:tcBorders>
            <w:vAlign w:val="center"/>
          </w:tcPr>
          <w:p w14:paraId="0C4C2947" w14:textId="77777777" w:rsidR="002D2393" w:rsidRDefault="002D2393">
            <w:pPr>
              <w:pStyle w:val="TableText"/>
              <w:jc w:val="both"/>
            </w:pPr>
            <w:r>
              <w:t>Monitor frequency and re-run SCED/use (manual offset) as needed.</w:t>
            </w:r>
          </w:p>
          <w:p w14:paraId="60D83D04" w14:textId="77777777" w:rsidR="002D2393" w:rsidRDefault="002D2393">
            <w:pPr>
              <w:pStyle w:val="TableText"/>
              <w:jc w:val="both"/>
            </w:pPr>
          </w:p>
          <w:p w14:paraId="62A9B371" w14:textId="77777777" w:rsidR="002D2393" w:rsidRDefault="002D2393">
            <w:pPr>
              <w:pStyle w:val="TableText"/>
              <w:rPr>
                <w:b/>
                <w:u w:val="single"/>
              </w:rPr>
            </w:pPr>
            <w:r>
              <w:rPr>
                <w:b/>
                <w:u w:val="single"/>
              </w:rPr>
              <w:t>IF:</w:t>
            </w:r>
          </w:p>
          <w:p w14:paraId="2355F2F5" w14:textId="77777777" w:rsidR="002D2393" w:rsidRDefault="002D2393" w:rsidP="002D2393">
            <w:pPr>
              <w:pStyle w:val="TableText"/>
              <w:numPr>
                <w:ilvl w:val="0"/>
                <w:numId w:val="255"/>
              </w:numPr>
            </w:pPr>
            <w:r>
              <w:t>TO’s call in with questions about operational timelines or non real-time issues;</w:t>
            </w:r>
          </w:p>
          <w:p w14:paraId="335672FA" w14:textId="77777777" w:rsidR="002D2393" w:rsidRDefault="002D2393">
            <w:pPr>
              <w:pStyle w:val="TableText"/>
              <w:rPr>
                <w:b/>
                <w:u w:val="single"/>
              </w:rPr>
            </w:pPr>
            <w:r>
              <w:rPr>
                <w:b/>
                <w:u w:val="single"/>
              </w:rPr>
              <w:t>THEN:</w:t>
            </w:r>
          </w:p>
          <w:p w14:paraId="1685AFB9" w14:textId="77777777" w:rsidR="002D2393" w:rsidRDefault="002D2393" w:rsidP="002D2393">
            <w:pPr>
              <w:pStyle w:val="TableText"/>
              <w:numPr>
                <w:ilvl w:val="0"/>
                <w:numId w:val="255"/>
              </w:numPr>
            </w:pPr>
            <w:r>
              <w:t>Notify the TO’s that timelines and non real-time issues will be addressed when additional staff arrive,</w:t>
            </w:r>
          </w:p>
          <w:p w14:paraId="21B309F3" w14:textId="77777777" w:rsidR="002D2393" w:rsidRDefault="002D2393" w:rsidP="002D2393">
            <w:pPr>
              <w:pStyle w:val="TableText"/>
              <w:numPr>
                <w:ilvl w:val="0"/>
                <w:numId w:val="255"/>
              </w:numPr>
            </w:pPr>
            <w:r>
              <w:t>Document TO’s calls to pass along to the appropriate Operators as they arrive.</w:t>
            </w:r>
          </w:p>
        </w:tc>
      </w:tr>
      <w:tr w:rsidR="002D2393" w14:paraId="141C4D89" w14:textId="77777777">
        <w:trPr>
          <w:trHeight w:val="576"/>
        </w:trPr>
        <w:tc>
          <w:tcPr>
            <w:tcW w:w="1548" w:type="dxa"/>
            <w:tcBorders>
              <w:left w:val="nil"/>
              <w:bottom w:val="single" w:sz="4" w:space="0" w:color="auto"/>
            </w:tcBorders>
            <w:vAlign w:val="center"/>
          </w:tcPr>
          <w:p w14:paraId="40E96531" w14:textId="77777777" w:rsidR="002D2393" w:rsidRDefault="002D2393">
            <w:pPr>
              <w:jc w:val="center"/>
              <w:rPr>
                <w:b/>
              </w:rPr>
            </w:pPr>
            <w:r>
              <w:rPr>
                <w:b/>
              </w:rPr>
              <w:t xml:space="preserve">Real-time Contingency </w:t>
            </w:r>
            <w:r>
              <w:rPr>
                <w:b/>
              </w:rPr>
              <w:lastRenderedPageBreak/>
              <w:t>Analysis (RTCA)</w:t>
            </w:r>
          </w:p>
        </w:tc>
        <w:tc>
          <w:tcPr>
            <w:tcW w:w="7308" w:type="dxa"/>
            <w:tcBorders>
              <w:bottom w:val="single" w:sz="4" w:space="0" w:color="auto"/>
              <w:right w:val="nil"/>
            </w:tcBorders>
            <w:vAlign w:val="center"/>
          </w:tcPr>
          <w:p w14:paraId="54DBECE7" w14:textId="77777777" w:rsidR="002D2393" w:rsidRDefault="002D2393">
            <w:pPr>
              <w:pStyle w:val="TableText"/>
              <w:rPr>
                <w:b/>
                <w:u w:val="single"/>
              </w:rPr>
            </w:pPr>
            <w:r>
              <w:rPr>
                <w:b/>
                <w:u w:val="single"/>
              </w:rPr>
              <w:lastRenderedPageBreak/>
              <w:t>Operations Support will assist in monitoring the RTCA functionality including results and may communicate suggested actions as needed.</w:t>
            </w:r>
          </w:p>
        </w:tc>
      </w:tr>
      <w:tr w:rsidR="002D2393" w14:paraId="5057D4A9" w14:textId="77777777">
        <w:trPr>
          <w:trHeight w:val="576"/>
        </w:trPr>
        <w:tc>
          <w:tcPr>
            <w:tcW w:w="1548" w:type="dxa"/>
            <w:tcBorders>
              <w:left w:val="nil"/>
              <w:bottom w:val="single" w:sz="4" w:space="0" w:color="auto"/>
            </w:tcBorders>
            <w:vAlign w:val="center"/>
          </w:tcPr>
          <w:p w14:paraId="09FF6008" w14:textId="77777777" w:rsidR="002D2393" w:rsidRDefault="002D2393">
            <w:pPr>
              <w:jc w:val="center"/>
              <w:rPr>
                <w:b/>
              </w:rPr>
            </w:pPr>
            <w:r>
              <w:rPr>
                <w:b/>
              </w:rPr>
              <w:t>Respond to TOs Thermal/ Voltage Limits Reached</w:t>
            </w:r>
            <w:r>
              <w:t xml:space="preserve"> (</w:t>
            </w:r>
            <w:r>
              <w:rPr>
                <w:b/>
              </w:rPr>
              <w:t>SOL</w:t>
            </w:r>
            <w:r>
              <w:t>)</w:t>
            </w:r>
          </w:p>
        </w:tc>
        <w:tc>
          <w:tcPr>
            <w:tcW w:w="7308" w:type="dxa"/>
            <w:tcBorders>
              <w:bottom w:val="single" w:sz="4" w:space="0" w:color="auto"/>
              <w:right w:val="nil"/>
            </w:tcBorders>
            <w:vAlign w:val="center"/>
          </w:tcPr>
          <w:p w14:paraId="2513C137" w14:textId="77777777" w:rsidR="002D2393" w:rsidRDefault="002D2393">
            <w:pPr>
              <w:pStyle w:val="TableText"/>
              <w:rPr>
                <w:b/>
                <w:u w:val="single"/>
              </w:rPr>
            </w:pPr>
            <w:r>
              <w:rPr>
                <w:b/>
                <w:u w:val="single"/>
              </w:rPr>
              <w:t>IF:</w:t>
            </w:r>
          </w:p>
          <w:p w14:paraId="01E81833" w14:textId="77777777" w:rsidR="002D2393" w:rsidRDefault="002D2393" w:rsidP="002D2393">
            <w:pPr>
              <w:pStyle w:val="TableText"/>
              <w:numPr>
                <w:ilvl w:val="0"/>
                <w:numId w:val="257"/>
              </w:numPr>
            </w:pPr>
            <w:r>
              <w:t>Thermal limits have reached their continuous rating, OR</w:t>
            </w:r>
          </w:p>
          <w:p w14:paraId="3FF51F5D" w14:textId="77777777" w:rsidR="002D2393" w:rsidRDefault="002D2393" w:rsidP="002D2393">
            <w:pPr>
              <w:pStyle w:val="TableText"/>
              <w:numPr>
                <w:ilvl w:val="0"/>
                <w:numId w:val="257"/>
              </w:numPr>
            </w:pPr>
            <w:r>
              <w:t xml:space="preserve">Notified by Operations Support or a TO that thermal limits have reached their continuous rating; </w:t>
            </w:r>
          </w:p>
          <w:p w14:paraId="39C10D87" w14:textId="77777777" w:rsidR="002D2393" w:rsidRDefault="002D2393">
            <w:pPr>
              <w:pStyle w:val="TableText"/>
              <w:rPr>
                <w:b/>
                <w:u w:val="single"/>
              </w:rPr>
            </w:pPr>
            <w:r>
              <w:rPr>
                <w:b/>
                <w:u w:val="single"/>
              </w:rPr>
              <w:t>THEN:</w:t>
            </w:r>
          </w:p>
          <w:p w14:paraId="3E30BD40" w14:textId="77777777" w:rsidR="002D2393" w:rsidRDefault="002D2393" w:rsidP="002D2393">
            <w:pPr>
              <w:pStyle w:val="TableText"/>
              <w:numPr>
                <w:ilvl w:val="0"/>
                <w:numId w:val="257"/>
              </w:numPr>
            </w:pPr>
            <w:r>
              <w:t>Activate associated constraint, OR</w:t>
            </w:r>
          </w:p>
          <w:p w14:paraId="6ED9057B" w14:textId="77777777" w:rsidR="002D2393" w:rsidRDefault="002D2393" w:rsidP="002D2393">
            <w:pPr>
              <w:pStyle w:val="TableText"/>
              <w:numPr>
                <w:ilvl w:val="0"/>
                <w:numId w:val="257"/>
              </w:numPr>
            </w:pPr>
            <w:r>
              <w:t>Seek a recommendation from Operations Support or the appropriate TO as to what actions will alleviate the situation,</w:t>
            </w:r>
          </w:p>
          <w:p w14:paraId="16B43998" w14:textId="77777777" w:rsidR="002D2393" w:rsidRDefault="002D2393" w:rsidP="002D2393">
            <w:pPr>
              <w:pStyle w:val="TableText"/>
              <w:numPr>
                <w:ilvl w:val="0"/>
                <w:numId w:val="257"/>
              </w:numPr>
            </w:pPr>
            <w:r>
              <w:t>Issue unit specific Operating Instructions as necessary to QSE.  (Follow-up with electronic Dispatch Instruction confirmation as time permits),</w:t>
            </w:r>
          </w:p>
          <w:p w14:paraId="1B124414" w14:textId="77777777" w:rsidR="002D2393" w:rsidRDefault="002D2393" w:rsidP="002D2393">
            <w:pPr>
              <w:pStyle w:val="TableText"/>
              <w:numPr>
                <w:ilvl w:val="0"/>
                <w:numId w:val="257"/>
              </w:numPr>
              <w:rPr>
                <w:b/>
                <w:u w:val="single"/>
              </w:rPr>
            </w:pPr>
            <w:r>
              <w:t>Continue to monitor to determine the effect of the plan.</w:t>
            </w:r>
          </w:p>
          <w:p w14:paraId="26CA6E29" w14:textId="77777777" w:rsidR="002D2393" w:rsidRDefault="002D2393">
            <w:pPr>
              <w:pStyle w:val="TableText"/>
              <w:jc w:val="both"/>
            </w:pPr>
          </w:p>
          <w:p w14:paraId="3EF0EBE4" w14:textId="77777777" w:rsidR="002D2393" w:rsidRDefault="002D2393">
            <w:pPr>
              <w:pStyle w:val="TableText"/>
              <w:jc w:val="both"/>
            </w:pPr>
            <w:r>
              <w:t>ERCOT Nominal Voltage Levels are 345kV, 230kV, 138kV, 115kV and 69kV.</w:t>
            </w:r>
          </w:p>
          <w:p w14:paraId="3B96713B" w14:textId="77777777" w:rsidR="002D2393" w:rsidRDefault="002D2393">
            <w:pPr>
              <w:pStyle w:val="TableText"/>
              <w:jc w:val="both"/>
            </w:pPr>
          </w:p>
          <w:p w14:paraId="1582B163" w14:textId="77777777" w:rsidR="002D2393" w:rsidRDefault="002D2393">
            <w:pPr>
              <w:pStyle w:val="TableText"/>
              <w:jc w:val="both"/>
            </w:pPr>
            <w:r>
              <w:t>The general voltage guidelines are as follows (listed in kV):</w:t>
            </w:r>
          </w:p>
          <w:tbl>
            <w:tblPr>
              <w:tblW w:w="7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3"/>
              <w:gridCol w:w="2113"/>
              <w:gridCol w:w="1980"/>
              <w:gridCol w:w="1980"/>
            </w:tblGrid>
            <w:tr w:rsidR="002D2393" w14:paraId="40008FE7" w14:textId="77777777">
              <w:tc>
                <w:tcPr>
                  <w:tcW w:w="1283" w:type="dxa"/>
                </w:tcPr>
                <w:p w14:paraId="51DBEB58" w14:textId="77777777" w:rsidR="002D2393" w:rsidRDefault="002D2393">
                  <w:pPr>
                    <w:pStyle w:val="TableText"/>
                    <w:jc w:val="center"/>
                  </w:pPr>
                  <w:r>
                    <w:t>Nominal Voltage</w:t>
                  </w:r>
                </w:p>
              </w:tc>
              <w:tc>
                <w:tcPr>
                  <w:tcW w:w="2113" w:type="dxa"/>
                </w:tcPr>
                <w:p w14:paraId="7CE07AA3" w14:textId="77777777" w:rsidR="002D2393" w:rsidRDefault="002D2393">
                  <w:pPr>
                    <w:pStyle w:val="TableText"/>
                    <w:jc w:val="center"/>
                  </w:pPr>
                  <w:r>
                    <w:t>Normal Operating Limits</w:t>
                  </w:r>
                </w:p>
              </w:tc>
              <w:tc>
                <w:tcPr>
                  <w:tcW w:w="1980" w:type="dxa"/>
                </w:tcPr>
                <w:p w14:paraId="4ACDC017" w14:textId="77777777" w:rsidR="002D2393" w:rsidRDefault="002D2393">
                  <w:pPr>
                    <w:pStyle w:val="TableText"/>
                    <w:jc w:val="center"/>
                  </w:pPr>
                  <w:r>
                    <w:t>Emergency Operating Limits</w:t>
                  </w:r>
                </w:p>
              </w:tc>
              <w:tc>
                <w:tcPr>
                  <w:tcW w:w="1980" w:type="dxa"/>
                </w:tcPr>
                <w:p w14:paraId="524F1C61" w14:textId="77777777" w:rsidR="002D2393" w:rsidRDefault="002D2393">
                  <w:pPr>
                    <w:pStyle w:val="TableText"/>
                    <w:jc w:val="center"/>
                  </w:pPr>
                  <w:r>
                    <w:t>Ideal Voltage Range</w:t>
                  </w:r>
                </w:p>
              </w:tc>
            </w:tr>
            <w:tr w:rsidR="002D2393" w14:paraId="76EFFA7D" w14:textId="77777777">
              <w:tc>
                <w:tcPr>
                  <w:tcW w:w="1283" w:type="dxa"/>
                </w:tcPr>
                <w:p w14:paraId="709D6283" w14:textId="77777777" w:rsidR="002D2393" w:rsidRDefault="002D2393">
                  <w:pPr>
                    <w:pStyle w:val="TableText"/>
                    <w:jc w:val="center"/>
                  </w:pPr>
                  <w:r>
                    <w:t>345</w:t>
                  </w:r>
                </w:p>
              </w:tc>
              <w:tc>
                <w:tcPr>
                  <w:tcW w:w="2113" w:type="dxa"/>
                </w:tcPr>
                <w:p w14:paraId="60D9345F" w14:textId="77777777" w:rsidR="002D2393" w:rsidRDefault="002D2393">
                  <w:pPr>
                    <w:pStyle w:val="TableText"/>
                    <w:jc w:val="center"/>
                  </w:pPr>
                  <w:r>
                    <w:t>327.75 – 362.25</w:t>
                  </w:r>
                </w:p>
              </w:tc>
              <w:tc>
                <w:tcPr>
                  <w:tcW w:w="1980" w:type="dxa"/>
                </w:tcPr>
                <w:p w14:paraId="07BB193A" w14:textId="77777777" w:rsidR="002D2393" w:rsidRDefault="002D2393">
                  <w:pPr>
                    <w:pStyle w:val="TableText"/>
                    <w:jc w:val="center"/>
                  </w:pPr>
                  <w:r>
                    <w:t>310.5 – 379.5</w:t>
                  </w:r>
                </w:p>
              </w:tc>
              <w:tc>
                <w:tcPr>
                  <w:tcW w:w="1980" w:type="dxa"/>
                </w:tcPr>
                <w:p w14:paraId="2FC36B16" w14:textId="77777777" w:rsidR="002D2393" w:rsidRDefault="002D2393">
                  <w:pPr>
                    <w:pStyle w:val="TableText"/>
                    <w:jc w:val="center"/>
                  </w:pPr>
                  <w:r>
                    <w:t>345 – 359</w:t>
                  </w:r>
                </w:p>
              </w:tc>
            </w:tr>
            <w:tr w:rsidR="002D2393" w14:paraId="02093301" w14:textId="77777777">
              <w:trPr>
                <w:trHeight w:val="70"/>
              </w:trPr>
              <w:tc>
                <w:tcPr>
                  <w:tcW w:w="1283" w:type="dxa"/>
                </w:tcPr>
                <w:p w14:paraId="6F6982E5" w14:textId="77777777" w:rsidR="002D2393" w:rsidRDefault="002D2393">
                  <w:pPr>
                    <w:pStyle w:val="TableText"/>
                    <w:jc w:val="center"/>
                  </w:pPr>
                  <w:r>
                    <w:t>230</w:t>
                  </w:r>
                </w:p>
              </w:tc>
              <w:tc>
                <w:tcPr>
                  <w:tcW w:w="2113" w:type="dxa"/>
                </w:tcPr>
                <w:p w14:paraId="3DCF8433" w14:textId="77777777" w:rsidR="002D2393" w:rsidRDefault="002D2393">
                  <w:pPr>
                    <w:pStyle w:val="TableText"/>
                    <w:jc w:val="center"/>
                  </w:pPr>
                  <w:r>
                    <w:t>218.5 – 241.5</w:t>
                  </w:r>
                </w:p>
              </w:tc>
              <w:tc>
                <w:tcPr>
                  <w:tcW w:w="1980" w:type="dxa"/>
                </w:tcPr>
                <w:p w14:paraId="5D0F7FDA" w14:textId="77777777" w:rsidR="002D2393" w:rsidRDefault="002D2393">
                  <w:pPr>
                    <w:pStyle w:val="TableText"/>
                    <w:jc w:val="center"/>
                  </w:pPr>
                  <w:r>
                    <w:t>207 – 253</w:t>
                  </w:r>
                </w:p>
              </w:tc>
              <w:tc>
                <w:tcPr>
                  <w:tcW w:w="1980" w:type="dxa"/>
                </w:tcPr>
                <w:p w14:paraId="36A8BA8B" w14:textId="77777777" w:rsidR="002D2393" w:rsidRDefault="002D2393">
                  <w:pPr>
                    <w:pStyle w:val="TableText"/>
                    <w:jc w:val="center"/>
                  </w:pPr>
                  <w:r>
                    <w:t>230 – 240</w:t>
                  </w:r>
                </w:p>
              </w:tc>
            </w:tr>
            <w:tr w:rsidR="002D2393" w14:paraId="02F623B7" w14:textId="77777777">
              <w:trPr>
                <w:trHeight w:val="70"/>
              </w:trPr>
              <w:tc>
                <w:tcPr>
                  <w:tcW w:w="1283" w:type="dxa"/>
                </w:tcPr>
                <w:p w14:paraId="35F64BEF" w14:textId="77777777" w:rsidR="002D2393" w:rsidRDefault="002D2393">
                  <w:pPr>
                    <w:pStyle w:val="TableText"/>
                    <w:jc w:val="center"/>
                  </w:pPr>
                  <w:r>
                    <w:t>138</w:t>
                  </w:r>
                </w:p>
              </w:tc>
              <w:tc>
                <w:tcPr>
                  <w:tcW w:w="2113" w:type="dxa"/>
                </w:tcPr>
                <w:p w14:paraId="44CBEDDD" w14:textId="77777777" w:rsidR="002D2393" w:rsidRDefault="002D2393">
                  <w:pPr>
                    <w:pStyle w:val="TableText"/>
                    <w:jc w:val="center"/>
                  </w:pPr>
                  <w:r>
                    <w:t>131.1 – 144.9</w:t>
                  </w:r>
                </w:p>
              </w:tc>
              <w:tc>
                <w:tcPr>
                  <w:tcW w:w="1980" w:type="dxa"/>
                </w:tcPr>
                <w:p w14:paraId="5E710030" w14:textId="77777777" w:rsidR="002D2393" w:rsidRDefault="002D2393">
                  <w:pPr>
                    <w:pStyle w:val="TableText"/>
                    <w:jc w:val="center"/>
                  </w:pPr>
                  <w:r>
                    <w:t>124.2 – 151.8</w:t>
                  </w:r>
                </w:p>
              </w:tc>
              <w:tc>
                <w:tcPr>
                  <w:tcW w:w="1980" w:type="dxa"/>
                </w:tcPr>
                <w:p w14:paraId="30212787" w14:textId="77777777" w:rsidR="002D2393" w:rsidRDefault="002D2393">
                  <w:pPr>
                    <w:pStyle w:val="TableText"/>
                    <w:jc w:val="center"/>
                  </w:pPr>
                  <w:r>
                    <w:t>138 – 144</w:t>
                  </w:r>
                </w:p>
              </w:tc>
            </w:tr>
            <w:tr w:rsidR="002D2393" w14:paraId="2819C8D8" w14:textId="77777777">
              <w:tc>
                <w:tcPr>
                  <w:tcW w:w="1283" w:type="dxa"/>
                </w:tcPr>
                <w:p w14:paraId="37C4C367" w14:textId="77777777" w:rsidR="002D2393" w:rsidRDefault="002D2393">
                  <w:pPr>
                    <w:pStyle w:val="TableText"/>
                    <w:jc w:val="center"/>
                  </w:pPr>
                  <w:r>
                    <w:t>115</w:t>
                  </w:r>
                </w:p>
              </w:tc>
              <w:tc>
                <w:tcPr>
                  <w:tcW w:w="2113" w:type="dxa"/>
                </w:tcPr>
                <w:p w14:paraId="1289086F" w14:textId="77777777" w:rsidR="002D2393" w:rsidRDefault="002D2393">
                  <w:pPr>
                    <w:pStyle w:val="TableText"/>
                    <w:jc w:val="center"/>
                  </w:pPr>
                  <w:r>
                    <w:t>109.25 – 120.75</w:t>
                  </w:r>
                </w:p>
              </w:tc>
              <w:tc>
                <w:tcPr>
                  <w:tcW w:w="1980" w:type="dxa"/>
                </w:tcPr>
                <w:p w14:paraId="2E1555C7" w14:textId="77777777" w:rsidR="002D2393" w:rsidRDefault="002D2393">
                  <w:pPr>
                    <w:pStyle w:val="TableText"/>
                    <w:jc w:val="center"/>
                  </w:pPr>
                  <w:r>
                    <w:t>103.5 – 126.5</w:t>
                  </w:r>
                </w:p>
              </w:tc>
              <w:tc>
                <w:tcPr>
                  <w:tcW w:w="1980" w:type="dxa"/>
                </w:tcPr>
                <w:p w14:paraId="038889C4" w14:textId="77777777" w:rsidR="002D2393" w:rsidRDefault="002D2393">
                  <w:pPr>
                    <w:pStyle w:val="TableText"/>
                    <w:jc w:val="center"/>
                  </w:pPr>
                  <w:r>
                    <w:t>115 – 120</w:t>
                  </w:r>
                </w:p>
              </w:tc>
            </w:tr>
            <w:tr w:rsidR="002D2393" w14:paraId="410090C9" w14:textId="77777777">
              <w:tc>
                <w:tcPr>
                  <w:tcW w:w="1283" w:type="dxa"/>
                </w:tcPr>
                <w:p w14:paraId="003AD97E" w14:textId="77777777" w:rsidR="002D2393" w:rsidRDefault="002D2393">
                  <w:pPr>
                    <w:pStyle w:val="TableText"/>
                    <w:jc w:val="center"/>
                  </w:pPr>
                  <w:r>
                    <w:t>69</w:t>
                  </w:r>
                </w:p>
              </w:tc>
              <w:tc>
                <w:tcPr>
                  <w:tcW w:w="2113" w:type="dxa"/>
                </w:tcPr>
                <w:p w14:paraId="6CB67423" w14:textId="77777777" w:rsidR="002D2393" w:rsidRDefault="002D2393">
                  <w:pPr>
                    <w:pStyle w:val="TableText"/>
                    <w:jc w:val="center"/>
                  </w:pPr>
                  <w:r>
                    <w:t>65.55 – 72.45</w:t>
                  </w:r>
                </w:p>
              </w:tc>
              <w:tc>
                <w:tcPr>
                  <w:tcW w:w="1980" w:type="dxa"/>
                </w:tcPr>
                <w:p w14:paraId="2E9259DB" w14:textId="77777777" w:rsidR="002D2393" w:rsidRDefault="002D2393">
                  <w:pPr>
                    <w:pStyle w:val="TableText"/>
                    <w:jc w:val="center"/>
                  </w:pPr>
                  <w:r>
                    <w:t>62.1 – 75.9</w:t>
                  </w:r>
                </w:p>
              </w:tc>
              <w:tc>
                <w:tcPr>
                  <w:tcW w:w="1980" w:type="dxa"/>
                </w:tcPr>
                <w:p w14:paraId="3F8DE114" w14:textId="77777777" w:rsidR="002D2393" w:rsidRDefault="002D2393">
                  <w:pPr>
                    <w:pStyle w:val="TableText"/>
                    <w:jc w:val="center"/>
                  </w:pPr>
                  <w:r>
                    <w:t>69 – 71.5</w:t>
                  </w:r>
                </w:p>
              </w:tc>
            </w:tr>
          </w:tbl>
          <w:p w14:paraId="4DBF44A9" w14:textId="77777777" w:rsidR="002D2393" w:rsidRDefault="002D2393">
            <w:pPr>
              <w:pStyle w:val="TableText"/>
              <w:jc w:val="both"/>
            </w:pPr>
          </w:p>
          <w:p w14:paraId="3DB9F8D6" w14:textId="77777777" w:rsidR="002D2393" w:rsidRDefault="002D2393">
            <w:pPr>
              <w:pStyle w:val="TableText"/>
              <w:jc w:val="both"/>
            </w:pPr>
            <w:r>
              <w:t>Some TOs utilize different Normal (Basecase) and Emergency (Post-Contingency) voltage operating limits than the general voltage guidelines.  These limits can be seen under the Network Limits display.</w:t>
            </w:r>
          </w:p>
          <w:p w14:paraId="228C03BC" w14:textId="77777777" w:rsidR="002D2393" w:rsidRDefault="002D2393">
            <w:pPr>
              <w:pStyle w:val="TableText"/>
              <w:jc w:val="both"/>
              <w:rPr>
                <w:b/>
                <w:u w:val="single"/>
              </w:rPr>
            </w:pPr>
          </w:p>
          <w:p w14:paraId="7077FC8A" w14:textId="77777777" w:rsidR="002D2393" w:rsidRDefault="002D2393">
            <w:pPr>
              <w:pStyle w:val="TableText"/>
              <w:jc w:val="both"/>
              <w:rPr>
                <w:b/>
                <w:u w:val="single"/>
              </w:rPr>
            </w:pPr>
            <w:r>
              <w:rPr>
                <w:b/>
                <w:u w:val="single"/>
              </w:rPr>
              <w:t>WHEN:</w:t>
            </w:r>
          </w:p>
          <w:p w14:paraId="462031A5" w14:textId="77777777" w:rsidR="002D2393" w:rsidRDefault="002D2393">
            <w:pPr>
              <w:pStyle w:val="TableText"/>
              <w:numPr>
                <w:ilvl w:val="0"/>
                <w:numId w:val="79"/>
              </w:numPr>
              <w:jc w:val="both"/>
            </w:pPr>
            <w:r>
              <w:t>Indicated by SCADA alarms, OR</w:t>
            </w:r>
          </w:p>
          <w:p w14:paraId="5C1D55FD" w14:textId="77777777" w:rsidR="002D2393" w:rsidRDefault="002D2393">
            <w:pPr>
              <w:pStyle w:val="TableText"/>
              <w:numPr>
                <w:ilvl w:val="0"/>
                <w:numId w:val="79"/>
              </w:numPr>
              <w:jc w:val="both"/>
            </w:pPr>
            <w:r>
              <w:t>Notified by Operations Support or a TO of voltage concerns;</w:t>
            </w:r>
          </w:p>
          <w:p w14:paraId="6C78BCF3" w14:textId="77777777" w:rsidR="002D2393" w:rsidRDefault="002D2393">
            <w:pPr>
              <w:pStyle w:val="TableText"/>
              <w:jc w:val="both"/>
              <w:rPr>
                <w:b/>
                <w:u w:val="single"/>
              </w:rPr>
            </w:pPr>
            <w:r>
              <w:rPr>
                <w:b/>
                <w:u w:val="single"/>
              </w:rPr>
              <w:t>THEN:</w:t>
            </w:r>
          </w:p>
          <w:p w14:paraId="6EF5A1A6" w14:textId="77777777" w:rsidR="002D2393" w:rsidRDefault="002D2393">
            <w:pPr>
              <w:pStyle w:val="TableText"/>
              <w:numPr>
                <w:ilvl w:val="0"/>
                <w:numId w:val="79"/>
              </w:numPr>
              <w:jc w:val="both"/>
            </w:pPr>
            <w:r>
              <w:t>Initiate a solution in collaboration with Operations Support and the appropriate TO and QSE in the area.</w:t>
            </w:r>
          </w:p>
          <w:p w14:paraId="60474262" w14:textId="77777777" w:rsidR="002D2393" w:rsidRDefault="002D2393">
            <w:pPr>
              <w:pStyle w:val="TableText"/>
              <w:jc w:val="both"/>
              <w:rPr>
                <w:b/>
                <w:u w:val="single"/>
              </w:rPr>
            </w:pPr>
            <w:r>
              <w:rPr>
                <w:b/>
                <w:u w:val="single"/>
              </w:rPr>
              <w:t>WHEN:</w:t>
            </w:r>
          </w:p>
          <w:p w14:paraId="28CA84CB" w14:textId="77777777" w:rsidR="002D2393" w:rsidRDefault="002D2393">
            <w:pPr>
              <w:pStyle w:val="TableText"/>
              <w:numPr>
                <w:ilvl w:val="0"/>
                <w:numId w:val="79"/>
              </w:numPr>
              <w:jc w:val="both"/>
            </w:pPr>
            <w:r>
              <w:t>TOs have utilized all Static Reactive Power Resources (capacitors, reactors, change in transformer taps) and a voltage issue still remains;</w:t>
            </w:r>
          </w:p>
          <w:p w14:paraId="339785D4" w14:textId="77777777" w:rsidR="00AB0F2C" w:rsidRDefault="00AB0F2C">
            <w:pPr>
              <w:pStyle w:val="TableText"/>
              <w:jc w:val="both"/>
              <w:rPr>
                <w:b/>
                <w:u w:val="single"/>
              </w:rPr>
            </w:pPr>
          </w:p>
          <w:p w14:paraId="7C551564" w14:textId="14B9B669" w:rsidR="002D2393" w:rsidRDefault="002D2393">
            <w:pPr>
              <w:pStyle w:val="TableText"/>
              <w:jc w:val="both"/>
              <w:rPr>
                <w:b/>
                <w:u w:val="single"/>
              </w:rPr>
            </w:pPr>
            <w:r>
              <w:rPr>
                <w:b/>
                <w:u w:val="single"/>
              </w:rPr>
              <w:t>THEN:</w:t>
            </w:r>
          </w:p>
          <w:p w14:paraId="67229FA0" w14:textId="77777777" w:rsidR="002D2393" w:rsidRDefault="002D2393">
            <w:pPr>
              <w:pStyle w:val="TableText"/>
              <w:numPr>
                <w:ilvl w:val="0"/>
                <w:numId w:val="79"/>
              </w:numPr>
              <w:jc w:val="both"/>
            </w:pPr>
            <w:r>
              <w:t xml:space="preserve">Instruct a QSE to raise or lower bus voltage, </w:t>
            </w:r>
          </w:p>
          <w:p w14:paraId="3652B888" w14:textId="77777777" w:rsidR="002D2393" w:rsidRDefault="002D2393">
            <w:pPr>
              <w:pStyle w:val="TableText"/>
              <w:numPr>
                <w:ilvl w:val="0"/>
                <w:numId w:val="79"/>
              </w:numPr>
              <w:jc w:val="both"/>
            </w:pPr>
            <w:r>
              <w:t xml:space="preserve">The QSE should complete the requested in no more than five minutes. </w:t>
            </w:r>
          </w:p>
          <w:p w14:paraId="1E7E1977" w14:textId="77777777" w:rsidR="002D2393" w:rsidRDefault="002D2393">
            <w:pPr>
              <w:pStyle w:val="TableText"/>
              <w:jc w:val="both"/>
            </w:pPr>
          </w:p>
          <w:p w14:paraId="66A3BED3" w14:textId="77777777" w:rsidR="002D2393" w:rsidRDefault="002D2393">
            <w:pPr>
              <w:pStyle w:val="TableText"/>
              <w:jc w:val="both"/>
              <w:rPr>
                <w:b/>
                <w:highlight w:val="yellow"/>
                <w:u w:val="single"/>
              </w:rPr>
            </w:pPr>
            <w:r>
              <w:rPr>
                <w:b/>
                <w:highlight w:val="yellow"/>
                <w:u w:val="single"/>
              </w:rPr>
              <w:t>Typical Script:</w:t>
            </w:r>
          </w:p>
          <w:p w14:paraId="32DC8144" w14:textId="77777777" w:rsidR="002D2393" w:rsidRDefault="002D2393">
            <w:pPr>
              <w:pStyle w:val="TableText"/>
              <w:rPr>
                <w:b/>
                <w:u w:val="single"/>
              </w:rPr>
            </w:pPr>
            <w:r>
              <w:t>“This is ERCOT Operator [first and last name].  At [xx:xx], ERCOT is instructing [QSE] to [raise or lower] voltage at [specify bus] by [+1 or 2kV or -1 or 2kV] for a target of [target kV].  [QSE] please repeat this instruction back to me.  That is correct, thank you.”</w:t>
            </w:r>
          </w:p>
        </w:tc>
      </w:tr>
      <w:tr w:rsidR="002D2393" w14:paraId="498086DE" w14:textId="77777777">
        <w:trPr>
          <w:trHeight w:val="576"/>
        </w:trPr>
        <w:tc>
          <w:tcPr>
            <w:tcW w:w="1548" w:type="dxa"/>
            <w:tcBorders>
              <w:left w:val="nil"/>
              <w:bottom w:val="single" w:sz="4" w:space="0" w:color="auto"/>
            </w:tcBorders>
            <w:vAlign w:val="center"/>
          </w:tcPr>
          <w:p w14:paraId="5F6D34E5" w14:textId="77777777" w:rsidR="002D2393" w:rsidRDefault="002D2393">
            <w:pPr>
              <w:jc w:val="center"/>
              <w:rPr>
                <w:b/>
              </w:rPr>
            </w:pPr>
            <w:r>
              <w:rPr>
                <w:b/>
              </w:rPr>
              <w:lastRenderedPageBreak/>
              <w:t>GTCs</w:t>
            </w:r>
          </w:p>
        </w:tc>
        <w:tc>
          <w:tcPr>
            <w:tcW w:w="7308" w:type="dxa"/>
            <w:tcBorders>
              <w:bottom w:val="single" w:sz="4" w:space="0" w:color="auto"/>
              <w:right w:val="nil"/>
            </w:tcBorders>
            <w:vAlign w:val="center"/>
          </w:tcPr>
          <w:p w14:paraId="7B9320B6" w14:textId="77777777" w:rsidR="002D2393" w:rsidRDefault="002D2393">
            <w:pPr>
              <w:pStyle w:val="TableText"/>
              <w:jc w:val="both"/>
              <w:rPr>
                <w:b/>
                <w:u w:val="single"/>
              </w:rPr>
            </w:pPr>
            <w:r>
              <w:rPr>
                <w:b/>
                <w:u w:val="single"/>
              </w:rPr>
              <w:t>IF:</w:t>
            </w:r>
          </w:p>
          <w:p w14:paraId="565AD90E" w14:textId="77777777" w:rsidR="002D2393" w:rsidRDefault="002D2393" w:rsidP="002D2393">
            <w:pPr>
              <w:pStyle w:val="TableText"/>
              <w:numPr>
                <w:ilvl w:val="0"/>
                <w:numId w:val="258"/>
              </w:numPr>
              <w:jc w:val="both"/>
            </w:pPr>
            <w:r>
              <w:t>Any of the GTCs is approaching 85%, OR</w:t>
            </w:r>
          </w:p>
          <w:p w14:paraId="7645E080" w14:textId="77777777" w:rsidR="002D2393" w:rsidRDefault="002D2393" w:rsidP="002D2393">
            <w:pPr>
              <w:pStyle w:val="TableText"/>
              <w:numPr>
                <w:ilvl w:val="0"/>
                <w:numId w:val="258"/>
              </w:numPr>
              <w:jc w:val="both"/>
            </w:pPr>
            <w:r>
              <w:t xml:space="preserve"> Notified by Operations Support or a TO that a GTC (this includes the IROL) is approaching 85%;</w:t>
            </w:r>
          </w:p>
          <w:p w14:paraId="71C27659" w14:textId="77777777" w:rsidR="002D2393" w:rsidRDefault="002D2393">
            <w:pPr>
              <w:pStyle w:val="TableText"/>
              <w:jc w:val="both"/>
              <w:rPr>
                <w:b/>
                <w:u w:val="single"/>
              </w:rPr>
            </w:pPr>
            <w:r>
              <w:rPr>
                <w:b/>
                <w:u w:val="single"/>
              </w:rPr>
              <w:t>THEN:</w:t>
            </w:r>
          </w:p>
          <w:p w14:paraId="4C432B3E" w14:textId="77777777" w:rsidR="002D2393" w:rsidRDefault="002D2393" w:rsidP="002D2393">
            <w:pPr>
              <w:pStyle w:val="TableText"/>
              <w:numPr>
                <w:ilvl w:val="0"/>
                <w:numId w:val="258"/>
              </w:numPr>
              <w:jc w:val="both"/>
            </w:pPr>
            <w:r>
              <w:t>Activate the associated “BASECASE” constraint in TCM</w:t>
            </w:r>
          </w:p>
          <w:p w14:paraId="47DECD8D" w14:textId="77777777" w:rsidR="002D2393" w:rsidRDefault="002D2393" w:rsidP="002D2393">
            <w:pPr>
              <w:pStyle w:val="TableText"/>
              <w:numPr>
                <w:ilvl w:val="1"/>
                <w:numId w:val="258"/>
              </w:numPr>
              <w:jc w:val="both"/>
              <w:rPr>
                <w:b/>
                <w:u w:val="single"/>
              </w:rPr>
            </w:pPr>
            <w:r>
              <w:t>Update RTMONI with new limit each time it changes</w:t>
            </w:r>
          </w:p>
        </w:tc>
      </w:tr>
      <w:tr w:rsidR="002D2393" w14:paraId="753EC537" w14:textId="77777777">
        <w:trPr>
          <w:trHeight w:val="576"/>
        </w:trPr>
        <w:tc>
          <w:tcPr>
            <w:tcW w:w="1548" w:type="dxa"/>
            <w:tcBorders>
              <w:left w:val="nil"/>
              <w:bottom w:val="double" w:sz="4" w:space="0" w:color="auto"/>
            </w:tcBorders>
            <w:vAlign w:val="center"/>
          </w:tcPr>
          <w:p w14:paraId="252330FD" w14:textId="77777777" w:rsidR="002D2393" w:rsidRDefault="002D2393">
            <w:pPr>
              <w:jc w:val="center"/>
              <w:rPr>
                <w:b/>
              </w:rPr>
            </w:pPr>
            <w:r>
              <w:rPr>
                <w:b/>
              </w:rPr>
              <w:t>Log</w:t>
            </w:r>
          </w:p>
        </w:tc>
        <w:tc>
          <w:tcPr>
            <w:tcW w:w="7308" w:type="dxa"/>
            <w:tcBorders>
              <w:bottom w:val="double" w:sz="4" w:space="0" w:color="auto"/>
              <w:right w:val="nil"/>
            </w:tcBorders>
            <w:vAlign w:val="center"/>
          </w:tcPr>
          <w:p w14:paraId="521B1D45" w14:textId="77777777" w:rsidR="002D2393" w:rsidRDefault="002D2393">
            <w:pPr>
              <w:pStyle w:val="TableText"/>
              <w:jc w:val="both"/>
              <w:rPr>
                <w:b/>
                <w:u w:val="single"/>
              </w:rPr>
            </w:pPr>
            <w:r>
              <w:t>Make log entry of events.</w:t>
            </w:r>
          </w:p>
        </w:tc>
      </w:tr>
      <w:tr w:rsidR="002D2393" w14:paraId="77583386"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59784E14" w14:textId="77777777" w:rsidR="002D2393" w:rsidRDefault="002D2393" w:rsidP="00357506">
            <w:pPr>
              <w:pStyle w:val="Heading3"/>
              <w:rPr>
                <w:u w:val="single"/>
              </w:rPr>
            </w:pPr>
            <w:bookmarkStart w:id="420" w:name="_Systems_are_not"/>
            <w:bookmarkEnd w:id="420"/>
            <w:r>
              <w:t>Systems are not Functional</w:t>
            </w:r>
          </w:p>
        </w:tc>
      </w:tr>
      <w:tr w:rsidR="002D2393" w14:paraId="698D9AF6" w14:textId="77777777">
        <w:trPr>
          <w:trHeight w:val="576"/>
        </w:trPr>
        <w:tc>
          <w:tcPr>
            <w:tcW w:w="1548" w:type="dxa"/>
            <w:tcBorders>
              <w:top w:val="double" w:sz="4" w:space="0" w:color="auto"/>
              <w:left w:val="nil"/>
              <w:bottom w:val="single" w:sz="4" w:space="0" w:color="auto"/>
            </w:tcBorders>
            <w:vAlign w:val="center"/>
          </w:tcPr>
          <w:p w14:paraId="0DBD88DB" w14:textId="77777777" w:rsidR="002D2393" w:rsidRDefault="002D2393">
            <w:pPr>
              <w:jc w:val="center"/>
              <w:rPr>
                <w:b/>
              </w:rPr>
            </w:pPr>
            <w:r>
              <w:rPr>
                <w:b/>
              </w:rPr>
              <w:t>NOTE</w:t>
            </w:r>
          </w:p>
        </w:tc>
        <w:tc>
          <w:tcPr>
            <w:tcW w:w="7308" w:type="dxa"/>
            <w:tcBorders>
              <w:top w:val="double" w:sz="4" w:space="0" w:color="auto"/>
              <w:bottom w:val="single" w:sz="4" w:space="0" w:color="auto"/>
              <w:right w:val="nil"/>
            </w:tcBorders>
            <w:vAlign w:val="center"/>
          </w:tcPr>
          <w:p w14:paraId="3B37DFB3" w14:textId="77777777" w:rsidR="002D2393" w:rsidRDefault="002D2393">
            <w:pPr>
              <w:pStyle w:val="TableText"/>
              <w:jc w:val="both"/>
            </w:pPr>
            <w:r>
              <w:t>Market Participants must be notified</w:t>
            </w:r>
            <w:r w:rsidRPr="00550ACD">
              <w:t xml:space="preserve"> of </w:t>
            </w:r>
            <w:r>
              <w:t>u</w:t>
            </w:r>
            <w:r w:rsidRPr="00550ACD">
              <w:t xml:space="preserve">nplanned outages of </w:t>
            </w:r>
            <w:r w:rsidRPr="00AE182A">
              <w:rPr>
                <w:b/>
                <w:bCs/>
                <w:u w:val="single"/>
              </w:rPr>
              <w:t>30 minutes or more</w:t>
            </w:r>
            <w:r w:rsidRPr="00AE182A">
              <w:rPr>
                <w:b/>
                <w:bCs/>
              </w:rPr>
              <w:t xml:space="preserve">, </w:t>
            </w:r>
            <w:r>
              <w:t>of</w:t>
            </w:r>
            <w:r w:rsidRPr="00550ACD">
              <w:t xml:space="preserve"> telemetering, monitoring and assessment capabilities, and associated communication channels between affected entities.</w:t>
            </w:r>
          </w:p>
        </w:tc>
      </w:tr>
      <w:tr w:rsidR="002D2393" w14:paraId="1D60ABE5" w14:textId="77777777" w:rsidTr="00AB0F2C">
        <w:trPr>
          <w:trHeight w:val="576"/>
        </w:trPr>
        <w:tc>
          <w:tcPr>
            <w:tcW w:w="1548" w:type="dxa"/>
            <w:tcBorders>
              <w:top w:val="single" w:sz="4" w:space="0" w:color="auto"/>
              <w:left w:val="nil"/>
              <w:bottom w:val="single" w:sz="4" w:space="0" w:color="auto"/>
            </w:tcBorders>
            <w:vAlign w:val="center"/>
          </w:tcPr>
          <w:p w14:paraId="787EAD66" w14:textId="77777777" w:rsidR="002D2393" w:rsidRDefault="002D2393">
            <w:pPr>
              <w:jc w:val="center"/>
              <w:rPr>
                <w:b/>
              </w:rPr>
            </w:pPr>
            <w:r>
              <w:rPr>
                <w:b/>
              </w:rPr>
              <w:t>Monitor Frequency</w:t>
            </w:r>
          </w:p>
        </w:tc>
        <w:tc>
          <w:tcPr>
            <w:tcW w:w="7308" w:type="dxa"/>
            <w:tcBorders>
              <w:top w:val="single" w:sz="4" w:space="0" w:color="auto"/>
              <w:bottom w:val="single" w:sz="4" w:space="0" w:color="auto"/>
              <w:right w:val="nil"/>
            </w:tcBorders>
            <w:vAlign w:val="center"/>
          </w:tcPr>
          <w:p w14:paraId="2ECF20AF" w14:textId="77777777" w:rsidR="002D2393" w:rsidRDefault="002D2393">
            <w:pPr>
              <w:pStyle w:val="TableText"/>
              <w:jc w:val="both"/>
            </w:pPr>
            <w:r>
              <w:t>The ability to view an adequate Frequency source may be limited during a site-failover, database load, or if AGC is temporarily unavailable.  To view the System Frequency during these conditions you may monitor the following sources.</w:t>
            </w:r>
          </w:p>
          <w:p w14:paraId="5B25B283" w14:textId="77777777" w:rsidR="002D2393" w:rsidRDefault="002D2393">
            <w:pPr>
              <w:pStyle w:val="TableText"/>
              <w:jc w:val="both"/>
            </w:pPr>
          </w:p>
          <w:p w14:paraId="0DB76714" w14:textId="77777777" w:rsidR="002D2393" w:rsidRDefault="002D2393">
            <w:pPr>
              <w:pStyle w:val="TableText"/>
              <w:jc w:val="both"/>
            </w:pPr>
          </w:p>
          <w:p w14:paraId="503E3CBB" w14:textId="77777777" w:rsidR="002D2393" w:rsidRDefault="002D2393">
            <w:pPr>
              <w:pStyle w:val="TableText"/>
              <w:numPr>
                <w:ilvl w:val="0"/>
                <w:numId w:val="259"/>
              </w:numPr>
              <w:tabs>
                <w:tab w:val="clear" w:pos="1080"/>
                <w:tab w:val="num" w:pos="438"/>
              </w:tabs>
              <w:ind w:left="438" w:hanging="438"/>
              <w:jc w:val="both"/>
              <w:rPr>
                <w:b/>
              </w:rPr>
            </w:pPr>
            <w:r>
              <w:rPr>
                <w:b/>
              </w:rPr>
              <w:t>ERCOT control room digital wall frequency displays</w:t>
            </w:r>
          </w:p>
          <w:p w14:paraId="7EACB669" w14:textId="77777777" w:rsidR="002D2393" w:rsidRDefault="002D2393">
            <w:pPr>
              <w:pStyle w:val="TableText"/>
              <w:numPr>
                <w:ilvl w:val="0"/>
                <w:numId w:val="259"/>
              </w:numPr>
              <w:tabs>
                <w:tab w:val="clear" w:pos="1080"/>
                <w:tab w:val="num" w:pos="438"/>
              </w:tabs>
              <w:ind w:left="438" w:hanging="438"/>
              <w:jc w:val="both"/>
              <w:rPr>
                <w:b/>
              </w:rPr>
            </w:pPr>
            <w:r>
              <w:rPr>
                <w:b/>
              </w:rPr>
              <w:t>PI ProcessBook → ERCOT → TrueTime Frequency (Taylor) and/or</w:t>
            </w:r>
          </w:p>
          <w:p w14:paraId="42DECA3D" w14:textId="77777777" w:rsidR="002D2393" w:rsidRDefault="002D2393">
            <w:pPr>
              <w:pStyle w:val="TableText"/>
              <w:numPr>
                <w:ilvl w:val="0"/>
                <w:numId w:val="259"/>
              </w:numPr>
              <w:tabs>
                <w:tab w:val="clear" w:pos="1080"/>
                <w:tab w:val="num" w:pos="438"/>
              </w:tabs>
              <w:ind w:left="438" w:hanging="438"/>
              <w:jc w:val="both"/>
              <w:rPr>
                <w:b/>
                <w:u w:val="single"/>
              </w:rPr>
            </w:pPr>
            <w:r>
              <w:rPr>
                <w:b/>
              </w:rPr>
              <w:t>PI ProcessBook → ERCOT → TrueTime Frequency (Bastrop)</w:t>
            </w:r>
          </w:p>
          <w:p w14:paraId="780155CE" w14:textId="77777777" w:rsidR="002D2393" w:rsidRDefault="002D2393">
            <w:pPr>
              <w:pStyle w:val="TableText"/>
              <w:jc w:val="both"/>
              <w:rPr>
                <w:b/>
                <w:u w:val="single"/>
              </w:rPr>
            </w:pPr>
          </w:p>
          <w:p w14:paraId="6645C342" w14:textId="77777777" w:rsidR="002D2393" w:rsidRDefault="002D2393">
            <w:pPr>
              <w:pStyle w:val="TableText"/>
              <w:jc w:val="both"/>
              <w:rPr>
                <w:b/>
                <w:u w:val="single"/>
              </w:rPr>
            </w:pPr>
            <w:r>
              <w:t>It may be necessary to reload the PI ProcessBook “ERCOT Main Summary” display to show the historical data.</w:t>
            </w:r>
          </w:p>
        </w:tc>
      </w:tr>
      <w:tr w:rsidR="002D2393" w14:paraId="09AA75A2" w14:textId="77777777" w:rsidTr="00AB0F2C">
        <w:trPr>
          <w:trHeight w:val="576"/>
          <w:tblHeader/>
        </w:trPr>
        <w:tc>
          <w:tcPr>
            <w:tcW w:w="1548" w:type="dxa"/>
            <w:tcBorders>
              <w:top w:val="single" w:sz="4" w:space="0" w:color="auto"/>
              <w:left w:val="nil"/>
              <w:bottom w:val="single" w:sz="4" w:space="0" w:color="auto"/>
              <w:right w:val="single" w:sz="4" w:space="0" w:color="auto"/>
            </w:tcBorders>
            <w:vAlign w:val="center"/>
          </w:tcPr>
          <w:p w14:paraId="2FB4750A" w14:textId="77777777" w:rsidR="002D2393" w:rsidRDefault="002D2393">
            <w:pPr>
              <w:jc w:val="center"/>
              <w:rPr>
                <w:b/>
              </w:rPr>
            </w:pPr>
            <w:r>
              <w:rPr>
                <w:b/>
              </w:rPr>
              <w:t>Call in Additional Operators</w:t>
            </w:r>
          </w:p>
        </w:tc>
        <w:tc>
          <w:tcPr>
            <w:tcW w:w="7308" w:type="dxa"/>
            <w:tcBorders>
              <w:top w:val="single" w:sz="4" w:space="0" w:color="auto"/>
              <w:left w:val="single" w:sz="4" w:space="0" w:color="auto"/>
              <w:bottom w:val="single" w:sz="4" w:space="0" w:color="auto"/>
              <w:right w:val="nil"/>
            </w:tcBorders>
            <w:vAlign w:val="center"/>
          </w:tcPr>
          <w:p w14:paraId="38FADE25" w14:textId="38705E30" w:rsidR="002D2393" w:rsidRPr="003E524F" w:rsidRDefault="00055A15">
            <w:r>
              <w:t>Coordinate with the DC-Tie operator and activate the a</w:t>
            </w:r>
            <w:r w:rsidR="002D2393" w:rsidRPr="003E524F">
              <w:t xml:space="preserve">ctivate the NXT scenario to call in additional shift personnel, which includes a Shift Supervisor. </w:t>
            </w:r>
          </w:p>
          <w:p w14:paraId="0B28FF4C" w14:textId="77777777" w:rsidR="002D2393" w:rsidRPr="003E524F" w:rsidRDefault="002D2393">
            <w:pPr>
              <w:rPr>
                <w:b/>
              </w:rPr>
            </w:pPr>
            <w:r w:rsidRPr="003E524F">
              <w:rPr>
                <w:b/>
              </w:rPr>
              <w:t xml:space="preserve"> SELECT:</w:t>
            </w:r>
          </w:p>
          <w:p w14:paraId="3ED6AF85" w14:textId="77777777" w:rsidR="002D2393" w:rsidRPr="003E524F" w:rsidRDefault="002D2393" w:rsidP="002D2393">
            <w:pPr>
              <w:pStyle w:val="TableText"/>
              <w:numPr>
                <w:ilvl w:val="0"/>
                <w:numId w:val="255"/>
              </w:numPr>
              <w:rPr>
                <w:b/>
              </w:rPr>
            </w:pPr>
            <w:r w:rsidRPr="003E524F">
              <w:rPr>
                <w:b/>
              </w:rPr>
              <w:t>SO Loss of Control Room at Taylor, OR;</w:t>
            </w:r>
          </w:p>
          <w:p w14:paraId="4D1861E6" w14:textId="77777777" w:rsidR="002D2393" w:rsidRPr="003E524F" w:rsidRDefault="002D2393" w:rsidP="002D2393">
            <w:pPr>
              <w:pStyle w:val="TableText"/>
              <w:numPr>
                <w:ilvl w:val="0"/>
                <w:numId w:val="255"/>
              </w:numPr>
              <w:rPr>
                <w:b/>
              </w:rPr>
            </w:pPr>
            <w:r w:rsidRPr="003E524F">
              <w:rPr>
                <w:b/>
              </w:rPr>
              <w:t>SO Loss of Control Room at Bastrop.</w:t>
            </w:r>
          </w:p>
          <w:p w14:paraId="3B709390" w14:textId="77777777" w:rsidR="002D2393" w:rsidRPr="003E524F" w:rsidRDefault="002D2393">
            <w:pPr>
              <w:rPr>
                <w:b/>
              </w:rPr>
            </w:pPr>
          </w:p>
          <w:p w14:paraId="68D9E170" w14:textId="77777777" w:rsidR="002D2393" w:rsidRDefault="002D2393">
            <w:pPr>
              <w:pStyle w:val="ListBullet2"/>
              <w:numPr>
                <w:ilvl w:val="0"/>
                <w:numId w:val="0"/>
              </w:numPr>
              <w:rPr>
                <w:b/>
              </w:rPr>
            </w:pPr>
            <w:r>
              <w:t>An email will be received after 10 minutes with a report of who has responded along with their estimated time of arrival.</w:t>
            </w:r>
          </w:p>
        </w:tc>
      </w:tr>
      <w:tr w:rsidR="002D2393" w14:paraId="3EF50BA0" w14:textId="77777777" w:rsidTr="00AB0F2C">
        <w:trPr>
          <w:trHeight w:val="576"/>
        </w:trPr>
        <w:tc>
          <w:tcPr>
            <w:tcW w:w="1548" w:type="dxa"/>
            <w:tcBorders>
              <w:top w:val="single" w:sz="4" w:space="0" w:color="auto"/>
              <w:left w:val="nil"/>
            </w:tcBorders>
            <w:vAlign w:val="center"/>
          </w:tcPr>
          <w:p w14:paraId="643FF228" w14:textId="77777777" w:rsidR="002D2393" w:rsidRDefault="002D2393">
            <w:pPr>
              <w:jc w:val="center"/>
              <w:rPr>
                <w:b/>
              </w:rPr>
            </w:pPr>
            <w:r>
              <w:rPr>
                <w:b/>
              </w:rPr>
              <w:t>TO</w:t>
            </w:r>
          </w:p>
          <w:p w14:paraId="0439D6C1" w14:textId="77777777" w:rsidR="002D2393" w:rsidRDefault="002D2393">
            <w:pPr>
              <w:jc w:val="center"/>
              <w:rPr>
                <w:b/>
              </w:rPr>
            </w:pPr>
            <w:r>
              <w:rPr>
                <w:b/>
              </w:rPr>
              <w:t>Hotline</w:t>
            </w:r>
          </w:p>
          <w:p w14:paraId="39F06502" w14:textId="77777777" w:rsidR="002D2393" w:rsidRDefault="002D2393">
            <w:pPr>
              <w:jc w:val="center"/>
            </w:pPr>
            <w:r>
              <w:rPr>
                <w:b/>
              </w:rPr>
              <w:t>Call</w:t>
            </w:r>
          </w:p>
        </w:tc>
        <w:tc>
          <w:tcPr>
            <w:tcW w:w="7308" w:type="dxa"/>
            <w:tcBorders>
              <w:top w:val="single" w:sz="4" w:space="0" w:color="auto"/>
              <w:right w:val="nil"/>
            </w:tcBorders>
            <w:vAlign w:val="center"/>
          </w:tcPr>
          <w:p w14:paraId="565FCEB9" w14:textId="77777777" w:rsidR="002D2393" w:rsidRDefault="002D2393">
            <w:pPr>
              <w:pStyle w:val="ListBullet2"/>
            </w:pPr>
            <w:r>
              <w:rPr>
                <w:b/>
                <w:highlight w:val="yellow"/>
                <w:u w:val="single"/>
              </w:rPr>
              <w:t xml:space="preserve">T#92 - Typical Hotline Script </w:t>
            </w:r>
            <w:r>
              <w:rPr>
                <w:highlight w:val="yellow"/>
              </w:rPr>
              <w:t>Emergency Notice Loss of Primary Control Center (Systems are NOT Functional)</w:t>
            </w:r>
          </w:p>
          <w:p w14:paraId="348A769C" w14:textId="77777777" w:rsidR="002D2393" w:rsidRDefault="002D2393">
            <w:pPr>
              <w:pStyle w:val="ListBullet2"/>
            </w:pPr>
            <w:r>
              <w:t>If either Hotlines are inoperable, phone numbers can be found on SharePoint under OPX &amp; LD Numbers.</w:t>
            </w:r>
          </w:p>
        </w:tc>
      </w:tr>
      <w:tr w:rsidR="002D2393" w14:paraId="74936E73" w14:textId="77777777">
        <w:trPr>
          <w:trHeight w:val="368"/>
        </w:trPr>
        <w:tc>
          <w:tcPr>
            <w:tcW w:w="1548" w:type="dxa"/>
            <w:tcBorders>
              <w:left w:val="nil"/>
            </w:tcBorders>
            <w:vAlign w:val="center"/>
          </w:tcPr>
          <w:p w14:paraId="59CBC181" w14:textId="77777777" w:rsidR="002D2393" w:rsidRDefault="002D2393">
            <w:pPr>
              <w:jc w:val="center"/>
              <w:rPr>
                <w:b/>
              </w:rPr>
            </w:pPr>
            <w:r w:rsidRPr="00573E18">
              <w:rPr>
                <w:b/>
              </w:rPr>
              <w:lastRenderedPageBreak/>
              <w:t>ERCOT Website</w:t>
            </w:r>
          </w:p>
          <w:p w14:paraId="78CB5D88" w14:textId="77777777" w:rsidR="002D2393" w:rsidRDefault="002D2393">
            <w:pPr>
              <w:jc w:val="center"/>
              <w:rPr>
                <w:b/>
              </w:rPr>
            </w:pPr>
            <w:r>
              <w:rPr>
                <w:b/>
              </w:rPr>
              <w:t>Posting</w:t>
            </w:r>
          </w:p>
        </w:tc>
        <w:tc>
          <w:tcPr>
            <w:tcW w:w="7308" w:type="dxa"/>
            <w:tcBorders>
              <w:right w:val="nil"/>
            </w:tcBorders>
            <w:vAlign w:val="center"/>
          </w:tcPr>
          <w:p w14:paraId="2CD02B49" w14:textId="77777777" w:rsidR="002D2393" w:rsidRDefault="002D2393">
            <w:pPr>
              <w:pStyle w:val="TableText"/>
              <w:jc w:val="both"/>
            </w:pPr>
            <w:r>
              <w:t xml:space="preserve">As time permits, post the Emergency Notice on the </w:t>
            </w:r>
            <w:r w:rsidRPr="00573E18">
              <w:t>ERCOT Website</w:t>
            </w:r>
            <w:r>
              <w:t>.</w:t>
            </w:r>
          </w:p>
          <w:p w14:paraId="4919532E" w14:textId="77777777" w:rsidR="002D2393" w:rsidRDefault="002D2393">
            <w:pPr>
              <w:pStyle w:val="TableText"/>
              <w:jc w:val="both"/>
            </w:pPr>
          </w:p>
          <w:p w14:paraId="6B98E65F" w14:textId="77777777" w:rsidR="002D2393" w:rsidRDefault="002D2393">
            <w:pPr>
              <w:pStyle w:val="ListBullet2"/>
            </w:pPr>
            <w:r>
              <w:rPr>
                <w:highlight w:val="yellow"/>
              </w:rPr>
              <w:t>Typical Posting Script:</w:t>
            </w:r>
          </w:p>
          <w:p w14:paraId="63CAC278" w14:textId="77777777" w:rsidR="002D2393" w:rsidRDefault="002D2393">
            <w:pPr>
              <w:pStyle w:val="TableText"/>
              <w:jc w:val="both"/>
              <w:rPr>
                <w:b/>
                <w:u w:val="single"/>
              </w:rPr>
            </w:pPr>
            <w:r>
              <w:t>ERCOT has issued an Emergency Notice for the loss of the primary control center, systems are not functioning.</w:t>
            </w:r>
          </w:p>
        </w:tc>
      </w:tr>
      <w:tr w:rsidR="002D2393" w14:paraId="416298AD" w14:textId="77777777">
        <w:trPr>
          <w:trHeight w:val="576"/>
        </w:trPr>
        <w:tc>
          <w:tcPr>
            <w:tcW w:w="1548" w:type="dxa"/>
            <w:tcBorders>
              <w:left w:val="nil"/>
            </w:tcBorders>
            <w:vAlign w:val="center"/>
          </w:tcPr>
          <w:p w14:paraId="57013174" w14:textId="77777777" w:rsidR="002D2393" w:rsidRDefault="002D2393">
            <w:pPr>
              <w:jc w:val="center"/>
              <w:rPr>
                <w:b/>
              </w:rPr>
            </w:pPr>
            <w:r>
              <w:rPr>
                <w:b/>
              </w:rPr>
              <w:t>Additional Notifications</w:t>
            </w:r>
          </w:p>
        </w:tc>
        <w:tc>
          <w:tcPr>
            <w:tcW w:w="7308" w:type="dxa"/>
            <w:tcBorders>
              <w:right w:val="nil"/>
            </w:tcBorders>
            <w:vAlign w:val="center"/>
          </w:tcPr>
          <w:p w14:paraId="63D31CC2" w14:textId="77777777" w:rsidR="002D2393" w:rsidRDefault="002D2393">
            <w:pPr>
              <w:pStyle w:val="ListBullet2"/>
            </w:pPr>
            <w:r>
              <w:t>The Director Control Room Operations and/or Designee will notify the following:</w:t>
            </w:r>
          </w:p>
          <w:p w14:paraId="350334B7" w14:textId="77777777" w:rsidR="002D2393" w:rsidRDefault="002D2393" w:rsidP="002D2393">
            <w:pPr>
              <w:pStyle w:val="TableBulletBullet"/>
              <w:numPr>
                <w:ilvl w:val="0"/>
                <w:numId w:val="256"/>
              </w:numPr>
            </w:pPr>
            <w:r>
              <w:t>Help Desk (to notify GMS Support and IT Infrastructure (Telecommunications and Data Center)</w:t>
            </w:r>
          </w:p>
          <w:p w14:paraId="570A1C15" w14:textId="77777777" w:rsidR="002D2393" w:rsidRDefault="002D2393" w:rsidP="002D2393">
            <w:pPr>
              <w:pStyle w:val="TableBulletBullet"/>
              <w:numPr>
                <w:ilvl w:val="0"/>
                <w:numId w:val="256"/>
              </w:numPr>
            </w:pPr>
            <w:r>
              <w:t>Engineering Support</w:t>
            </w:r>
          </w:p>
          <w:p w14:paraId="39E43609" w14:textId="77777777" w:rsidR="002D2393" w:rsidRDefault="002D2393">
            <w:pPr>
              <w:pStyle w:val="TableBulletBullet"/>
              <w:numPr>
                <w:ilvl w:val="0"/>
                <w:numId w:val="0"/>
              </w:numPr>
              <w:ind w:left="720"/>
            </w:pPr>
          </w:p>
          <w:p w14:paraId="02F9BA09" w14:textId="77777777" w:rsidR="002D2393" w:rsidRDefault="002D2393">
            <w:pPr>
              <w:pStyle w:val="TableText"/>
              <w:jc w:val="both"/>
            </w:pPr>
            <w:r>
              <w:t>These phone numbers are also programmed into the control room cell phone.</w:t>
            </w:r>
          </w:p>
        </w:tc>
      </w:tr>
      <w:tr w:rsidR="002D2393" w14:paraId="333025A7" w14:textId="77777777">
        <w:trPr>
          <w:trHeight w:val="576"/>
        </w:trPr>
        <w:tc>
          <w:tcPr>
            <w:tcW w:w="1548" w:type="dxa"/>
            <w:tcBorders>
              <w:left w:val="nil"/>
            </w:tcBorders>
            <w:vAlign w:val="center"/>
          </w:tcPr>
          <w:p w14:paraId="4B67468E" w14:textId="77777777" w:rsidR="002D2393" w:rsidRDefault="002D2393">
            <w:pPr>
              <w:jc w:val="center"/>
              <w:rPr>
                <w:b/>
              </w:rPr>
            </w:pPr>
            <w:r>
              <w:rPr>
                <w:b/>
              </w:rPr>
              <w:t>Real-time Contingency Analysis (RTCA)</w:t>
            </w:r>
          </w:p>
        </w:tc>
        <w:tc>
          <w:tcPr>
            <w:tcW w:w="7308" w:type="dxa"/>
            <w:tcBorders>
              <w:right w:val="nil"/>
            </w:tcBorders>
            <w:vAlign w:val="center"/>
          </w:tcPr>
          <w:p w14:paraId="540A88D5" w14:textId="77777777" w:rsidR="002D2393" w:rsidRDefault="002D2393">
            <w:pPr>
              <w:pStyle w:val="TableText"/>
              <w:rPr>
                <w:b/>
                <w:u w:val="single"/>
              </w:rPr>
            </w:pPr>
            <w:r>
              <w:rPr>
                <w:b/>
                <w:u w:val="single"/>
              </w:rPr>
              <w:t>Operations Support will be responsible for the State Estimator and RTCA functionality and ensuring an RTA is performed at least every 30 minutes.  They will communicate results and any suggested actions as needed.</w:t>
            </w:r>
          </w:p>
        </w:tc>
      </w:tr>
      <w:tr w:rsidR="002D2393" w14:paraId="3C96A012" w14:textId="77777777">
        <w:trPr>
          <w:trHeight w:val="576"/>
        </w:trPr>
        <w:tc>
          <w:tcPr>
            <w:tcW w:w="1548" w:type="dxa"/>
            <w:tcBorders>
              <w:left w:val="nil"/>
            </w:tcBorders>
            <w:vAlign w:val="center"/>
          </w:tcPr>
          <w:p w14:paraId="59213C14" w14:textId="77777777" w:rsidR="002D2393" w:rsidRDefault="002D2393">
            <w:pPr>
              <w:jc w:val="center"/>
              <w:rPr>
                <w:b/>
              </w:rPr>
            </w:pPr>
            <w:r>
              <w:rPr>
                <w:b/>
              </w:rPr>
              <w:t>Respond to TOs Thermal/ Voltage Limits Reached</w:t>
            </w:r>
            <w:r>
              <w:t xml:space="preserve"> (</w:t>
            </w:r>
            <w:r>
              <w:rPr>
                <w:b/>
              </w:rPr>
              <w:t>SOL</w:t>
            </w:r>
            <w:r>
              <w:t>)</w:t>
            </w:r>
          </w:p>
        </w:tc>
        <w:tc>
          <w:tcPr>
            <w:tcW w:w="7308" w:type="dxa"/>
            <w:tcBorders>
              <w:right w:val="nil"/>
            </w:tcBorders>
            <w:vAlign w:val="center"/>
          </w:tcPr>
          <w:p w14:paraId="6B0A9EE2" w14:textId="77777777" w:rsidR="002D2393" w:rsidRDefault="002D2393">
            <w:pPr>
              <w:pStyle w:val="TableText"/>
              <w:rPr>
                <w:b/>
                <w:u w:val="single"/>
              </w:rPr>
            </w:pPr>
            <w:r>
              <w:rPr>
                <w:b/>
                <w:u w:val="single"/>
              </w:rPr>
              <w:t>IF:</w:t>
            </w:r>
          </w:p>
          <w:p w14:paraId="117E3938" w14:textId="77777777" w:rsidR="002D2393" w:rsidRDefault="002D2393" w:rsidP="002D2393">
            <w:pPr>
              <w:pStyle w:val="TableText"/>
              <w:numPr>
                <w:ilvl w:val="0"/>
                <w:numId w:val="257"/>
              </w:numPr>
            </w:pPr>
            <w:r>
              <w:t xml:space="preserve">Notified by Operations Support or a TO that thermal limits have reached their continuous rating; </w:t>
            </w:r>
          </w:p>
          <w:p w14:paraId="3265C939" w14:textId="77777777" w:rsidR="002D2393" w:rsidRDefault="002D2393">
            <w:pPr>
              <w:pStyle w:val="TableText"/>
              <w:rPr>
                <w:b/>
                <w:u w:val="single"/>
              </w:rPr>
            </w:pPr>
            <w:r>
              <w:rPr>
                <w:b/>
                <w:u w:val="single"/>
              </w:rPr>
              <w:t>THEN:</w:t>
            </w:r>
          </w:p>
          <w:p w14:paraId="05E56C2C" w14:textId="77777777" w:rsidR="002D2393" w:rsidRDefault="002D2393" w:rsidP="00D86818">
            <w:pPr>
              <w:pStyle w:val="TableText"/>
              <w:numPr>
                <w:ilvl w:val="0"/>
                <w:numId w:val="261"/>
              </w:numPr>
            </w:pPr>
            <w:r>
              <w:t xml:space="preserve">Seek a recommendation from Operations Support or the appropriate TO as to what actions will alleviate the situation, and issue unit specific Operating Instructions to appropriate QSE. </w:t>
            </w:r>
          </w:p>
          <w:p w14:paraId="4D738D01" w14:textId="77777777" w:rsidR="002D2393" w:rsidRDefault="002D2393" w:rsidP="00D86818">
            <w:pPr>
              <w:pStyle w:val="TableText"/>
              <w:numPr>
                <w:ilvl w:val="1"/>
                <w:numId w:val="260"/>
              </w:numPr>
              <w:tabs>
                <w:tab w:val="clear" w:pos="1440"/>
              </w:tabs>
              <w:ind w:left="785"/>
              <w:jc w:val="both"/>
            </w:pPr>
            <w:r>
              <w:t>Continue to monitor to determine the effect of the plan.</w:t>
            </w:r>
          </w:p>
          <w:p w14:paraId="64F541F8" w14:textId="77777777" w:rsidR="002D2393" w:rsidRDefault="002D2393">
            <w:pPr>
              <w:pStyle w:val="TableText"/>
              <w:jc w:val="both"/>
            </w:pPr>
          </w:p>
          <w:p w14:paraId="2FF0A26F" w14:textId="77777777" w:rsidR="002D2393" w:rsidRDefault="002D2393">
            <w:pPr>
              <w:pStyle w:val="TableText"/>
              <w:jc w:val="both"/>
            </w:pPr>
            <w:r>
              <w:t>ERCOT Nominal Voltage Levels are 345kV, 230kV, 138kV, 115kV and 69kV.</w:t>
            </w:r>
          </w:p>
          <w:p w14:paraId="3D943FE9" w14:textId="77777777" w:rsidR="002D2393" w:rsidRDefault="002D2393">
            <w:pPr>
              <w:pStyle w:val="TableText"/>
              <w:jc w:val="both"/>
            </w:pPr>
          </w:p>
          <w:p w14:paraId="7B64A156" w14:textId="77777777" w:rsidR="002D2393" w:rsidRDefault="002D2393">
            <w:pPr>
              <w:pStyle w:val="TableText"/>
              <w:jc w:val="both"/>
            </w:pPr>
            <w:r>
              <w:t>The general voltage guidelines are as follows (listed in kV):</w:t>
            </w:r>
          </w:p>
          <w:tbl>
            <w:tblPr>
              <w:tblW w:w="7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3"/>
              <w:gridCol w:w="2113"/>
              <w:gridCol w:w="1980"/>
              <w:gridCol w:w="1980"/>
            </w:tblGrid>
            <w:tr w:rsidR="002D2393" w14:paraId="2610A47A" w14:textId="77777777">
              <w:tc>
                <w:tcPr>
                  <w:tcW w:w="1283" w:type="dxa"/>
                </w:tcPr>
                <w:p w14:paraId="5E8E5C52" w14:textId="77777777" w:rsidR="002D2393" w:rsidRDefault="002D2393">
                  <w:pPr>
                    <w:pStyle w:val="TableText"/>
                    <w:jc w:val="center"/>
                  </w:pPr>
                  <w:r>
                    <w:t>Nominal Voltage</w:t>
                  </w:r>
                </w:p>
              </w:tc>
              <w:tc>
                <w:tcPr>
                  <w:tcW w:w="2113" w:type="dxa"/>
                </w:tcPr>
                <w:p w14:paraId="1678AE34" w14:textId="77777777" w:rsidR="002D2393" w:rsidRDefault="002D2393">
                  <w:pPr>
                    <w:pStyle w:val="TableText"/>
                    <w:jc w:val="center"/>
                  </w:pPr>
                  <w:r>
                    <w:t>Normal Operating Limits</w:t>
                  </w:r>
                </w:p>
              </w:tc>
              <w:tc>
                <w:tcPr>
                  <w:tcW w:w="1980" w:type="dxa"/>
                </w:tcPr>
                <w:p w14:paraId="2EBFB066" w14:textId="77777777" w:rsidR="002D2393" w:rsidRDefault="002D2393">
                  <w:pPr>
                    <w:pStyle w:val="TableText"/>
                    <w:jc w:val="center"/>
                  </w:pPr>
                  <w:r>
                    <w:t>Emergency Operating Limits</w:t>
                  </w:r>
                </w:p>
              </w:tc>
              <w:tc>
                <w:tcPr>
                  <w:tcW w:w="1980" w:type="dxa"/>
                </w:tcPr>
                <w:p w14:paraId="0ADEF2AE" w14:textId="77777777" w:rsidR="002D2393" w:rsidRDefault="002D2393">
                  <w:pPr>
                    <w:pStyle w:val="TableText"/>
                    <w:jc w:val="center"/>
                  </w:pPr>
                  <w:r>
                    <w:t>Ideal Voltage Range</w:t>
                  </w:r>
                </w:p>
              </w:tc>
            </w:tr>
            <w:tr w:rsidR="002D2393" w14:paraId="0B142E32" w14:textId="77777777">
              <w:tc>
                <w:tcPr>
                  <w:tcW w:w="1283" w:type="dxa"/>
                </w:tcPr>
                <w:p w14:paraId="678296B0" w14:textId="77777777" w:rsidR="002D2393" w:rsidRDefault="002D2393">
                  <w:pPr>
                    <w:pStyle w:val="TableText"/>
                    <w:jc w:val="center"/>
                  </w:pPr>
                  <w:r>
                    <w:t>345</w:t>
                  </w:r>
                </w:p>
              </w:tc>
              <w:tc>
                <w:tcPr>
                  <w:tcW w:w="2113" w:type="dxa"/>
                </w:tcPr>
                <w:p w14:paraId="17DBCAE3" w14:textId="77777777" w:rsidR="002D2393" w:rsidRDefault="002D2393">
                  <w:pPr>
                    <w:pStyle w:val="TableText"/>
                    <w:jc w:val="center"/>
                  </w:pPr>
                  <w:r>
                    <w:t>327.75 – 362.25</w:t>
                  </w:r>
                </w:p>
              </w:tc>
              <w:tc>
                <w:tcPr>
                  <w:tcW w:w="1980" w:type="dxa"/>
                </w:tcPr>
                <w:p w14:paraId="66031DFC" w14:textId="77777777" w:rsidR="002D2393" w:rsidRDefault="002D2393">
                  <w:pPr>
                    <w:pStyle w:val="TableText"/>
                    <w:jc w:val="center"/>
                  </w:pPr>
                  <w:r>
                    <w:t>310.5 – 379.5</w:t>
                  </w:r>
                </w:p>
              </w:tc>
              <w:tc>
                <w:tcPr>
                  <w:tcW w:w="1980" w:type="dxa"/>
                </w:tcPr>
                <w:p w14:paraId="20A23D3E" w14:textId="77777777" w:rsidR="002D2393" w:rsidRDefault="002D2393">
                  <w:pPr>
                    <w:pStyle w:val="TableText"/>
                    <w:jc w:val="center"/>
                  </w:pPr>
                  <w:r>
                    <w:t>345 – 359</w:t>
                  </w:r>
                </w:p>
              </w:tc>
            </w:tr>
            <w:tr w:rsidR="002D2393" w14:paraId="14012707" w14:textId="77777777">
              <w:trPr>
                <w:trHeight w:val="70"/>
              </w:trPr>
              <w:tc>
                <w:tcPr>
                  <w:tcW w:w="1283" w:type="dxa"/>
                </w:tcPr>
                <w:p w14:paraId="203CF042" w14:textId="77777777" w:rsidR="002D2393" w:rsidRDefault="002D2393">
                  <w:pPr>
                    <w:pStyle w:val="TableText"/>
                    <w:jc w:val="center"/>
                  </w:pPr>
                  <w:r>
                    <w:t>230</w:t>
                  </w:r>
                </w:p>
              </w:tc>
              <w:tc>
                <w:tcPr>
                  <w:tcW w:w="2113" w:type="dxa"/>
                </w:tcPr>
                <w:p w14:paraId="5CD9E160" w14:textId="77777777" w:rsidR="002D2393" w:rsidRDefault="002D2393">
                  <w:pPr>
                    <w:pStyle w:val="TableText"/>
                    <w:jc w:val="center"/>
                  </w:pPr>
                  <w:r>
                    <w:t>218.5 – 241.5</w:t>
                  </w:r>
                </w:p>
              </w:tc>
              <w:tc>
                <w:tcPr>
                  <w:tcW w:w="1980" w:type="dxa"/>
                </w:tcPr>
                <w:p w14:paraId="2DA81211" w14:textId="77777777" w:rsidR="002D2393" w:rsidRDefault="002D2393">
                  <w:pPr>
                    <w:pStyle w:val="TableText"/>
                    <w:jc w:val="center"/>
                  </w:pPr>
                  <w:r>
                    <w:t>207 – 253</w:t>
                  </w:r>
                </w:p>
              </w:tc>
              <w:tc>
                <w:tcPr>
                  <w:tcW w:w="1980" w:type="dxa"/>
                </w:tcPr>
                <w:p w14:paraId="23C9E920" w14:textId="77777777" w:rsidR="002D2393" w:rsidRDefault="002D2393">
                  <w:pPr>
                    <w:pStyle w:val="TableText"/>
                    <w:jc w:val="center"/>
                  </w:pPr>
                  <w:r>
                    <w:t>230 – 240</w:t>
                  </w:r>
                </w:p>
              </w:tc>
            </w:tr>
            <w:tr w:rsidR="002D2393" w14:paraId="642DAA6D" w14:textId="77777777">
              <w:trPr>
                <w:trHeight w:val="70"/>
              </w:trPr>
              <w:tc>
                <w:tcPr>
                  <w:tcW w:w="1283" w:type="dxa"/>
                </w:tcPr>
                <w:p w14:paraId="0B42E614" w14:textId="77777777" w:rsidR="002D2393" w:rsidRDefault="002D2393">
                  <w:pPr>
                    <w:pStyle w:val="TableText"/>
                    <w:jc w:val="center"/>
                  </w:pPr>
                  <w:r>
                    <w:t>138</w:t>
                  </w:r>
                </w:p>
              </w:tc>
              <w:tc>
                <w:tcPr>
                  <w:tcW w:w="2113" w:type="dxa"/>
                </w:tcPr>
                <w:p w14:paraId="20813907" w14:textId="77777777" w:rsidR="002D2393" w:rsidRDefault="002D2393">
                  <w:pPr>
                    <w:pStyle w:val="TableText"/>
                    <w:jc w:val="center"/>
                  </w:pPr>
                  <w:r>
                    <w:t>131.1 – 144.9</w:t>
                  </w:r>
                </w:p>
              </w:tc>
              <w:tc>
                <w:tcPr>
                  <w:tcW w:w="1980" w:type="dxa"/>
                </w:tcPr>
                <w:p w14:paraId="18757805" w14:textId="77777777" w:rsidR="002D2393" w:rsidRDefault="002D2393">
                  <w:pPr>
                    <w:pStyle w:val="TableText"/>
                    <w:jc w:val="center"/>
                  </w:pPr>
                  <w:r>
                    <w:t>124.2 – 151.8</w:t>
                  </w:r>
                </w:p>
              </w:tc>
              <w:tc>
                <w:tcPr>
                  <w:tcW w:w="1980" w:type="dxa"/>
                </w:tcPr>
                <w:p w14:paraId="6D8A0D50" w14:textId="77777777" w:rsidR="002D2393" w:rsidRDefault="002D2393">
                  <w:pPr>
                    <w:pStyle w:val="TableText"/>
                    <w:jc w:val="center"/>
                  </w:pPr>
                  <w:r>
                    <w:t>138 – 144</w:t>
                  </w:r>
                </w:p>
              </w:tc>
            </w:tr>
            <w:tr w:rsidR="002D2393" w14:paraId="2B460DFB" w14:textId="77777777">
              <w:tc>
                <w:tcPr>
                  <w:tcW w:w="1283" w:type="dxa"/>
                </w:tcPr>
                <w:p w14:paraId="46EFF4E2" w14:textId="77777777" w:rsidR="002D2393" w:rsidRDefault="002D2393">
                  <w:pPr>
                    <w:pStyle w:val="TableText"/>
                    <w:jc w:val="center"/>
                  </w:pPr>
                  <w:r>
                    <w:t>115</w:t>
                  </w:r>
                </w:p>
              </w:tc>
              <w:tc>
                <w:tcPr>
                  <w:tcW w:w="2113" w:type="dxa"/>
                </w:tcPr>
                <w:p w14:paraId="7E926168" w14:textId="77777777" w:rsidR="002D2393" w:rsidRDefault="002D2393">
                  <w:pPr>
                    <w:pStyle w:val="TableText"/>
                    <w:jc w:val="center"/>
                  </w:pPr>
                  <w:r>
                    <w:t>109.25 – 120.75</w:t>
                  </w:r>
                </w:p>
              </w:tc>
              <w:tc>
                <w:tcPr>
                  <w:tcW w:w="1980" w:type="dxa"/>
                </w:tcPr>
                <w:p w14:paraId="50AFD4C8" w14:textId="77777777" w:rsidR="002D2393" w:rsidRDefault="002D2393">
                  <w:pPr>
                    <w:pStyle w:val="TableText"/>
                    <w:jc w:val="center"/>
                  </w:pPr>
                  <w:r>
                    <w:t>103.5 – 126.5</w:t>
                  </w:r>
                </w:p>
              </w:tc>
              <w:tc>
                <w:tcPr>
                  <w:tcW w:w="1980" w:type="dxa"/>
                </w:tcPr>
                <w:p w14:paraId="0482DC32" w14:textId="77777777" w:rsidR="002D2393" w:rsidRDefault="002D2393">
                  <w:pPr>
                    <w:pStyle w:val="TableText"/>
                    <w:jc w:val="center"/>
                  </w:pPr>
                  <w:r>
                    <w:t>115 – 120</w:t>
                  </w:r>
                </w:p>
              </w:tc>
            </w:tr>
            <w:tr w:rsidR="002D2393" w14:paraId="19053664" w14:textId="77777777">
              <w:tc>
                <w:tcPr>
                  <w:tcW w:w="1283" w:type="dxa"/>
                </w:tcPr>
                <w:p w14:paraId="39932948" w14:textId="77777777" w:rsidR="002D2393" w:rsidRDefault="002D2393">
                  <w:pPr>
                    <w:pStyle w:val="TableText"/>
                    <w:jc w:val="center"/>
                  </w:pPr>
                  <w:r>
                    <w:t>69</w:t>
                  </w:r>
                </w:p>
              </w:tc>
              <w:tc>
                <w:tcPr>
                  <w:tcW w:w="2113" w:type="dxa"/>
                </w:tcPr>
                <w:p w14:paraId="5DA3737D" w14:textId="77777777" w:rsidR="002D2393" w:rsidRDefault="002D2393">
                  <w:pPr>
                    <w:pStyle w:val="TableText"/>
                    <w:jc w:val="center"/>
                  </w:pPr>
                  <w:r>
                    <w:t>65.55 – 72.45</w:t>
                  </w:r>
                </w:p>
              </w:tc>
              <w:tc>
                <w:tcPr>
                  <w:tcW w:w="1980" w:type="dxa"/>
                </w:tcPr>
                <w:p w14:paraId="6292756C" w14:textId="77777777" w:rsidR="002D2393" w:rsidRDefault="002D2393">
                  <w:pPr>
                    <w:pStyle w:val="TableText"/>
                    <w:jc w:val="center"/>
                  </w:pPr>
                  <w:r>
                    <w:t>62.1 – 75.9</w:t>
                  </w:r>
                </w:p>
              </w:tc>
              <w:tc>
                <w:tcPr>
                  <w:tcW w:w="1980" w:type="dxa"/>
                </w:tcPr>
                <w:p w14:paraId="27AFA978" w14:textId="77777777" w:rsidR="002D2393" w:rsidRDefault="002D2393">
                  <w:pPr>
                    <w:pStyle w:val="TableText"/>
                    <w:jc w:val="center"/>
                  </w:pPr>
                  <w:r>
                    <w:t>69 – 71.5</w:t>
                  </w:r>
                </w:p>
              </w:tc>
            </w:tr>
          </w:tbl>
          <w:p w14:paraId="78044CFA" w14:textId="77777777" w:rsidR="002D2393" w:rsidRDefault="002D2393">
            <w:pPr>
              <w:pStyle w:val="TableText"/>
              <w:jc w:val="both"/>
              <w:rPr>
                <w:b/>
                <w:u w:val="single"/>
              </w:rPr>
            </w:pPr>
          </w:p>
          <w:p w14:paraId="580A0AEE" w14:textId="77777777" w:rsidR="002D2393" w:rsidRDefault="002D2393">
            <w:pPr>
              <w:pStyle w:val="TableText"/>
              <w:jc w:val="both"/>
              <w:rPr>
                <w:b/>
                <w:u w:val="single"/>
              </w:rPr>
            </w:pPr>
            <w:r>
              <w:t>Some TOs utilize different Normal (Basecase) and Emergency (Post-Contingency) voltage operating limits than the general voltage guidelines.  These limits can be seen under the Network Limits display.</w:t>
            </w:r>
          </w:p>
          <w:p w14:paraId="14522CE6" w14:textId="77777777" w:rsidR="002D2393" w:rsidRDefault="002D2393">
            <w:pPr>
              <w:pStyle w:val="TableText"/>
              <w:jc w:val="both"/>
              <w:rPr>
                <w:b/>
                <w:u w:val="single"/>
              </w:rPr>
            </w:pPr>
          </w:p>
          <w:p w14:paraId="2F911E44" w14:textId="77777777" w:rsidR="002D2393" w:rsidRDefault="002D2393">
            <w:pPr>
              <w:pStyle w:val="TableText"/>
              <w:jc w:val="both"/>
              <w:rPr>
                <w:b/>
                <w:u w:val="single"/>
              </w:rPr>
            </w:pPr>
            <w:r>
              <w:rPr>
                <w:b/>
                <w:u w:val="single"/>
              </w:rPr>
              <w:t>WHEN:</w:t>
            </w:r>
          </w:p>
          <w:p w14:paraId="6D42DEB5" w14:textId="77777777" w:rsidR="002D2393" w:rsidRDefault="002D2393">
            <w:pPr>
              <w:pStyle w:val="TableText"/>
              <w:numPr>
                <w:ilvl w:val="0"/>
                <w:numId w:val="79"/>
              </w:numPr>
              <w:jc w:val="both"/>
            </w:pPr>
            <w:r>
              <w:t>Notified by Operations Support or a TO of voltage concerns;</w:t>
            </w:r>
          </w:p>
          <w:p w14:paraId="3966B4F3" w14:textId="77777777" w:rsidR="002D2393" w:rsidRDefault="002D2393">
            <w:pPr>
              <w:pStyle w:val="TableText"/>
              <w:jc w:val="both"/>
              <w:rPr>
                <w:b/>
                <w:u w:val="single"/>
              </w:rPr>
            </w:pPr>
            <w:r>
              <w:rPr>
                <w:b/>
                <w:u w:val="single"/>
              </w:rPr>
              <w:t>THEN:</w:t>
            </w:r>
          </w:p>
          <w:p w14:paraId="34389709" w14:textId="77777777" w:rsidR="002D2393" w:rsidRDefault="002D2393">
            <w:pPr>
              <w:pStyle w:val="TableText"/>
              <w:numPr>
                <w:ilvl w:val="0"/>
                <w:numId w:val="79"/>
              </w:numPr>
              <w:jc w:val="both"/>
            </w:pPr>
            <w:r>
              <w:lastRenderedPageBreak/>
              <w:t>Initiate a solution in collaboration with Operations Support and the appropriate TO and QSE in the area.</w:t>
            </w:r>
          </w:p>
          <w:p w14:paraId="7A06F60E" w14:textId="77777777" w:rsidR="002D2393" w:rsidRDefault="002D2393">
            <w:pPr>
              <w:pStyle w:val="TableText"/>
              <w:jc w:val="both"/>
              <w:rPr>
                <w:b/>
                <w:u w:val="single"/>
              </w:rPr>
            </w:pPr>
            <w:r>
              <w:rPr>
                <w:b/>
                <w:u w:val="single"/>
              </w:rPr>
              <w:t>WHEN:</w:t>
            </w:r>
          </w:p>
          <w:p w14:paraId="781A635B" w14:textId="77777777" w:rsidR="002D2393" w:rsidRDefault="002D2393">
            <w:pPr>
              <w:pStyle w:val="TableText"/>
              <w:numPr>
                <w:ilvl w:val="0"/>
                <w:numId w:val="79"/>
              </w:numPr>
              <w:jc w:val="both"/>
            </w:pPr>
            <w:r>
              <w:t>TOs have utilized all Static Reactive Power Resources (capacitors, reactors, change in transformer taps) and a voltage issue still remains;</w:t>
            </w:r>
          </w:p>
          <w:p w14:paraId="27628608" w14:textId="77777777" w:rsidR="002D2393" w:rsidRDefault="002D2393">
            <w:pPr>
              <w:pStyle w:val="TableText"/>
              <w:jc w:val="both"/>
              <w:rPr>
                <w:b/>
                <w:u w:val="single"/>
              </w:rPr>
            </w:pPr>
            <w:r>
              <w:rPr>
                <w:b/>
                <w:u w:val="single"/>
              </w:rPr>
              <w:t>THEN:</w:t>
            </w:r>
          </w:p>
          <w:p w14:paraId="09BCB102" w14:textId="77777777" w:rsidR="002D2393" w:rsidRDefault="002D2393">
            <w:pPr>
              <w:pStyle w:val="TableText"/>
              <w:numPr>
                <w:ilvl w:val="0"/>
                <w:numId w:val="79"/>
              </w:numPr>
              <w:jc w:val="both"/>
            </w:pPr>
            <w:r>
              <w:t xml:space="preserve">Instruct the appropriate QSE to raise or lower bus voltage, </w:t>
            </w:r>
          </w:p>
          <w:p w14:paraId="26DF53DF" w14:textId="77777777" w:rsidR="002D2393" w:rsidRDefault="002D2393">
            <w:pPr>
              <w:pStyle w:val="TableText"/>
              <w:numPr>
                <w:ilvl w:val="0"/>
                <w:numId w:val="79"/>
              </w:numPr>
              <w:jc w:val="both"/>
            </w:pPr>
            <w:r>
              <w:t xml:space="preserve">The QSE should complete the requested in no more than five minutes. </w:t>
            </w:r>
          </w:p>
          <w:p w14:paraId="60A16A0D" w14:textId="77777777" w:rsidR="002D2393" w:rsidRDefault="002D2393">
            <w:pPr>
              <w:pStyle w:val="TableText"/>
              <w:jc w:val="both"/>
            </w:pPr>
          </w:p>
          <w:p w14:paraId="2B6E5EF9" w14:textId="77777777" w:rsidR="002D2393" w:rsidRDefault="002D2393">
            <w:pPr>
              <w:pStyle w:val="TableText"/>
              <w:jc w:val="both"/>
              <w:rPr>
                <w:b/>
                <w:highlight w:val="yellow"/>
                <w:u w:val="single"/>
              </w:rPr>
            </w:pPr>
          </w:p>
          <w:p w14:paraId="443E3FA9" w14:textId="77777777" w:rsidR="002D2393" w:rsidRDefault="002D2393">
            <w:pPr>
              <w:pStyle w:val="TableText"/>
              <w:jc w:val="both"/>
              <w:rPr>
                <w:b/>
                <w:highlight w:val="yellow"/>
                <w:u w:val="single"/>
              </w:rPr>
            </w:pPr>
          </w:p>
          <w:p w14:paraId="231D21FE" w14:textId="77777777" w:rsidR="002D2393" w:rsidRDefault="002D2393">
            <w:pPr>
              <w:pStyle w:val="TableText"/>
              <w:jc w:val="both"/>
              <w:rPr>
                <w:b/>
                <w:highlight w:val="yellow"/>
                <w:u w:val="single"/>
              </w:rPr>
            </w:pPr>
            <w:r>
              <w:rPr>
                <w:b/>
                <w:highlight w:val="yellow"/>
                <w:u w:val="single"/>
              </w:rPr>
              <w:t>Typical Script:</w:t>
            </w:r>
          </w:p>
          <w:p w14:paraId="2FADE0D2" w14:textId="77777777" w:rsidR="002D2393" w:rsidRDefault="002D2393">
            <w:pPr>
              <w:pStyle w:val="TableText"/>
              <w:jc w:val="both"/>
            </w:pPr>
            <w:r>
              <w:t>“This is ERCOT Operator [first and last name].  At [xx:xx], ERCOT is instructing [QSE] to [raise or lower] voltage at [specify bus] by [+1 or 2kV or -1 or 2kV] for a target of [target kV].  [QSE] please repeat this instruction back to me.  That is correct, thank you.”</w:t>
            </w:r>
          </w:p>
        </w:tc>
      </w:tr>
      <w:tr w:rsidR="002D2393" w14:paraId="6C1A661E" w14:textId="77777777">
        <w:trPr>
          <w:trHeight w:val="576"/>
        </w:trPr>
        <w:tc>
          <w:tcPr>
            <w:tcW w:w="1548" w:type="dxa"/>
            <w:tcBorders>
              <w:left w:val="nil"/>
            </w:tcBorders>
            <w:vAlign w:val="center"/>
          </w:tcPr>
          <w:p w14:paraId="724F9A5D" w14:textId="77777777" w:rsidR="002D2393" w:rsidRDefault="002D2393">
            <w:pPr>
              <w:jc w:val="center"/>
              <w:rPr>
                <w:b/>
              </w:rPr>
            </w:pPr>
            <w:r>
              <w:rPr>
                <w:b/>
              </w:rPr>
              <w:lastRenderedPageBreak/>
              <w:t>GTCs</w:t>
            </w:r>
          </w:p>
        </w:tc>
        <w:tc>
          <w:tcPr>
            <w:tcW w:w="7308" w:type="dxa"/>
            <w:tcBorders>
              <w:right w:val="nil"/>
            </w:tcBorders>
            <w:vAlign w:val="center"/>
          </w:tcPr>
          <w:p w14:paraId="72E1E3AC" w14:textId="77777777" w:rsidR="002D2393" w:rsidRDefault="002D2393">
            <w:pPr>
              <w:pStyle w:val="TableText"/>
              <w:jc w:val="both"/>
              <w:rPr>
                <w:b/>
                <w:u w:val="single"/>
              </w:rPr>
            </w:pPr>
            <w:r>
              <w:rPr>
                <w:b/>
                <w:u w:val="single"/>
              </w:rPr>
              <w:t>IF:</w:t>
            </w:r>
          </w:p>
          <w:p w14:paraId="5EE825B5" w14:textId="77777777" w:rsidR="002D2393" w:rsidRDefault="002D2393" w:rsidP="002D2393">
            <w:pPr>
              <w:pStyle w:val="TableText"/>
              <w:numPr>
                <w:ilvl w:val="0"/>
                <w:numId w:val="258"/>
              </w:numPr>
              <w:jc w:val="both"/>
            </w:pPr>
            <w:r>
              <w:t>Notified by Operations Support or a TO that a GTCs (which includes the IROL) is approaching 85% and is continuing to trend upward;</w:t>
            </w:r>
          </w:p>
          <w:p w14:paraId="0AFB8412" w14:textId="77777777" w:rsidR="002D2393" w:rsidRDefault="002D2393">
            <w:pPr>
              <w:pStyle w:val="TableText"/>
              <w:jc w:val="both"/>
              <w:rPr>
                <w:b/>
                <w:u w:val="single"/>
              </w:rPr>
            </w:pPr>
            <w:r>
              <w:rPr>
                <w:b/>
                <w:u w:val="single"/>
              </w:rPr>
              <w:t>THEN:</w:t>
            </w:r>
          </w:p>
          <w:p w14:paraId="6E066EEB" w14:textId="77777777" w:rsidR="002D2393" w:rsidRDefault="002D2393" w:rsidP="002D2393">
            <w:pPr>
              <w:pStyle w:val="TableText"/>
              <w:numPr>
                <w:ilvl w:val="0"/>
                <w:numId w:val="258"/>
              </w:numPr>
              <w:jc w:val="both"/>
            </w:pPr>
            <w:r>
              <w:t>Seek a recommendation from Operations Support or the appropriate TO as to what actions will alleviate the situation,</w:t>
            </w:r>
          </w:p>
          <w:p w14:paraId="07DA190C" w14:textId="77777777" w:rsidR="002D2393" w:rsidRDefault="002D2393" w:rsidP="002D2393">
            <w:pPr>
              <w:pStyle w:val="TableText"/>
              <w:numPr>
                <w:ilvl w:val="0"/>
                <w:numId w:val="258"/>
              </w:numPr>
              <w:jc w:val="both"/>
            </w:pPr>
            <w:r>
              <w:t>Issue unit specific Operating Instructions as necessary to QSE, (Follow-up with electronic Dispatch Instructions as time permits).</w:t>
            </w:r>
          </w:p>
          <w:p w14:paraId="54FF9595" w14:textId="77777777" w:rsidR="002D2393" w:rsidRDefault="002D2393" w:rsidP="002D2393">
            <w:pPr>
              <w:pStyle w:val="TableText"/>
              <w:numPr>
                <w:ilvl w:val="0"/>
                <w:numId w:val="258"/>
              </w:numPr>
              <w:jc w:val="both"/>
              <w:rPr>
                <w:b/>
                <w:u w:val="single"/>
              </w:rPr>
            </w:pPr>
            <w:r>
              <w:t>Continue to monitor to determine the effect of the plan.</w:t>
            </w:r>
          </w:p>
        </w:tc>
      </w:tr>
      <w:tr w:rsidR="002D2393" w14:paraId="0C01B59E" w14:textId="77777777" w:rsidTr="00AB0F2C">
        <w:trPr>
          <w:trHeight w:val="576"/>
        </w:trPr>
        <w:tc>
          <w:tcPr>
            <w:tcW w:w="1548" w:type="dxa"/>
            <w:tcBorders>
              <w:left w:val="nil"/>
              <w:bottom w:val="single" w:sz="4" w:space="0" w:color="auto"/>
            </w:tcBorders>
            <w:vAlign w:val="center"/>
          </w:tcPr>
          <w:p w14:paraId="4BCC89CE" w14:textId="77777777" w:rsidR="002D2393" w:rsidRDefault="002D2393">
            <w:pPr>
              <w:jc w:val="center"/>
            </w:pPr>
            <w:r>
              <w:rPr>
                <w:b/>
              </w:rPr>
              <w:t>Thermal Limits Reached</w:t>
            </w:r>
            <w:r>
              <w:t xml:space="preserve"> (</w:t>
            </w:r>
            <w:r>
              <w:rPr>
                <w:b/>
              </w:rPr>
              <w:t>SOL</w:t>
            </w:r>
            <w:r>
              <w:t>)</w:t>
            </w:r>
          </w:p>
        </w:tc>
        <w:tc>
          <w:tcPr>
            <w:tcW w:w="7308" w:type="dxa"/>
            <w:tcBorders>
              <w:bottom w:val="single" w:sz="4" w:space="0" w:color="auto"/>
              <w:right w:val="nil"/>
            </w:tcBorders>
            <w:vAlign w:val="center"/>
          </w:tcPr>
          <w:p w14:paraId="00CF75E3" w14:textId="77777777" w:rsidR="002D2393" w:rsidRDefault="002D2393">
            <w:pPr>
              <w:pStyle w:val="TableText"/>
              <w:jc w:val="both"/>
              <w:rPr>
                <w:b/>
                <w:u w:val="single"/>
              </w:rPr>
            </w:pPr>
            <w:r>
              <w:rPr>
                <w:b/>
                <w:u w:val="single"/>
              </w:rPr>
              <w:t>IF:</w:t>
            </w:r>
          </w:p>
          <w:p w14:paraId="31EA34F8" w14:textId="77777777" w:rsidR="002D2393" w:rsidRDefault="002D2393" w:rsidP="002D2393">
            <w:pPr>
              <w:pStyle w:val="TableText"/>
              <w:numPr>
                <w:ilvl w:val="0"/>
                <w:numId w:val="257"/>
              </w:numPr>
              <w:jc w:val="both"/>
            </w:pPr>
            <w:r>
              <w:t xml:space="preserve">Notified by Operations Support or a TO that thermal limits have reached their emergency rating and are continuing to trend upward, </w:t>
            </w:r>
          </w:p>
          <w:p w14:paraId="00FEEE15" w14:textId="77777777" w:rsidR="002D2393" w:rsidRDefault="002D2393">
            <w:pPr>
              <w:pStyle w:val="TableText"/>
              <w:jc w:val="both"/>
              <w:rPr>
                <w:b/>
                <w:u w:val="single"/>
              </w:rPr>
            </w:pPr>
            <w:r>
              <w:rPr>
                <w:b/>
                <w:u w:val="single"/>
              </w:rPr>
              <w:t>THEN:</w:t>
            </w:r>
          </w:p>
          <w:p w14:paraId="4F004E64" w14:textId="77777777" w:rsidR="002D2393" w:rsidRDefault="002D2393" w:rsidP="002D2393">
            <w:pPr>
              <w:pStyle w:val="TableText"/>
              <w:numPr>
                <w:ilvl w:val="0"/>
                <w:numId w:val="257"/>
              </w:numPr>
              <w:jc w:val="both"/>
            </w:pPr>
            <w:r>
              <w:t>Seek a recommendation from Operations Support or the appropriate TO as to what actions will alleviate the situation, and issue unit specific Operating Instructions as necessary (Follow-up with electronic Dispatch Instruction as time permits)</w:t>
            </w:r>
          </w:p>
          <w:p w14:paraId="59CC41B5" w14:textId="77777777" w:rsidR="002D2393" w:rsidRDefault="002D2393" w:rsidP="002D2393">
            <w:pPr>
              <w:pStyle w:val="TableText"/>
              <w:numPr>
                <w:ilvl w:val="0"/>
                <w:numId w:val="257"/>
              </w:numPr>
              <w:jc w:val="both"/>
            </w:pPr>
            <w:r>
              <w:t>Continue to monitor to determine the effect of the plan.</w:t>
            </w:r>
          </w:p>
        </w:tc>
      </w:tr>
      <w:tr w:rsidR="002D2393" w14:paraId="428647B9" w14:textId="77777777" w:rsidTr="00AB0F2C">
        <w:trPr>
          <w:trHeight w:val="576"/>
        </w:trPr>
        <w:tc>
          <w:tcPr>
            <w:tcW w:w="1548" w:type="dxa"/>
            <w:tcBorders>
              <w:left w:val="nil"/>
              <w:bottom w:val="single" w:sz="4" w:space="0" w:color="auto"/>
            </w:tcBorders>
            <w:vAlign w:val="center"/>
          </w:tcPr>
          <w:p w14:paraId="38A1215A" w14:textId="77777777" w:rsidR="002D2393" w:rsidRDefault="002D2393">
            <w:pPr>
              <w:jc w:val="center"/>
              <w:rPr>
                <w:b/>
              </w:rPr>
            </w:pPr>
            <w:r>
              <w:rPr>
                <w:b/>
              </w:rPr>
              <w:t>Electronic</w:t>
            </w:r>
          </w:p>
          <w:p w14:paraId="188940F4" w14:textId="77777777" w:rsidR="002D2393" w:rsidRDefault="002D2393">
            <w:pPr>
              <w:jc w:val="center"/>
              <w:rPr>
                <w:b/>
              </w:rPr>
            </w:pPr>
            <w:r>
              <w:rPr>
                <w:b/>
              </w:rPr>
              <w:t xml:space="preserve">Dispatch </w:t>
            </w:r>
          </w:p>
          <w:p w14:paraId="648DA083" w14:textId="77777777" w:rsidR="002D2393" w:rsidRDefault="002D2393">
            <w:pPr>
              <w:jc w:val="center"/>
              <w:rPr>
                <w:b/>
              </w:rPr>
            </w:pPr>
            <w:r>
              <w:rPr>
                <w:b/>
              </w:rPr>
              <w:t>Instruction</w:t>
            </w:r>
          </w:p>
        </w:tc>
        <w:tc>
          <w:tcPr>
            <w:tcW w:w="7308" w:type="dxa"/>
            <w:tcBorders>
              <w:bottom w:val="single" w:sz="4" w:space="0" w:color="auto"/>
              <w:right w:val="nil"/>
            </w:tcBorders>
            <w:vAlign w:val="center"/>
          </w:tcPr>
          <w:p w14:paraId="2853B38F" w14:textId="77777777" w:rsidR="002D2393" w:rsidRDefault="002D2393"/>
          <w:p w14:paraId="2E1C32FE" w14:textId="77777777" w:rsidR="002D2393" w:rsidRDefault="002D2393">
            <w:r>
              <w:t>When issuing a VDI or confirmation, ensure the use of three-part communication:</w:t>
            </w:r>
          </w:p>
          <w:p w14:paraId="0ADCFD0A" w14:textId="77777777" w:rsidR="002D2393" w:rsidRDefault="002D2393" w:rsidP="002D2393">
            <w:pPr>
              <w:numPr>
                <w:ilvl w:val="1"/>
                <w:numId w:val="134"/>
              </w:numPr>
              <w:contextualSpacing/>
            </w:pPr>
            <w:r>
              <w:t>Issue the Operating Instruction</w:t>
            </w:r>
          </w:p>
          <w:p w14:paraId="5AE4160A" w14:textId="77777777" w:rsidR="002D2393" w:rsidRDefault="002D2393" w:rsidP="002D2393">
            <w:pPr>
              <w:numPr>
                <w:ilvl w:val="1"/>
                <w:numId w:val="134"/>
              </w:numPr>
              <w:contextualSpacing/>
            </w:pPr>
            <w:r>
              <w:t>Receive a correct repeat back</w:t>
            </w:r>
          </w:p>
          <w:p w14:paraId="7B2E5A51" w14:textId="77777777" w:rsidR="002D2393" w:rsidRDefault="002D2393" w:rsidP="002D2393">
            <w:pPr>
              <w:pStyle w:val="TableText"/>
              <w:numPr>
                <w:ilvl w:val="1"/>
                <w:numId w:val="258"/>
              </w:numPr>
              <w:jc w:val="both"/>
            </w:pPr>
            <w:r>
              <w:t>Give an acknowledgement</w:t>
            </w:r>
          </w:p>
          <w:p w14:paraId="3C4BC9B7" w14:textId="77777777" w:rsidR="002D2393" w:rsidRDefault="002D2393">
            <w:pPr>
              <w:pStyle w:val="TableBullet"/>
              <w:numPr>
                <w:ilvl w:val="0"/>
                <w:numId w:val="0"/>
              </w:numPr>
              <w:jc w:val="both"/>
            </w:pPr>
          </w:p>
        </w:tc>
      </w:tr>
      <w:tr w:rsidR="002D2393" w14:paraId="5BEBBA78" w14:textId="77777777" w:rsidTr="00AB0F2C">
        <w:trPr>
          <w:trHeight w:val="576"/>
        </w:trPr>
        <w:tc>
          <w:tcPr>
            <w:tcW w:w="1548" w:type="dxa"/>
            <w:tcBorders>
              <w:top w:val="single" w:sz="4" w:space="0" w:color="auto"/>
              <w:left w:val="nil"/>
              <w:bottom w:val="double" w:sz="4" w:space="0" w:color="auto"/>
            </w:tcBorders>
            <w:vAlign w:val="center"/>
          </w:tcPr>
          <w:p w14:paraId="347A60AB" w14:textId="77777777" w:rsidR="002D2393" w:rsidRDefault="002D2393">
            <w:pPr>
              <w:jc w:val="center"/>
              <w:rPr>
                <w:b/>
              </w:rPr>
            </w:pPr>
            <w:r>
              <w:rPr>
                <w:b/>
              </w:rPr>
              <w:t>Log</w:t>
            </w:r>
          </w:p>
        </w:tc>
        <w:tc>
          <w:tcPr>
            <w:tcW w:w="7308" w:type="dxa"/>
            <w:tcBorders>
              <w:top w:val="single" w:sz="4" w:space="0" w:color="auto"/>
              <w:bottom w:val="double" w:sz="4" w:space="0" w:color="auto"/>
              <w:right w:val="nil"/>
            </w:tcBorders>
            <w:vAlign w:val="center"/>
          </w:tcPr>
          <w:p w14:paraId="55DB5F81" w14:textId="6BE0DB3A" w:rsidR="002D2393" w:rsidRDefault="00E70FCF">
            <w:pPr>
              <w:pStyle w:val="TableBullet"/>
              <w:numPr>
                <w:ilvl w:val="0"/>
                <w:numId w:val="0"/>
              </w:numPr>
              <w:jc w:val="both"/>
            </w:pPr>
            <w:r>
              <w:t>Log all actions</w:t>
            </w:r>
            <w:r w:rsidR="002D2393">
              <w:t>.</w:t>
            </w:r>
          </w:p>
        </w:tc>
      </w:tr>
    </w:tbl>
    <w:p w14:paraId="50ECC2DE" w14:textId="77777777" w:rsidR="002D2393" w:rsidRDefault="002D2393" w:rsidP="002D2393"/>
    <w:p w14:paraId="14F4CF02" w14:textId="77777777" w:rsidR="00CB77BB" w:rsidRDefault="00CB77BB" w:rsidP="002D2393"/>
    <w:p w14:paraId="79A49238" w14:textId="77777777" w:rsidR="00CB77BB" w:rsidRDefault="00CB77BB" w:rsidP="002D2393"/>
    <w:p w14:paraId="5329515B" w14:textId="77777777" w:rsidR="00ED16D8" w:rsidRDefault="00ED16D8" w:rsidP="002D2393"/>
    <w:p w14:paraId="17BFCD4D" w14:textId="77777777" w:rsidR="00ED16D8" w:rsidRDefault="00ED16D8" w:rsidP="002D2393"/>
    <w:p w14:paraId="71860A6A" w14:textId="77777777" w:rsidR="00ED16D8" w:rsidRDefault="00ED16D8" w:rsidP="002D2393"/>
    <w:p w14:paraId="234ACC77" w14:textId="77777777" w:rsidR="00ED16D8" w:rsidRDefault="00ED16D8" w:rsidP="002D2393"/>
    <w:p w14:paraId="79F2C47E" w14:textId="77777777" w:rsidR="00ED16D8" w:rsidRDefault="00ED16D8" w:rsidP="002D2393"/>
    <w:p w14:paraId="77585388" w14:textId="77777777" w:rsidR="00ED16D8" w:rsidRDefault="00ED16D8" w:rsidP="002D2393"/>
    <w:p w14:paraId="0641C59F" w14:textId="50AA8599" w:rsidR="00AB0F2C" w:rsidRDefault="00AB0F2C" w:rsidP="002D2393">
      <w:r>
        <w:br w:type="page"/>
      </w:r>
    </w:p>
    <w:p w14:paraId="782D52E3" w14:textId="2E7DFB04" w:rsidR="00A7220C" w:rsidRPr="003E524F" w:rsidRDefault="00A7220C" w:rsidP="0098051E">
      <w:pPr>
        <w:pStyle w:val="Heading2"/>
      </w:pPr>
      <w:bookmarkStart w:id="421" w:name="_11.1_Restoration_of_1"/>
      <w:bookmarkStart w:id="422" w:name="_11.2_Restoration_of"/>
      <w:bookmarkEnd w:id="421"/>
      <w:bookmarkEnd w:id="422"/>
      <w:r>
        <w:lastRenderedPageBreak/>
        <w:t>11.</w:t>
      </w:r>
      <w:r w:rsidR="0084587C">
        <w:t>2</w:t>
      </w:r>
      <w:r w:rsidRPr="003E524F">
        <w:tab/>
        <w:t>Restoration of Primary Control Center Functionality</w:t>
      </w:r>
    </w:p>
    <w:p w14:paraId="7DD1C320" w14:textId="77777777" w:rsidR="00A7220C" w:rsidRPr="003E524F" w:rsidRDefault="00A7220C" w:rsidP="00A7220C"/>
    <w:p w14:paraId="73379BC8" w14:textId="77777777" w:rsidR="00A7220C" w:rsidRPr="003E524F" w:rsidRDefault="00A7220C" w:rsidP="00A7220C">
      <w:pPr>
        <w:jc w:val="both"/>
      </w:pPr>
      <w:r>
        <w:rPr>
          <w:b/>
        </w:rPr>
        <w:t xml:space="preserve">               </w:t>
      </w:r>
      <w:r w:rsidRPr="003E524F">
        <w:rPr>
          <w:b/>
        </w:rPr>
        <w:t xml:space="preserve">Procedure Purpose: </w:t>
      </w:r>
      <w:r w:rsidRPr="003E524F">
        <w:t>To be performed once additional staff has reported to the alternate Control Center and Grid can return to normal operations.</w:t>
      </w:r>
    </w:p>
    <w:p w14:paraId="37603CEB" w14:textId="77777777" w:rsidR="00A7220C" w:rsidRDefault="00A7220C" w:rsidP="00A722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04"/>
        <w:gridCol w:w="1557"/>
        <w:gridCol w:w="1557"/>
      </w:tblGrid>
      <w:tr w:rsidR="00A7220C" w:rsidRPr="003E524F" w14:paraId="48EA7585" w14:textId="77777777">
        <w:tc>
          <w:tcPr>
            <w:tcW w:w="2628" w:type="dxa"/>
            <w:vAlign w:val="center"/>
          </w:tcPr>
          <w:p w14:paraId="020DE78E" w14:textId="77777777" w:rsidR="00A7220C" w:rsidRPr="003E524F" w:rsidRDefault="00A7220C">
            <w:pPr>
              <w:rPr>
                <w:b/>
              </w:rPr>
            </w:pPr>
            <w:r w:rsidRPr="003E524F">
              <w:rPr>
                <w:b/>
              </w:rPr>
              <w:t>Protocol Reference</w:t>
            </w:r>
          </w:p>
        </w:tc>
        <w:tc>
          <w:tcPr>
            <w:tcW w:w="1710" w:type="dxa"/>
          </w:tcPr>
          <w:p w14:paraId="6A78E071" w14:textId="77777777" w:rsidR="00A7220C" w:rsidRPr="003E524F" w:rsidRDefault="00A7220C">
            <w:pPr>
              <w:rPr>
                <w:b/>
              </w:rPr>
            </w:pPr>
          </w:p>
        </w:tc>
        <w:tc>
          <w:tcPr>
            <w:tcW w:w="1404" w:type="dxa"/>
          </w:tcPr>
          <w:p w14:paraId="3A472F30" w14:textId="77777777" w:rsidR="00A7220C" w:rsidRPr="003E524F" w:rsidRDefault="00A7220C">
            <w:pPr>
              <w:rPr>
                <w:b/>
              </w:rPr>
            </w:pPr>
          </w:p>
        </w:tc>
        <w:tc>
          <w:tcPr>
            <w:tcW w:w="1557" w:type="dxa"/>
          </w:tcPr>
          <w:p w14:paraId="57EA10A3" w14:textId="77777777" w:rsidR="00A7220C" w:rsidRPr="003E524F" w:rsidRDefault="00A7220C">
            <w:pPr>
              <w:rPr>
                <w:b/>
              </w:rPr>
            </w:pPr>
          </w:p>
        </w:tc>
        <w:tc>
          <w:tcPr>
            <w:tcW w:w="1557" w:type="dxa"/>
          </w:tcPr>
          <w:p w14:paraId="498D3300" w14:textId="77777777" w:rsidR="00A7220C" w:rsidRPr="003E524F" w:rsidRDefault="00A7220C">
            <w:pPr>
              <w:rPr>
                <w:b/>
              </w:rPr>
            </w:pPr>
          </w:p>
        </w:tc>
      </w:tr>
      <w:tr w:rsidR="00A7220C" w:rsidRPr="003E524F" w14:paraId="0F7757E0" w14:textId="77777777">
        <w:tc>
          <w:tcPr>
            <w:tcW w:w="2628" w:type="dxa"/>
            <w:vAlign w:val="center"/>
          </w:tcPr>
          <w:p w14:paraId="65AB4615" w14:textId="77777777" w:rsidR="00A7220C" w:rsidRPr="003E524F" w:rsidRDefault="00A7220C">
            <w:pPr>
              <w:rPr>
                <w:b/>
              </w:rPr>
            </w:pPr>
            <w:r w:rsidRPr="003E524F">
              <w:rPr>
                <w:b/>
              </w:rPr>
              <w:t>Guide Reference</w:t>
            </w:r>
          </w:p>
        </w:tc>
        <w:tc>
          <w:tcPr>
            <w:tcW w:w="1710" w:type="dxa"/>
          </w:tcPr>
          <w:p w14:paraId="76AC7A81" w14:textId="77777777" w:rsidR="00A7220C" w:rsidRPr="003E524F" w:rsidRDefault="00A7220C">
            <w:pPr>
              <w:rPr>
                <w:b/>
              </w:rPr>
            </w:pPr>
          </w:p>
        </w:tc>
        <w:tc>
          <w:tcPr>
            <w:tcW w:w="1404" w:type="dxa"/>
          </w:tcPr>
          <w:p w14:paraId="51E48FC3" w14:textId="77777777" w:rsidR="00A7220C" w:rsidRPr="003E524F" w:rsidRDefault="00A7220C">
            <w:pPr>
              <w:rPr>
                <w:b/>
              </w:rPr>
            </w:pPr>
          </w:p>
        </w:tc>
        <w:tc>
          <w:tcPr>
            <w:tcW w:w="1557" w:type="dxa"/>
          </w:tcPr>
          <w:p w14:paraId="486C1111" w14:textId="77777777" w:rsidR="00A7220C" w:rsidRPr="003E524F" w:rsidRDefault="00A7220C">
            <w:pPr>
              <w:rPr>
                <w:b/>
              </w:rPr>
            </w:pPr>
          </w:p>
        </w:tc>
        <w:tc>
          <w:tcPr>
            <w:tcW w:w="1557" w:type="dxa"/>
          </w:tcPr>
          <w:p w14:paraId="74D7A239" w14:textId="77777777" w:rsidR="00A7220C" w:rsidRPr="003E524F" w:rsidRDefault="00A7220C">
            <w:pPr>
              <w:rPr>
                <w:b/>
              </w:rPr>
            </w:pPr>
          </w:p>
        </w:tc>
      </w:tr>
      <w:tr w:rsidR="00A7220C" w:rsidRPr="003E524F" w14:paraId="6D445353" w14:textId="77777777">
        <w:tc>
          <w:tcPr>
            <w:tcW w:w="2628" w:type="dxa"/>
            <w:vAlign w:val="center"/>
          </w:tcPr>
          <w:p w14:paraId="7072E6E4" w14:textId="77777777" w:rsidR="00A7220C" w:rsidRPr="003E524F" w:rsidRDefault="00A7220C">
            <w:pPr>
              <w:rPr>
                <w:b/>
              </w:rPr>
            </w:pPr>
            <w:r w:rsidRPr="003E524F">
              <w:rPr>
                <w:b/>
              </w:rPr>
              <w:t>NERC Standard</w:t>
            </w:r>
          </w:p>
        </w:tc>
        <w:tc>
          <w:tcPr>
            <w:tcW w:w="1710" w:type="dxa"/>
          </w:tcPr>
          <w:p w14:paraId="0310B3B7" w14:textId="77777777" w:rsidR="00A7220C" w:rsidRPr="003E524F" w:rsidRDefault="00A7220C">
            <w:pPr>
              <w:rPr>
                <w:b/>
              </w:rPr>
            </w:pPr>
          </w:p>
        </w:tc>
        <w:tc>
          <w:tcPr>
            <w:tcW w:w="1404" w:type="dxa"/>
          </w:tcPr>
          <w:p w14:paraId="32CB22C3" w14:textId="77777777" w:rsidR="00A7220C" w:rsidRPr="003E524F" w:rsidRDefault="00A7220C">
            <w:pPr>
              <w:rPr>
                <w:b/>
              </w:rPr>
            </w:pPr>
          </w:p>
        </w:tc>
        <w:tc>
          <w:tcPr>
            <w:tcW w:w="1557" w:type="dxa"/>
          </w:tcPr>
          <w:p w14:paraId="36015DEC" w14:textId="77777777" w:rsidR="00A7220C" w:rsidRPr="003E524F" w:rsidRDefault="00A7220C">
            <w:pPr>
              <w:rPr>
                <w:b/>
              </w:rPr>
            </w:pPr>
          </w:p>
        </w:tc>
        <w:tc>
          <w:tcPr>
            <w:tcW w:w="1557" w:type="dxa"/>
          </w:tcPr>
          <w:p w14:paraId="6D7CF15C" w14:textId="77777777" w:rsidR="00A7220C" w:rsidRPr="003E524F" w:rsidRDefault="00A7220C">
            <w:pPr>
              <w:rPr>
                <w:b/>
              </w:rPr>
            </w:pPr>
          </w:p>
        </w:tc>
      </w:tr>
    </w:tbl>
    <w:p w14:paraId="713D8F8F" w14:textId="77777777" w:rsidR="00A7220C" w:rsidRDefault="00A7220C" w:rsidP="00A722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520"/>
        <w:gridCol w:w="4500"/>
      </w:tblGrid>
      <w:tr w:rsidR="0082183D" w:rsidRPr="003E524F" w14:paraId="3C9DB8B6" w14:textId="77777777">
        <w:tc>
          <w:tcPr>
            <w:tcW w:w="1818" w:type="dxa"/>
          </w:tcPr>
          <w:p w14:paraId="61B95D41" w14:textId="02AF4C7B" w:rsidR="0082183D" w:rsidRPr="003E524F" w:rsidRDefault="0082183D" w:rsidP="0082183D">
            <w:pPr>
              <w:rPr>
                <w:b/>
              </w:rPr>
            </w:pPr>
            <w:r>
              <w:rPr>
                <w:b/>
              </w:rPr>
              <w:t xml:space="preserve">Version: 2 </w:t>
            </w:r>
          </w:p>
        </w:tc>
        <w:tc>
          <w:tcPr>
            <w:tcW w:w="2520" w:type="dxa"/>
          </w:tcPr>
          <w:p w14:paraId="1F3B6DA4" w14:textId="4E471269" w:rsidR="0082183D" w:rsidRPr="003E524F" w:rsidRDefault="0082183D" w:rsidP="0082183D">
            <w:pPr>
              <w:rPr>
                <w:b/>
              </w:rPr>
            </w:pPr>
            <w:r>
              <w:rPr>
                <w:b/>
              </w:rPr>
              <w:t>Revision: 0</w:t>
            </w:r>
          </w:p>
        </w:tc>
        <w:tc>
          <w:tcPr>
            <w:tcW w:w="4500" w:type="dxa"/>
          </w:tcPr>
          <w:p w14:paraId="45E9FD0D" w14:textId="10E1F011" w:rsidR="0082183D" w:rsidRPr="003E524F" w:rsidRDefault="0082183D" w:rsidP="0082183D">
            <w:pPr>
              <w:rPr>
                <w:b/>
              </w:rPr>
            </w:pPr>
            <w:r>
              <w:rPr>
                <w:b/>
              </w:rPr>
              <w:t>Effective Date:  December 5, 2025</w:t>
            </w:r>
          </w:p>
        </w:tc>
      </w:tr>
    </w:tbl>
    <w:p w14:paraId="09C3E18E" w14:textId="77777777" w:rsidR="00A7220C" w:rsidRDefault="00A7220C" w:rsidP="00A7220C"/>
    <w:p w14:paraId="3AB0CA58" w14:textId="77777777" w:rsidR="00A7220C" w:rsidRDefault="00A7220C" w:rsidP="00A722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08"/>
      </w:tblGrid>
      <w:tr w:rsidR="00A7220C" w:rsidRPr="003E524F" w14:paraId="2559C564" w14:textId="77777777">
        <w:trPr>
          <w:trHeight w:val="576"/>
          <w:tblHeader/>
        </w:trPr>
        <w:tc>
          <w:tcPr>
            <w:tcW w:w="1548" w:type="dxa"/>
            <w:tcBorders>
              <w:top w:val="double" w:sz="4" w:space="0" w:color="auto"/>
              <w:left w:val="nil"/>
              <w:bottom w:val="double" w:sz="4" w:space="0" w:color="auto"/>
            </w:tcBorders>
            <w:vAlign w:val="center"/>
          </w:tcPr>
          <w:p w14:paraId="2B4F6FEE" w14:textId="77777777" w:rsidR="00A7220C" w:rsidRPr="003E524F" w:rsidRDefault="00A7220C">
            <w:pPr>
              <w:jc w:val="center"/>
              <w:rPr>
                <w:b/>
              </w:rPr>
            </w:pPr>
            <w:r w:rsidRPr="003E524F">
              <w:rPr>
                <w:b/>
              </w:rPr>
              <w:t>Step</w:t>
            </w:r>
          </w:p>
        </w:tc>
        <w:tc>
          <w:tcPr>
            <w:tcW w:w="7308" w:type="dxa"/>
            <w:tcBorders>
              <w:top w:val="double" w:sz="4" w:space="0" w:color="auto"/>
              <w:bottom w:val="double" w:sz="4" w:space="0" w:color="auto"/>
              <w:right w:val="nil"/>
            </w:tcBorders>
            <w:vAlign w:val="center"/>
          </w:tcPr>
          <w:p w14:paraId="2185CEC3" w14:textId="77777777" w:rsidR="00A7220C" w:rsidRPr="003E524F" w:rsidRDefault="00A7220C">
            <w:pPr>
              <w:rPr>
                <w:b/>
              </w:rPr>
            </w:pPr>
            <w:r w:rsidRPr="003E524F">
              <w:rPr>
                <w:b/>
              </w:rPr>
              <w:t>Action</w:t>
            </w:r>
          </w:p>
        </w:tc>
      </w:tr>
      <w:tr w:rsidR="00A7220C" w:rsidRPr="003E524F" w14:paraId="2CB927A6" w14:textId="77777777" w:rsidTr="003F144A">
        <w:trPr>
          <w:trHeight w:val="762"/>
        </w:trPr>
        <w:tc>
          <w:tcPr>
            <w:tcW w:w="1548" w:type="dxa"/>
            <w:tcBorders>
              <w:top w:val="double" w:sz="4" w:space="0" w:color="auto"/>
              <w:left w:val="nil"/>
              <w:bottom w:val="single" w:sz="4" w:space="0" w:color="auto"/>
            </w:tcBorders>
            <w:vAlign w:val="center"/>
          </w:tcPr>
          <w:p w14:paraId="7FF649CB" w14:textId="77777777" w:rsidR="00A7220C" w:rsidRPr="003E524F" w:rsidRDefault="00A7220C">
            <w:pPr>
              <w:jc w:val="center"/>
              <w:rPr>
                <w:b/>
              </w:rPr>
            </w:pPr>
            <w:r w:rsidRPr="003E524F">
              <w:rPr>
                <w:b/>
              </w:rPr>
              <w:t>NOTE:</w:t>
            </w:r>
          </w:p>
        </w:tc>
        <w:tc>
          <w:tcPr>
            <w:tcW w:w="7308" w:type="dxa"/>
            <w:tcBorders>
              <w:top w:val="double" w:sz="4" w:space="0" w:color="auto"/>
              <w:bottom w:val="single" w:sz="4" w:space="0" w:color="auto"/>
              <w:right w:val="nil"/>
            </w:tcBorders>
            <w:vAlign w:val="center"/>
          </w:tcPr>
          <w:p w14:paraId="2679E0FE" w14:textId="77777777" w:rsidR="00A7220C" w:rsidRPr="003E524F" w:rsidRDefault="00A7220C">
            <w:r w:rsidRPr="003E524F">
              <w:t>As additional Operators arrive, communicate any pertinent information that will assist them in getting their specific functions ready for normal operation.</w:t>
            </w:r>
          </w:p>
        </w:tc>
      </w:tr>
      <w:tr w:rsidR="00BC2C53" w:rsidRPr="003E524F" w14:paraId="2F0D1E04" w14:textId="77777777" w:rsidTr="003F144A">
        <w:trPr>
          <w:trHeight w:val="762"/>
        </w:trPr>
        <w:tc>
          <w:tcPr>
            <w:tcW w:w="1548" w:type="dxa"/>
            <w:tcBorders>
              <w:top w:val="single" w:sz="4" w:space="0" w:color="auto"/>
              <w:left w:val="nil"/>
              <w:bottom w:val="single" w:sz="4" w:space="0" w:color="auto"/>
            </w:tcBorders>
            <w:vAlign w:val="center"/>
          </w:tcPr>
          <w:p w14:paraId="7C0734D7" w14:textId="5DF5C38F" w:rsidR="00BC2C53" w:rsidRPr="003E524F" w:rsidRDefault="00BC2C53">
            <w:pPr>
              <w:jc w:val="center"/>
              <w:rPr>
                <w:b/>
              </w:rPr>
            </w:pPr>
            <w:r>
              <w:rPr>
                <w:b/>
              </w:rPr>
              <w:t>NOTE:</w:t>
            </w:r>
          </w:p>
        </w:tc>
        <w:tc>
          <w:tcPr>
            <w:tcW w:w="7308" w:type="dxa"/>
            <w:tcBorders>
              <w:top w:val="single" w:sz="4" w:space="0" w:color="auto"/>
              <w:bottom w:val="single" w:sz="4" w:space="0" w:color="auto"/>
              <w:right w:val="nil"/>
            </w:tcBorders>
            <w:vAlign w:val="center"/>
          </w:tcPr>
          <w:p w14:paraId="3B8316C4" w14:textId="0C3C8B97" w:rsidR="00BC2C53" w:rsidRPr="003E524F" w:rsidRDefault="00BC2C53">
            <w:r>
              <w:t>Before normal operation can be restored, be sure to communicate with the other desks to determine the current state of the grid and any communications that may have taken place with TOs.</w:t>
            </w:r>
          </w:p>
        </w:tc>
      </w:tr>
      <w:tr w:rsidR="004E37E8" w:rsidRPr="003E524F" w14:paraId="65BB0BD4" w14:textId="77777777" w:rsidTr="003F144A">
        <w:trPr>
          <w:trHeight w:val="762"/>
        </w:trPr>
        <w:tc>
          <w:tcPr>
            <w:tcW w:w="1548" w:type="dxa"/>
            <w:tcBorders>
              <w:top w:val="single" w:sz="4" w:space="0" w:color="auto"/>
              <w:left w:val="nil"/>
              <w:bottom w:val="single" w:sz="4" w:space="0" w:color="auto"/>
            </w:tcBorders>
            <w:vAlign w:val="center"/>
          </w:tcPr>
          <w:p w14:paraId="57B3A2E8" w14:textId="18FA99F8" w:rsidR="004E37E8" w:rsidRPr="004E37E8" w:rsidRDefault="004E37E8">
            <w:pPr>
              <w:jc w:val="center"/>
              <w:rPr>
                <w:b/>
                <w:sz w:val="22"/>
                <w:szCs w:val="22"/>
              </w:rPr>
            </w:pPr>
            <w:r w:rsidRPr="004E37E8">
              <w:rPr>
                <w:b/>
                <w:sz w:val="22"/>
                <w:szCs w:val="22"/>
              </w:rPr>
              <w:t>Congestion Management</w:t>
            </w:r>
          </w:p>
        </w:tc>
        <w:tc>
          <w:tcPr>
            <w:tcW w:w="7308" w:type="dxa"/>
            <w:tcBorders>
              <w:top w:val="single" w:sz="4" w:space="0" w:color="auto"/>
              <w:bottom w:val="single" w:sz="4" w:space="0" w:color="auto"/>
              <w:right w:val="nil"/>
            </w:tcBorders>
            <w:vAlign w:val="center"/>
          </w:tcPr>
          <w:p w14:paraId="217D79EC" w14:textId="0E1A4D49" w:rsidR="004E37E8" w:rsidRDefault="004E37E8">
            <w:r>
              <w:t>Continue with congestion management either manually or with systems.  Check with other Operators to determine if any VDIs were issued.</w:t>
            </w:r>
          </w:p>
        </w:tc>
      </w:tr>
      <w:tr w:rsidR="00A7220C" w:rsidRPr="003E524F" w14:paraId="30F4EBF6" w14:textId="77777777">
        <w:trPr>
          <w:trHeight w:val="762"/>
        </w:trPr>
        <w:tc>
          <w:tcPr>
            <w:tcW w:w="1548" w:type="dxa"/>
            <w:tcBorders>
              <w:top w:val="single" w:sz="4" w:space="0" w:color="auto"/>
              <w:left w:val="nil"/>
              <w:bottom w:val="single" w:sz="4" w:space="0" w:color="auto"/>
            </w:tcBorders>
            <w:vAlign w:val="center"/>
          </w:tcPr>
          <w:p w14:paraId="7C48A4F6" w14:textId="77777777" w:rsidR="00A7220C" w:rsidRPr="003E524F" w:rsidRDefault="00A7220C">
            <w:pPr>
              <w:jc w:val="center"/>
            </w:pPr>
            <w:r w:rsidRPr="003E524F">
              <w:t>Notification of Additional Operators</w:t>
            </w:r>
          </w:p>
        </w:tc>
        <w:tc>
          <w:tcPr>
            <w:tcW w:w="7308" w:type="dxa"/>
            <w:tcBorders>
              <w:top w:val="single" w:sz="4" w:space="0" w:color="auto"/>
              <w:bottom w:val="single" w:sz="4" w:space="0" w:color="auto"/>
              <w:right w:val="nil"/>
            </w:tcBorders>
            <w:vAlign w:val="center"/>
          </w:tcPr>
          <w:p w14:paraId="09ED6DE7" w14:textId="77777777" w:rsidR="00A7220C" w:rsidRPr="003E524F" w:rsidRDefault="00A7220C">
            <w:pPr>
              <w:jc w:val="both"/>
              <w:rPr>
                <w:b/>
                <w:u w:val="single"/>
              </w:rPr>
            </w:pPr>
            <w:r w:rsidRPr="003E524F">
              <w:rPr>
                <w:b/>
                <w:u w:val="single"/>
              </w:rPr>
              <w:t>WHEN:</w:t>
            </w:r>
          </w:p>
          <w:p w14:paraId="749DE632" w14:textId="77777777" w:rsidR="00A7220C" w:rsidRPr="003E524F" w:rsidRDefault="00A7220C" w:rsidP="00D86818">
            <w:pPr>
              <w:numPr>
                <w:ilvl w:val="0"/>
                <w:numId w:val="262"/>
              </w:numPr>
              <w:jc w:val="both"/>
            </w:pPr>
            <w:r w:rsidRPr="003E524F">
              <w:t>Fully staffed;</w:t>
            </w:r>
          </w:p>
          <w:p w14:paraId="6894FD9A" w14:textId="77777777" w:rsidR="00A7220C" w:rsidRPr="003E524F" w:rsidRDefault="00A7220C">
            <w:pPr>
              <w:jc w:val="both"/>
              <w:rPr>
                <w:b/>
                <w:u w:val="single"/>
              </w:rPr>
            </w:pPr>
            <w:r w:rsidRPr="003E524F">
              <w:rPr>
                <w:b/>
                <w:u w:val="single"/>
              </w:rPr>
              <w:t>THEN:</w:t>
            </w:r>
          </w:p>
          <w:p w14:paraId="36D1FD73" w14:textId="77777777" w:rsidR="00A7220C" w:rsidRPr="003E524F" w:rsidRDefault="00A7220C" w:rsidP="00D86818">
            <w:pPr>
              <w:numPr>
                <w:ilvl w:val="0"/>
                <w:numId w:val="262"/>
              </w:numPr>
              <w:jc w:val="both"/>
            </w:pPr>
            <w:r w:rsidRPr="003E524F">
              <w:t>Make notification using the NXT - SO Loss of CC Operations Resumed.</w:t>
            </w:r>
          </w:p>
        </w:tc>
      </w:tr>
      <w:tr w:rsidR="004E37E8" w:rsidRPr="003E524F" w14:paraId="2706606A" w14:textId="77777777" w:rsidTr="004E37E8">
        <w:trPr>
          <w:trHeight w:val="762"/>
        </w:trPr>
        <w:tc>
          <w:tcPr>
            <w:tcW w:w="1548" w:type="dxa"/>
            <w:tcBorders>
              <w:top w:val="single" w:sz="4" w:space="0" w:color="auto"/>
              <w:left w:val="nil"/>
              <w:bottom w:val="single" w:sz="4" w:space="0" w:color="auto"/>
            </w:tcBorders>
            <w:vAlign w:val="center"/>
          </w:tcPr>
          <w:p w14:paraId="3AB023D2" w14:textId="77777777" w:rsidR="004E37E8" w:rsidRDefault="004E37E8" w:rsidP="004E37E8">
            <w:pPr>
              <w:pStyle w:val="TableText"/>
              <w:jc w:val="center"/>
              <w:rPr>
                <w:b/>
              </w:rPr>
            </w:pPr>
            <w:r>
              <w:rPr>
                <w:b/>
              </w:rPr>
              <w:t>Return to</w:t>
            </w:r>
          </w:p>
          <w:p w14:paraId="125B0409" w14:textId="77777777" w:rsidR="004E37E8" w:rsidRDefault="004E37E8" w:rsidP="004E37E8">
            <w:pPr>
              <w:pStyle w:val="TableText"/>
              <w:jc w:val="center"/>
              <w:rPr>
                <w:b/>
              </w:rPr>
            </w:pPr>
            <w:r>
              <w:rPr>
                <w:b/>
              </w:rPr>
              <w:t>Normal</w:t>
            </w:r>
          </w:p>
          <w:p w14:paraId="48B69174" w14:textId="77777777" w:rsidR="004E37E8" w:rsidRDefault="004E37E8" w:rsidP="004E37E8">
            <w:pPr>
              <w:pStyle w:val="TableText"/>
              <w:jc w:val="center"/>
              <w:rPr>
                <w:b/>
              </w:rPr>
            </w:pPr>
            <w:r>
              <w:rPr>
                <w:b/>
              </w:rPr>
              <w:t>TO</w:t>
            </w:r>
          </w:p>
          <w:p w14:paraId="16A2D0BA" w14:textId="1EF6F439" w:rsidR="004E37E8" w:rsidRPr="003E524F" w:rsidRDefault="004E37E8" w:rsidP="004E37E8">
            <w:pPr>
              <w:jc w:val="center"/>
            </w:pPr>
            <w:r>
              <w:rPr>
                <w:b/>
              </w:rPr>
              <w:t>Notification</w:t>
            </w:r>
          </w:p>
        </w:tc>
        <w:tc>
          <w:tcPr>
            <w:tcW w:w="7308" w:type="dxa"/>
            <w:tcBorders>
              <w:top w:val="single" w:sz="4" w:space="0" w:color="auto"/>
              <w:bottom w:val="single" w:sz="4" w:space="0" w:color="auto"/>
              <w:right w:val="nil"/>
            </w:tcBorders>
          </w:tcPr>
          <w:p w14:paraId="7111954D" w14:textId="77777777" w:rsidR="004E37E8" w:rsidRDefault="004E37E8" w:rsidP="004E37E8">
            <w:pPr>
              <w:pStyle w:val="TableText"/>
              <w:jc w:val="both"/>
            </w:pPr>
            <w:r>
              <w:t>When ready to resume normal operation, place the following Hotline call to the TOs:</w:t>
            </w:r>
          </w:p>
          <w:p w14:paraId="4A998F87" w14:textId="77777777" w:rsidR="004E37E8" w:rsidRDefault="004E37E8" w:rsidP="004E37E8">
            <w:pPr>
              <w:pStyle w:val="TableText"/>
              <w:jc w:val="both"/>
            </w:pPr>
          </w:p>
          <w:p w14:paraId="7F2E1C73" w14:textId="0023FEE5" w:rsidR="004E37E8" w:rsidRPr="003E524F" w:rsidRDefault="004E37E8" w:rsidP="004E37E8">
            <w:pPr>
              <w:jc w:val="both"/>
              <w:rPr>
                <w:b/>
                <w:u w:val="single"/>
              </w:rPr>
            </w:pPr>
            <w:r>
              <w:rPr>
                <w:b/>
                <w:highlight w:val="yellow"/>
                <w:u w:val="single"/>
              </w:rPr>
              <w:t>T#71 - Typical Hotline Script to Cancel Emergency Notice and Restore Primary Control Center</w:t>
            </w:r>
            <w:r>
              <w:rPr>
                <w:b/>
                <w:u w:val="single"/>
              </w:rPr>
              <w:t xml:space="preserve"> </w:t>
            </w:r>
            <w:r>
              <w:t xml:space="preserve"> </w:t>
            </w:r>
          </w:p>
        </w:tc>
      </w:tr>
      <w:tr w:rsidR="004E37E8" w:rsidRPr="003E524F" w14:paraId="3BC05FBC" w14:textId="77777777" w:rsidTr="004E37E8">
        <w:trPr>
          <w:trHeight w:val="762"/>
        </w:trPr>
        <w:tc>
          <w:tcPr>
            <w:tcW w:w="1548" w:type="dxa"/>
            <w:tcBorders>
              <w:top w:val="single" w:sz="4" w:space="0" w:color="auto"/>
              <w:left w:val="nil"/>
              <w:bottom w:val="single" w:sz="4" w:space="0" w:color="auto"/>
            </w:tcBorders>
            <w:vAlign w:val="center"/>
          </w:tcPr>
          <w:p w14:paraId="60B4504E" w14:textId="77777777" w:rsidR="004E37E8" w:rsidRDefault="004E37E8" w:rsidP="004E37E8">
            <w:pPr>
              <w:pStyle w:val="TableText"/>
              <w:jc w:val="center"/>
              <w:rPr>
                <w:b/>
              </w:rPr>
            </w:pPr>
            <w:r>
              <w:rPr>
                <w:b/>
              </w:rPr>
              <w:t>Nuclear</w:t>
            </w:r>
          </w:p>
          <w:p w14:paraId="135C300F" w14:textId="0079A33F" w:rsidR="004E37E8" w:rsidRDefault="004E37E8" w:rsidP="004E37E8">
            <w:pPr>
              <w:pStyle w:val="TableText"/>
              <w:jc w:val="center"/>
              <w:rPr>
                <w:b/>
              </w:rPr>
            </w:pPr>
            <w:r>
              <w:rPr>
                <w:b/>
              </w:rPr>
              <w:t>Plants</w:t>
            </w:r>
          </w:p>
        </w:tc>
        <w:tc>
          <w:tcPr>
            <w:tcW w:w="7308" w:type="dxa"/>
            <w:tcBorders>
              <w:top w:val="single" w:sz="4" w:space="0" w:color="auto"/>
              <w:bottom w:val="single" w:sz="4" w:space="0" w:color="auto"/>
              <w:right w:val="nil"/>
            </w:tcBorders>
          </w:tcPr>
          <w:p w14:paraId="52AC6C37" w14:textId="31656EEF" w:rsidR="004E37E8" w:rsidRDefault="004E37E8" w:rsidP="004E37E8">
            <w:pPr>
              <w:pStyle w:val="TableText"/>
              <w:jc w:val="both"/>
            </w:pPr>
            <w:r>
              <w:t>Notify the appropriate Nuclear Plant’s QSE and inform them that they should notify the plants that ERCOT has canceled the Emergency Notice and RTCA and State Estimator are now functional.</w:t>
            </w:r>
          </w:p>
        </w:tc>
      </w:tr>
      <w:tr w:rsidR="004E37E8" w:rsidRPr="003E524F" w14:paraId="2B1844E3" w14:textId="77777777">
        <w:trPr>
          <w:trHeight w:val="762"/>
        </w:trPr>
        <w:tc>
          <w:tcPr>
            <w:tcW w:w="1548" w:type="dxa"/>
            <w:tcBorders>
              <w:top w:val="single" w:sz="4" w:space="0" w:color="auto"/>
              <w:left w:val="nil"/>
              <w:bottom w:val="single" w:sz="4" w:space="0" w:color="auto"/>
            </w:tcBorders>
            <w:vAlign w:val="center"/>
          </w:tcPr>
          <w:p w14:paraId="3F0D0546" w14:textId="77777777" w:rsidR="004E37E8" w:rsidRPr="003E524F" w:rsidRDefault="004E37E8" w:rsidP="004E37E8">
            <w:pPr>
              <w:jc w:val="center"/>
            </w:pPr>
            <w:r w:rsidRPr="003E524F">
              <w:t>Help</w:t>
            </w:r>
          </w:p>
          <w:p w14:paraId="71901E27" w14:textId="77777777" w:rsidR="004E37E8" w:rsidRPr="003E524F" w:rsidRDefault="004E37E8" w:rsidP="004E37E8">
            <w:pPr>
              <w:jc w:val="center"/>
            </w:pPr>
            <w:r w:rsidRPr="003E524F">
              <w:t>Desk</w:t>
            </w:r>
          </w:p>
        </w:tc>
        <w:tc>
          <w:tcPr>
            <w:tcW w:w="7308" w:type="dxa"/>
            <w:tcBorders>
              <w:top w:val="single" w:sz="4" w:space="0" w:color="auto"/>
              <w:bottom w:val="single" w:sz="4" w:space="0" w:color="auto"/>
              <w:right w:val="nil"/>
            </w:tcBorders>
            <w:vAlign w:val="center"/>
          </w:tcPr>
          <w:p w14:paraId="40E1A233" w14:textId="77777777" w:rsidR="004E37E8" w:rsidRPr="003E524F" w:rsidRDefault="004E37E8" w:rsidP="004E37E8">
            <w:r w:rsidRPr="003E524F">
              <w:t>Make notification to Help Desk that the Control Room is now back to normal operations from the alternate.</w:t>
            </w:r>
          </w:p>
        </w:tc>
      </w:tr>
      <w:tr w:rsidR="004E37E8" w:rsidRPr="003E524F" w14:paraId="16A8F0B8" w14:textId="77777777">
        <w:trPr>
          <w:trHeight w:val="762"/>
        </w:trPr>
        <w:tc>
          <w:tcPr>
            <w:tcW w:w="1548" w:type="dxa"/>
            <w:tcBorders>
              <w:top w:val="single" w:sz="4" w:space="0" w:color="auto"/>
              <w:left w:val="nil"/>
              <w:bottom w:val="single" w:sz="4" w:space="0" w:color="auto"/>
            </w:tcBorders>
            <w:vAlign w:val="center"/>
          </w:tcPr>
          <w:p w14:paraId="5D178172" w14:textId="77777777" w:rsidR="004E37E8" w:rsidRPr="003E524F" w:rsidRDefault="004E37E8" w:rsidP="004E37E8">
            <w:pPr>
              <w:jc w:val="center"/>
            </w:pPr>
            <w:r w:rsidRPr="003E524F">
              <w:t>Contact Security</w:t>
            </w:r>
          </w:p>
        </w:tc>
        <w:tc>
          <w:tcPr>
            <w:tcW w:w="7308" w:type="dxa"/>
            <w:tcBorders>
              <w:top w:val="single" w:sz="4" w:space="0" w:color="auto"/>
              <w:bottom w:val="single" w:sz="4" w:space="0" w:color="auto"/>
              <w:right w:val="nil"/>
            </w:tcBorders>
            <w:vAlign w:val="center"/>
          </w:tcPr>
          <w:p w14:paraId="69CDC91B" w14:textId="77777777" w:rsidR="004E37E8" w:rsidRPr="003E524F" w:rsidRDefault="004E37E8" w:rsidP="004E37E8">
            <w:r w:rsidRPr="003E524F">
              <w:t>Notify Security that the transition of Operations to the ACC has been completed.</w:t>
            </w:r>
          </w:p>
        </w:tc>
      </w:tr>
      <w:tr w:rsidR="004E37E8" w:rsidRPr="003E524F" w14:paraId="78C2E143" w14:textId="77777777">
        <w:trPr>
          <w:trHeight w:val="762"/>
        </w:trPr>
        <w:tc>
          <w:tcPr>
            <w:tcW w:w="1548" w:type="dxa"/>
            <w:tcBorders>
              <w:top w:val="single" w:sz="4" w:space="0" w:color="auto"/>
              <w:left w:val="nil"/>
              <w:bottom w:val="double" w:sz="4" w:space="0" w:color="auto"/>
            </w:tcBorders>
            <w:vAlign w:val="center"/>
          </w:tcPr>
          <w:p w14:paraId="6A278980" w14:textId="77777777" w:rsidR="004E37E8" w:rsidRPr="003E524F" w:rsidRDefault="004E37E8" w:rsidP="004E37E8">
            <w:pPr>
              <w:jc w:val="center"/>
            </w:pPr>
            <w:r w:rsidRPr="003E524F">
              <w:t>Log</w:t>
            </w:r>
          </w:p>
        </w:tc>
        <w:tc>
          <w:tcPr>
            <w:tcW w:w="7308" w:type="dxa"/>
            <w:tcBorders>
              <w:top w:val="single" w:sz="4" w:space="0" w:color="auto"/>
              <w:bottom w:val="double" w:sz="4" w:space="0" w:color="auto"/>
              <w:right w:val="nil"/>
            </w:tcBorders>
            <w:vAlign w:val="center"/>
          </w:tcPr>
          <w:p w14:paraId="09D2D85B" w14:textId="6FDD2D20" w:rsidR="004E37E8" w:rsidRPr="003E524F" w:rsidRDefault="004E37E8" w:rsidP="004E37E8">
            <w:pPr>
              <w:jc w:val="both"/>
            </w:pPr>
            <w:r>
              <w:t>L</w:t>
            </w:r>
            <w:r w:rsidRPr="003E524F">
              <w:t xml:space="preserve">og </w:t>
            </w:r>
            <w:r>
              <w:t>all actions</w:t>
            </w:r>
            <w:r w:rsidRPr="003E524F">
              <w:t>.</w:t>
            </w:r>
          </w:p>
        </w:tc>
      </w:tr>
    </w:tbl>
    <w:p w14:paraId="767B2673" w14:textId="77777777" w:rsidR="00ED16D8" w:rsidRDefault="00ED16D8" w:rsidP="00ED16D8"/>
    <w:p w14:paraId="3DC27BD5" w14:textId="77777777" w:rsidR="00ED16D8" w:rsidRPr="00ED16D8" w:rsidRDefault="00ED16D8" w:rsidP="00ED16D8">
      <w:pPr>
        <w:sectPr w:rsidR="00ED16D8" w:rsidRPr="00ED16D8">
          <w:pgSz w:w="12240" w:h="15840" w:code="1"/>
          <w:pgMar w:top="1008" w:right="1800" w:bottom="1008" w:left="1440" w:header="720" w:footer="720" w:gutter="0"/>
          <w:cols w:space="720"/>
          <w:titlePg/>
          <w:docGrid w:linePitch="360"/>
        </w:sectPr>
      </w:pPr>
    </w:p>
    <w:p w14:paraId="3DC27BD6" w14:textId="77777777" w:rsidR="00EB44D7" w:rsidRDefault="000A216D" w:rsidP="00A7220C">
      <w:pPr>
        <w:pStyle w:val="Heading1NON"/>
      </w:pPr>
      <w:bookmarkStart w:id="423" w:name="_7.6__Verbal"/>
      <w:bookmarkStart w:id="424" w:name="_1.0.3__Verbal"/>
      <w:bookmarkStart w:id="425" w:name="_11.1_Restoration_of"/>
      <w:bookmarkStart w:id="426" w:name="_Toc460294895"/>
      <w:bookmarkStart w:id="427" w:name="_Toc500296751"/>
      <w:bookmarkStart w:id="428" w:name="_Toc500297561"/>
      <w:bookmarkStart w:id="429" w:name="_Toc500304337"/>
      <w:bookmarkStart w:id="430" w:name="_Toc500305320"/>
      <w:bookmarkStart w:id="431" w:name="_Toc500575837"/>
      <w:bookmarkStart w:id="432" w:name="_Toc500575983"/>
      <w:bookmarkStart w:id="433" w:name="_Toc500636457"/>
      <w:bookmarkStart w:id="434" w:name="_Toc500636766"/>
      <w:bookmarkStart w:id="435" w:name="_Toc500637045"/>
      <w:bookmarkStart w:id="436" w:name="_Toc500637237"/>
      <w:bookmarkStart w:id="437" w:name="_Toc500637800"/>
      <w:bookmarkStart w:id="438" w:name="_Toc500643015"/>
      <w:bookmarkStart w:id="439" w:name="_Toc500643508"/>
      <w:bookmarkStart w:id="440" w:name="_Toc500643540"/>
      <w:bookmarkStart w:id="441" w:name="_Toc500643914"/>
      <w:bookmarkStart w:id="442" w:name="_Toc500645396"/>
      <w:bookmarkStart w:id="443" w:name="_Toc500650241"/>
      <w:bookmarkStart w:id="444" w:name="_Toc500661975"/>
      <w:bookmarkStart w:id="445" w:name="_Toc500664373"/>
      <w:bookmarkStart w:id="446" w:name="_Toc220812160"/>
      <w:bookmarkEnd w:id="423"/>
      <w:bookmarkEnd w:id="424"/>
      <w:bookmarkEnd w:id="425"/>
      <w:r>
        <w:lastRenderedPageBreak/>
        <w:t>Document Control</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3DC27BD8" w14:textId="77777777" w:rsidR="00EB44D7" w:rsidRDefault="000A216D" w:rsidP="0082183D">
      <w:pPr>
        <w:pStyle w:val="Heading2"/>
      </w:pPr>
      <w:r>
        <w:t>Preparation</w:t>
      </w:r>
    </w:p>
    <w:tbl>
      <w:tblPr>
        <w:tblW w:w="88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2"/>
        <w:gridCol w:w="4050"/>
        <w:gridCol w:w="2263"/>
      </w:tblGrid>
      <w:tr w:rsidR="00EB44D7" w14:paraId="3DC27BDC" w14:textId="77777777">
        <w:trPr>
          <w:tblHeader/>
        </w:trPr>
        <w:tc>
          <w:tcPr>
            <w:tcW w:w="2542" w:type="dxa"/>
          </w:tcPr>
          <w:p w14:paraId="3DC27BD9" w14:textId="77777777" w:rsidR="00EB44D7" w:rsidRDefault="000A216D">
            <w:pPr>
              <w:pStyle w:val="TableText"/>
              <w:rPr>
                <w:b/>
              </w:rPr>
            </w:pPr>
            <w:r>
              <w:rPr>
                <w:b/>
              </w:rPr>
              <w:t>Prepared by</w:t>
            </w:r>
          </w:p>
        </w:tc>
        <w:tc>
          <w:tcPr>
            <w:tcW w:w="4050" w:type="dxa"/>
          </w:tcPr>
          <w:p w14:paraId="3DC27BDA" w14:textId="77777777" w:rsidR="00EB44D7" w:rsidRDefault="000A216D">
            <w:pPr>
              <w:pStyle w:val="TableText"/>
              <w:rPr>
                <w:b/>
              </w:rPr>
            </w:pPr>
            <w:r>
              <w:rPr>
                <w:b/>
              </w:rPr>
              <w:t>Role</w:t>
            </w:r>
          </w:p>
        </w:tc>
        <w:tc>
          <w:tcPr>
            <w:tcW w:w="2263" w:type="dxa"/>
            <w:tcBorders>
              <w:bottom w:val="nil"/>
            </w:tcBorders>
          </w:tcPr>
          <w:p w14:paraId="3DC27BDB" w14:textId="77777777" w:rsidR="00EB44D7" w:rsidRDefault="000A216D">
            <w:pPr>
              <w:pStyle w:val="TableText"/>
              <w:rPr>
                <w:b/>
              </w:rPr>
            </w:pPr>
            <w:r>
              <w:rPr>
                <w:b/>
              </w:rPr>
              <w:t>Date Completed</w:t>
            </w:r>
          </w:p>
        </w:tc>
      </w:tr>
      <w:tr w:rsidR="005E5C8D" w14:paraId="3C44F4C3" w14:textId="77777777">
        <w:trPr>
          <w:trHeight w:val="300"/>
        </w:trPr>
        <w:tc>
          <w:tcPr>
            <w:tcW w:w="2542" w:type="dxa"/>
          </w:tcPr>
          <w:p w14:paraId="79329174" w14:textId="0C198E88" w:rsidR="005E5C8D" w:rsidRDefault="005E5C8D" w:rsidP="005E5C8D">
            <w:pPr>
              <w:pStyle w:val="TableText"/>
              <w:spacing w:before="60" w:after="60"/>
            </w:pPr>
            <w:r>
              <w:t>Hartmann, Cyphers, Luker, and Smith</w:t>
            </w:r>
          </w:p>
        </w:tc>
        <w:tc>
          <w:tcPr>
            <w:tcW w:w="4050" w:type="dxa"/>
            <w:vAlign w:val="center"/>
          </w:tcPr>
          <w:p w14:paraId="2403162A" w14:textId="4B7DAA5B" w:rsidR="005E5C8D" w:rsidRDefault="005E5C8D" w:rsidP="005E5C8D">
            <w:pPr>
              <w:pStyle w:val="TableText"/>
            </w:pPr>
            <w:r>
              <w:t>Procedure writers and editors</w:t>
            </w:r>
          </w:p>
        </w:tc>
        <w:tc>
          <w:tcPr>
            <w:tcW w:w="2263" w:type="dxa"/>
            <w:vAlign w:val="center"/>
          </w:tcPr>
          <w:p w14:paraId="25760906" w14:textId="3ECF68A0" w:rsidR="005E5C8D" w:rsidRDefault="005E5C8D" w:rsidP="005E5C8D">
            <w:pPr>
              <w:pStyle w:val="TableText"/>
            </w:pPr>
            <w:r>
              <w:t xml:space="preserve">December </w:t>
            </w:r>
            <w:r w:rsidR="008E58F3">
              <w:t>1</w:t>
            </w:r>
            <w:r>
              <w:t>, 2025</w:t>
            </w:r>
          </w:p>
        </w:tc>
      </w:tr>
    </w:tbl>
    <w:p w14:paraId="3DC27CE9" w14:textId="77777777" w:rsidR="00EB44D7" w:rsidRDefault="00EB44D7">
      <w:pPr>
        <w:rPr>
          <w:b/>
        </w:rPr>
      </w:pPr>
    </w:p>
    <w:p w14:paraId="3DC27CEA" w14:textId="77777777" w:rsidR="00EB44D7" w:rsidRDefault="00EB44D7">
      <w:pPr>
        <w:rPr>
          <w:b/>
        </w:rPr>
      </w:pPr>
    </w:p>
    <w:p w14:paraId="3DC27CEB" w14:textId="77777777" w:rsidR="00EB44D7" w:rsidRDefault="00EB44D7">
      <w:pPr>
        <w:rPr>
          <w:b/>
        </w:rPr>
      </w:pPr>
    </w:p>
    <w:p w14:paraId="3DC27CEC" w14:textId="77777777" w:rsidR="00EB44D7" w:rsidRDefault="000A216D" w:rsidP="0082183D">
      <w:pPr>
        <w:pStyle w:val="Heading2"/>
      </w:pPr>
      <w:r>
        <w:br w:type="page"/>
      </w:r>
      <w:r>
        <w:lastRenderedPageBreak/>
        <w:t>Manual Change History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990"/>
        <w:gridCol w:w="5107"/>
        <w:gridCol w:w="2003"/>
      </w:tblGrid>
      <w:tr w:rsidR="00EB44D7" w14:paraId="3DC27CF2" w14:textId="77777777" w:rsidTr="0082183D">
        <w:tc>
          <w:tcPr>
            <w:tcW w:w="1368" w:type="dxa"/>
          </w:tcPr>
          <w:p w14:paraId="3DC27CED" w14:textId="77777777" w:rsidR="00EB44D7" w:rsidRDefault="000A216D">
            <w:pPr>
              <w:jc w:val="center"/>
              <w:rPr>
                <w:b/>
              </w:rPr>
            </w:pPr>
            <w:r>
              <w:rPr>
                <w:b/>
              </w:rPr>
              <w:t>Procedure</w:t>
            </w:r>
          </w:p>
        </w:tc>
        <w:tc>
          <w:tcPr>
            <w:tcW w:w="990" w:type="dxa"/>
          </w:tcPr>
          <w:p w14:paraId="3DC27CEE" w14:textId="77777777" w:rsidR="00EB44D7" w:rsidRDefault="000A216D">
            <w:pPr>
              <w:jc w:val="center"/>
              <w:rPr>
                <w:b/>
              </w:rPr>
            </w:pPr>
            <w:r>
              <w:rPr>
                <w:b/>
              </w:rPr>
              <w:t>Ver/</w:t>
            </w:r>
          </w:p>
          <w:p w14:paraId="3DC27CEF" w14:textId="77777777" w:rsidR="00EB44D7" w:rsidRDefault="000A216D">
            <w:pPr>
              <w:jc w:val="center"/>
              <w:rPr>
                <w:b/>
              </w:rPr>
            </w:pPr>
            <w:r>
              <w:rPr>
                <w:b/>
              </w:rPr>
              <w:t>Rev</w:t>
            </w:r>
          </w:p>
        </w:tc>
        <w:tc>
          <w:tcPr>
            <w:tcW w:w="5107" w:type="dxa"/>
          </w:tcPr>
          <w:p w14:paraId="3DC27CF0" w14:textId="77777777" w:rsidR="00EB44D7" w:rsidRDefault="000A216D">
            <w:pPr>
              <w:jc w:val="center"/>
              <w:rPr>
                <w:b/>
              </w:rPr>
            </w:pPr>
            <w:r>
              <w:rPr>
                <w:b/>
              </w:rPr>
              <w:t>Reason for Issue</w:t>
            </w:r>
          </w:p>
        </w:tc>
        <w:tc>
          <w:tcPr>
            <w:tcW w:w="2003" w:type="dxa"/>
          </w:tcPr>
          <w:p w14:paraId="3DC27CF1" w14:textId="77777777" w:rsidR="00EB44D7" w:rsidRDefault="000A216D">
            <w:pPr>
              <w:jc w:val="center"/>
              <w:rPr>
                <w:b/>
              </w:rPr>
            </w:pPr>
            <w:r>
              <w:rPr>
                <w:b/>
              </w:rPr>
              <w:t>Effective Date</w:t>
            </w:r>
          </w:p>
        </w:tc>
      </w:tr>
      <w:tr w:rsidR="00EB44D7" w14:paraId="3DC27CF7" w14:textId="77777777" w:rsidTr="0082183D">
        <w:trPr>
          <w:trHeight w:val="432"/>
        </w:trPr>
        <w:tc>
          <w:tcPr>
            <w:tcW w:w="1368" w:type="dxa"/>
            <w:vAlign w:val="center"/>
          </w:tcPr>
          <w:p w14:paraId="3DC27CF3" w14:textId="77777777" w:rsidR="00EB44D7" w:rsidRDefault="000A216D">
            <w:r>
              <w:t>All Sections</w:t>
            </w:r>
          </w:p>
        </w:tc>
        <w:tc>
          <w:tcPr>
            <w:tcW w:w="990" w:type="dxa"/>
            <w:vAlign w:val="center"/>
          </w:tcPr>
          <w:p w14:paraId="3DC27CF4" w14:textId="31BCBEAB" w:rsidR="00EB44D7" w:rsidRDefault="0082183D">
            <w:r>
              <w:t>2</w:t>
            </w:r>
            <w:r w:rsidR="000A216D">
              <w:t>.0 / 0</w:t>
            </w:r>
          </w:p>
        </w:tc>
        <w:tc>
          <w:tcPr>
            <w:tcW w:w="5107" w:type="dxa"/>
            <w:vAlign w:val="center"/>
          </w:tcPr>
          <w:p w14:paraId="3DC27CF5" w14:textId="7A4DF191" w:rsidR="00EB44D7" w:rsidRDefault="0082183D">
            <w:r>
              <w:t>RTC+B</w:t>
            </w:r>
            <w:r w:rsidR="000A216D">
              <w:t xml:space="preserve"> </w:t>
            </w:r>
          </w:p>
        </w:tc>
        <w:tc>
          <w:tcPr>
            <w:tcW w:w="2003" w:type="dxa"/>
            <w:vAlign w:val="center"/>
          </w:tcPr>
          <w:p w14:paraId="3DC27CF6" w14:textId="2EE13633" w:rsidR="00EB44D7" w:rsidRDefault="0082183D">
            <w:r>
              <w:t>December 5, 2025</w:t>
            </w:r>
          </w:p>
        </w:tc>
      </w:tr>
    </w:tbl>
    <w:p w14:paraId="3DC28677" w14:textId="580B9B81" w:rsidR="00EB44D7" w:rsidRDefault="00EB44D7"/>
    <w:sectPr w:rsidR="00EB44D7">
      <w:pgSz w:w="12240" w:h="15840" w:code="1"/>
      <w:pgMar w:top="1008" w:right="1800" w:bottom="1008"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2" w:author="Smith, Ira" w:date="2025-03-12T11:39:00Z" w:initials="IS">
    <w:p w14:paraId="3CFB15EA" w14:textId="77777777" w:rsidR="00681F7C" w:rsidRDefault="00681F7C" w:rsidP="00681F7C">
      <w:pPr>
        <w:pStyle w:val="CommentText"/>
      </w:pPr>
      <w:r>
        <w:rPr>
          <w:rStyle w:val="CommentReference"/>
        </w:rPr>
        <w:annotationRef/>
      </w:r>
      <w:r>
        <w:t>Still applicable but process might change</w:t>
      </w:r>
    </w:p>
  </w:comment>
  <w:comment w:id="283" w:author="Smith, Ira" w:date="2025-03-12T12:02:00Z" w:initials="IS">
    <w:p w14:paraId="5DC31701" w14:textId="77777777" w:rsidR="00516FFF" w:rsidRDefault="00516FFF" w:rsidP="00516FFF">
      <w:pPr>
        <w:pStyle w:val="CommentText"/>
      </w:pPr>
      <w:r>
        <w:rPr>
          <w:rStyle w:val="CommentReference"/>
        </w:rPr>
        <w:annotationRef/>
      </w:r>
      <w:r>
        <w:t>Need to update for planned inadequate protection work</w:t>
      </w:r>
    </w:p>
  </w:comment>
  <w:comment w:id="302" w:author="Smith, Ira" w:date="2025-03-12T12:14:00Z" w:initials="IS">
    <w:p w14:paraId="58401AB0" w14:textId="77777777" w:rsidR="00726E00" w:rsidRDefault="00726E00" w:rsidP="00726E00">
      <w:pPr>
        <w:pStyle w:val="CommentText"/>
      </w:pPr>
      <w:r>
        <w:rPr>
          <w:rStyle w:val="CommentReference"/>
        </w:rPr>
        <w:annotationRef/>
      </w:r>
      <w:r>
        <w:t>If these change then they will have to be changed in all the procedures</w:t>
      </w:r>
    </w:p>
  </w:comment>
  <w:comment w:id="304" w:author="Smith, Ira" w:date="2025-03-12T12:15:00Z" w:initials="IS">
    <w:p w14:paraId="310D82FE" w14:textId="77777777" w:rsidR="00726E00" w:rsidRDefault="00726E00" w:rsidP="00726E00">
      <w:pPr>
        <w:pStyle w:val="CommentText"/>
      </w:pPr>
      <w:r>
        <w:rPr>
          <w:rStyle w:val="CommentReference"/>
        </w:rPr>
        <w:annotationRef/>
      </w:r>
      <w:r>
        <w:t>If these change then they will have to be changed in all the procedures</w:t>
      </w:r>
    </w:p>
  </w:comment>
  <w:comment w:id="305" w:author="Smith, Ira" w:date="2025-03-12T12:15:00Z" w:initials="IS">
    <w:p w14:paraId="284A9915" w14:textId="77777777" w:rsidR="00726E00" w:rsidRDefault="00726E00" w:rsidP="00726E00">
      <w:pPr>
        <w:pStyle w:val="CommentText"/>
      </w:pPr>
      <w:r>
        <w:rPr>
          <w:rStyle w:val="CommentReference"/>
        </w:rPr>
        <w:annotationRef/>
      </w:r>
      <w:r>
        <w:t>If these change then they will have to be changed in all the procedures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FB15EA" w15:done="0"/>
  <w15:commentEx w15:paraId="5DC31701" w15:done="0"/>
  <w15:commentEx w15:paraId="58401AB0" w15:done="0"/>
  <w15:commentEx w15:paraId="310D82FE" w15:done="0"/>
  <w15:commentEx w15:paraId="284A99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6AB3D8" w16cex:dateUtc="2025-03-12T16:39:00Z"/>
  <w16cex:commentExtensible w16cex:durableId="464D4941" w16cex:dateUtc="2025-03-12T17:02:00Z"/>
  <w16cex:commentExtensible w16cex:durableId="690D317D" w16cex:dateUtc="2025-03-12T17:14:00Z"/>
  <w16cex:commentExtensible w16cex:durableId="73C9B420" w16cex:dateUtc="2025-03-12T17:15:00Z"/>
  <w16cex:commentExtensible w16cex:durableId="2BF705B4" w16cex:dateUtc="2025-03-12T17: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FB15EA" w16cid:durableId="466AB3D8"/>
  <w16cid:commentId w16cid:paraId="5DC31701" w16cid:durableId="464D4941"/>
  <w16cid:commentId w16cid:paraId="58401AB0" w16cid:durableId="690D317D"/>
  <w16cid:commentId w16cid:paraId="310D82FE" w16cid:durableId="73C9B420"/>
  <w16cid:commentId w16cid:paraId="284A9915" w16cid:durableId="2BF705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8028C" w14:textId="77777777" w:rsidR="00F14E58" w:rsidRDefault="00F14E58">
      <w:r>
        <w:separator/>
      </w:r>
    </w:p>
  </w:endnote>
  <w:endnote w:type="continuationSeparator" w:id="0">
    <w:p w14:paraId="52993069" w14:textId="77777777" w:rsidR="00F14E58" w:rsidRDefault="00F14E58">
      <w:r>
        <w:continuationSeparator/>
      </w:r>
    </w:p>
  </w:endnote>
  <w:endnote w:type="continuationNotice" w:id="1">
    <w:p w14:paraId="74A02F45" w14:textId="77777777" w:rsidR="00F14E58" w:rsidRDefault="00F14E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BADDA" w14:textId="77777777" w:rsidR="000A327E" w:rsidRDefault="000A32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62F02" w14:textId="77777777" w:rsidR="000A327E" w:rsidRDefault="000A32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5DB44" w14:textId="77777777" w:rsidR="000A327E" w:rsidRDefault="000A3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95B49" w14:textId="77777777" w:rsidR="00F14E58" w:rsidRDefault="00F14E58">
      <w:r>
        <w:separator/>
      </w:r>
    </w:p>
  </w:footnote>
  <w:footnote w:type="continuationSeparator" w:id="0">
    <w:p w14:paraId="5A1B66B9" w14:textId="77777777" w:rsidR="00F14E58" w:rsidRDefault="00F14E58">
      <w:r>
        <w:continuationSeparator/>
      </w:r>
    </w:p>
  </w:footnote>
  <w:footnote w:type="continuationNotice" w:id="1">
    <w:p w14:paraId="16F586EA" w14:textId="77777777" w:rsidR="00F14E58" w:rsidRDefault="00F14E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713C4" w14:textId="7F70E8F5" w:rsidR="000A327E" w:rsidRDefault="00FF1A24">
    <w:pPr>
      <w:pStyle w:val="Header"/>
    </w:pPr>
    <w:r>
      <w:rPr>
        <w:noProof/>
      </w:rPr>
      <w:pict w14:anchorId="39E41E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1016" o:spid="_x0000_s2050" type="#_x0000_t136" style="position:absolute;margin-left:0;margin-top:0;width:519.05pt;height:115.35pt;rotation:315;z-index:-251655168;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7A75A3" w14:paraId="3DC28689" w14:textId="77777777">
      <w:tc>
        <w:tcPr>
          <w:tcW w:w="9216" w:type="dxa"/>
          <w:tcBorders>
            <w:top w:val="nil"/>
            <w:left w:val="nil"/>
            <w:bottom w:val="nil"/>
            <w:right w:val="nil"/>
          </w:tcBorders>
        </w:tcPr>
        <w:p w14:paraId="3DC28688" w14:textId="77777777" w:rsidR="007A75A3" w:rsidRDefault="007A75A3">
          <w:pPr>
            <w:pStyle w:val="Header"/>
            <w:rPr>
              <w:b/>
            </w:rPr>
          </w:pPr>
          <w:r>
            <w:rPr>
              <w:b/>
            </w:rPr>
            <w:t>ERCOT Operating Procedure Manual</w:t>
          </w:r>
        </w:p>
      </w:tc>
    </w:tr>
    <w:tr w:rsidR="007A75A3" w14:paraId="3DC2868B" w14:textId="77777777">
      <w:tc>
        <w:tcPr>
          <w:tcW w:w="9216" w:type="dxa"/>
          <w:tcBorders>
            <w:top w:val="nil"/>
            <w:left w:val="nil"/>
            <w:bottom w:val="single" w:sz="24" w:space="0" w:color="auto"/>
            <w:right w:val="nil"/>
          </w:tcBorders>
        </w:tcPr>
        <w:p w14:paraId="3DC2868A" w14:textId="77777777" w:rsidR="007A75A3" w:rsidRDefault="007A75A3">
          <w:pPr>
            <w:pStyle w:val="Header"/>
            <w:rPr>
              <w:b/>
            </w:rPr>
          </w:pPr>
          <w:r>
            <w:rPr>
              <w:b/>
            </w:rPr>
            <w:t>Transmission and Security Desk</w:t>
          </w:r>
        </w:p>
      </w:tc>
    </w:tr>
  </w:tbl>
  <w:p w14:paraId="3DC2868C" w14:textId="76D3CF5C" w:rsidR="007A75A3" w:rsidRDefault="00FF1A24">
    <w:pPr>
      <w:pStyle w:val="Header"/>
    </w:pPr>
    <w:r>
      <w:rPr>
        <w:noProof/>
      </w:rPr>
      <w:pict w14:anchorId="2480A8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1017" o:spid="_x0000_s2051" type="#_x0000_t136" style="position:absolute;margin-left:0;margin-top:0;width:519.05pt;height:115.35pt;rotation:315;z-index:-251653120;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F052D" w14:textId="1C7EBE96" w:rsidR="000A327E" w:rsidRDefault="00FF1A24">
    <w:pPr>
      <w:pStyle w:val="Header"/>
    </w:pPr>
    <w:r>
      <w:rPr>
        <w:noProof/>
      </w:rPr>
      <w:pict w14:anchorId="5BCE8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1015" o:spid="_x0000_s2049" type="#_x0000_t136" style="position:absolute;margin-left:0;margin-top:0;width:519.05pt;height:115.35pt;rotation:315;z-index:-25165721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68991" w14:textId="515ADD43" w:rsidR="000A327E" w:rsidRDefault="00FF1A24">
    <w:pPr>
      <w:pStyle w:val="Header"/>
    </w:pPr>
    <w:r>
      <w:rPr>
        <w:noProof/>
      </w:rPr>
      <w:pict w14:anchorId="2D0C71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1019" o:spid="_x0000_s2053" type="#_x0000_t136" style="position:absolute;margin-left:0;margin-top:0;width:519.05pt;height:115.35pt;rotation:315;z-index:-251649024;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557FA" w14:textId="44F56AD1" w:rsidR="000A327E" w:rsidRDefault="00FF1A24">
    <w:pPr>
      <w:pStyle w:val="Header"/>
    </w:pPr>
    <w:r>
      <w:rPr>
        <w:noProof/>
      </w:rPr>
      <w:pict w14:anchorId="5EB446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1020" o:spid="_x0000_s2054" type="#_x0000_t136" style="position:absolute;margin-left:0;margin-top:0;width:519.05pt;height:115.35pt;rotation:315;z-index:-25164697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7A75A3" w14:paraId="3DC2868E" w14:textId="77777777">
      <w:tc>
        <w:tcPr>
          <w:tcW w:w="9216" w:type="dxa"/>
          <w:tcBorders>
            <w:top w:val="nil"/>
            <w:left w:val="nil"/>
            <w:bottom w:val="nil"/>
            <w:right w:val="nil"/>
          </w:tcBorders>
        </w:tcPr>
        <w:p w14:paraId="3DC2868D" w14:textId="77777777" w:rsidR="007A75A3" w:rsidRDefault="007A75A3">
          <w:pPr>
            <w:pStyle w:val="Header"/>
            <w:rPr>
              <w:b/>
            </w:rPr>
          </w:pPr>
          <w:r>
            <w:rPr>
              <w:b/>
            </w:rPr>
            <w:t>ERCOT Operating Procedure Manual</w:t>
          </w:r>
        </w:p>
      </w:tc>
    </w:tr>
    <w:tr w:rsidR="007A75A3" w14:paraId="3DC28690" w14:textId="77777777">
      <w:tc>
        <w:tcPr>
          <w:tcW w:w="9216" w:type="dxa"/>
          <w:tcBorders>
            <w:top w:val="nil"/>
            <w:left w:val="nil"/>
            <w:bottom w:val="single" w:sz="24" w:space="0" w:color="auto"/>
            <w:right w:val="nil"/>
          </w:tcBorders>
        </w:tcPr>
        <w:p w14:paraId="3DC2868F" w14:textId="77777777" w:rsidR="007A75A3" w:rsidRDefault="007A75A3">
          <w:pPr>
            <w:pStyle w:val="Header"/>
            <w:rPr>
              <w:b/>
            </w:rPr>
          </w:pPr>
          <w:r>
            <w:rPr>
              <w:b/>
            </w:rPr>
            <w:t>Transmission and Security Desk</w:t>
          </w:r>
        </w:p>
      </w:tc>
    </w:tr>
  </w:tbl>
  <w:p w14:paraId="3DC28691" w14:textId="199C9DD1" w:rsidR="007A75A3" w:rsidRDefault="00FF1A24">
    <w:pPr>
      <w:pStyle w:val="Header"/>
    </w:pPr>
    <w:r>
      <w:rPr>
        <w:noProof/>
      </w:rPr>
      <w:pict w14:anchorId="612D15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1018" o:spid="_x0000_s2052" type="#_x0000_t136" style="position:absolute;margin-left:0;margin-top:0;width:519.05pt;height:115.35pt;rotation:315;z-index:-251651072;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44E4E" w14:textId="7F855549" w:rsidR="000A327E" w:rsidRDefault="00FF1A24">
    <w:pPr>
      <w:pStyle w:val="Header"/>
    </w:pPr>
    <w:r>
      <w:rPr>
        <w:noProof/>
      </w:rPr>
      <w:pict w14:anchorId="2C70D4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1022" o:spid="_x0000_s2056" type="#_x0000_t136" style="position:absolute;margin-left:0;margin-top:0;width:519.05pt;height:115.35pt;rotation:315;z-index:-251642880;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78ED8" w14:textId="35258CF3" w:rsidR="000A327E" w:rsidRDefault="00FF1A24">
    <w:pPr>
      <w:pStyle w:val="Header"/>
    </w:pPr>
    <w:r>
      <w:rPr>
        <w:noProof/>
      </w:rPr>
      <w:pict w14:anchorId="21A795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1023" o:spid="_x0000_s2057" type="#_x0000_t136" style="position:absolute;margin-left:0;margin-top:0;width:519.05pt;height:115.35pt;rotation:315;z-index:-251640832;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7A75A3" w14:paraId="3DC28693" w14:textId="77777777">
      <w:tc>
        <w:tcPr>
          <w:tcW w:w="9216" w:type="dxa"/>
          <w:tcBorders>
            <w:top w:val="nil"/>
            <w:left w:val="nil"/>
            <w:bottom w:val="nil"/>
            <w:right w:val="nil"/>
          </w:tcBorders>
        </w:tcPr>
        <w:p w14:paraId="3DC28692" w14:textId="77777777" w:rsidR="007A75A3" w:rsidRDefault="007A75A3">
          <w:pPr>
            <w:pStyle w:val="Header"/>
            <w:rPr>
              <w:b/>
            </w:rPr>
          </w:pPr>
          <w:r>
            <w:rPr>
              <w:b/>
            </w:rPr>
            <w:t>ERCOT Operating Procedure Manual</w:t>
          </w:r>
        </w:p>
      </w:tc>
    </w:tr>
    <w:tr w:rsidR="007A75A3" w14:paraId="3DC28695" w14:textId="77777777">
      <w:tc>
        <w:tcPr>
          <w:tcW w:w="9216" w:type="dxa"/>
          <w:tcBorders>
            <w:top w:val="nil"/>
            <w:left w:val="nil"/>
            <w:bottom w:val="single" w:sz="24" w:space="0" w:color="auto"/>
            <w:right w:val="nil"/>
          </w:tcBorders>
        </w:tcPr>
        <w:p w14:paraId="3DC28694" w14:textId="77777777" w:rsidR="007A75A3" w:rsidRDefault="007A75A3">
          <w:pPr>
            <w:pStyle w:val="Header"/>
            <w:rPr>
              <w:b/>
            </w:rPr>
          </w:pPr>
          <w:r>
            <w:rPr>
              <w:b/>
            </w:rPr>
            <w:t>Transmission and Security Desk</w:t>
          </w:r>
        </w:p>
      </w:tc>
    </w:tr>
  </w:tbl>
  <w:p w14:paraId="3DC28696" w14:textId="53FACF7F" w:rsidR="007A75A3" w:rsidRDefault="00FF1A24">
    <w:pPr>
      <w:pStyle w:val="Header"/>
    </w:pPr>
    <w:r>
      <w:rPr>
        <w:noProof/>
      </w:rPr>
      <w:pict w14:anchorId="56068A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1021" o:spid="_x0000_s2055" type="#_x0000_t136" style="position:absolute;margin-left:0;margin-top:0;width:519.05pt;height:115.35pt;rotation:315;z-index:-251644928;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89CCBC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EEDCF54E"/>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0FEE16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4621DAA"/>
    <w:lvl w:ilvl="0">
      <w:numFmt w:val="decimal"/>
      <w:pStyle w:val="Bullet10"/>
      <w:lvlText w:val="*"/>
      <w:lvlJc w:val="left"/>
    </w:lvl>
  </w:abstractNum>
  <w:abstractNum w:abstractNumId="4" w15:restartNumberingAfterBreak="0">
    <w:nsid w:val="00417E08"/>
    <w:multiLevelType w:val="hybridMultilevel"/>
    <w:tmpl w:val="2C763A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04930A3"/>
    <w:multiLevelType w:val="hybridMultilevel"/>
    <w:tmpl w:val="132AAB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00CD7753"/>
    <w:multiLevelType w:val="hybridMultilevel"/>
    <w:tmpl w:val="E49E21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426C30"/>
    <w:multiLevelType w:val="hybridMultilevel"/>
    <w:tmpl w:val="E2F8E288"/>
    <w:lvl w:ilvl="0" w:tplc="04090001">
      <w:start w:val="1"/>
      <w:numFmt w:val="bullet"/>
      <w:lvlText w:val=""/>
      <w:lvlJc w:val="left"/>
      <w:pPr>
        <w:tabs>
          <w:tab w:val="num" w:pos="831"/>
        </w:tabs>
        <w:ind w:left="831" w:hanging="360"/>
      </w:pPr>
      <w:rPr>
        <w:rFonts w:ascii="Symbol" w:hAnsi="Symbol" w:hint="default"/>
      </w:rPr>
    </w:lvl>
    <w:lvl w:ilvl="1" w:tplc="04090003">
      <w:start w:val="1"/>
      <w:numFmt w:val="bullet"/>
      <w:lvlText w:val="o"/>
      <w:lvlJc w:val="left"/>
      <w:pPr>
        <w:tabs>
          <w:tab w:val="num" w:pos="1551"/>
        </w:tabs>
        <w:ind w:left="1551" w:hanging="360"/>
      </w:pPr>
      <w:rPr>
        <w:rFonts w:ascii="Courier New" w:hAnsi="Courier New" w:cs="Courier New" w:hint="default"/>
      </w:rPr>
    </w:lvl>
    <w:lvl w:ilvl="2" w:tplc="04090005" w:tentative="1">
      <w:start w:val="1"/>
      <w:numFmt w:val="bullet"/>
      <w:lvlText w:val=""/>
      <w:lvlJc w:val="left"/>
      <w:pPr>
        <w:tabs>
          <w:tab w:val="num" w:pos="2271"/>
        </w:tabs>
        <w:ind w:left="2271" w:hanging="360"/>
      </w:pPr>
      <w:rPr>
        <w:rFonts w:ascii="Wingdings" w:hAnsi="Wingdings" w:hint="default"/>
      </w:rPr>
    </w:lvl>
    <w:lvl w:ilvl="3" w:tplc="04090001" w:tentative="1">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8" w15:restartNumberingAfterBreak="0">
    <w:nsid w:val="01652EB6"/>
    <w:multiLevelType w:val="hybridMultilevel"/>
    <w:tmpl w:val="8CF86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17A442E"/>
    <w:multiLevelType w:val="multilevel"/>
    <w:tmpl w:val="963CF27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017D3F98"/>
    <w:multiLevelType w:val="hybridMultilevel"/>
    <w:tmpl w:val="DDDCD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AF48B0"/>
    <w:multiLevelType w:val="hybridMultilevel"/>
    <w:tmpl w:val="06601140"/>
    <w:lvl w:ilvl="0" w:tplc="3CEA35DC">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1B818ED"/>
    <w:multiLevelType w:val="hybridMultilevel"/>
    <w:tmpl w:val="AB52D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1DB53E7"/>
    <w:multiLevelType w:val="hybridMultilevel"/>
    <w:tmpl w:val="8536C7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1E312CD"/>
    <w:multiLevelType w:val="hybridMultilevel"/>
    <w:tmpl w:val="5BF68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23B33DE"/>
    <w:multiLevelType w:val="multilevel"/>
    <w:tmpl w:val="F15C200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02E53817"/>
    <w:multiLevelType w:val="hybridMultilevel"/>
    <w:tmpl w:val="4F7228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3935F90"/>
    <w:multiLevelType w:val="hybridMultilevel"/>
    <w:tmpl w:val="8F008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3AE6398"/>
    <w:multiLevelType w:val="hybridMultilevel"/>
    <w:tmpl w:val="C8D658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3E51C9C"/>
    <w:multiLevelType w:val="hybridMultilevel"/>
    <w:tmpl w:val="44247E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44038C4"/>
    <w:multiLevelType w:val="multilevel"/>
    <w:tmpl w:val="0C8A8C6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04DC26EC"/>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04E571C5"/>
    <w:multiLevelType w:val="hybridMultilevel"/>
    <w:tmpl w:val="684A3A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4F730DB"/>
    <w:multiLevelType w:val="hybridMultilevel"/>
    <w:tmpl w:val="080E4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5512E8C"/>
    <w:multiLevelType w:val="hybridMultilevel"/>
    <w:tmpl w:val="44468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5D1641E"/>
    <w:multiLevelType w:val="multilevel"/>
    <w:tmpl w:val="3384D0E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067F5C69"/>
    <w:multiLevelType w:val="hybridMultilevel"/>
    <w:tmpl w:val="DFFE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7020F58"/>
    <w:multiLevelType w:val="hybridMultilevel"/>
    <w:tmpl w:val="567E92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74D4A08"/>
    <w:multiLevelType w:val="hybridMultilevel"/>
    <w:tmpl w:val="687CE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0761500D"/>
    <w:multiLevelType w:val="multilevel"/>
    <w:tmpl w:val="806E63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07834D11"/>
    <w:multiLevelType w:val="hybridMultilevel"/>
    <w:tmpl w:val="83F84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8845964"/>
    <w:multiLevelType w:val="multilevel"/>
    <w:tmpl w:val="4D343F3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09094E1B"/>
    <w:multiLevelType w:val="multilevel"/>
    <w:tmpl w:val="570CE9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09261581"/>
    <w:multiLevelType w:val="hybridMultilevel"/>
    <w:tmpl w:val="0A8C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AC273E1"/>
    <w:multiLevelType w:val="hybridMultilevel"/>
    <w:tmpl w:val="7F44F6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BF32425"/>
    <w:multiLevelType w:val="multilevel"/>
    <w:tmpl w:val="B75AA1D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0C025697"/>
    <w:multiLevelType w:val="hybridMultilevel"/>
    <w:tmpl w:val="72220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CA25481"/>
    <w:multiLevelType w:val="multilevel"/>
    <w:tmpl w:val="2F2CFFB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0D9E174D"/>
    <w:multiLevelType w:val="multilevel"/>
    <w:tmpl w:val="1EEEE66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0DA47AB4"/>
    <w:multiLevelType w:val="multilevel"/>
    <w:tmpl w:val="56CAF12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0E1146E4"/>
    <w:multiLevelType w:val="hybridMultilevel"/>
    <w:tmpl w:val="6B8E9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EAC0419"/>
    <w:multiLevelType w:val="hybridMultilevel"/>
    <w:tmpl w:val="B3E257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0F56199C"/>
    <w:multiLevelType w:val="multilevel"/>
    <w:tmpl w:val="7B4CA63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0F6E1585"/>
    <w:multiLevelType w:val="hybridMultilevel"/>
    <w:tmpl w:val="ABA2058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0455BA6"/>
    <w:multiLevelType w:val="hybridMultilevel"/>
    <w:tmpl w:val="775A3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04A1665"/>
    <w:multiLevelType w:val="hybridMultilevel"/>
    <w:tmpl w:val="94D2A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3386D2C"/>
    <w:multiLevelType w:val="hybridMultilevel"/>
    <w:tmpl w:val="B5BA31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4F95626"/>
    <w:multiLevelType w:val="multilevel"/>
    <w:tmpl w:val="C7C8F2E4"/>
    <w:styleLink w:val="CurrentList1"/>
    <w:lvl w:ilvl="0">
      <w:start w:val="1"/>
      <w:numFmt w:val="decimal"/>
      <w:lvlText w:val="%1."/>
      <w:lvlJc w:val="left"/>
      <w:pPr>
        <w:tabs>
          <w:tab w:val="num" w:pos="360"/>
        </w:tabs>
        <w:ind w:left="360" w:hanging="360"/>
      </w:pPr>
      <w:rPr>
        <w:rFonts w:hint="default"/>
        <w:b/>
        <w:sz w:val="32"/>
        <w:szCs w:val="3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8" w15:restartNumberingAfterBreak="0">
    <w:nsid w:val="1511569B"/>
    <w:multiLevelType w:val="hybridMultilevel"/>
    <w:tmpl w:val="E8606A9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63D6164"/>
    <w:multiLevelType w:val="hybridMultilevel"/>
    <w:tmpl w:val="AACA7E00"/>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68F1E5B"/>
    <w:multiLevelType w:val="hybridMultilevel"/>
    <w:tmpl w:val="70E8F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70143EF"/>
    <w:multiLevelType w:val="hybridMultilevel"/>
    <w:tmpl w:val="EA042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7B06FD2"/>
    <w:multiLevelType w:val="hybridMultilevel"/>
    <w:tmpl w:val="289A1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824572E"/>
    <w:multiLevelType w:val="hybridMultilevel"/>
    <w:tmpl w:val="7A8493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1BF77B23"/>
    <w:multiLevelType w:val="multilevel"/>
    <w:tmpl w:val="A470E97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5" w15:restartNumberingAfterBreak="0">
    <w:nsid w:val="1C0F2123"/>
    <w:multiLevelType w:val="multilevel"/>
    <w:tmpl w:val="08CA96B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1C5B7BA1"/>
    <w:multiLevelType w:val="multilevel"/>
    <w:tmpl w:val="5AC252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7" w15:restartNumberingAfterBreak="0">
    <w:nsid w:val="1CAE6A37"/>
    <w:multiLevelType w:val="hybridMultilevel"/>
    <w:tmpl w:val="0E2E3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D0334F7"/>
    <w:multiLevelType w:val="hybridMultilevel"/>
    <w:tmpl w:val="998622E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9" w15:restartNumberingAfterBreak="0">
    <w:nsid w:val="1DD108E4"/>
    <w:multiLevelType w:val="hybridMultilevel"/>
    <w:tmpl w:val="8F5410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DDE76CA"/>
    <w:multiLevelType w:val="multilevel"/>
    <w:tmpl w:val="0F44F8D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1" w15:restartNumberingAfterBreak="0">
    <w:nsid w:val="1E084193"/>
    <w:multiLevelType w:val="multilevel"/>
    <w:tmpl w:val="D14A8BA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2" w15:restartNumberingAfterBreak="0">
    <w:nsid w:val="1E3D5429"/>
    <w:multiLevelType w:val="multilevel"/>
    <w:tmpl w:val="DC0C7CE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3" w15:restartNumberingAfterBreak="0">
    <w:nsid w:val="1E902C4A"/>
    <w:multiLevelType w:val="hybridMultilevel"/>
    <w:tmpl w:val="97763566"/>
    <w:lvl w:ilvl="0" w:tplc="65FE4996">
      <w:start w:val="1"/>
      <w:numFmt w:val="bullet"/>
      <w:pStyle w:val="TableBulletBullet"/>
      <w:lvlText w:val="o"/>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1F732E93"/>
    <w:multiLevelType w:val="hybridMultilevel"/>
    <w:tmpl w:val="F90E2C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20313257"/>
    <w:multiLevelType w:val="multilevel"/>
    <w:tmpl w:val="D63C6B6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206C0BB6"/>
    <w:multiLevelType w:val="hybridMultilevel"/>
    <w:tmpl w:val="1090A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0B16AFD"/>
    <w:multiLevelType w:val="hybridMultilevel"/>
    <w:tmpl w:val="9B409686"/>
    <w:lvl w:ilvl="0" w:tplc="04090001">
      <w:start w:val="1"/>
      <w:numFmt w:val="bullet"/>
      <w:lvlText w:val=""/>
      <w:lvlJc w:val="left"/>
      <w:pPr>
        <w:tabs>
          <w:tab w:val="num" w:pos="656"/>
        </w:tabs>
        <w:ind w:left="656"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0C271F2"/>
    <w:multiLevelType w:val="hybridMultilevel"/>
    <w:tmpl w:val="4B8CA4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1475471"/>
    <w:multiLevelType w:val="hybridMultilevel"/>
    <w:tmpl w:val="8CF041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215F78BC"/>
    <w:multiLevelType w:val="multilevel"/>
    <w:tmpl w:val="1AF46E1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1" w15:restartNumberingAfterBreak="0">
    <w:nsid w:val="21C12E3E"/>
    <w:multiLevelType w:val="hybridMultilevel"/>
    <w:tmpl w:val="A2D2C8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1D76FDA"/>
    <w:multiLevelType w:val="hybridMultilevel"/>
    <w:tmpl w:val="BE7E600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2D20963"/>
    <w:multiLevelType w:val="hybridMultilevel"/>
    <w:tmpl w:val="733678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4" w15:restartNumberingAfterBreak="0">
    <w:nsid w:val="230F2AC7"/>
    <w:multiLevelType w:val="multilevel"/>
    <w:tmpl w:val="9F424FB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15:restartNumberingAfterBreak="0">
    <w:nsid w:val="23134143"/>
    <w:multiLevelType w:val="hybridMultilevel"/>
    <w:tmpl w:val="1D52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3505A9E"/>
    <w:multiLevelType w:val="multilevel"/>
    <w:tmpl w:val="7174DF2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7" w15:restartNumberingAfterBreak="0">
    <w:nsid w:val="238D1475"/>
    <w:multiLevelType w:val="hybridMultilevel"/>
    <w:tmpl w:val="1F2E8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42D05A3"/>
    <w:multiLevelType w:val="multilevel"/>
    <w:tmpl w:val="E572C2D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9" w15:restartNumberingAfterBreak="0">
    <w:nsid w:val="24EF0C9E"/>
    <w:multiLevelType w:val="hybridMultilevel"/>
    <w:tmpl w:val="FFBC7FD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25AC5E22"/>
    <w:multiLevelType w:val="hybridMultilevel"/>
    <w:tmpl w:val="E7006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7F2327F"/>
    <w:multiLevelType w:val="hybridMultilevel"/>
    <w:tmpl w:val="D74C3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7F46BB6"/>
    <w:multiLevelType w:val="multilevel"/>
    <w:tmpl w:val="0C2C77A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3" w15:restartNumberingAfterBreak="0">
    <w:nsid w:val="28906017"/>
    <w:multiLevelType w:val="hybridMultilevel"/>
    <w:tmpl w:val="08446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89B6DC5"/>
    <w:multiLevelType w:val="hybridMultilevel"/>
    <w:tmpl w:val="CDCE04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8DE0402"/>
    <w:multiLevelType w:val="hybridMultilevel"/>
    <w:tmpl w:val="B760774C"/>
    <w:lvl w:ilvl="0" w:tplc="04090001">
      <w:start w:val="1"/>
      <w:numFmt w:val="bullet"/>
      <w:lvlText w:val=""/>
      <w:lvlJc w:val="left"/>
      <w:pPr>
        <w:tabs>
          <w:tab w:val="num" w:pos="831"/>
        </w:tabs>
        <w:ind w:left="831" w:hanging="360"/>
      </w:pPr>
      <w:rPr>
        <w:rFonts w:ascii="Symbol" w:hAnsi="Symbol" w:hint="default"/>
      </w:rPr>
    </w:lvl>
    <w:lvl w:ilvl="1" w:tplc="04090003">
      <w:start w:val="1"/>
      <w:numFmt w:val="bullet"/>
      <w:lvlText w:val="o"/>
      <w:lvlJc w:val="left"/>
      <w:pPr>
        <w:tabs>
          <w:tab w:val="num" w:pos="1551"/>
        </w:tabs>
        <w:ind w:left="1551" w:hanging="360"/>
      </w:pPr>
      <w:rPr>
        <w:rFonts w:ascii="Courier New" w:hAnsi="Courier New" w:cs="Courier New" w:hint="default"/>
      </w:rPr>
    </w:lvl>
    <w:lvl w:ilvl="2" w:tplc="04090005">
      <w:start w:val="1"/>
      <w:numFmt w:val="bullet"/>
      <w:lvlText w:val=""/>
      <w:lvlJc w:val="left"/>
      <w:pPr>
        <w:tabs>
          <w:tab w:val="num" w:pos="2271"/>
        </w:tabs>
        <w:ind w:left="2271" w:hanging="360"/>
      </w:pPr>
      <w:rPr>
        <w:rFonts w:ascii="Wingdings" w:hAnsi="Wingdings" w:hint="default"/>
      </w:rPr>
    </w:lvl>
    <w:lvl w:ilvl="3" w:tplc="04090001" w:tentative="1">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86" w15:restartNumberingAfterBreak="0">
    <w:nsid w:val="28E816D4"/>
    <w:multiLevelType w:val="hybridMultilevel"/>
    <w:tmpl w:val="D7E85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9027045"/>
    <w:multiLevelType w:val="multilevel"/>
    <w:tmpl w:val="CDD060E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8" w15:restartNumberingAfterBreak="0">
    <w:nsid w:val="297F2FCE"/>
    <w:multiLevelType w:val="multilevel"/>
    <w:tmpl w:val="79DC627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9" w15:restartNumberingAfterBreak="0">
    <w:nsid w:val="29B83423"/>
    <w:multiLevelType w:val="hybridMultilevel"/>
    <w:tmpl w:val="E66EB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A3749F8"/>
    <w:multiLevelType w:val="hybridMultilevel"/>
    <w:tmpl w:val="D29E9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AA53B38"/>
    <w:multiLevelType w:val="multilevel"/>
    <w:tmpl w:val="33720E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2" w15:restartNumberingAfterBreak="0">
    <w:nsid w:val="2AE30181"/>
    <w:multiLevelType w:val="hybridMultilevel"/>
    <w:tmpl w:val="4EF47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AFA696C"/>
    <w:multiLevelType w:val="hybridMultilevel"/>
    <w:tmpl w:val="342492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2BE407E9"/>
    <w:multiLevelType w:val="hybridMultilevel"/>
    <w:tmpl w:val="2738FFB4"/>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2E535C5E"/>
    <w:multiLevelType w:val="hybridMultilevel"/>
    <w:tmpl w:val="9B8E3E4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2E54104F"/>
    <w:multiLevelType w:val="multilevel"/>
    <w:tmpl w:val="AB380CE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7" w15:restartNumberingAfterBreak="0">
    <w:nsid w:val="2EC7416E"/>
    <w:multiLevelType w:val="hybridMultilevel"/>
    <w:tmpl w:val="B0762E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F982722"/>
    <w:multiLevelType w:val="multilevel"/>
    <w:tmpl w:val="1834FA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9" w15:restartNumberingAfterBreak="0">
    <w:nsid w:val="30502283"/>
    <w:multiLevelType w:val="multilevel"/>
    <w:tmpl w:val="510A552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0" w15:restartNumberingAfterBreak="0">
    <w:nsid w:val="30752229"/>
    <w:multiLevelType w:val="multilevel"/>
    <w:tmpl w:val="796824C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1" w15:restartNumberingAfterBreak="0">
    <w:nsid w:val="30F85FE9"/>
    <w:multiLevelType w:val="hybridMultilevel"/>
    <w:tmpl w:val="EDF21C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314E2EAE"/>
    <w:multiLevelType w:val="hybridMultilevel"/>
    <w:tmpl w:val="EB9A0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2773D1B"/>
    <w:multiLevelType w:val="hybridMultilevel"/>
    <w:tmpl w:val="012C2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29C38EA"/>
    <w:multiLevelType w:val="hybridMultilevel"/>
    <w:tmpl w:val="4AB20D6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5" w15:restartNumberingAfterBreak="0">
    <w:nsid w:val="32BC1559"/>
    <w:multiLevelType w:val="hybridMultilevel"/>
    <w:tmpl w:val="5EE60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318544A"/>
    <w:multiLevelType w:val="hybridMultilevel"/>
    <w:tmpl w:val="04E8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3270F04"/>
    <w:multiLevelType w:val="hybridMultilevel"/>
    <w:tmpl w:val="5ACCE0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4597AF5"/>
    <w:multiLevelType w:val="hybridMultilevel"/>
    <w:tmpl w:val="4622E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46554EC"/>
    <w:multiLevelType w:val="hybridMultilevel"/>
    <w:tmpl w:val="B91CD80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48F0000"/>
    <w:multiLevelType w:val="hybridMultilevel"/>
    <w:tmpl w:val="62F4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4B416B0"/>
    <w:multiLevelType w:val="hybridMultilevel"/>
    <w:tmpl w:val="DB665B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5BA4DB8"/>
    <w:multiLevelType w:val="multilevel"/>
    <w:tmpl w:val="83E8F00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3" w15:restartNumberingAfterBreak="0">
    <w:nsid w:val="35FE0CA8"/>
    <w:multiLevelType w:val="hybridMultilevel"/>
    <w:tmpl w:val="97E828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371E4340"/>
    <w:multiLevelType w:val="hybridMultilevel"/>
    <w:tmpl w:val="15060DBA"/>
    <w:lvl w:ilvl="0" w:tplc="04090001">
      <w:start w:val="1"/>
      <w:numFmt w:val="bullet"/>
      <w:lvlText w:val=""/>
      <w:lvlJc w:val="left"/>
      <w:pPr>
        <w:tabs>
          <w:tab w:val="num" w:pos="831"/>
        </w:tabs>
        <w:ind w:left="831" w:hanging="360"/>
      </w:pPr>
      <w:rPr>
        <w:rFonts w:ascii="Symbol" w:hAnsi="Symbol" w:hint="default"/>
      </w:rPr>
    </w:lvl>
    <w:lvl w:ilvl="1" w:tplc="04090003">
      <w:start w:val="1"/>
      <w:numFmt w:val="bullet"/>
      <w:lvlText w:val="o"/>
      <w:lvlJc w:val="left"/>
      <w:pPr>
        <w:tabs>
          <w:tab w:val="num" w:pos="1551"/>
        </w:tabs>
        <w:ind w:left="1551" w:hanging="360"/>
      </w:pPr>
      <w:rPr>
        <w:rFonts w:ascii="Courier New" w:hAnsi="Courier New" w:cs="Courier New" w:hint="default"/>
      </w:rPr>
    </w:lvl>
    <w:lvl w:ilvl="2" w:tplc="04090005">
      <w:start w:val="1"/>
      <w:numFmt w:val="bullet"/>
      <w:lvlText w:val=""/>
      <w:lvlJc w:val="left"/>
      <w:pPr>
        <w:tabs>
          <w:tab w:val="num" w:pos="2271"/>
        </w:tabs>
        <w:ind w:left="2271" w:hanging="360"/>
      </w:pPr>
      <w:rPr>
        <w:rFonts w:ascii="Wingdings" w:hAnsi="Wingdings" w:hint="default"/>
      </w:rPr>
    </w:lvl>
    <w:lvl w:ilvl="3" w:tplc="9E8ABABA">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115" w15:restartNumberingAfterBreak="0">
    <w:nsid w:val="37F55E1B"/>
    <w:multiLevelType w:val="hybridMultilevel"/>
    <w:tmpl w:val="DF0EDE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6" w15:restartNumberingAfterBreak="0">
    <w:nsid w:val="398E41DE"/>
    <w:multiLevelType w:val="hybridMultilevel"/>
    <w:tmpl w:val="E1EA8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A8955BE"/>
    <w:multiLevelType w:val="hybridMultilevel"/>
    <w:tmpl w:val="2A4E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ADA02AE"/>
    <w:multiLevelType w:val="multilevel"/>
    <w:tmpl w:val="0A26999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9" w15:restartNumberingAfterBreak="0">
    <w:nsid w:val="3B491FF4"/>
    <w:multiLevelType w:val="hybridMultilevel"/>
    <w:tmpl w:val="31D8A9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B7E0CCA"/>
    <w:multiLevelType w:val="hybridMultilevel"/>
    <w:tmpl w:val="B48281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3BAB480F"/>
    <w:multiLevelType w:val="hybridMultilevel"/>
    <w:tmpl w:val="23B648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3C5D0D6E"/>
    <w:multiLevelType w:val="hybridMultilevel"/>
    <w:tmpl w:val="B21EAA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3C997486"/>
    <w:multiLevelType w:val="hybridMultilevel"/>
    <w:tmpl w:val="FA1A5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CB82FA9"/>
    <w:multiLevelType w:val="hybridMultilevel"/>
    <w:tmpl w:val="332EC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D1A57D3"/>
    <w:multiLevelType w:val="hybridMultilevel"/>
    <w:tmpl w:val="768E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D8568EB"/>
    <w:multiLevelType w:val="hybridMultilevel"/>
    <w:tmpl w:val="E2C643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DF23828"/>
    <w:multiLevelType w:val="hybridMultilevel"/>
    <w:tmpl w:val="141E3E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3E2A10A3"/>
    <w:multiLevelType w:val="hybridMultilevel"/>
    <w:tmpl w:val="B76C5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3E2D72C1"/>
    <w:multiLevelType w:val="multilevel"/>
    <w:tmpl w:val="62826BB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0" w15:restartNumberingAfterBreak="0">
    <w:nsid w:val="3E3E15B4"/>
    <w:multiLevelType w:val="singleLevel"/>
    <w:tmpl w:val="68469CBA"/>
    <w:lvl w:ilvl="0">
      <w:start w:val="1"/>
      <w:numFmt w:val="bullet"/>
      <w:pStyle w:val="BulletBullet"/>
      <w:lvlText w:val=""/>
      <w:lvlJc w:val="left"/>
      <w:pPr>
        <w:tabs>
          <w:tab w:val="num" w:pos="2448"/>
        </w:tabs>
        <w:ind w:left="216" w:firstLine="1872"/>
      </w:pPr>
      <w:rPr>
        <w:rFonts w:ascii="Wingdings" w:hAnsi="Wingdings" w:hint="default"/>
      </w:rPr>
    </w:lvl>
  </w:abstractNum>
  <w:abstractNum w:abstractNumId="131" w15:restartNumberingAfterBreak="0">
    <w:nsid w:val="3E494162"/>
    <w:multiLevelType w:val="hybridMultilevel"/>
    <w:tmpl w:val="F086E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F4911EF"/>
    <w:multiLevelType w:val="hybridMultilevel"/>
    <w:tmpl w:val="742413E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3" w15:restartNumberingAfterBreak="0">
    <w:nsid w:val="3F8F0884"/>
    <w:multiLevelType w:val="hybridMultilevel"/>
    <w:tmpl w:val="16BEB504"/>
    <w:lvl w:ilvl="0" w:tplc="B3E4C6FA">
      <w:start w:val="1"/>
      <w:numFmt w:val="decimal"/>
      <w:lvlText w:val="%1."/>
      <w:lvlJc w:val="left"/>
      <w:pPr>
        <w:tabs>
          <w:tab w:val="num" w:pos="360"/>
        </w:tabs>
        <w:ind w:left="360" w:hanging="360"/>
      </w:pPr>
      <w:rPr>
        <w:rFonts w:hint="default"/>
        <w:b/>
        <w:sz w:val="32"/>
        <w:szCs w:val="3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4" w15:restartNumberingAfterBreak="0">
    <w:nsid w:val="403D28B0"/>
    <w:multiLevelType w:val="hybridMultilevel"/>
    <w:tmpl w:val="2E608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40733E6E"/>
    <w:multiLevelType w:val="multilevel"/>
    <w:tmpl w:val="969C88F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6" w15:restartNumberingAfterBreak="0">
    <w:nsid w:val="40C462C4"/>
    <w:multiLevelType w:val="hybridMultilevel"/>
    <w:tmpl w:val="A15489FC"/>
    <w:lvl w:ilvl="0" w:tplc="F4AAA3C6">
      <w:start w:val="1"/>
      <w:numFmt w:val="bullet"/>
      <w:lvlText w:val=""/>
      <w:lvlJc w:val="left"/>
      <w:pPr>
        <w:tabs>
          <w:tab w:val="num" w:pos="1440"/>
        </w:tabs>
        <w:ind w:left="1440" w:hanging="360"/>
      </w:pPr>
      <w:rPr>
        <w:rFonts w:ascii="Symbol" w:hAnsi="Symbol" w:hint="default"/>
        <w:sz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7" w15:restartNumberingAfterBreak="0">
    <w:nsid w:val="40CE5D08"/>
    <w:multiLevelType w:val="hybridMultilevel"/>
    <w:tmpl w:val="0BBA42B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40D0220A"/>
    <w:multiLevelType w:val="multilevel"/>
    <w:tmpl w:val="FEEE897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9" w15:restartNumberingAfterBreak="0">
    <w:nsid w:val="410D4C8B"/>
    <w:multiLevelType w:val="hybridMultilevel"/>
    <w:tmpl w:val="EE78F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28B1878"/>
    <w:multiLevelType w:val="hybridMultilevel"/>
    <w:tmpl w:val="AF8C01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36F3010"/>
    <w:multiLevelType w:val="multilevel"/>
    <w:tmpl w:val="013804D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2" w15:restartNumberingAfterBreak="0">
    <w:nsid w:val="436F45CE"/>
    <w:multiLevelType w:val="hybridMultilevel"/>
    <w:tmpl w:val="8ED27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3B251B7"/>
    <w:multiLevelType w:val="hybridMultilevel"/>
    <w:tmpl w:val="F51266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44425ED"/>
    <w:multiLevelType w:val="hybridMultilevel"/>
    <w:tmpl w:val="CE04047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5" w15:restartNumberingAfterBreak="0">
    <w:nsid w:val="44693E74"/>
    <w:multiLevelType w:val="hybridMultilevel"/>
    <w:tmpl w:val="B296B3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4761ADC"/>
    <w:multiLevelType w:val="hybridMultilevel"/>
    <w:tmpl w:val="1D2213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45226861"/>
    <w:multiLevelType w:val="hybridMultilevel"/>
    <w:tmpl w:val="9F806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5B90EA9"/>
    <w:multiLevelType w:val="hybridMultilevel"/>
    <w:tmpl w:val="8E142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46450CE3"/>
    <w:multiLevelType w:val="hybridMultilevel"/>
    <w:tmpl w:val="46C6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65D1C6A"/>
    <w:multiLevelType w:val="hybridMultilevel"/>
    <w:tmpl w:val="7CE6E46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46CA04C5"/>
    <w:multiLevelType w:val="multilevel"/>
    <w:tmpl w:val="62B677A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2" w15:restartNumberingAfterBreak="0">
    <w:nsid w:val="47066BCD"/>
    <w:multiLevelType w:val="multilevel"/>
    <w:tmpl w:val="B5D4298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3" w15:restartNumberingAfterBreak="0">
    <w:nsid w:val="4759729C"/>
    <w:multiLevelType w:val="hybridMultilevel"/>
    <w:tmpl w:val="5204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8214B8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5" w15:restartNumberingAfterBreak="0">
    <w:nsid w:val="4876171B"/>
    <w:multiLevelType w:val="multilevel"/>
    <w:tmpl w:val="1E8AD6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6" w15:restartNumberingAfterBreak="0">
    <w:nsid w:val="491D108A"/>
    <w:multiLevelType w:val="multilevel"/>
    <w:tmpl w:val="7D82669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7" w15:restartNumberingAfterBreak="0">
    <w:nsid w:val="496A31B1"/>
    <w:multiLevelType w:val="hybridMultilevel"/>
    <w:tmpl w:val="F25C54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49A32A09"/>
    <w:multiLevelType w:val="multilevel"/>
    <w:tmpl w:val="9B1A998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9" w15:restartNumberingAfterBreak="0">
    <w:nsid w:val="49DC458F"/>
    <w:multiLevelType w:val="hybridMultilevel"/>
    <w:tmpl w:val="61E61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49F042E0"/>
    <w:multiLevelType w:val="multilevel"/>
    <w:tmpl w:val="862840F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1" w15:restartNumberingAfterBreak="0">
    <w:nsid w:val="4A1126DC"/>
    <w:multiLevelType w:val="multilevel"/>
    <w:tmpl w:val="074C56C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2" w15:restartNumberingAfterBreak="0">
    <w:nsid w:val="4A626657"/>
    <w:multiLevelType w:val="multilevel"/>
    <w:tmpl w:val="C0842C5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3" w15:restartNumberingAfterBreak="0">
    <w:nsid w:val="4AC641A5"/>
    <w:multiLevelType w:val="multilevel"/>
    <w:tmpl w:val="543E40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4" w15:restartNumberingAfterBreak="0">
    <w:nsid w:val="4B001306"/>
    <w:multiLevelType w:val="hybridMultilevel"/>
    <w:tmpl w:val="179E47B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4B15173A"/>
    <w:multiLevelType w:val="multilevel"/>
    <w:tmpl w:val="73702D7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6" w15:restartNumberingAfterBreak="0">
    <w:nsid w:val="4BC342BC"/>
    <w:multiLevelType w:val="multilevel"/>
    <w:tmpl w:val="B1B4CE2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7" w15:restartNumberingAfterBreak="0">
    <w:nsid w:val="4C8E166A"/>
    <w:multiLevelType w:val="hybridMultilevel"/>
    <w:tmpl w:val="0ECAC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4CEB2A87"/>
    <w:multiLevelType w:val="multilevel"/>
    <w:tmpl w:val="84485A6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9" w15:restartNumberingAfterBreak="0">
    <w:nsid w:val="4D711FC8"/>
    <w:multiLevelType w:val="hybridMultilevel"/>
    <w:tmpl w:val="D38C23AE"/>
    <w:lvl w:ilvl="0" w:tplc="ECECBC00">
      <w:start w:val="1"/>
      <w:numFmt w:val="bullet"/>
      <w:pStyle w:val="ListBullet4"/>
      <w:lvlText w:val=""/>
      <w:lvlJc w:val="left"/>
      <w:pPr>
        <w:tabs>
          <w:tab w:val="num" w:pos="360"/>
        </w:tabs>
        <w:ind w:left="360" w:hanging="360"/>
      </w:pPr>
      <w:rPr>
        <w:rFonts w:ascii="Symbol" w:hAnsi="Symbol" w:hint="default"/>
        <w:color w:val="auto"/>
      </w:rPr>
    </w:lvl>
    <w:lvl w:ilvl="1" w:tplc="DCEE12BC">
      <w:start w:val="1"/>
      <w:numFmt w:val="bullet"/>
      <w:lvlText w:val="o"/>
      <w:lvlJc w:val="left"/>
      <w:pPr>
        <w:tabs>
          <w:tab w:val="num" w:pos="180"/>
        </w:tabs>
        <w:ind w:left="180" w:hanging="360"/>
      </w:pPr>
      <w:rPr>
        <w:rFonts w:ascii="Courier New" w:hAnsi="Courier New" w:cs="Courier New" w:hint="default"/>
      </w:rPr>
    </w:lvl>
    <w:lvl w:ilvl="2" w:tplc="2E946EF4">
      <w:start w:val="1"/>
      <w:numFmt w:val="bullet"/>
      <w:lvlText w:val=""/>
      <w:lvlJc w:val="left"/>
      <w:pPr>
        <w:tabs>
          <w:tab w:val="num" w:pos="900"/>
        </w:tabs>
        <w:ind w:left="900" w:hanging="360"/>
      </w:pPr>
      <w:rPr>
        <w:rFonts w:ascii="Wingdings" w:hAnsi="Wingdings" w:hint="default"/>
      </w:rPr>
    </w:lvl>
    <w:lvl w:ilvl="3" w:tplc="F9885D78" w:tentative="1">
      <w:start w:val="1"/>
      <w:numFmt w:val="bullet"/>
      <w:lvlText w:val=""/>
      <w:lvlJc w:val="left"/>
      <w:pPr>
        <w:tabs>
          <w:tab w:val="num" w:pos="1620"/>
        </w:tabs>
        <w:ind w:left="1620" w:hanging="360"/>
      </w:pPr>
      <w:rPr>
        <w:rFonts w:ascii="Symbol" w:hAnsi="Symbol" w:hint="default"/>
      </w:rPr>
    </w:lvl>
    <w:lvl w:ilvl="4" w:tplc="26945914" w:tentative="1">
      <w:start w:val="1"/>
      <w:numFmt w:val="bullet"/>
      <w:lvlText w:val="o"/>
      <w:lvlJc w:val="left"/>
      <w:pPr>
        <w:tabs>
          <w:tab w:val="num" w:pos="2340"/>
        </w:tabs>
        <w:ind w:left="2340" w:hanging="360"/>
      </w:pPr>
      <w:rPr>
        <w:rFonts w:ascii="Courier New" w:hAnsi="Courier New" w:cs="Courier New" w:hint="default"/>
      </w:rPr>
    </w:lvl>
    <w:lvl w:ilvl="5" w:tplc="EF3ED5E4" w:tentative="1">
      <w:start w:val="1"/>
      <w:numFmt w:val="bullet"/>
      <w:lvlText w:val=""/>
      <w:lvlJc w:val="left"/>
      <w:pPr>
        <w:tabs>
          <w:tab w:val="num" w:pos="3060"/>
        </w:tabs>
        <w:ind w:left="3060" w:hanging="360"/>
      </w:pPr>
      <w:rPr>
        <w:rFonts w:ascii="Wingdings" w:hAnsi="Wingdings" w:hint="default"/>
      </w:rPr>
    </w:lvl>
    <w:lvl w:ilvl="6" w:tplc="0582B9B0" w:tentative="1">
      <w:start w:val="1"/>
      <w:numFmt w:val="bullet"/>
      <w:lvlText w:val=""/>
      <w:lvlJc w:val="left"/>
      <w:pPr>
        <w:tabs>
          <w:tab w:val="num" w:pos="3780"/>
        </w:tabs>
        <w:ind w:left="3780" w:hanging="360"/>
      </w:pPr>
      <w:rPr>
        <w:rFonts w:ascii="Symbol" w:hAnsi="Symbol" w:hint="default"/>
      </w:rPr>
    </w:lvl>
    <w:lvl w:ilvl="7" w:tplc="3EBE8A10" w:tentative="1">
      <w:start w:val="1"/>
      <w:numFmt w:val="bullet"/>
      <w:lvlText w:val="o"/>
      <w:lvlJc w:val="left"/>
      <w:pPr>
        <w:tabs>
          <w:tab w:val="num" w:pos="4500"/>
        </w:tabs>
        <w:ind w:left="4500" w:hanging="360"/>
      </w:pPr>
      <w:rPr>
        <w:rFonts w:ascii="Courier New" w:hAnsi="Courier New" w:cs="Courier New" w:hint="default"/>
      </w:rPr>
    </w:lvl>
    <w:lvl w:ilvl="8" w:tplc="04FA6386" w:tentative="1">
      <w:start w:val="1"/>
      <w:numFmt w:val="bullet"/>
      <w:lvlText w:val=""/>
      <w:lvlJc w:val="left"/>
      <w:pPr>
        <w:tabs>
          <w:tab w:val="num" w:pos="5220"/>
        </w:tabs>
        <w:ind w:left="5220" w:hanging="360"/>
      </w:pPr>
      <w:rPr>
        <w:rFonts w:ascii="Wingdings" w:hAnsi="Wingdings" w:hint="default"/>
      </w:rPr>
    </w:lvl>
  </w:abstractNum>
  <w:abstractNum w:abstractNumId="170" w15:restartNumberingAfterBreak="0">
    <w:nsid w:val="4E62395F"/>
    <w:multiLevelType w:val="multilevel"/>
    <w:tmpl w:val="8230DD1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1" w15:restartNumberingAfterBreak="0">
    <w:nsid w:val="4F7A3BDA"/>
    <w:multiLevelType w:val="multilevel"/>
    <w:tmpl w:val="BAE8FFB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2" w15:restartNumberingAfterBreak="0">
    <w:nsid w:val="4FC57C50"/>
    <w:multiLevelType w:val="hybridMultilevel"/>
    <w:tmpl w:val="D4787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4FD159B9"/>
    <w:multiLevelType w:val="hybridMultilevel"/>
    <w:tmpl w:val="D2F48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08677EF"/>
    <w:multiLevelType w:val="hybridMultilevel"/>
    <w:tmpl w:val="04768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509E02AB"/>
    <w:multiLevelType w:val="hybridMultilevel"/>
    <w:tmpl w:val="34B433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50A76F0C"/>
    <w:multiLevelType w:val="multilevel"/>
    <w:tmpl w:val="FB4ACF5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7" w15:restartNumberingAfterBreak="0">
    <w:nsid w:val="510C0221"/>
    <w:multiLevelType w:val="hybridMultilevel"/>
    <w:tmpl w:val="05E0AE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51171ADB"/>
    <w:multiLevelType w:val="multilevel"/>
    <w:tmpl w:val="0972C4A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9" w15:restartNumberingAfterBreak="0">
    <w:nsid w:val="51627128"/>
    <w:multiLevelType w:val="hybridMultilevel"/>
    <w:tmpl w:val="B4D6178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51655176"/>
    <w:multiLevelType w:val="multilevel"/>
    <w:tmpl w:val="A124797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1" w15:restartNumberingAfterBreak="0">
    <w:nsid w:val="51944F63"/>
    <w:multiLevelType w:val="hybridMultilevel"/>
    <w:tmpl w:val="BF941336"/>
    <w:lvl w:ilvl="0" w:tplc="04090001">
      <w:start w:val="1"/>
      <w:numFmt w:val="bullet"/>
      <w:lvlText w:val=""/>
      <w:lvlJc w:val="left"/>
      <w:pPr>
        <w:tabs>
          <w:tab w:val="num" w:pos="831"/>
        </w:tabs>
        <w:ind w:left="831" w:hanging="360"/>
      </w:pPr>
      <w:rPr>
        <w:rFonts w:ascii="Symbol" w:hAnsi="Symbol" w:hint="default"/>
      </w:rPr>
    </w:lvl>
    <w:lvl w:ilvl="1" w:tplc="04090003">
      <w:start w:val="1"/>
      <w:numFmt w:val="bullet"/>
      <w:lvlText w:val="o"/>
      <w:lvlJc w:val="left"/>
      <w:pPr>
        <w:tabs>
          <w:tab w:val="num" w:pos="1551"/>
        </w:tabs>
        <w:ind w:left="1551" w:hanging="360"/>
      </w:pPr>
      <w:rPr>
        <w:rFonts w:ascii="Courier New" w:hAnsi="Courier New" w:cs="Courier New" w:hint="default"/>
      </w:rPr>
    </w:lvl>
    <w:lvl w:ilvl="2" w:tplc="04090005">
      <w:start w:val="1"/>
      <w:numFmt w:val="bullet"/>
      <w:lvlText w:val=""/>
      <w:lvlJc w:val="left"/>
      <w:pPr>
        <w:tabs>
          <w:tab w:val="num" w:pos="2271"/>
        </w:tabs>
        <w:ind w:left="2271" w:hanging="360"/>
      </w:pPr>
      <w:rPr>
        <w:rFonts w:ascii="Wingdings" w:hAnsi="Wingdings" w:hint="default"/>
      </w:rPr>
    </w:lvl>
    <w:lvl w:ilvl="3" w:tplc="04090001" w:tentative="1">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182" w15:restartNumberingAfterBreak="0">
    <w:nsid w:val="53203C0B"/>
    <w:multiLevelType w:val="hybridMultilevel"/>
    <w:tmpl w:val="AB069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3250B4D"/>
    <w:multiLevelType w:val="hybridMultilevel"/>
    <w:tmpl w:val="439E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45A44F1"/>
    <w:multiLevelType w:val="hybridMultilevel"/>
    <w:tmpl w:val="3FF4E3AE"/>
    <w:lvl w:ilvl="0" w:tplc="04090003">
      <w:start w:val="1"/>
      <w:numFmt w:val="bullet"/>
      <w:lvlText w:val="o"/>
      <w:lvlJc w:val="left"/>
      <w:pPr>
        <w:ind w:left="1500" w:hanging="360"/>
      </w:pPr>
      <w:rPr>
        <w:rFonts w:ascii="Courier New" w:hAnsi="Courier New" w:cs="Courier New"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5" w15:restartNumberingAfterBreak="0">
    <w:nsid w:val="55311162"/>
    <w:multiLevelType w:val="multilevel"/>
    <w:tmpl w:val="3B18604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6" w15:restartNumberingAfterBreak="0">
    <w:nsid w:val="553D3C92"/>
    <w:multiLevelType w:val="hybridMultilevel"/>
    <w:tmpl w:val="D96219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555979F6"/>
    <w:multiLevelType w:val="hybridMultilevel"/>
    <w:tmpl w:val="49E0A8F2"/>
    <w:lvl w:ilvl="0" w:tplc="490CC91C">
      <w:start w:val="11"/>
      <w:numFmt w:val="decimal"/>
      <w:lvlText w:val="%1."/>
      <w:lvlJc w:val="left"/>
      <w:pPr>
        <w:tabs>
          <w:tab w:val="num" w:pos="360"/>
        </w:tabs>
        <w:ind w:left="36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55FF6E0D"/>
    <w:multiLevelType w:val="hybridMultilevel"/>
    <w:tmpl w:val="C35E75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57547E2A"/>
    <w:multiLevelType w:val="hybridMultilevel"/>
    <w:tmpl w:val="C1D224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58364EAB"/>
    <w:multiLevelType w:val="hybridMultilevel"/>
    <w:tmpl w:val="0ED8EF2C"/>
    <w:lvl w:ilvl="0" w:tplc="04090001">
      <w:start w:val="1"/>
      <w:numFmt w:val="bullet"/>
      <w:lvlText w:val=""/>
      <w:lvlJc w:val="left"/>
      <w:pPr>
        <w:tabs>
          <w:tab w:val="num" w:pos="831"/>
        </w:tabs>
        <w:ind w:left="831" w:hanging="360"/>
      </w:pPr>
      <w:rPr>
        <w:rFonts w:ascii="Symbol" w:hAnsi="Symbol" w:hint="default"/>
      </w:rPr>
    </w:lvl>
    <w:lvl w:ilvl="1" w:tplc="04090003" w:tentative="1">
      <w:start w:val="1"/>
      <w:numFmt w:val="bullet"/>
      <w:lvlText w:val="o"/>
      <w:lvlJc w:val="left"/>
      <w:pPr>
        <w:tabs>
          <w:tab w:val="num" w:pos="1551"/>
        </w:tabs>
        <w:ind w:left="1551" w:hanging="360"/>
      </w:pPr>
      <w:rPr>
        <w:rFonts w:ascii="Courier New" w:hAnsi="Courier New" w:cs="Courier New" w:hint="default"/>
      </w:rPr>
    </w:lvl>
    <w:lvl w:ilvl="2" w:tplc="04090005" w:tentative="1">
      <w:start w:val="1"/>
      <w:numFmt w:val="bullet"/>
      <w:lvlText w:val=""/>
      <w:lvlJc w:val="left"/>
      <w:pPr>
        <w:tabs>
          <w:tab w:val="num" w:pos="2271"/>
        </w:tabs>
        <w:ind w:left="2271" w:hanging="360"/>
      </w:pPr>
      <w:rPr>
        <w:rFonts w:ascii="Wingdings" w:hAnsi="Wingdings" w:hint="default"/>
      </w:rPr>
    </w:lvl>
    <w:lvl w:ilvl="3" w:tplc="04090001" w:tentative="1">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191" w15:restartNumberingAfterBreak="0">
    <w:nsid w:val="589211B6"/>
    <w:multiLevelType w:val="hybridMultilevel"/>
    <w:tmpl w:val="5AEC8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59153F8E"/>
    <w:multiLevelType w:val="hybridMultilevel"/>
    <w:tmpl w:val="5978A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59850589"/>
    <w:multiLevelType w:val="hybridMultilevel"/>
    <w:tmpl w:val="440CF374"/>
    <w:lvl w:ilvl="0" w:tplc="3CDAFCD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5A5A79B2"/>
    <w:multiLevelType w:val="hybridMultilevel"/>
    <w:tmpl w:val="93B8903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5B657608"/>
    <w:multiLevelType w:val="hybridMultilevel"/>
    <w:tmpl w:val="ACE8BD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5BD0021F"/>
    <w:multiLevelType w:val="multilevel"/>
    <w:tmpl w:val="14B8353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7" w15:restartNumberingAfterBreak="0">
    <w:nsid w:val="5CC11B2D"/>
    <w:multiLevelType w:val="hybridMultilevel"/>
    <w:tmpl w:val="9E84D6B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5CE765FC"/>
    <w:multiLevelType w:val="hybridMultilevel"/>
    <w:tmpl w:val="817AB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5D29263F"/>
    <w:multiLevelType w:val="hybridMultilevel"/>
    <w:tmpl w:val="87DC9C58"/>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0" w15:restartNumberingAfterBreak="0">
    <w:nsid w:val="5D9E3441"/>
    <w:multiLevelType w:val="hybridMultilevel"/>
    <w:tmpl w:val="CA9A18B2"/>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1" w15:restartNumberingAfterBreak="0">
    <w:nsid w:val="5E274CB1"/>
    <w:multiLevelType w:val="hybridMultilevel"/>
    <w:tmpl w:val="D354D7A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2" w15:restartNumberingAfterBreak="0">
    <w:nsid w:val="5E2E51E7"/>
    <w:multiLevelType w:val="hybridMultilevel"/>
    <w:tmpl w:val="2D5ECE40"/>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3" w15:restartNumberingAfterBreak="0">
    <w:nsid w:val="5E81538A"/>
    <w:multiLevelType w:val="hybridMultilevel"/>
    <w:tmpl w:val="E8883C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5EC44C8C"/>
    <w:multiLevelType w:val="multilevel"/>
    <w:tmpl w:val="469E796E"/>
    <w:lvl w:ilvl="0">
      <w:start w:val="1"/>
      <w:numFmt w:val="decimal"/>
      <w:lvlText w:val="%1."/>
      <w:lvlJc w:val="left"/>
      <w:pPr>
        <w:tabs>
          <w:tab w:val="num" w:pos="1080"/>
        </w:tabs>
        <w:ind w:left="1080" w:hanging="1080"/>
      </w:pPr>
      <w:rPr>
        <w:rFonts w:ascii="Times New Roman" w:hAnsi="Times New Roman" w:hint="default"/>
        <w:b/>
        <w:i w:val="0"/>
        <w:sz w:val="32"/>
        <w:szCs w:val="32"/>
      </w:rPr>
    </w:lvl>
    <w:lvl w:ilvl="1">
      <w:start w:val="1"/>
      <w:numFmt w:val="decimal"/>
      <w:lvlText w:val="%1.%2"/>
      <w:lvlJc w:val="left"/>
      <w:pPr>
        <w:tabs>
          <w:tab w:val="num" w:pos="1080"/>
        </w:tabs>
        <w:ind w:left="1080" w:hanging="1080"/>
      </w:pPr>
      <w:rPr>
        <w:rFonts w:ascii="Times New Roman" w:hAnsi="Times New Roman" w:hint="default"/>
        <w:b/>
        <w:i w:val="0"/>
        <w:sz w:val="32"/>
        <w:szCs w:val="32"/>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pStyle w:val="Heading4"/>
      <w:lvlText w:val="%1.%2.%3.%4"/>
      <w:lvlJc w:val="left"/>
      <w:pPr>
        <w:tabs>
          <w:tab w:val="num" w:pos="1080"/>
        </w:tabs>
        <w:ind w:left="1080" w:hanging="1080"/>
      </w:pPr>
      <w:rPr>
        <w:rFonts w:ascii="Times New Roman" w:hAnsi="Times New Roman" w:hint="default"/>
        <w:b/>
        <w:i w:val="0"/>
        <w:sz w:val="22"/>
      </w:rPr>
    </w:lvl>
    <w:lvl w:ilvl="4">
      <w:start w:val="1"/>
      <w:numFmt w:val="decimal"/>
      <w:pStyle w:val="Heading5"/>
      <w:lvlText w:val="%1.%2.%3.%4.%5"/>
      <w:lvlJc w:val="left"/>
      <w:pPr>
        <w:tabs>
          <w:tab w:val="num" w:pos="1440"/>
        </w:tabs>
        <w:ind w:left="1080" w:hanging="1080"/>
      </w:pPr>
      <w:rPr>
        <w:rFonts w:hint="default"/>
        <w:b/>
        <w:i w:val="0"/>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5" w15:restartNumberingAfterBreak="0">
    <w:nsid w:val="5EE364DA"/>
    <w:multiLevelType w:val="hybridMultilevel"/>
    <w:tmpl w:val="8BDC19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6" w15:restartNumberingAfterBreak="0">
    <w:nsid w:val="5EE5436C"/>
    <w:multiLevelType w:val="multilevel"/>
    <w:tmpl w:val="B2060F2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7" w15:restartNumberingAfterBreak="0">
    <w:nsid w:val="5FB01CFF"/>
    <w:multiLevelType w:val="hybridMultilevel"/>
    <w:tmpl w:val="3516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5FBE340A"/>
    <w:multiLevelType w:val="hybridMultilevel"/>
    <w:tmpl w:val="287C6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5FD41C63"/>
    <w:multiLevelType w:val="hybridMultilevel"/>
    <w:tmpl w:val="D1E6F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5FFC13FF"/>
    <w:multiLevelType w:val="hybridMultilevel"/>
    <w:tmpl w:val="A84C1DE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1" w15:restartNumberingAfterBreak="0">
    <w:nsid w:val="60172634"/>
    <w:multiLevelType w:val="hybridMultilevel"/>
    <w:tmpl w:val="B804F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2" w15:restartNumberingAfterBreak="0">
    <w:nsid w:val="608F1A9E"/>
    <w:multiLevelType w:val="hybridMultilevel"/>
    <w:tmpl w:val="A25896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15:restartNumberingAfterBreak="0">
    <w:nsid w:val="60F028E2"/>
    <w:multiLevelType w:val="hybridMultilevel"/>
    <w:tmpl w:val="E1A8A7E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61205EC0"/>
    <w:multiLevelType w:val="hybridMultilevel"/>
    <w:tmpl w:val="7FAA38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61C04CC7"/>
    <w:multiLevelType w:val="hybridMultilevel"/>
    <w:tmpl w:val="791A6F9E"/>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62175292"/>
    <w:multiLevelType w:val="hybridMultilevel"/>
    <w:tmpl w:val="EE140E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6298295F"/>
    <w:multiLevelType w:val="multilevel"/>
    <w:tmpl w:val="BFDCCEC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8" w15:restartNumberingAfterBreak="0">
    <w:nsid w:val="644871CB"/>
    <w:multiLevelType w:val="hybridMultilevel"/>
    <w:tmpl w:val="362697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645E32F1"/>
    <w:multiLevelType w:val="hybridMultilevel"/>
    <w:tmpl w:val="1300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648D42EB"/>
    <w:multiLevelType w:val="multilevel"/>
    <w:tmpl w:val="0B704AF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1" w15:restartNumberingAfterBreak="0">
    <w:nsid w:val="64D03D66"/>
    <w:multiLevelType w:val="hybridMultilevel"/>
    <w:tmpl w:val="4CE683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2" w15:restartNumberingAfterBreak="0">
    <w:nsid w:val="65746A26"/>
    <w:multiLevelType w:val="hybridMultilevel"/>
    <w:tmpl w:val="101434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3" w15:restartNumberingAfterBreak="0">
    <w:nsid w:val="66005B17"/>
    <w:multiLevelType w:val="hybridMultilevel"/>
    <w:tmpl w:val="A2F2A3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4" w15:restartNumberingAfterBreak="0">
    <w:nsid w:val="67877DD4"/>
    <w:multiLevelType w:val="hybridMultilevel"/>
    <w:tmpl w:val="247E4C1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67C536F7"/>
    <w:multiLevelType w:val="multilevel"/>
    <w:tmpl w:val="CBBC95F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6" w15:restartNumberingAfterBreak="0">
    <w:nsid w:val="68D0445F"/>
    <w:multiLevelType w:val="multilevel"/>
    <w:tmpl w:val="69AA0D2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7" w15:restartNumberingAfterBreak="0">
    <w:nsid w:val="6A1C79FF"/>
    <w:multiLevelType w:val="hybridMultilevel"/>
    <w:tmpl w:val="E4BEE2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8" w15:restartNumberingAfterBreak="0">
    <w:nsid w:val="6AAE5A2A"/>
    <w:multiLevelType w:val="multilevel"/>
    <w:tmpl w:val="6D0E51C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9" w15:restartNumberingAfterBreak="0">
    <w:nsid w:val="6AF74108"/>
    <w:multiLevelType w:val="hybridMultilevel"/>
    <w:tmpl w:val="EF82F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6BC94323"/>
    <w:multiLevelType w:val="multilevel"/>
    <w:tmpl w:val="9022F0A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1" w15:restartNumberingAfterBreak="0">
    <w:nsid w:val="6BD3580B"/>
    <w:multiLevelType w:val="multilevel"/>
    <w:tmpl w:val="D012BA9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2" w15:restartNumberingAfterBreak="0">
    <w:nsid w:val="6CB1164D"/>
    <w:multiLevelType w:val="hybridMultilevel"/>
    <w:tmpl w:val="84529E38"/>
    <w:lvl w:ilvl="0" w:tplc="3006CC14">
      <w:start w:val="1"/>
      <w:numFmt w:val="bullet"/>
      <w:pStyle w:val="TableBullet"/>
      <w:lvlText w:val=""/>
      <w:lvlJc w:val="left"/>
      <w:pPr>
        <w:tabs>
          <w:tab w:val="num" w:pos="720"/>
        </w:tabs>
        <w:ind w:left="720" w:hanging="360"/>
      </w:pPr>
      <w:rPr>
        <w:rFonts w:ascii="Wingdings" w:hAnsi="Wingdings" w:hint="default"/>
      </w:rPr>
    </w:lvl>
    <w:lvl w:ilvl="1" w:tplc="D81A0E9C" w:tentative="1">
      <w:start w:val="1"/>
      <w:numFmt w:val="bullet"/>
      <w:lvlText w:val="o"/>
      <w:lvlJc w:val="left"/>
      <w:pPr>
        <w:tabs>
          <w:tab w:val="num" w:pos="1440"/>
        </w:tabs>
        <w:ind w:left="1440" w:hanging="360"/>
      </w:pPr>
      <w:rPr>
        <w:rFonts w:ascii="Courier New" w:hAnsi="Courier New" w:hint="default"/>
      </w:rPr>
    </w:lvl>
    <w:lvl w:ilvl="2" w:tplc="CF9E72A2" w:tentative="1">
      <w:start w:val="1"/>
      <w:numFmt w:val="bullet"/>
      <w:lvlText w:val=""/>
      <w:lvlJc w:val="left"/>
      <w:pPr>
        <w:tabs>
          <w:tab w:val="num" w:pos="2160"/>
        </w:tabs>
        <w:ind w:left="2160" w:hanging="360"/>
      </w:pPr>
      <w:rPr>
        <w:rFonts w:ascii="Wingdings" w:hAnsi="Wingdings" w:hint="default"/>
      </w:rPr>
    </w:lvl>
    <w:lvl w:ilvl="3" w:tplc="4E9AEC40" w:tentative="1">
      <w:start w:val="1"/>
      <w:numFmt w:val="bullet"/>
      <w:lvlText w:val=""/>
      <w:lvlJc w:val="left"/>
      <w:pPr>
        <w:tabs>
          <w:tab w:val="num" w:pos="2880"/>
        </w:tabs>
        <w:ind w:left="2880" w:hanging="360"/>
      </w:pPr>
      <w:rPr>
        <w:rFonts w:ascii="Symbol" w:hAnsi="Symbol" w:hint="default"/>
      </w:rPr>
    </w:lvl>
    <w:lvl w:ilvl="4" w:tplc="05889576" w:tentative="1">
      <w:start w:val="1"/>
      <w:numFmt w:val="bullet"/>
      <w:lvlText w:val="o"/>
      <w:lvlJc w:val="left"/>
      <w:pPr>
        <w:tabs>
          <w:tab w:val="num" w:pos="3600"/>
        </w:tabs>
        <w:ind w:left="3600" w:hanging="360"/>
      </w:pPr>
      <w:rPr>
        <w:rFonts w:ascii="Courier New" w:hAnsi="Courier New" w:hint="default"/>
      </w:rPr>
    </w:lvl>
    <w:lvl w:ilvl="5" w:tplc="5EAC6E8E" w:tentative="1">
      <w:start w:val="1"/>
      <w:numFmt w:val="bullet"/>
      <w:lvlText w:val=""/>
      <w:lvlJc w:val="left"/>
      <w:pPr>
        <w:tabs>
          <w:tab w:val="num" w:pos="4320"/>
        </w:tabs>
        <w:ind w:left="4320" w:hanging="360"/>
      </w:pPr>
      <w:rPr>
        <w:rFonts w:ascii="Wingdings" w:hAnsi="Wingdings" w:hint="default"/>
      </w:rPr>
    </w:lvl>
    <w:lvl w:ilvl="6" w:tplc="E0747BA0" w:tentative="1">
      <w:start w:val="1"/>
      <w:numFmt w:val="bullet"/>
      <w:lvlText w:val=""/>
      <w:lvlJc w:val="left"/>
      <w:pPr>
        <w:tabs>
          <w:tab w:val="num" w:pos="5040"/>
        </w:tabs>
        <w:ind w:left="5040" w:hanging="360"/>
      </w:pPr>
      <w:rPr>
        <w:rFonts w:ascii="Symbol" w:hAnsi="Symbol" w:hint="default"/>
      </w:rPr>
    </w:lvl>
    <w:lvl w:ilvl="7" w:tplc="0D4C707E" w:tentative="1">
      <w:start w:val="1"/>
      <w:numFmt w:val="bullet"/>
      <w:lvlText w:val="o"/>
      <w:lvlJc w:val="left"/>
      <w:pPr>
        <w:tabs>
          <w:tab w:val="num" w:pos="5760"/>
        </w:tabs>
        <w:ind w:left="5760" w:hanging="360"/>
      </w:pPr>
      <w:rPr>
        <w:rFonts w:ascii="Courier New" w:hAnsi="Courier New" w:hint="default"/>
      </w:rPr>
    </w:lvl>
    <w:lvl w:ilvl="8" w:tplc="014C1962" w:tentative="1">
      <w:start w:val="1"/>
      <w:numFmt w:val="bullet"/>
      <w:lvlText w:val=""/>
      <w:lvlJc w:val="left"/>
      <w:pPr>
        <w:tabs>
          <w:tab w:val="num" w:pos="6480"/>
        </w:tabs>
        <w:ind w:left="6480" w:hanging="360"/>
      </w:pPr>
      <w:rPr>
        <w:rFonts w:ascii="Wingdings" w:hAnsi="Wingdings" w:hint="default"/>
      </w:rPr>
    </w:lvl>
  </w:abstractNum>
  <w:abstractNum w:abstractNumId="233" w15:restartNumberingAfterBreak="0">
    <w:nsid w:val="6CB4713A"/>
    <w:multiLevelType w:val="multilevel"/>
    <w:tmpl w:val="26A265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4" w15:restartNumberingAfterBreak="0">
    <w:nsid w:val="6CD31BF6"/>
    <w:multiLevelType w:val="hybridMultilevel"/>
    <w:tmpl w:val="C980E7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5" w15:restartNumberingAfterBreak="0">
    <w:nsid w:val="6D3729C8"/>
    <w:multiLevelType w:val="hybridMultilevel"/>
    <w:tmpl w:val="802C9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6E0D2F58"/>
    <w:multiLevelType w:val="hybridMultilevel"/>
    <w:tmpl w:val="846A3E4C"/>
    <w:lvl w:ilvl="0" w:tplc="04090001">
      <w:start w:val="1"/>
      <w:numFmt w:val="bullet"/>
      <w:lvlText w:val=""/>
      <w:lvlJc w:val="left"/>
      <w:pPr>
        <w:tabs>
          <w:tab w:val="num" w:pos="831"/>
        </w:tabs>
        <w:ind w:left="831" w:hanging="360"/>
      </w:pPr>
      <w:rPr>
        <w:rFonts w:ascii="Symbol" w:hAnsi="Symbol" w:hint="default"/>
      </w:rPr>
    </w:lvl>
    <w:lvl w:ilvl="1" w:tplc="04090003" w:tentative="1">
      <w:start w:val="1"/>
      <w:numFmt w:val="bullet"/>
      <w:lvlText w:val="o"/>
      <w:lvlJc w:val="left"/>
      <w:pPr>
        <w:tabs>
          <w:tab w:val="num" w:pos="1551"/>
        </w:tabs>
        <w:ind w:left="1551" w:hanging="360"/>
      </w:pPr>
      <w:rPr>
        <w:rFonts w:ascii="Courier New" w:hAnsi="Courier New" w:cs="Courier New" w:hint="default"/>
      </w:rPr>
    </w:lvl>
    <w:lvl w:ilvl="2" w:tplc="04090005" w:tentative="1">
      <w:start w:val="1"/>
      <w:numFmt w:val="bullet"/>
      <w:lvlText w:val=""/>
      <w:lvlJc w:val="left"/>
      <w:pPr>
        <w:tabs>
          <w:tab w:val="num" w:pos="2271"/>
        </w:tabs>
        <w:ind w:left="2271" w:hanging="360"/>
      </w:pPr>
      <w:rPr>
        <w:rFonts w:ascii="Wingdings" w:hAnsi="Wingdings" w:hint="default"/>
      </w:rPr>
    </w:lvl>
    <w:lvl w:ilvl="3" w:tplc="04090001" w:tentative="1">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237" w15:restartNumberingAfterBreak="0">
    <w:nsid w:val="6EBD1F04"/>
    <w:multiLevelType w:val="hybridMultilevel"/>
    <w:tmpl w:val="8A740E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6F0726F0"/>
    <w:multiLevelType w:val="hybridMultilevel"/>
    <w:tmpl w:val="DF8A2D78"/>
    <w:lvl w:ilvl="0" w:tplc="12C80844">
      <w:start w:val="1"/>
      <w:numFmt w:val="decimal"/>
      <w:pStyle w:val="1"/>
      <w:lvlText w:val="%1."/>
      <w:lvlJc w:val="left"/>
      <w:pPr>
        <w:tabs>
          <w:tab w:val="num" w:pos="1800"/>
        </w:tabs>
        <w:ind w:left="1800" w:hanging="720"/>
      </w:pPr>
      <w:rPr>
        <w:rFonts w:hint="default"/>
      </w:rPr>
    </w:lvl>
    <w:lvl w:ilvl="1" w:tplc="9C12DB3E">
      <w:start w:val="1"/>
      <w:numFmt w:val="lowerLetter"/>
      <w:lvlText w:val="%2."/>
      <w:lvlJc w:val="left"/>
      <w:pPr>
        <w:tabs>
          <w:tab w:val="num" w:pos="3240"/>
        </w:tabs>
        <w:ind w:left="3240" w:hanging="360"/>
      </w:pPr>
    </w:lvl>
    <w:lvl w:ilvl="2" w:tplc="60A06DE4" w:tentative="1">
      <w:start w:val="1"/>
      <w:numFmt w:val="lowerRoman"/>
      <w:lvlText w:val="%3."/>
      <w:lvlJc w:val="right"/>
      <w:pPr>
        <w:tabs>
          <w:tab w:val="num" w:pos="3960"/>
        </w:tabs>
        <w:ind w:left="3960" w:hanging="180"/>
      </w:pPr>
    </w:lvl>
    <w:lvl w:ilvl="3" w:tplc="5AB2B972" w:tentative="1">
      <w:start w:val="1"/>
      <w:numFmt w:val="decimal"/>
      <w:lvlText w:val="%4."/>
      <w:lvlJc w:val="left"/>
      <w:pPr>
        <w:tabs>
          <w:tab w:val="num" w:pos="4680"/>
        </w:tabs>
        <w:ind w:left="4680" w:hanging="360"/>
      </w:pPr>
    </w:lvl>
    <w:lvl w:ilvl="4" w:tplc="DF3A6B60" w:tentative="1">
      <w:start w:val="1"/>
      <w:numFmt w:val="lowerLetter"/>
      <w:lvlText w:val="%5."/>
      <w:lvlJc w:val="left"/>
      <w:pPr>
        <w:tabs>
          <w:tab w:val="num" w:pos="5400"/>
        </w:tabs>
        <w:ind w:left="5400" w:hanging="360"/>
      </w:pPr>
    </w:lvl>
    <w:lvl w:ilvl="5" w:tplc="B86C95C6" w:tentative="1">
      <w:start w:val="1"/>
      <w:numFmt w:val="lowerRoman"/>
      <w:lvlText w:val="%6."/>
      <w:lvlJc w:val="right"/>
      <w:pPr>
        <w:tabs>
          <w:tab w:val="num" w:pos="6120"/>
        </w:tabs>
        <w:ind w:left="6120" w:hanging="180"/>
      </w:pPr>
    </w:lvl>
    <w:lvl w:ilvl="6" w:tplc="47282142" w:tentative="1">
      <w:start w:val="1"/>
      <w:numFmt w:val="decimal"/>
      <w:lvlText w:val="%7."/>
      <w:lvlJc w:val="left"/>
      <w:pPr>
        <w:tabs>
          <w:tab w:val="num" w:pos="6840"/>
        </w:tabs>
        <w:ind w:left="6840" w:hanging="360"/>
      </w:pPr>
    </w:lvl>
    <w:lvl w:ilvl="7" w:tplc="5E36A9B6" w:tentative="1">
      <w:start w:val="1"/>
      <w:numFmt w:val="lowerLetter"/>
      <w:lvlText w:val="%8."/>
      <w:lvlJc w:val="left"/>
      <w:pPr>
        <w:tabs>
          <w:tab w:val="num" w:pos="7560"/>
        </w:tabs>
        <w:ind w:left="7560" w:hanging="360"/>
      </w:pPr>
    </w:lvl>
    <w:lvl w:ilvl="8" w:tplc="17C2AFA4" w:tentative="1">
      <w:start w:val="1"/>
      <w:numFmt w:val="lowerRoman"/>
      <w:lvlText w:val="%9."/>
      <w:lvlJc w:val="right"/>
      <w:pPr>
        <w:tabs>
          <w:tab w:val="num" w:pos="8280"/>
        </w:tabs>
        <w:ind w:left="8280" w:hanging="180"/>
      </w:pPr>
    </w:lvl>
  </w:abstractNum>
  <w:abstractNum w:abstractNumId="239" w15:restartNumberingAfterBreak="0">
    <w:nsid w:val="6F1E2BEF"/>
    <w:multiLevelType w:val="hybridMultilevel"/>
    <w:tmpl w:val="FE0A55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6FAC6434"/>
    <w:multiLevelType w:val="hybridMultilevel"/>
    <w:tmpl w:val="B742F702"/>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1" w15:restartNumberingAfterBreak="0">
    <w:nsid w:val="6FB710B6"/>
    <w:multiLevelType w:val="hybridMultilevel"/>
    <w:tmpl w:val="E6A27D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6FD9189F"/>
    <w:multiLevelType w:val="hybridMultilevel"/>
    <w:tmpl w:val="64E64E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3" w15:restartNumberingAfterBreak="0">
    <w:nsid w:val="71202303"/>
    <w:multiLevelType w:val="hybridMultilevel"/>
    <w:tmpl w:val="79FC2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713C6A1F"/>
    <w:multiLevelType w:val="hybridMultilevel"/>
    <w:tmpl w:val="10A26A54"/>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5" w15:restartNumberingAfterBreak="0">
    <w:nsid w:val="729E5DA8"/>
    <w:multiLevelType w:val="multilevel"/>
    <w:tmpl w:val="83889CD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6" w15:restartNumberingAfterBreak="0">
    <w:nsid w:val="72D34D30"/>
    <w:multiLevelType w:val="hybridMultilevel"/>
    <w:tmpl w:val="04C67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73E564CA"/>
    <w:multiLevelType w:val="hybridMultilevel"/>
    <w:tmpl w:val="21CC174A"/>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8" w15:restartNumberingAfterBreak="0">
    <w:nsid w:val="748A1C92"/>
    <w:multiLevelType w:val="multilevel"/>
    <w:tmpl w:val="8C32E3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9" w15:restartNumberingAfterBreak="0">
    <w:nsid w:val="74E07ED9"/>
    <w:multiLevelType w:val="hybridMultilevel"/>
    <w:tmpl w:val="2110D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758E2C39"/>
    <w:multiLevelType w:val="hybridMultilevel"/>
    <w:tmpl w:val="35DED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15:restartNumberingAfterBreak="0">
    <w:nsid w:val="75C4227B"/>
    <w:multiLevelType w:val="hybridMultilevel"/>
    <w:tmpl w:val="FF168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77D62B0C"/>
    <w:multiLevelType w:val="hybridMultilevel"/>
    <w:tmpl w:val="66646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77DC7200"/>
    <w:multiLevelType w:val="hybridMultilevel"/>
    <w:tmpl w:val="4CC6B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77FB1EED"/>
    <w:multiLevelType w:val="multilevel"/>
    <w:tmpl w:val="3698D39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5" w15:restartNumberingAfterBreak="0">
    <w:nsid w:val="7A270F7B"/>
    <w:multiLevelType w:val="multilevel"/>
    <w:tmpl w:val="41C44C6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6" w15:restartNumberingAfterBreak="0">
    <w:nsid w:val="7A9E4D81"/>
    <w:multiLevelType w:val="hybridMultilevel"/>
    <w:tmpl w:val="A4D05C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7AA319D9"/>
    <w:multiLevelType w:val="hybridMultilevel"/>
    <w:tmpl w:val="DEFC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7B263E41"/>
    <w:multiLevelType w:val="hybridMultilevel"/>
    <w:tmpl w:val="77624CA6"/>
    <w:lvl w:ilvl="0" w:tplc="04090001">
      <w:start w:val="1"/>
      <w:numFmt w:val="bullet"/>
      <w:lvlText w:val=""/>
      <w:lvlJc w:val="left"/>
      <w:pPr>
        <w:tabs>
          <w:tab w:val="num" w:pos="831"/>
        </w:tabs>
        <w:ind w:left="831" w:hanging="360"/>
      </w:pPr>
      <w:rPr>
        <w:rFonts w:ascii="Symbol" w:hAnsi="Symbol" w:hint="default"/>
      </w:rPr>
    </w:lvl>
    <w:lvl w:ilvl="1" w:tplc="04090003" w:tentative="1">
      <w:start w:val="1"/>
      <w:numFmt w:val="bullet"/>
      <w:lvlText w:val="o"/>
      <w:lvlJc w:val="left"/>
      <w:pPr>
        <w:tabs>
          <w:tab w:val="num" w:pos="1551"/>
        </w:tabs>
        <w:ind w:left="1551" w:hanging="360"/>
      </w:pPr>
      <w:rPr>
        <w:rFonts w:ascii="Courier New" w:hAnsi="Courier New" w:cs="Courier New" w:hint="default"/>
      </w:rPr>
    </w:lvl>
    <w:lvl w:ilvl="2" w:tplc="04090005" w:tentative="1">
      <w:start w:val="1"/>
      <w:numFmt w:val="bullet"/>
      <w:lvlText w:val=""/>
      <w:lvlJc w:val="left"/>
      <w:pPr>
        <w:tabs>
          <w:tab w:val="num" w:pos="2271"/>
        </w:tabs>
        <w:ind w:left="2271" w:hanging="360"/>
      </w:pPr>
      <w:rPr>
        <w:rFonts w:ascii="Wingdings" w:hAnsi="Wingdings" w:hint="default"/>
      </w:rPr>
    </w:lvl>
    <w:lvl w:ilvl="3" w:tplc="04090001" w:tentative="1">
      <w:start w:val="1"/>
      <w:numFmt w:val="bullet"/>
      <w:lvlText w:val=""/>
      <w:lvlJc w:val="left"/>
      <w:pPr>
        <w:tabs>
          <w:tab w:val="num" w:pos="2991"/>
        </w:tabs>
        <w:ind w:left="2991" w:hanging="360"/>
      </w:pPr>
      <w:rPr>
        <w:rFonts w:ascii="Symbol" w:hAnsi="Symbol" w:hint="default"/>
      </w:rPr>
    </w:lvl>
    <w:lvl w:ilvl="4" w:tplc="04090003" w:tentative="1">
      <w:start w:val="1"/>
      <w:numFmt w:val="bullet"/>
      <w:lvlText w:val="o"/>
      <w:lvlJc w:val="left"/>
      <w:pPr>
        <w:tabs>
          <w:tab w:val="num" w:pos="3711"/>
        </w:tabs>
        <w:ind w:left="3711" w:hanging="360"/>
      </w:pPr>
      <w:rPr>
        <w:rFonts w:ascii="Courier New" w:hAnsi="Courier New" w:cs="Courier New" w:hint="default"/>
      </w:rPr>
    </w:lvl>
    <w:lvl w:ilvl="5" w:tplc="04090005" w:tentative="1">
      <w:start w:val="1"/>
      <w:numFmt w:val="bullet"/>
      <w:lvlText w:val=""/>
      <w:lvlJc w:val="left"/>
      <w:pPr>
        <w:tabs>
          <w:tab w:val="num" w:pos="4431"/>
        </w:tabs>
        <w:ind w:left="4431" w:hanging="360"/>
      </w:pPr>
      <w:rPr>
        <w:rFonts w:ascii="Wingdings" w:hAnsi="Wingdings" w:hint="default"/>
      </w:rPr>
    </w:lvl>
    <w:lvl w:ilvl="6" w:tplc="04090001" w:tentative="1">
      <w:start w:val="1"/>
      <w:numFmt w:val="bullet"/>
      <w:lvlText w:val=""/>
      <w:lvlJc w:val="left"/>
      <w:pPr>
        <w:tabs>
          <w:tab w:val="num" w:pos="5151"/>
        </w:tabs>
        <w:ind w:left="5151" w:hanging="360"/>
      </w:pPr>
      <w:rPr>
        <w:rFonts w:ascii="Symbol" w:hAnsi="Symbol" w:hint="default"/>
      </w:rPr>
    </w:lvl>
    <w:lvl w:ilvl="7" w:tplc="04090003" w:tentative="1">
      <w:start w:val="1"/>
      <w:numFmt w:val="bullet"/>
      <w:lvlText w:val="o"/>
      <w:lvlJc w:val="left"/>
      <w:pPr>
        <w:tabs>
          <w:tab w:val="num" w:pos="5871"/>
        </w:tabs>
        <w:ind w:left="5871" w:hanging="360"/>
      </w:pPr>
      <w:rPr>
        <w:rFonts w:ascii="Courier New" w:hAnsi="Courier New" w:cs="Courier New" w:hint="default"/>
      </w:rPr>
    </w:lvl>
    <w:lvl w:ilvl="8" w:tplc="04090005" w:tentative="1">
      <w:start w:val="1"/>
      <w:numFmt w:val="bullet"/>
      <w:lvlText w:val=""/>
      <w:lvlJc w:val="left"/>
      <w:pPr>
        <w:tabs>
          <w:tab w:val="num" w:pos="6591"/>
        </w:tabs>
        <w:ind w:left="6591" w:hanging="360"/>
      </w:pPr>
      <w:rPr>
        <w:rFonts w:ascii="Wingdings" w:hAnsi="Wingdings" w:hint="default"/>
      </w:rPr>
    </w:lvl>
  </w:abstractNum>
  <w:abstractNum w:abstractNumId="259" w15:restartNumberingAfterBreak="0">
    <w:nsid w:val="7BD03AA5"/>
    <w:multiLevelType w:val="multilevel"/>
    <w:tmpl w:val="072A2BF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0" w15:restartNumberingAfterBreak="0">
    <w:nsid w:val="7DF5631A"/>
    <w:multiLevelType w:val="hybridMultilevel"/>
    <w:tmpl w:val="E376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7E4B49CB"/>
    <w:multiLevelType w:val="hybridMultilevel"/>
    <w:tmpl w:val="58147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7F6173CD"/>
    <w:multiLevelType w:val="hybridMultilevel"/>
    <w:tmpl w:val="BAD4F784"/>
    <w:lvl w:ilvl="0" w:tplc="DFB49846">
      <w:start w:val="1"/>
      <w:numFmt w:val="lowerLetter"/>
      <w:pStyle w:val="BlockText"/>
      <w:lvlText w:val="%1."/>
      <w:lvlJc w:val="left"/>
      <w:pPr>
        <w:tabs>
          <w:tab w:val="num" w:pos="1440"/>
        </w:tabs>
        <w:ind w:left="1440" w:hanging="720"/>
      </w:pPr>
      <w:rPr>
        <w:rFonts w:hint="default"/>
      </w:rPr>
    </w:lvl>
    <w:lvl w:ilvl="1" w:tplc="04090001">
      <w:start w:val="1"/>
      <w:numFmt w:val="lowerLetter"/>
      <w:lvlText w:val="%2."/>
      <w:lvlJc w:val="left"/>
      <w:pPr>
        <w:tabs>
          <w:tab w:val="num" w:pos="360"/>
        </w:tabs>
        <w:ind w:left="360" w:hanging="360"/>
      </w:pPr>
    </w:lvl>
    <w:lvl w:ilvl="2" w:tplc="04090005">
      <w:start w:val="1"/>
      <w:numFmt w:val="decimal"/>
      <w:lvlText w:val="%3."/>
      <w:lvlJc w:val="left"/>
      <w:pPr>
        <w:tabs>
          <w:tab w:val="num" w:pos="1260"/>
        </w:tabs>
        <w:ind w:left="1260" w:hanging="360"/>
      </w:pPr>
    </w:lvl>
    <w:lvl w:ilvl="3" w:tplc="04090001" w:tentative="1">
      <w:start w:val="1"/>
      <w:numFmt w:val="decimal"/>
      <w:lvlText w:val="%4."/>
      <w:lvlJc w:val="left"/>
      <w:pPr>
        <w:tabs>
          <w:tab w:val="num" w:pos="1800"/>
        </w:tabs>
        <w:ind w:left="1800" w:hanging="360"/>
      </w:pPr>
    </w:lvl>
    <w:lvl w:ilvl="4" w:tplc="04090003" w:tentative="1">
      <w:start w:val="1"/>
      <w:numFmt w:val="lowerLetter"/>
      <w:lvlText w:val="%5."/>
      <w:lvlJc w:val="left"/>
      <w:pPr>
        <w:tabs>
          <w:tab w:val="num" w:pos="2520"/>
        </w:tabs>
        <w:ind w:left="2520" w:hanging="360"/>
      </w:pPr>
    </w:lvl>
    <w:lvl w:ilvl="5" w:tplc="04090005" w:tentative="1">
      <w:start w:val="1"/>
      <w:numFmt w:val="lowerRoman"/>
      <w:lvlText w:val="%6."/>
      <w:lvlJc w:val="right"/>
      <w:pPr>
        <w:tabs>
          <w:tab w:val="num" w:pos="3240"/>
        </w:tabs>
        <w:ind w:left="3240" w:hanging="180"/>
      </w:pPr>
    </w:lvl>
    <w:lvl w:ilvl="6" w:tplc="04090001" w:tentative="1">
      <w:start w:val="1"/>
      <w:numFmt w:val="decimal"/>
      <w:lvlText w:val="%7."/>
      <w:lvlJc w:val="left"/>
      <w:pPr>
        <w:tabs>
          <w:tab w:val="num" w:pos="3960"/>
        </w:tabs>
        <w:ind w:left="3960" w:hanging="360"/>
      </w:pPr>
    </w:lvl>
    <w:lvl w:ilvl="7" w:tplc="04090003" w:tentative="1">
      <w:start w:val="1"/>
      <w:numFmt w:val="lowerLetter"/>
      <w:lvlText w:val="%8."/>
      <w:lvlJc w:val="left"/>
      <w:pPr>
        <w:tabs>
          <w:tab w:val="num" w:pos="4680"/>
        </w:tabs>
        <w:ind w:left="4680" w:hanging="360"/>
      </w:pPr>
    </w:lvl>
    <w:lvl w:ilvl="8" w:tplc="04090005" w:tentative="1">
      <w:start w:val="1"/>
      <w:numFmt w:val="lowerRoman"/>
      <w:lvlText w:val="%9."/>
      <w:lvlJc w:val="right"/>
      <w:pPr>
        <w:tabs>
          <w:tab w:val="num" w:pos="5400"/>
        </w:tabs>
        <w:ind w:left="5400" w:hanging="180"/>
      </w:pPr>
    </w:lvl>
  </w:abstractNum>
  <w:num w:numId="1" w16cid:durableId="38671057">
    <w:abstractNumId w:val="3"/>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386607855">
    <w:abstractNumId w:val="130"/>
  </w:num>
  <w:num w:numId="3" w16cid:durableId="1619607314">
    <w:abstractNumId w:val="262"/>
  </w:num>
  <w:num w:numId="4" w16cid:durableId="1994790862">
    <w:abstractNumId w:val="238"/>
  </w:num>
  <w:num w:numId="5" w16cid:durableId="915434533">
    <w:abstractNumId w:val="63"/>
  </w:num>
  <w:num w:numId="6" w16cid:durableId="2042435635">
    <w:abstractNumId w:val="232"/>
  </w:num>
  <w:num w:numId="7" w16cid:durableId="1261329602">
    <w:abstractNumId w:val="204"/>
  </w:num>
  <w:num w:numId="8" w16cid:durableId="1109009789">
    <w:abstractNumId w:val="154"/>
  </w:num>
  <w:num w:numId="9" w16cid:durableId="1036780362">
    <w:abstractNumId w:val="21"/>
  </w:num>
  <w:num w:numId="10" w16cid:durableId="209072816">
    <w:abstractNumId w:val="169"/>
  </w:num>
  <w:num w:numId="11" w16cid:durableId="1254164788">
    <w:abstractNumId w:val="133"/>
  </w:num>
  <w:num w:numId="12" w16cid:durableId="1162430354">
    <w:abstractNumId w:val="53"/>
  </w:num>
  <w:num w:numId="13" w16cid:durableId="1729104768">
    <w:abstractNumId w:val="211"/>
  </w:num>
  <w:num w:numId="14" w16cid:durableId="1204056987">
    <w:abstractNumId w:val="150"/>
  </w:num>
  <w:num w:numId="15" w16cid:durableId="15277337">
    <w:abstractNumId w:val="95"/>
  </w:num>
  <w:num w:numId="16" w16cid:durableId="569970683">
    <w:abstractNumId w:val="0"/>
  </w:num>
  <w:num w:numId="17" w16cid:durableId="1465193488">
    <w:abstractNumId w:val="27"/>
  </w:num>
  <w:num w:numId="18" w16cid:durableId="1590388528">
    <w:abstractNumId w:val="252"/>
  </w:num>
  <w:num w:numId="19" w16cid:durableId="1740245777">
    <w:abstractNumId w:val="1"/>
  </w:num>
  <w:num w:numId="20" w16cid:durableId="1005941636">
    <w:abstractNumId w:val="79"/>
  </w:num>
  <w:num w:numId="21" w16cid:durableId="1709643579">
    <w:abstractNumId w:val="7"/>
  </w:num>
  <w:num w:numId="22" w16cid:durableId="600186479">
    <w:abstractNumId w:val="212"/>
  </w:num>
  <w:num w:numId="23" w16cid:durableId="408234083">
    <w:abstractNumId w:val="173"/>
  </w:num>
  <w:num w:numId="24" w16cid:durableId="1782141497">
    <w:abstractNumId w:val="209"/>
  </w:num>
  <w:num w:numId="25" w16cid:durableId="1674258305">
    <w:abstractNumId w:val="97"/>
  </w:num>
  <w:num w:numId="26" w16cid:durableId="1925217064">
    <w:abstractNumId w:val="236"/>
  </w:num>
  <w:num w:numId="27" w16cid:durableId="424035884">
    <w:abstractNumId w:val="181"/>
  </w:num>
  <w:num w:numId="28" w16cid:durableId="1623488932">
    <w:abstractNumId w:val="190"/>
  </w:num>
  <w:num w:numId="29" w16cid:durableId="1790926712">
    <w:abstractNumId w:val="258"/>
  </w:num>
  <w:num w:numId="30" w16cid:durableId="1217164327">
    <w:abstractNumId w:val="93"/>
  </w:num>
  <w:num w:numId="31" w16cid:durableId="465780018">
    <w:abstractNumId w:val="51"/>
  </w:num>
  <w:num w:numId="32" w16cid:durableId="164590275">
    <w:abstractNumId w:val="24"/>
  </w:num>
  <w:num w:numId="33" w16cid:durableId="1350326374">
    <w:abstractNumId w:val="108"/>
  </w:num>
  <w:num w:numId="34" w16cid:durableId="53628406">
    <w:abstractNumId w:val="235"/>
  </w:num>
  <w:num w:numId="35" w16cid:durableId="108595427">
    <w:abstractNumId w:val="192"/>
  </w:num>
  <w:num w:numId="36" w16cid:durableId="1868788985">
    <w:abstractNumId w:val="85"/>
  </w:num>
  <w:num w:numId="37" w16cid:durableId="201670979">
    <w:abstractNumId w:val="182"/>
  </w:num>
  <w:num w:numId="38" w16cid:durableId="1206478412">
    <w:abstractNumId w:val="244"/>
  </w:num>
  <w:num w:numId="39" w16cid:durableId="1724937219">
    <w:abstractNumId w:val="241"/>
  </w:num>
  <w:num w:numId="40" w16cid:durableId="1501385103">
    <w:abstractNumId w:val="194"/>
  </w:num>
  <w:num w:numId="41" w16cid:durableId="1221864713">
    <w:abstractNumId w:val="126"/>
  </w:num>
  <w:num w:numId="42" w16cid:durableId="973024270">
    <w:abstractNumId w:val="5"/>
  </w:num>
  <w:num w:numId="43" w16cid:durableId="313074727">
    <w:abstractNumId w:val="142"/>
  </w:num>
  <w:num w:numId="44" w16cid:durableId="101463613">
    <w:abstractNumId w:val="210"/>
  </w:num>
  <w:num w:numId="45" w16cid:durableId="1204366991">
    <w:abstractNumId w:val="188"/>
  </w:num>
  <w:num w:numId="46" w16cid:durableId="1619288537">
    <w:abstractNumId w:val="101"/>
  </w:num>
  <w:num w:numId="47" w16cid:durableId="1237133848">
    <w:abstractNumId w:val="172"/>
  </w:num>
  <w:num w:numId="48" w16cid:durableId="1728870583">
    <w:abstractNumId w:val="144"/>
  </w:num>
  <w:num w:numId="49" w16cid:durableId="965697019">
    <w:abstractNumId w:val="131"/>
  </w:num>
  <w:num w:numId="50" w16cid:durableId="2022466302">
    <w:abstractNumId w:val="193"/>
  </w:num>
  <w:num w:numId="51" w16cid:durableId="1005209681">
    <w:abstractNumId w:val="148"/>
  </w:num>
  <w:num w:numId="52" w16cid:durableId="1846745892">
    <w:abstractNumId w:val="11"/>
  </w:num>
  <w:num w:numId="53" w16cid:durableId="915552802">
    <w:abstractNumId w:val="143"/>
  </w:num>
  <w:num w:numId="54" w16cid:durableId="1538395030">
    <w:abstractNumId w:val="175"/>
  </w:num>
  <w:num w:numId="55" w16cid:durableId="1072391451">
    <w:abstractNumId w:val="107"/>
  </w:num>
  <w:num w:numId="56" w16cid:durableId="1449351577">
    <w:abstractNumId w:val="134"/>
  </w:num>
  <w:num w:numId="57" w16cid:durableId="530146278">
    <w:abstractNumId w:val="49"/>
  </w:num>
  <w:num w:numId="58" w16cid:durableId="2127653495">
    <w:abstractNumId w:val="237"/>
  </w:num>
  <w:num w:numId="59" w16cid:durableId="1853714926">
    <w:abstractNumId w:val="14"/>
  </w:num>
  <w:num w:numId="60" w16cid:durableId="1995640031">
    <w:abstractNumId w:val="109"/>
  </w:num>
  <w:num w:numId="61" w16cid:durableId="931475820">
    <w:abstractNumId w:val="159"/>
  </w:num>
  <w:num w:numId="62" w16cid:durableId="1316573194">
    <w:abstractNumId w:val="224"/>
  </w:num>
  <w:num w:numId="63" w16cid:durableId="101266499">
    <w:abstractNumId w:val="28"/>
  </w:num>
  <w:num w:numId="64" w16cid:durableId="901334523">
    <w:abstractNumId w:val="215"/>
  </w:num>
  <w:num w:numId="65" w16cid:durableId="1462074458">
    <w:abstractNumId w:val="167"/>
  </w:num>
  <w:num w:numId="66" w16cid:durableId="1061750296">
    <w:abstractNumId w:val="243"/>
  </w:num>
  <w:num w:numId="67" w16cid:durableId="942108872">
    <w:abstractNumId w:val="125"/>
  </w:num>
  <w:num w:numId="68" w16cid:durableId="1403213948">
    <w:abstractNumId w:val="218"/>
  </w:num>
  <w:num w:numId="69" w16cid:durableId="345133751">
    <w:abstractNumId w:val="198"/>
  </w:num>
  <w:num w:numId="70" w16cid:durableId="1611430945">
    <w:abstractNumId w:val="83"/>
  </w:num>
  <w:num w:numId="71" w16cid:durableId="2110462831">
    <w:abstractNumId w:val="157"/>
  </w:num>
  <w:num w:numId="72" w16cid:durableId="8067976">
    <w:abstractNumId w:val="177"/>
  </w:num>
  <w:num w:numId="73" w16cid:durableId="923808047">
    <w:abstractNumId w:val="256"/>
  </w:num>
  <w:num w:numId="74" w16cid:durableId="132330983">
    <w:abstractNumId w:val="221"/>
  </w:num>
  <w:num w:numId="75" w16cid:durableId="1139153786">
    <w:abstractNumId w:val="179"/>
  </w:num>
  <w:num w:numId="76" w16cid:durableId="830871672">
    <w:abstractNumId w:val="116"/>
  </w:num>
  <w:num w:numId="77" w16cid:durableId="1868524534">
    <w:abstractNumId w:val="19"/>
  </w:num>
  <w:num w:numId="78" w16cid:durableId="552161929">
    <w:abstractNumId w:val="18"/>
  </w:num>
  <w:num w:numId="79" w16cid:durableId="1814985537">
    <w:abstractNumId w:val="242"/>
  </w:num>
  <w:num w:numId="80" w16cid:durableId="1950892370">
    <w:abstractNumId w:val="34"/>
  </w:num>
  <w:num w:numId="81" w16cid:durableId="853615980">
    <w:abstractNumId w:val="72"/>
  </w:num>
  <w:num w:numId="82" w16cid:durableId="1152063961">
    <w:abstractNumId w:val="120"/>
  </w:num>
  <w:num w:numId="83" w16cid:durableId="1503887214">
    <w:abstractNumId w:val="114"/>
  </w:num>
  <w:num w:numId="84" w16cid:durableId="1299266324">
    <w:abstractNumId w:val="246"/>
  </w:num>
  <w:num w:numId="85" w16cid:durableId="217279666">
    <w:abstractNumId w:val="33"/>
  </w:num>
  <w:num w:numId="86" w16cid:durableId="1427724099">
    <w:abstractNumId w:val="81"/>
  </w:num>
  <w:num w:numId="87" w16cid:durableId="1495411205">
    <w:abstractNumId w:val="8"/>
  </w:num>
  <w:num w:numId="88" w16cid:durableId="910390248">
    <w:abstractNumId w:val="140"/>
  </w:num>
  <w:num w:numId="89" w16cid:durableId="110975973">
    <w:abstractNumId w:val="250"/>
  </w:num>
  <w:num w:numId="90" w16cid:durableId="1781995482">
    <w:abstractNumId w:val="186"/>
  </w:num>
  <w:num w:numId="91" w16cid:durableId="950817571">
    <w:abstractNumId w:val="16"/>
  </w:num>
  <w:num w:numId="92" w16cid:durableId="2045015742">
    <w:abstractNumId w:val="261"/>
  </w:num>
  <w:num w:numId="93" w16cid:durableId="1036081418">
    <w:abstractNumId w:val="136"/>
  </w:num>
  <w:num w:numId="94" w16cid:durableId="1224755229">
    <w:abstractNumId w:val="46"/>
  </w:num>
  <w:num w:numId="95" w16cid:durableId="1289043353">
    <w:abstractNumId w:val="57"/>
  </w:num>
  <w:num w:numId="96" w16cid:durableId="28533708">
    <w:abstractNumId w:val="197"/>
  </w:num>
  <w:num w:numId="97" w16cid:durableId="639966283">
    <w:abstractNumId w:val="137"/>
  </w:num>
  <w:num w:numId="98" w16cid:durableId="981429338">
    <w:abstractNumId w:val="145"/>
  </w:num>
  <w:num w:numId="99" w16cid:durableId="1054158363">
    <w:abstractNumId w:val="59"/>
  </w:num>
  <w:num w:numId="100" w16cid:durableId="837575521">
    <w:abstractNumId w:val="110"/>
  </w:num>
  <w:num w:numId="101" w16cid:durableId="168645169">
    <w:abstractNumId w:val="205"/>
  </w:num>
  <w:num w:numId="102" w16cid:durableId="1684892375">
    <w:abstractNumId w:val="80"/>
  </w:num>
  <w:num w:numId="103" w16cid:durableId="1650090680">
    <w:abstractNumId w:val="22"/>
  </w:num>
  <w:num w:numId="104" w16cid:durableId="1820614395">
    <w:abstractNumId w:val="113"/>
  </w:num>
  <w:num w:numId="105" w16cid:durableId="158883872">
    <w:abstractNumId w:val="90"/>
  </w:num>
  <w:num w:numId="106" w16cid:durableId="1681588639">
    <w:abstractNumId w:val="69"/>
  </w:num>
  <w:num w:numId="107" w16cid:durableId="1048259740">
    <w:abstractNumId w:val="147"/>
  </w:num>
  <w:num w:numId="108" w16cid:durableId="1833063245">
    <w:abstractNumId w:val="153"/>
  </w:num>
  <w:num w:numId="109" w16cid:durableId="1937589592">
    <w:abstractNumId w:val="251"/>
  </w:num>
  <w:num w:numId="110" w16cid:durableId="673336074">
    <w:abstractNumId w:val="239"/>
  </w:num>
  <w:num w:numId="111" w16cid:durableId="1846050325">
    <w:abstractNumId w:val="121"/>
  </w:num>
  <w:num w:numId="112" w16cid:durableId="797651922">
    <w:abstractNumId w:val="208"/>
  </w:num>
  <w:num w:numId="113" w16cid:durableId="1782529943">
    <w:abstractNumId w:val="219"/>
  </w:num>
  <w:num w:numId="114" w16cid:durableId="1021399282">
    <w:abstractNumId w:val="106"/>
  </w:num>
  <w:num w:numId="115" w16cid:durableId="483275822">
    <w:abstractNumId w:val="191"/>
  </w:num>
  <w:num w:numId="116" w16cid:durableId="1555657661">
    <w:abstractNumId w:val="48"/>
  </w:num>
  <w:num w:numId="117" w16cid:durableId="160892443">
    <w:abstractNumId w:val="202"/>
  </w:num>
  <w:num w:numId="118" w16cid:durableId="958607593">
    <w:abstractNumId w:val="96"/>
  </w:num>
  <w:num w:numId="119" w16cid:durableId="275794480">
    <w:abstractNumId w:val="260"/>
  </w:num>
  <w:num w:numId="120" w16cid:durableId="1647854622">
    <w:abstractNumId w:val="41"/>
  </w:num>
  <w:num w:numId="121" w16cid:durableId="570819795">
    <w:abstractNumId w:val="249"/>
  </w:num>
  <w:num w:numId="122" w16cid:durableId="999698902">
    <w:abstractNumId w:val="257"/>
  </w:num>
  <w:num w:numId="123" w16cid:durableId="425617550">
    <w:abstractNumId w:val="92"/>
  </w:num>
  <w:num w:numId="124" w16cid:durableId="1755013265">
    <w:abstractNumId w:val="128"/>
  </w:num>
  <w:num w:numId="125" w16cid:durableId="1955483522">
    <w:abstractNumId w:val="201"/>
  </w:num>
  <w:num w:numId="126" w16cid:durableId="1502158833">
    <w:abstractNumId w:val="129"/>
  </w:num>
  <w:num w:numId="127" w16cid:durableId="856428817">
    <w:abstractNumId w:val="32"/>
  </w:num>
  <w:num w:numId="128" w16cid:durableId="225532302">
    <w:abstractNumId w:val="20"/>
  </w:num>
  <w:num w:numId="129" w16cid:durableId="677394223">
    <w:abstractNumId w:val="88"/>
  </w:num>
  <w:num w:numId="130" w16cid:durableId="625241414">
    <w:abstractNumId w:val="76"/>
  </w:num>
  <w:num w:numId="131" w16cid:durableId="844979657">
    <w:abstractNumId w:val="166"/>
  </w:num>
  <w:num w:numId="132" w16cid:durableId="103111016">
    <w:abstractNumId w:val="227"/>
  </w:num>
  <w:num w:numId="133" w16cid:durableId="830215381">
    <w:abstractNumId w:val="181"/>
  </w:num>
  <w:num w:numId="134" w16cid:durableId="1019428125">
    <w:abstractNumId w:val="223"/>
  </w:num>
  <w:num w:numId="135" w16cid:durableId="686709902">
    <w:abstractNumId w:val="115"/>
  </w:num>
  <w:num w:numId="136" w16cid:durableId="390616787">
    <w:abstractNumId w:val="207"/>
  </w:num>
  <w:num w:numId="137" w16cid:durableId="1023166561">
    <w:abstractNumId w:val="36"/>
  </w:num>
  <w:num w:numId="138" w16cid:durableId="1057245483">
    <w:abstractNumId w:val="45"/>
  </w:num>
  <w:num w:numId="139" w16cid:durableId="97795841">
    <w:abstractNumId w:val="52"/>
  </w:num>
  <w:num w:numId="140" w16cid:durableId="413673157">
    <w:abstractNumId w:val="189"/>
  </w:num>
  <w:num w:numId="141" w16cid:durableId="44061840">
    <w:abstractNumId w:val="64"/>
  </w:num>
  <w:num w:numId="142" w16cid:durableId="298416774">
    <w:abstractNumId w:val="4"/>
  </w:num>
  <w:num w:numId="143" w16cid:durableId="716706721">
    <w:abstractNumId w:val="229"/>
  </w:num>
  <w:num w:numId="144" w16cid:durableId="1426270585">
    <w:abstractNumId w:val="73"/>
  </w:num>
  <w:num w:numId="145" w16cid:durableId="212542192">
    <w:abstractNumId w:val="104"/>
  </w:num>
  <w:num w:numId="146" w16cid:durableId="41251851">
    <w:abstractNumId w:val="184"/>
  </w:num>
  <w:num w:numId="147" w16cid:durableId="1203637642">
    <w:abstractNumId w:val="23"/>
  </w:num>
  <w:num w:numId="148" w16cid:durableId="1561674817">
    <w:abstractNumId w:val="234"/>
  </w:num>
  <w:num w:numId="149" w16cid:durableId="500003315">
    <w:abstractNumId w:val="124"/>
  </w:num>
  <w:num w:numId="150" w16cid:durableId="11687794">
    <w:abstractNumId w:val="102"/>
  </w:num>
  <w:num w:numId="151" w16cid:durableId="563373118">
    <w:abstractNumId w:val="10"/>
  </w:num>
  <w:num w:numId="152" w16cid:durableId="448672764">
    <w:abstractNumId w:val="228"/>
  </w:num>
  <w:num w:numId="153" w16cid:durableId="1628702733">
    <w:abstractNumId w:val="255"/>
  </w:num>
  <w:num w:numId="154" w16cid:durableId="806967971">
    <w:abstractNumId w:val="245"/>
  </w:num>
  <w:num w:numId="155" w16cid:durableId="794299132">
    <w:abstractNumId w:val="230"/>
  </w:num>
  <w:num w:numId="156" w16cid:durableId="1200894711">
    <w:abstractNumId w:val="56"/>
  </w:num>
  <w:num w:numId="157" w16cid:durableId="573665510">
    <w:abstractNumId w:val="178"/>
  </w:num>
  <w:num w:numId="158" w16cid:durableId="1777094536">
    <w:abstractNumId w:val="89"/>
  </w:num>
  <w:num w:numId="159" w16cid:durableId="1098646381">
    <w:abstractNumId w:val="103"/>
  </w:num>
  <w:num w:numId="160" w16cid:durableId="1619873737">
    <w:abstractNumId w:val="37"/>
  </w:num>
  <w:num w:numId="161" w16cid:durableId="128020028">
    <w:abstractNumId w:val="86"/>
  </w:num>
  <w:num w:numId="162" w16cid:durableId="1757706188">
    <w:abstractNumId w:val="220"/>
  </w:num>
  <w:num w:numId="163" w16cid:durableId="1103568398">
    <w:abstractNumId w:val="2"/>
  </w:num>
  <w:num w:numId="164" w16cid:durableId="1182671014">
    <w:abstractNumId w:val="40"/>
  </w:num>
  <w:num w:numId="165" w16cid:durableId="1393694678">
    <w:abstractNumId w:val="139"/>
  </w:num>
  <w:num w:numId="166" w16cid:durableId="542982833">
    <w:abstractNumId w:val="253"/>
  </w:num>
  <w:num w:numId="167" w16cid:durableId="1705591827">
    <w:abstractNumId w:val="30"/>
  </w:num>
  <w:num w:numId="168" w16cid:durableId="865022961">
    <w:abstractNumId w:val="174"/>
  </w:num>
  <w:num w:numId="169" w16cid:durableId="2103526967">
    <w:abstractNumId w:val="77"/>
  </w:num>
  <w:num w:numId="170" w16cid:durableId="1974602889">
    <w:abstractNumId w:val="50"/>
  </w:num>
  <w:num w:numId="171" w16cid:durableId="1803960441">
    <w:abstractNumId w:val="26"/>
  </w:num>
  <w:num w:numId="172" w16cid:durableId="996884778">
    <w:abstractNumId w:val="17"/>
  </w:num>
  <w:num w:numId="173" w16cid:durableId="1372651902">
    <w:abstractNumId w:val="120"/>
  </w:num>
  <w:num w:numId="174" w16cid:durableId="1944072923">
    <w:abstractNumId w:val="44"/>
  </w:num>
  <w:num w:numId="175" w16cid:durableId="1539975532">
    <w:abstractNumId w:val="200"/>
  </w:num>
  <w:num w:numId="176" w16cid:durableId="1762336264">
    <w:abstractNumId w:val="119"/>
  </w:num>
  <w:num w:numId="177" w16cid:durableId="528035049">
    <w:abstractNumId w:val="127"/>
  </w:num>
  <w:num w:numId="178" w16cid:durableId="1766538912">
    <w:abstractNumId w:val="84"/>
  </w:num>
  <w:num w:numId="179" w16cid:durableId="79252034">
    <w:abstractNumId w:val="216"/>
  </w:num>
  <w:num w:numId="180" w16cid:durableId="1385760531">
    <w:abstractNumId w:val="6"/>
  </w:num>
  <w:num w:numId="181" w16cid:durableId="336349828">
    <w:abstractNumId w:val="240"/>
  </w:num>
  <w:num w:numId="182" w16cid:durableId="163478320">
    <w:abstractNumId w:val="195"/>
  </w:num>
  <w:num w:numId="183" w16cid:durableId="1381398279">
    <w:abstractNumId w:val="146"/>
  </w:num>
  <w:num w:numId="184" w16cid:durableId="2051177195">
    <w:abstractNumId w:val="222"/>
  </w:num>
  <w:num w:numId="185" w16cid:durableId="508638115">
    <w:abstractNumId w:val="199"/>
  </w:num>
  <w:num w:numId="186" w16cid:durableId="1300110379">
    <w:abstractNumId w:val="39"/>
  </w:num>
  <w:num w:numId="187" w16cid:durableId="1486825058">
    <w:abstractNumId w:val="99"/>
  </w:num>
  <w:num w:numId="188" w16cid:durableId="1506019804">
    <w:abstractNumId w:val="165"/>
  </w:num>
  <w:num w:numId="189" w16cid:durableId="1677269336">
    <w:abstractNumId w:val="55"/>
  </w:num>
  <w:num w:numId="190" w16cid:durableId="1255896927">
    <w:abstractNumId w:val="54"/>
  </w:num>
  <w:num w:numId="191" w16cid:durableId="2102410733">
    <w:abstractNumId w:val="38"/>
  </w:num>
  <w:num w:numId="192" w16cid:durableId="959460363">
    <w:abstractNumId w:val="233"/>
  </w:num>
  <w:num w:numId="193" w16cid:durableId="191649265">
    <w:abstractNumId w:val="141"/>
  </w:num>
  <w:num w:numId="194" w16cid:durableId="685399695">
    <w:abstractNumId w:val="151"/>
  </w:num>
  <w:num w:numId="195" w16cid:durableId="1652634955">
    <w:abstractNumId w:val="163"/>
  </w:num>
  <w:num w:numId="196" w16cid:durableId="1094665551">
    <w:abstractNumId w:val="162"/>
  </w:num>
  <w:num w:numId="197" w16cid:durableId="2091391766">
    <w:abstractNumId w:val="60"/>
  </w:num>
  <w:num w:numId="198" w16cid:durableId="42408305">
    <w:abstractNumId w:val="170"/>
  </w:num>
  <w:num w:numId="199" w16cid:durableId="573320414">
    <w:abstractNumId w:val="158"/>
  </w:num>
  <w:num w:numId="200" w16cid:durableId="1045181931">
    <w:abstractNumId w:val="25"/>
  </w:num>
  <w:num w:numId="201" w16cid:durableId="1625191150">
    <w:abstractNumId w:val="161"/>
  </w:num>
  <w:num w:numId="202" w16cid:durableId="853955407">
    <w:abstractNumId w:val="135"/>
  </w:num>
  <w:num w:numId="203" w16cid:durableId="861476021">
    <w:abstractNumId w:val="248"/>
  </w:num>
  <w:num w:numId="204" w16cid:durableId="1150823989">
    <w:abstractNumId w:val="29"/>
  </w:num>
  <w:num w:numId="205" w16cid:durableId="185680374">
    <w:abstractNumId w:val="160"/>
  </w:num>
  <w:num w:numId="206" w16cid:durableId="1034042330">
    <w:abstractNumId w:val="206"/>
  </w:num>
  <w:num w:numId="207" w16cid:durableId="1890679592">
    <w:abstractNumId w:val="98"/>
  </w:num>
  <w:num w:numId="208" w16cid:durableId="1666860272">
    <w:abstractNumId w:val="15"/>
  </w:num>
  <w:num w:numId="209" w16cid:durableId="486477658">
    <w:abstractNumId w:val="82"/>
  </w:num>
  <w:num w:numId="210" w16cid:durableId="1070269353">
    <w:abstractNumId w:val="100"/>
  </w:num>
  <w:num w:numId="211" w16cid:durableId="1106315023">
    <w:abstractNumId w:val="156"/>
  </w:num>
  <w:num w:numId="212" w16cid:durableId="1112434143">
    <w:abstractNumId w:val="231"/>
  </w:num>
  <w:num w:numId="213" w16cid:durableId="1347753141">
    <w:abstractNumId w:val="217"/>
  </w:num>
  <w:num w:numId="214" w16cid:durableId="72289563">
    <w:abstractNumId w:val="180"/>
  </w:num>
  <w:num w:numId="215" w16cid:durableId="1118838635">
    <w:abstractNumId w:val="176"/>
  </w:num>
  <w:num w:numId="216" w16cid:durableId="1130055979">
    <w:abstractNumId w:val="62"/>
  </w:num>
  <w:num w:numId="217" w16cid:durableId="1341010783">
    <w:abstractNumId w:val="138"/>
  </w:num>
  <w:num w:numId="218" w16cid:durableId="14311309">
    <w:abstractNumId w:val="259"/>
  </w:num>
  <w:num w:numId="219" w16cid:durableId="1001809904">
    <w:abstractNumId w:val="87"/>
  </w:num>
  <w:num w:numId="220" w16cid:durableId="869491098">
    <w:abstractNumId w:val="42"/>
  </w:num>
  <w:num w:numId="221" w16cid:durableId="1487743936">
    <w:abstractNumId w:val="196"/>
  </w:num>
  <w:num w:numId="222" w16cid:durableId="713231919">
    <w:abstractNumId w:val="74"/>
  </w:num>
  <w:num w:numId="223" w16cid:durableId="477068389">
    <w:abstractNumId w:val="112"/>
  </w:num>
  <w:num w:numId="224" w16cid:durableId="186717490">
    <w:abstractNumId w:val="91"/>
  </w:num>
  <w:num w:numId="225" w16cid:durableId="1330131930">
    <w:abstractNumId w:val="65"/>
  </w:num>
  <w:num w:numId="226" w16cid:durableId="1005985046">
    <w:abstractNumId w:val="155"/>
  </w:num>
  <w:num w:numId="227" w16cid:durableId="1063522056">
    <w:abstractNumId w:val="35"/>
  </w:num>
  <w:num w:numId="228" w16cid:durableId="439449719">
    <w:abstractNumId w:val="70"/>
  </w:num>
  <w:num w:numId="229" w16cid:durableId="1253926772">
    <w:abstractNumId w:val="254"/>
  </w:num>
  <w:num w:numId="230" w16cid:durableId="638726175">
    <w:abstractNumId w:val="61"/>
  </w:num>
  <w:num w:numId="231" w16cid:durableId="315301714">
    <w:abstractNumId w:val="171"/>
  </w:num>
  <w:num w:numId="232" w16cid:durableId="1586527484">
    <w:abstractNumId w:val="152"/>
  </w:num>
  <w:num w:numId="233" w16cid:durableId="2009404077">
    <w:abstractNumId w:val="31"/>
  </w:num>
  <w:num w:numId="234" w16cid:durableId="385221677">
    <w:abstractNumId w:val="168"/>
  </w:num>
  <w:num w:numId="235" w16cid:durableId="965740892">
    <w:abstractNumId w:val="78"/>
  </w:num>
  <w:num w:numId="236" w16cid:durableId="1466921985">
    <w:abstractNumId w:val="118"/>
  </w:num>
  <w:num w:numId="237" w16cid:durableId="1633511211">
    <w:abstractNumId w:val="226"/>
  </w:num>
  <w:num w:numId="238" w16cid:durableId="1309671686">
    <w:abstractNumId w:val="9"/>
  </w:num>
  <w:num w:numId="239" w16cid:durableId="1372850560">
    <w:abstractNumId w:val="225"/>
  </w:num>
  <w:num w:numId="240" w16cid:durableId="374427864">
    <w:abstractNumId w:val="149"/>
  </w:num>
  <w:num w:numId="241" w16cid:durableId="749667011">
    <w:abstractNumId w:val="183"/>
  </w:num>
  <w:num w:numId="242" w16cid:durableId="1181430210">
    <w:abstractNumId w:val="12"/>
  </w:num>
  <w:num w:numId="243" w16cid:durableId="508911000">
    <w:abstractNumId w:val="67"/>
  </w:num>
  <w:num w:numId="244" w16cid:durableId="1935048626">
    <w:abstractNumId w:val="43"/>
  </w:num>
  <w:num w:numId="245" w16cid:durableId="1298217268">
    <w:abstractNumId w:val="214"/>
  </w:num>
  <w:num w:numId="246" w16cid:durableId="1778257109">
    <w:abstractNumId w:val="58"/>
  </w:num>
  <w:num w:numId="247" w16cid:durableId="1748308652">
    <w:abstractNumId w:val="185"/>
  </w:num>
  <w:num w:numId="248" w16cid:durableId="1016150297">
    <w:abstractNumId w:val="75"/>
  </w:num>
  <w:num w:numId="249" w16cid:durableId="1816793657">
    <w:abstractNumId w:val="117"/>
  </w:num>
  <w:num w:numId="250" w16cid:durableId="1242984468">
    <w:abstractNumId w:val="111"/>
  </w:num>
  <w:num w:numId="251" w16cid:durableId="910433515">
    <w:abstractNumId w:val="66"/>
  </w:num>
  <w:num w:numId="252" w16cid:durableId="257178023">
    <w:abstractNumId w:val="105"/>
  </w:num>
  <w:num w:numId="253" w16cid:durableId="1908103564">
    <w:abstractNumId w:val="132"/>
  </w:num>
  <w:num w:numId="254" w16cid:durableId="491719394">
    <w:abstractNumId w:val="13"/>
  </w:num>
  <w:num w:numId="255" w16cid:durableId="838665660">
    <w:abstractNumId w:val="71"/>
  </w:num>
  <w:num w:numId="256" w16cid:durableId="643312850">
    <w:abstractNumId w:val="68"/>
  </w:num>
  <w:num w:numId="257" w16cid:durableId="1231500222">
    <w:abstractNumId w:val="203"/>
  </w:num>
  <w:num w:numId="258" w16cid:durableId="710493934">
    <w:abstractNumId w:val="122"/>
  </w:num>
  <w:num w:numId="259" w16cid:durableId="1005018625">
    <w:abstractNumId w:val="247"/>
  </w:num>
  <w:num w:numId="260" w16cid:durableId="63379491">
    <w:abstractNumId w:val="94"/>
  </w:num>
  <w:num w:numId="261" w16cid:durableId="581841263">
    <w:abstractNumId w:val="164"/>
  </w:num>
  <w:num w:numId="262" w16cid:durableId="1770931272">
    <w:abstractNumId w:val="213"/>
  </w:num>
  <w:num w:numId="263" w16cid:durableId="1166171664">
    <w:abstractNumId w:val="47"/>
  </w:num>
  <w:num w:numId="264" w16cid:durableId="1981687468">
    <w:abstractNumId w:val="187"/>
  </w:num>
  <w:num w:numId="265" w16cid:durableId="2086103221">
    <w:abstractNumId w:val="123"/>
  </w:num>
  <w:numIdMacAtCleanup w:val="2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mith, Ira">
    <w15:presenceInfo w15:providerId="AD" w15:userId="S::Ira.Smith@ercot.com::dfefdef2-94f7-4722-8795-76c8aee4b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4D7"/>
    <w:rsid w:val="000000E0"/>
    <w:rsid w:val="00001BB7"/>
    <w:rsid w:val="00003C1D"/>
    <w:rsid w:val="00004BD7"/>
    <w:rsid w:val="00005DDE"/>
    <w:rsid w:val="00006038"/>
    <w:rsid w:val="00006094"/>
    <w:rsid w:val="00007ED6"/>
    <w:rsid w:val="0001135B"/>
    <w:rsid w:val="0001178B"/>
    <w:rsid w:val="00014E4F"/>
    <w:rsid w:val="000159A2"/>
    <w:rsid w:val="00017CAF"/>
    <w:rsid w:val="000207B1"/>
    <w:rsid w:val="000211A5"/>
    <w:rsid w:val="00022737"/>
    <w:rsid w:val="000228A1"/>
    <w:rsid w:val="00023829"/>
    <w:rsid w:val="000259BF"/>
    <w:rsid w:val="00031453"/>
    <w:rsid w:val="000314E4"/>
    <w:rsid w:val="000317BD"/>
    <w:rsid w:val="0003354D"/>
    <w:rsid w:val="00035168"/>
    <w:rsid w:val="00036320"/>
    <w:rsid w:val="00041F83"/>
    <w:rsid w:val="00042510"/>
    <w:rsid w:val="00044D35"/>
    <w:rsid w:val="00045F82"/>
    <w:rsid w:val="00053F08"/>
    <w:rsid w:val="0005555C"/>
    <w:rsid w:val="00055A15"/>
    <w:rsid w:val="00055A7C"/>
    <w:rsid w:val="000659CE"/>
    <w:rsid w:val="00073636"/>
    <w:rsid w:val="00073CC8"/>
    <w:rsid w:val="00076FFE"/>
    <w:rsid w:val="0007725C"/>
    <w:rsid w:val="00082311"/>
    <w:rsid w:val="00085CB3"/>
    <w:rsid w:val="0008721C"/>
    <w:rsid w:val="00087AA8"/>
    <w:rsid w:val="00091D30"/>
    <w:rsid w:val="00091F45"/>
    <w:rsid w:val="0009204F"/>
    <w:rsid w:val="00093275"/>
    <w:rsid w:val="00093679"/>
    <w:rsid w:val="00094139"/>
    <w:rsid w:val="00095D97"/>
    <w:rsid w:val="00096AF5"/>
    <w:rsid w:val="000A044D"/>
    <w:rsid w:val="000A048E"/>
    <w:rsid w:val="000A216D"/>
    <w:rsid w:val="000A327E"/>
    <w:rsid w:val="000A532F"/>
    <w:rsid w:val="000A65FA"/>
    <w:rsid w:val="000A7FCD"/>
    <w:rsid w:val="000B01CE"/>
    <w:rsid w:val="000B0667"/>
    <w:rsid w:val="000B47AC"/>
    <w:rsid w:val="000B6723"/>
    <w:rsid w:val="000C0954"/>
    <w:rsid w:val="000C1884"/>
    <w:rsid w:val="000C1A3B"/>
    <w:rsid w:val="000C1BF9"/>
    <w:rsid w:val="000C4408"/>
    <w:rsid w:val="000C6183"/>
    <w:rsid w:val="000D0689"/>
    <w:rsid w:val="000D0C32"/>
    <w:rsid w:val="000D1196"/>
    <w:rsid w:val="000D1235"/>
    <w:rsid w:val="000D2A43"/>
    <w:rsid w:val="000D3EED"/>
    <w:rsid w:val="000D4D6A"/>
    <w:rsid w:val="000D522D"/>
    <w:rsid w:val="000D7AB6"/>
    <w:rsid w:val="000E25A7"/>
    <w:rsid w:val="000E7569"/>
    <w:rsid w:val="000E7D4C"/>
    <w:rsid w:val="000F0719"/>
    <w:rsid w:val="000F11C7"/>
    <w:rsid w:val="000F1D9E"/>
    <w:rsid w:val="000F2A0E"/>
    <w:rsid w:val="000F2F26"/>
    <w:rsid w:val="000F2F68"/>
    <w:rsid w:val="000F357A"/>
    <w:rsid w:val="000F3A41"/>
    <w:rsid w:val="000F3A55"/>
    <w:rsid w:val="000F4CC1"/>
    <w:rsid w:val="000F714A"/>
    <w:rsid w:val="0010237A"/>
    <w:rsid w:val="00103F83"/>
    <w:rsid w:val="00105FA6"/>
    <w:rsid w:val="00106BCB"/>
    <w:rsid w:val="00110250"/>
    <w:rsid w:val="00110CD9"/>
    <w:rsid w:val="00114B74"/>
    <w:rsid w:val="00115F33"/>
    <w:rsid w:val="00115FB4"/>
    <w:rsid w:val="00125E6A"/>
    <w:rsid w:val="001260C9"/>
    <w:rsid w:val="00127351"/>
    <w:rsid w:val="00127E7C"/>
    <w:rsid w:val="0013041F"/>
    <w:rsid w:val="0013067C"/>
    <w:rsid w:val="00131360"/>
    <w:rsid w:val="001315D8"/>
    <w:rsid w:val="00131B29"/>
    <w:rsid w:val="001331A2"/>
    <w:rsid w:val="001333EF"/>
    <w:rsid w:val="0014424C"/>
    <w:rsid w:val="0014492A"/>
    <w:rsid w:val="001459FE"/>
    <w:rsid w:val="00145FFC"/>
    <w:rsid w:val="00151A1E"/>
    <w:rsid w:val="00152D77"/>
    <w:rsid w:val="00153272"/>
    <w:rsid w:val="00154C8D"/>
    <w:rsid w:val="00162FDC"/>
    <w:rsid w:val="001640F2"/>
    <w:rsid w:val="001663E1"/>
    <w:rsid w:val="00166803"/>
    <w:rsid w:val="00167396"/>
    <w:rsid w:val="001712CE"/>
    <w:rsid w:val="0017164F"/>
    <w:rsid w:val="00171BE7"/>
    <w:rsid w:val="00173654"/>
    <w:rsid w:val="00173F52"/>
    <w:rsid w:val="001759EE"/>
    <w:rsid w:val="00176358"/>
    <w:rsid w:val="00176379"/>
    <w:rsid w:val="001804E7"/>
    <w:rsid w:val="001838DC"/>
    <w:rsid w:val="00195B95"/>
    <w:rsid w:val="00195D5F"/>
    <w:rsid w:val="001A1B84"/>
    <w:rsid w:val="001A2965"/>
    <w:rsid w:val="001A2D29"/>
    <w:rsid w:val="001B1446"/>
    <w:rsid w:val="001B24E9"/>
    <w:rsid w:val="001B3562"/>
    <w:rsid w:val="001B4172"/>
    <w:rsid w:val="001B5593"/>
    <w:rsid w:val="001B68B1"/>
    <w:rsid w:val="001B7680"/>
    <w:rsid w:val="001C0F3D"/>
    <w:rsid w:val="001C7CD6"/>
    <w:rsid w:val="001D0B3F"/>
    <w:rsid w:val="001D39D8"/>
    <w:rsid w:val="001E4E2F"/>
    <w:rsid w:val="001F0922"/>
    <w:rsid w:val="001F731E"/>
    <w:rsid w:val="001F7956"/>
    <w:rsid w:val="0020101E"/>
    <w:rsid w:val="002020B2"/>
    <w:rsid w:val="002030D8"/>
    <w:rsid w:val="0020565F"/>
    <w:rsid w:val="00206036"/>
    <w:rsid w:val="0021115A"/>
    <w:rsid w:val="00211A92"/>
    <w:rsid w:val="00214A2C"/>
    <w:rsid w:val="00215568"/>
    <w:rsid w:val="00221984"/>
    <w:rsid w:val="002226D9"/>
    <w:rsid w:val="00227F2F"/>
    <w:rsid w:val="00232C18"/>
    <w:rsid w:val="00233D80"/>
    <w:rsid w:val="002377F5"/>
    <w:rsid w:val="00237FA4"/>
    <w:rsid w:val="00240452"/>
    <w:rsid w:val="00240BE6"/>
    <w:rsid w:val="002430E4"/>
    <w:rsid w:val="0024400E"/>
    <w:rsid w:val="00244177"/>
    <w:rsid w:val="00244629"/>
    <w:rsid w:val="002446E3"/>
    <w:rsid w:val="00244A05"/>
    <w:rsid w:val="00246410"/>
    <w:rsid w:val="00247318"/>
    <w:rsid w:val="002506A7"/>
    <w:rsid w:val="00255209"/>
    <w:rsid w:val="00255993"/>
    <w:rsid w:val="00255AED"/>
    <w:rsid w:val="00257402"/>
    <w:rsid w:val="0026034A"/>
    <w:rsid w:val="002608F1"/>
    <w:rsid w:val="00263356"/>
    <w:rsid w:val="002640D3"/>
    <w:rsid w:val="00265218"/>
    <w:rsid w:val="00270C91"/>
    <w:rsid w:val="00272686"/>
    <w:rsid w:val="00272C41"/>
    <w:rsid w:val="0027388F"/>
    <w:rsid w:val="00274442"/>
    <w:rsid w:val="002750AA"/>
    <w:rsid w:val="00275439"/>
    <w:rsid w:val="002773A8"/>
    <w:rsid w:val="00277D9F"/>
    <w:rsid w:val="00277DC9"/>
    <w:rsid w:val="0028081C"/>
    <w:rsid w:val="00283229"/>
    <w:rsid w:val="00284DD6"/>
    <w:rsid w:val="00290109"/>
    <w:rsid w:val="00290E2A"/>
    <w:rsid w:val="00297A44"/>
    <w:rsid w:val="002A2F6C"/>
    <w:rsid w:val="002A2FAD"/>
    <w:rsid w:val="002A612F"/>
    <w:rsid w:val="002B1928"/>
    <w:rsid w:val="002B415B"/>
    <w:rsid w:val="002B661C"/>
    <w:rsid w:val="002C1085"/>
    <w:rsid w:val="002C4A72"/>
    <w:rsid w:val="002C6F92"/>
    <w:rsid w:val="002C7666"/>
    <w:rsid w:val="002D0AED"/>
    <w:rsid w:val="002D1984"/>
    <w:rsid w:val="002D234D"/>
    <w:rsid w:val="002D2393"/>
    <w:rsid w:val="002D2579"/>
    <w:rsid w:val="002D48DA"/>
    <w:rsid w:val="002E2CD5"/>
    <w:rsid w:val="002E349E"/>
    <w:rsid w:val="002E3E0B"/>
    <w:rsid w:val="002E41C2"/>
    <w:rsid w:val="002E6808"/>
    <w:rsid w:val="002F1915"/>
    <w:rsid w:val="002F4AA0"/>
    <w:rsid w:val="002F4B46"/>
    <w:rsid w:val="002F535A"/>
    <w:rsid w:val="002F6073"/>
    <w:rsid w:val="002F720E"/>
    <w:rsid w:val="00300485"/>
    <w:rsid w:val="00302A75"/>
    <w:rsid w:val="003040C7"/>
    <w:rsid w:val="003065C5"/>
    <w:rsid w:val="00306FB3"/>
    <w:rsid w:val="00310C02"/>
    <w:rsid w:val="003148F7"/>
    <w:rsid w:val="003157FE"/>
    <w:rsid w:val="00316519"/>
    <w:rsid w:val="003218BE"/>
    <w:rsid w:val="003224AE"/>
    <w:rsid w:val="00322B14"/>
    <w:rsid w:val="0032333C"/>
    <w:rsid w:val="00325C62"/>
    <w:rsid w:val="00333DD5"/>
    <w:rsid w:val="00334CC3"/>
    <w:rsid w:val="0033633E"/>
    <w:rsid w:val="003363CA"/>
    <w:rsid w:val="00340096"/>
    <w:rsid w:val="00344E41"/>
    <w:rsid w:val="003460AC"/>
    <w:rsid w:val="00346CA8"/>
    <w:rsid w:val="00347C20"/>
    <w:rsid w:val="00352101"/>
    <w:rsid w:val="00356BF5"/>
    <w:rsid w:val="00357506"/>
    <w:rsid w:val="0036122D"/>
    <w:rsid w:val="0036154F"/>
    <w:rsid w:val="00363D72"/>
    <w:rsid w:val="0036695D"/>
    <w:rsid w:val="00373F4C"/>
    <w:rsid w:val="003744B1"/>
    <w:rsid w:val="0037555F"/>
    <w:rsid w:val="003779DF"/>
    <w:rsid w:val="00380339"/>
    <w:rsid w:val="00380BEB"/>
    <w:rsid w:val="00380DBF"/>
    <w:rsid w:val="003832E8"/>
    <w:rsid w:val="00383685"/>
    <w:rsid w:val="003861EA"/>
    <w:rsid w:val="00386BF0"/>
    <w:rsid w:val="00391DE1"/>
    <w:rsid w:val="00393696"/>
    <w:rsid w:val="00394E32"/>
    <w:rsid w:val="00394F7C"/>
    <w:rsid w:val="0039543C"/>
    <w:rsid w:val="00395561"/>
    <w:rsid w:val="00395743"/>
    <w:rsid w:val="003A0025"/>
    <w:rsid w:val="003A0A04"/>
    <w:rsid w:val="003A15C7"/>
    <w:rsid w:val="003A3A74"/>
    <w:rsid w:val="003A62FE"/>
    <w:rsid w:val="003A66EA"/>
    <w:rsid w:val="003B1346"/>
    <w:rsid w:val="003B1ECC"/>
    <w:rsid w:val="003B6FBA"/>
    <w:rsid w:val="003B780B"/>
    <w:rsid w:val="003C15E5"/>
    <w:rsid w:val="003C2C61"/>
    <w:rsid w:val="003C441E"/>
    <w:rsid w:val="003D1536"/>
    <w:rsid w:val="003D2B6D"/>
    <w:rsid w:val="003D37E1"/>
    <w:rsid w:val="003D46C0"/>
    <w:rsid w:val="003D4DD2"/>
    <w:rsid w:val="003D6A4E"/>
    <w:rsid w:val="003E1672"/>
    <w:rsid w:val="003E21B3"/>
    <w:rsid w:val="003E353F"/>
    <w:rsid w:val="003F01DD"/>
    <w:rsid w:val="003F144A"/>
    <w:rsid w:val="003F1DDB"/>
    <w:rsid w:val="003F2ABD"/>
    <w:rsid w:val="003F5494"/>
    <w:rsid w:val="003F7634"/>
    <w:rsid w:val="0040025B"/>
    <w:rsid w:val="0040037B"/>
    <w:rsid w:val="00402093"/>
    <w:rsid w:val="00402430"/>
    <w:rsid w:val="00403562"/>
    <w:rsid w:val="004044F5"/>
    <w:rsid w:val="00406B77"/>
    <w:rsid w:val="00414259"/>
    <w:rsid w:val="0041445A"/>
    <w:rsid w:val="0041666A"/>
    <w:rsid w:val="004178D0"/>
    <w:rsid w:val="00417D06"/>
    <w:rsid w:val="0042231C"/>
    <w:rsid w:val="00424589"/>
    <w:rsid w:val="00431D5F"/>
    <w:rsid w:val="00432C7F"/>
    <w:rsid w:val="004362DC"/>
    <w:rsid w:val="00440717"/>
    <w:rsid w:val="004409BF"/>
    <w:rsid w:val="004428A2"/>
    <w:rsid w:val="0044295F"/>
    <w:rsid w:val="00442FDD"/>
    <w:rsid w:val="00443E39"/>
    <w:rsid w:val="00445432"/>
    <w:rsid w:val="004461B5"/>
    <w:rsid w:val="00447115"/>
    <w:rsid w:val="004513AF"/>
    <w:rsid w:val="00451548"/>
    <w:rsid w:val="00451DD3"/>
    <w:rsid w:val="00452350"/>
    <w:rsid w:val="0045415B"/>
    <w:rsid w:val="00456630"/>
    <w:rsid w:val="004571F4"/>
    <w:rsid w:val="0045726D"/>
    <w:rsid w:val="0046186B"/>
    <w:rsid w:val="004634F2"/>
    <w:rsid w:val="00463B4E"/>
    <w:rsid w:val="00464078"/>
    <w:rsid w:val="00465B18"/>
    <w:rsid w:val="004670F7"/>
    <w:rsid w:val="00467985"/>
    <w:rsid w:val="00470AA7"/>
    <w:rsid w:val="0047135A"/>
    <w:rsid w:val="00471E14"/>
    <w:rsid w:val="00473C06"/>
    <w:rsid w:val="00480A91"/>
    <w:rsid w:val="0048262E"/>
    <w:rsid w:val="00484C29"/>
    <w:rsid w:val="00484C45"/>
    <w:rsid w:val="00487662"/>
    <w:rsid w:val="00493A69"/>
    <w:rsid w:val="0049511F"/>
    <w:rsid w:val="00497FEE"/>
    <w:rsid w:val="004A1154"/>
    <w:rsid w:val="004A3266"/>
    <w:rsid w:val="004A35D7"/>
    <w:rsid w:val="004A3E15"/>
    <w:rsid w:val="004A63E6"/>
    <w:rsid w:val="004B0AAD"/>
    <w:rsid w:val="004B37FF"/>
    <w:rsid w:val="004B39D0"/>
    <w:rsid w:val="004B3E60"/>
    <w:rsid w:val="004B6912"/>
    <w:rsid w:val="004B6E1F"/>
    <w:rsid w:val="004C303D"/>
    <w:rsid w:val="004C3FE2"/>
    <w:rsid w:val="004C431F"/>
    <w:rsid w:val="004C4514"/>
    <w:rsid w:val="004C5169"/>
    <w:rsid w:val="004C5488"/>
    <w:rsid w:val="004C5DF8"/>
    <w:rsid w:val="004C663D"/>
    <w:rsid w:val="004D26F9"/>
    <w:rsid w:val="004D2C8A"/>
    <w:rsid w:val="004D351E"/>
    <w:rsid w:val="004D4077"/>
    <w:rsid w:val="004D5745"/>
    <w:rsid w:val="004D583A"/>
    <w:rsid w:val="004D5F0A"/>
    <w:rsid w:val="004D6011"/>
    <w:rsid w:val="004D737C"/>
    <w:rsid w:val="004E012A"/>
    <w:rsid w:val="004E164D"/>
    <w:rsid w:val="004E2C48"/>
    <w:rsid w:val="004E37E8"/>
    <w:rsid w:val="004E3F8D"/>
    <w:rsid w:val="004E5C67"/>
    <w:rsid w:val="004E7CF0"/>
    <w:rsid w:val="004F04B5"/>
    <w:rsid w:val="004F2806"/>
    <w:rsid w:val="004F4E07"/>
    <w:rsid w:val="004F5276"/>
    <w:rsid w:val="004F5A21"/>
    <w:rsid w:val="004F5A44"/>
    <w:rsid w:val="004F5A81"/>
    <w:rsid w:val="004F68C6"/>
    <w:rsid w:val="004F7AAC"/>
    <w:rsid w:val="00500CD3"/>
    <w:rsid w:val="00501F82"/>
    <w:rsid w:val="00502217"/>
    <w:rsid w:val="005071DD"/>
    <w:rsid w:val="005110F8"/>
    <w:rsid w:val="005113FE"/>
    <w:rsid w:val="005155F2"/>
    <w:rsid w:val="00516C13"/>
    <w:rsid w:val="00516FFF"/>
    <w:rsid w:val="0051754D"/>
    <w:rsid w:val="00517BEA"/>
    <w:rsid w:val="005207F1"/>
    <w:rsid w:val="005218ED"/>
    <w:rsid w:val="00522812"/>
    <w:rsid w:val="00522E6C"/>
    <w:rsid w:val="005235E8"/>
    <w:rsid w:val="0052472E"/>
    <w:rsid w:val="00525511"/>
    <w:rsid w:val="00525FEF"/>
    <w:rsid w:val="00526A5D"/>
    <w:rsid w:val="005314FA"/>
    <w:rsid w:val="00534BFB"/>
    <w:rsid w:val="005410C4"/>
    <w:rsid w:val="0054578F"/>
    <w:rsid w:val="005525D5"/>
    <w:rsid w:val="00554284"/>
    <w:rsid w:val="005551FF"/>
    <w:rsid w:val="00556E9D"/>
    <w:rsid w:val="005572E8"/>
    <w:rsid w:val="00564E70"/>
    <w:rsid w:val="005656F0"/>
    <w:rsid w:val="00567AAA"/>
    <w:rsid w:val="00567ABE"/>
    <w:rsid w:val="005705D5"/>
    <w:rsid w:val="005707C5"/>
    <w:rsid w:val="00576004"/>
    <w:rsid w:val="00576642"/>
    <w:rsid w:val="00577629"/>
    <w:rsid w:val="00580CEB"/>
    <w:rsid w:val="00581C33"/>
    <w:rsid w:val="00581F69"/>
    <w:rsid w:val="0058591F"/>
    <w:rsid w:val="00586A1E"/>
    <w:rsid w:val="00587677"/>
    <w:rsid w:val="00587FC5"/>
    <w:rsid w:val="00592E4A"/>
    <w:rsid w:val="00592E53"/>
    <w:rsid w:val="00595EC9"/>
    <w:rsid w:val="0059758D"/>
    <w:rsid w:val="00597A0D"/>
    <w:rsid w:val="005A13B9"/>
    <w:rsid w:val="005A3471"/>
    <w:rsid w:val="005A68D3"/>
    <w:rsid w:val="005A7D65"/>
    <w:rsid w:val="005B0012"/>
    <w:rsid w:val="005B02BD"/>
    <w:rsid w:val="005B03AB"/>
    <w:rsid w:val="005B41B9"/>
    <w:rsid w:val="005B4625"/>
    <w:rsid w:val="005B66BA"/>
    <w:rsid w:val="005C3CF2"/>
    <w:rsid w:val="005C6283"/>
    <w:rsid w:val="005D0000"/>
    <w:rsid w:val="005D1249"/>
    <w:rsid w:val="005D17CA"/>
    <w:rsid w:val="005D2A85"/>
    <w:rsid w:val="005D3F47"/>
    <w:rsid w:val="005D4A71"/>
    <w:rsid w:val="005D7A72"/>
    <w:rsid w:val="005E0278"/>
    <w:rsid w:val="005E0725"/>
    <w:rsid w:val="005E2681"/>
    <w:rsid w:val="005E2AF2"/>
    <w:rsid w:val="005E3AD9"/>
    <w:rsid w:val="005E41C5"/>
    <w:rsid w:val="005E5C8D"/>
    <w:rsid w:val="005F086F"/>
    <w:rsid w:val="005F39B3"/>
    <w:rsid w:val="005F6ADE"/>
    <w:rsid w:val="005F6E23"/>
    <w:rsid w:val="005F7D0B"/>
    <w:rsid w:val="00606883"/>
    <w:rsid w:val="00611E87"/>
    <w:rsid w:val="00612B3F"/>
    <w:rsid w:val="00613680"/>
    <w:rsid w:val="006170B8"/>
    <w:rsid w:val="0062149D"/>
    <w:rsid w:val="0062399E"/>
    <w:rsid w:val="0062498B"/>
    <w:rsid w:val="00625A7A"/>
    <w:rsid w:val="00626DD5"/>
    <w:rsid w:val="006314BA"/>
    <w:rsid w:val="00632333"/>
    <w:rsid w:val="00635025"/>
    <w:rsid w:val="0063536C"/>
    <w:rsid w:val="00635CEF"/>
    <w:rsid w:val="006408F9"/>
    <w:rsid w:val="00640E2A"/>
    <w:rsid w:val="00640F01"/>
    <w:rsid w:val="00643BD1"/>
    <w:rsid w:val="006448F3"/>
    <w:rsid w:val="00644B82"/>
    <w:rsid w:val="00645A8A"/>
    <w:rsid w:val="00647F6B"/>
    <w:rsid w:val="00651B23"/>
    <w:rsid w:val="00657A94"/>
    <w:rsid w:val="006628A5"/>
    <w:rsid w:val="00662E28"/>
    <w:rsid w:val="006634EE"/>
    <w:rsid w:val="00663CF2"/>
    <w:rsid w:val="00664783"/>
    <w:rsid w:val="00667839"/>
    <w:rsid w:val="00667F4C"/>
    <w:rsid w:val="0067397A"/>
    <w:rsid w:val="00674009"/>
    <w:rsid w:val="006744C1"/>
    <w:rsid w:val="00674859"/>
    <w:rsid w:val="0067763C"/>
    <w:rsid w:val="00677F3A"/>
    <w:rsid w:val="00681F7C"/>
    <w:rsid w:val="00682CFD"/>
    <w:rsid w:val="00682DAF"/>
    <w:rsid w:val="006837E5"/>
    <w:rsid w:val="006868D4"/>
    <w:rsid w:val="00686A8B"/>
    <w:rsid w:val="00690F6B"/>
    <w:rsid w:val="00691BC4"/>
    <w:rsid w:val="00692645"/>
    <w:rsid w:val="00692D54"/>
    <w:rsid w:val="00695170"/>
    <w:rsid w:val="006959D2"/>
    <w:rsid w:val="00697226"/>
    <w:rsid w:val="006A17D2"/>
    <w:rsid w:val="006A21AF"/>
    <w:rsid w:val="006A4702"/>
    <w:rsid w:val="006A4ABB"/>
    <w:rsid w:val="006A54FF"/>
    <w:rsid w:val="006A6709"/>
    <w:rsid w:val="006A6FB1"/>
    <w:rsid w:val="006B3F58"/>
    <w:rsid w:val="006B5326"/>
    <w:rsid w:val="006B6DCB"/>
    <w:rsid w:val="006C4A61"/>
    <w:rsid w:val="006C4C50"/>
    <w:rsid w:val="006C4F28"/>
    <w:rsid w:val="006C4FAF"/>
    <w:rsid w:val="006C52BA"/>
    <w:rsid w:val="006C5EB3"/>
    <w:rsid w:val="006C60B1"/>
    <w:rsid w:val="006D1F85"/>
    <w:rsid w:val="006D5AB4"/>
    <w:rsid w:val="006D6654"/>
    <w:rsid w:val="006E21AB"/>
    <w:rsid w:val="006E5328"/>
    <w:rsid w:val="006E68BE"/>
    <w:rsid w:val="006E6EE1"/>
    <w:rsid w:val="006E727E"/>
    <w:rsid w:val="006E7D40"/>
    <w:rsid w:val="006F19FB"/>
    <w:rsid w:val="006F1BE0"/>
    <w:rsid w:val="006F1D4E"/>
    <w:rsid w:val="006F2871"/>
    <w:rsid w:val="006F2C7C"/>
    <w:rsid w:val="006F6684"/>
    <w:rsid w:val="007018F8"/>
    <w:rsid w:val="00705439"/>
    <w:rsid w:val="00705F2B"/>
    <w:rsid w:val="00710359"/>
    <w:rsid w:val="00713559"/>
    <w:rsid w:val="00713729"/>
    <w:rsid w:val="00722F2C"/>
    <w:rsid w:val="00723636"/>
    <w:rsid w:val="0072522A"/>
    <w:rsid w:val="00726250"/>
    <w:rsid w:val="00726E00"/>
    <w:rsid w:val="00727DF4"/>
    <w:rsid w:val="00731648"/>
    <w:rsid w:val="00731893"/>
    <w:rsid w:val="007350BD"/>
    <w:rsid w:val="007354DF"/>
    <w:rsid w:val="0073670E"/>
    <w:rsid w:val="00740FE4"/>
    <w:rsid w:val="00741F1E"/>
    <w:rsid w:val="00742A33"/>
    <w:rsid w:val="0074435D"/>
    <w:rsid w:val="00745AA5"/>
    <w:rsid w:val="0075011C"/>
    <w:rsid w:val="0075067E"/>
    <w:rsid w:val="00753430"/>
    <w:rsid w:val="00753954"/>
    <w:rsid w:val="0076161A"/>
    <w:rsid w:val="007617EC"/>
    <w:rsid w:val="007623EB"/>
    <w:rsid w:val="00763780"/>
    <w:rsid w:val="007644E1"/>
    <w:rsid w:val="0076635C"/>
    <w:rsid w:val="00767B65"/>
    <w:rsid w:val="00770476"/>
    <w:rsid w:val="00770B3E"/>
    <w:rsid w:val="007760F1"/>
    <w:rsid w:val="00776373"/>
    <w:rsid w:val="00776CBD"/>
    <w:rsid w:val="007835AA"/>
    <w:rsid w:val="007862C7"/>
    <w:rsid w:val="00786C97"/>
    <w:rsid w:val="00790FF2"/>
    <w:rsid w:val="007941CD"/>
    <w:rsid w:val="00795927"/>
    <w:rsid w:val="00796AF4"/>
    <w:rsid w:val="007A15FE"/>
    <w:rsid w:val="007A2AF9"/>
    <w:rsid w:val="007A4509"/>
    <w:rsid w:val="007A5C9F"/>
    <w:rsid w:val="007A5DA3"/>
    <w:rsid w:val="007A6940"/>
    <w:rsid w:val="007A75A3"/>
    <w:rsid w:val="007B1788"/>
    <w:rsid w:val="007B1E7F"/>
    <w:rsid w:val="007B4F96"/>
    <w:rsid w:val="007B5EEC"/>
    <w:rsid w:val="007C0925"/>
    <w:rsid w:val="007C0FF1"/>
    <w:rsid w:val="007C15A4"/>
    <w:rsid w:val="007C1952"/>
    <w:rsid w:val="007C245C"/>
    <w:rsid w:val="007C6F7D"/>
    <w:rsid w:val="007D02B3"/>
    <w:rsid w:val="007D0524"/>
    <w:rsid w:val="007D2816"/>
    <w:rsid w:val="007E314C"/>
    <w:rsid w:val="007E3E40"/>
    <w:rsid w:val="007E485C"/>
    <w:rsid w:val="007E512D"/>
    <w:rsid w:val="007E685D"/>
    <w:rsid w:val="007E6F8F"/>
    <w:rsid w:val="007E74A4"/>
    <w:rsid w:val="007E7AFE"/>
    <w:rsid w:val="007F0A69"/>
    <w:rsid w:val="007F2804"/>
    <w:rsid w:val="007F3FF6"/>
    <w:rsid w:val="007F59EC"/>
    <w:rsid w:val="007F6194"/>
    <w:rsid w:val="007F6F7F"/>
    <w:rsid w:val="007F7E3E"/>
    <w:rsid w:val="007F7F17"/>
    <w:rsid w:val="00804E94"/>
    <w:rsid w:val="00805194"/>
    <w:rsid w:val="008055D0"/>
    <w:rsid w:val="00806EEE"/>
    <w:rsid w:val="00811DB5"/>
    <w:rsid w:val="00812152"/>
    <w:rsid w:val="00813E61"/>
    <w:rsid w:val="0081586D"/>
    <w:rsid w:val="00817E02"/>
    <w:rsid w:val="00820C03"/>
    <w:rsid w:val="0082183D"/>
    <w:rsid w:val="008222BF"/>
    <w:rsid w:val="00822537"/>
    <w:rsid w:val="00823789"/>
    <w:rsid w:val="00824CD3"/>
    <w:rsid w:val="0082711C"/>
    <w:rsid w:val="0083127D"/>
    <w:rsid w:val="0083168F"/>
    <w:rsid w:val="00835198"/>
    <w:rsid w:val="00836988"/>
    <w:rsid w:val="00841F8A"/>
    <w:rsid w:val="008425BF"/>
    <w:rsid w:val="00845782"/>
    <w:rsid w:val="0084587C"/>
    <w:rsid w:val="00847B6A"/>
    <w:rsid w:val="00847BC4"/>
    <w:rsid w:val="0085078F"/>
    <w:rsid w:val="00851AD7"/>
    <w:rsid w:val="00853557"/>
    <w:rsid w:val="0085518E"/>
    <w:rsid w:val="0086024C"/>
    <w:rsid w:val="008628C3"/>
    <w:rsid w:val="00862A8C"/>
    <w:rsid w:val="00866320"/>
    <w:rsid w:val="0086671E"/>
    <w:rsid w:val="00866C9E"/>
    <w:rsid w:val="00871D9E"/>
    <w:rsid w:val="0087286A"/>
    <w:rsid w:val="00873DD9"/>
    <w:rsid w:val="00874766"/>
    <w:rsid w:val="0088025D"/>
    <w:rsid w:val="00880A61"/>
    <w:rsid w:val="0088157B"/>
    <w:rsid w:val="00882654"/>
    <w:rsid w:val="00882B21"/>
    <w:rsid w:val="00882C8A"/>
    <w:rsid w:val="00883F50"/>
    <w:rsid w:val="0088596A"/>
    <w:rsid w:val="00892171"/>
    <w:rsid w:val="008965D6"/>
    <w:rsid w:val="00896EB3"/>
    <w:rsid w:val="008A3B9F"/>
    <w:rsid w:val="008A480D"/>
    <w:rsid w:val="008A49FC"/>
    <w:rsid w:val="008A5DE6"/>
    <w:rsid w:val="008B2F74"/>
    <w:rsid w:val="008B37B2"/>
    <w:rsid w:val="008B3CDB"/>
    <w:rsid w:val="008B40A6"/>
    <w:rsid w:val="008B71D7"/>
    <w:rsid w:val="008B78E7"/>
    <w:rsid w:val="008C3B04"/>
    <w:rsid w:val="008C5A3B"/>
    <w:rsid w:val="008C695D"/>
    <w:rsid w:val="008C714C"/>
    <w:rsid w:val="008D130C"/>
    <w:rsid w:val="008D36F1"/>
    <w:rsid w:val="008D42E7"/>
    <w:rsid w:val="008D6C1B"/>
    <w:rsid w:val="008D7772"/>
    <w:rsid w:val="008D7F9A"/>
    <w:rsid w:val="008E0F52"/>
    <w:rsid w:val="008E1851"/>
    <w:rsid w:val="008E39AD"/>
    <w:rsid w:val="008E3D71"/>
    <w:rsid w:val="008E4354"/>
    <w:rsid w:val="008E49D3"/>
    <w:rsid w:val="008E58F3"/>
    <w:rsid w:val="008E5D6C"/>
    <w:rsid w:val="008E69C4"/>
    <w:rsid w:val="008E70FD"/>
    <w:rsid w:val="008F0BC0"/>
    <w:rsid w:val="008F262C"/>
    <w:rsid w:val="008F7979"/>
    <w:rsid w:val="00902782"/>
    <w:rsid w:val="00902789"/>
    <w:rsid w:val="00902E70"/>
    <w:rsid w:val="00902FDF"/>
    <w:rsid w:val="00903B88"/>
    <w:rsid w:val="00904414"/>
    <w:rsid w:val="00912623"/>
    <w:rsid w:val="009128C5"/>
    <w:rsid w:val="009129E8"/>
    <w:rsid w:val="009134DC"/>
    <w:rsid w:val="009135A3"/>
    <w:rsid w:val="00913CC3"/>
    <w:rsid w:val="00914086"/>
    <w:rsid w:val="009142CB"/>
    <w:rsid w:val="00914833"/>
    <w:rsid w:val="009170C9"/>
    <w:rsid w:val="00920D1E"/>
    <w:rsid w:val="00921ABD"/>
    <w:rsid w:val="009220A1"/>
    <w:rsid w:val="00922F2A"/>
    <w:rsid w:val="009237C9"/>
    <w:rsid w:val="0092576B"/>
    <w:rsid w:val="0092754E"/>
    <w:rsid w:val="00927D55"/>
    <w:rsid w:val="00931338"/>
    <w:rsid w:val="00931A18"/>
    <w:rsid w:val="00932670"/>
    <w:rsid w:val="00934807"/>
    <w:rsid w:val="00942684"/>
    <w:rsid w:val="00944EBD"/>
    <w:rsid w:val="009532A7"/>
    <w:rsid w:val="00954D7B"/>
    <w:rsid w:val="00955216"/>
    <w:rsid w:val="009552AA"/>
    <w:rsid w:val="00967D4C"/>
    <w:rsid w:val="00970010"/>
    <w:rsid w:val="00971919"/>
    <w:rsid w:val="00971A06"/>
    <w:rsid w:val="009727F1"/>
    <w:rsid w:val="00975DD0"/>
    <w:rsid w:val="009769B1"/>
    <w:rsid w:val="0098051E"/>
    <w:rsid w:val="009805A6"/>
    <w:rsid w:val="009814AA"/>
    <w:rsid w:val="0098391F"/>
    <w:rsid w:val="009852CC"/>
    <w:rsid w:val="00986913"/>
    <w:rsid w:val="00986E80"/>
    <w:rsid w:val="009872F7"/>
    <w:rsid w:val="0099384B"/>
    <w:rsid w:val="0099392D"/>
    <w:rsid w:val="0099398F"/>
    <w:rsid w:val="00993F22"/>
    <w:rsid w:val="00996D13"/>
    <w:rsid w:val="009A0305"/>
    <w:rsid w:val="009A1559"/>
    <w:rsid w:val="009A30B7"/>
    <w:rsid w:val="009A3CE5"/>
    <w:rsid w:val="009A4672"/>
    <w:rsid w:val="009A60A2"/>
    <w:rsid w:val="009B14C1"/>
    <w:rsid w:val="009B171B"/>
    <w:rsid w:val="009B173A"/>
    <w:rsid w:val="009B1C6F"/>
    <w:rsid w:val="009B21D8"/>
    <w:rsid w:val="009B3BC5"/>
    <w:rsid w:val="009B71FE"/>
    <w:rsid w:val="009B7BB7"/>
    <w:rsid w:val="009C3663"/>
    <w:rsid w:val="009C6BA4"/>
    <w:rsid w:val="009C776A"/>
    <w:rsid w:val="009C7A1B"/>
    <w:rsid w:val="009D2377"/>
    <w:rsid w:val="009D3FEF"/>
    <w:rsid w:val="009D484A"/>
    <w:rsid w:val="009D62F2"/>
    <w:rsid w:val="009E0D77"/>
    <w:rsid w:val="009E26B6"/>
    <w:rsid w:val="009E3ADA"/>
    <w:rsid w:val="009E3B96"/>
    <w:rsid w:val="009E45D0"/>
    <w:rsid w:val="009E4F8C"/>
    <w:rsid w:val="009F396D"/>
    <w:rsid w:val="009F51C0"/>
    <w:rsid w:val="009F534A"/>
    <w:rsid w:val="009F546E"/>
    <w:rsid w:val="009F6607"/>
    <w:rsid w:val="009F6F8B"/>
    <w:rsid w:val="00A0054E"/>
    <w:rsid w:val="00A0269E"/>
    <w:rsid w:val="00A03251"/>
    <w:rsid w:val="00A047DA"/>
    <w:rsid w:val="00A06F0B"/>
    <w:rsid w:val="00A07AD2"/>
    <w:rsid w:val="00A1157C"/>
    <w:rsid w:val="00A1278D"/>
    <w:rsid w:val="00A13A2B"/>
    <w:rsid w:val="00A1415D"/>
    <w:rsid w:val="00A1456A"/>
    <w:rsid w:val="00A1460F"/>
    <w:rsid w:val="00A16BA7"/>
    <w:rsid w:val="00A16BBC"/>
    <w:rsid w:val="00A212C6"/>
    <w:rsid w:val="00A22B96"/>
    <w:rsid w:val="00A23ED2"/>
    <w:rsid w:val="00A309D2"/>
    <w:rsid w:val="00A3109E"/>
    <w:rsid w:val="00A3198F"/>
    <w:rsid w:val="00A33E8C"/>
    <w:rsid w:val="00A355CB"/>
    <w:rsid w:val="00A37288"/>
    <w:rsid w:val="00A43821"/>
    <w:rsid w:val="00A4392B"/>
    <w:rsid w:val="00A445A3"/>
    <w:rsid w:val="00A4559F"/>
    <w:rsid w:val="00A46DC4"/>
    <w:rsid w:val="00A50E8E"/>
    <w:rsid w:val="00A55D68"/>
    <w:rsid w:val="00A57F16"/>
    <w:rsid w:val="00A62933"/>
    <w:rsid w:val="00A64BCB"/>
    <w:rsid w:val="00A65DB1"/>
    <w:rsid w:val="00A6640E"/>
    <w:rsid w:val="00A67438"/>
    <w:rsid w:val="00A700C3"/>
    <w:rsid w:val="00A7220C"/>
    <w:rsid w:val="00A7669E"/>
    <w:rsid w:val="00A816D5"/>
    <w:rsid w:val="00A81962"/>
    <w:rsid w:val="00A84190"/>
    <w:rsid w:val="00A85384"/>
    <w:rsid w:val="00A93764"/>
    <w:rsid w:val="00A93EBE"/>
    <w:rsid w:val="00A9639C"/>
    <w:rsid w:val="00AA1FCA"/>
    <w:rsid w:val="00AA2129"/>
    <w:rsid w:val="00AA3060"/>
    <w:rsid w:val="00AA34EB"/>
    <w:rsid w:val="00AA39DD"/>
    <w:rsid w:val="00AA4372"/>
    <w:rsid w:val="00AA4E10"/>
    <w:rsid w:val="00AA5617"/>
    <w:rsid w:val="00AA5FA1"/>
    <w:rsid w:val="00AB004D"/>
    <w:rsid w:val="00AB016F"/>
    <w:rsid w:val="00AB0F2C"/>
    <w:rsid w:val="00AB27BD"/>
    <w:rsid w:val="00AB32CD"/>
    <w:rsid w:val="00AB36D6"/>
    <w:rsid w:val="00AB403C"/>
    <w:rsid w:val="00AB476F"/>
    <w:rsid w:val="00AB52DF"/>
    <w:rsid w:val="00AB7044"/>
    <w:rsid w:val="00AB7BFB"/>
    <w:rsid w:val="00AC0C5C"/>
    <w:rsid w:val="00AC0EFA"/>
    <w:rsid w:val="00AC25BB"/>
    <w:rsid w:val="00AC3F8D"/>
    <w:rsid w:val="00AC46CB"/>
    <w:rsid w:val="00AC77C4"/>
    <w:rsid w:val="00AC7FF8"/>
    <w:rsid w:val="00AD0B81"/>
    <w:rsid w:val="00AD0BA7"/>
    <w:rsid w:val="00AD0D90"/>
    <w:rsid w:val="00AD1DB4"/>
    <w:rsid w:val="00AD23ED"/>
    <w:rsid w:val="00AD25C9"/>
    <w:rsid w:val="00AD27B9"/>
    <w:rsid w:val="00AD3171"/>
    <w:rsid w:val="00AD569F"/>
    <w:rsid w:val="00AE0B13"/>
    <w:rsid w:val="00AE0C7F"/>
    <w:rsid w:val="00AF47C3"/>
    <w:rsid w:val="00AF61C7"/>
    <w:rsid w:val="00B002DD"/>
    <w:rsid w:val="00B004FC"/>
    <w:rsid w:val="00B025FE"/>
    <w:rsid w:val="00B028D1"/>
    <w:rsid w:val="00B02960"/>
    <w:rsid w:val="00B02C85"/>
    <w:rsid w:val="00B03061"/>
    <w:rsid w:val="00B03363"/>
    <w:rsid w:val="00B040F3"/>
    <w:rsid w:val="00B07515"/>
    <w:rsid w:val="00B07FD2"/>
    <w:rsid w:val="00B1076E"/>
    <w:rsid w:val="00B131EB"/>
    <w:rsid w:val="00B14747"/>
    <w:rsid w:val="00B15E77"/>
    <w:rsid w:val="00B16237"/>
    <w:rsid w:val="00B165BB"/>
    <w:rsid w:val="00B17FF5"/>
    <w:rsid w:val="00B200F9"/>
    <w:rsid w:val="00B20959"/>
    <w:rsid w:val="00B21342"/>
    <w:rsid w:val="00B23CDD"/>
    <w:rsid w:val="00B3057C"/>
    <w:rsid w:val="00B30BA2"/>
    <w:rsid w:val="00B31778"/>
    <w:rsid w:val="00B33481"/>
    <w:rsid w:val="00B334AB"/>
    <w:rsid w:val="00B34D50"/>
    <w:rsid w:val="00B35B80"/>
    <w:rsid w:val="00B40B71"/>
    <w:rsid w:val="00B417CB"/>
    <w:rsid w:val="00B41C28"/>
    <w:rsid w:val="00B42326"/>
    <w:rsid w:val="00B44163"/>
    <w:rsid w:val="00B45FFB"/>
    <w:rsid w:val="00B51DFA"/>
    <w:rsid w:val="00B53C63"/>
    <w:rsid w:val="00B5557F"/>
    <w:rsid w:val="00B56D30"/>
    <w:rsid w:val="00B57801"/>
    <w:rsid w:val="00B63261"/>
    <w:rsid w:val="00B658AD"/>
    <w:rsid w:val="00B7099A"/>
    <w:rsid w:val="00B73E45"/>
    <w:rsid w:val="00B77C1A"/>
    <w:rsid w:val="00B77EE2"/>
    <w:rsid w:val="00B8038A"/>
    <w:rsid w:val="00B818A4"/>
    <w:rsid w:val="00B83C38"/>
    <w:rsid w:val="00B85707"/>
    <w:rsid w:val="00B9137F"/>
    <w:rsid w:val="00B918A5"/>
    <w:rsid w:val="00B92211"/>
    <w:rsid w:val="00BA1DB2"/>
    <w:rsid w:val="00BA3295"/>
    <w:rsid w:val="00BA33F8"/>
    <w:rsid w:val="00BA50F8"/>
    <w:rsid w:val="00BA5592"/>
    <w:rsid w:val="00BA657A"/>
    <w:rsid w:val="00BA746B"/>
    <w:rsid w:val="00BA798D"/>
    <w:rsid w:val="00BB04D5"/>
    <w:rsid w:val="00BB1A3E"/>
    <w:rsid w:val="00BB1C1B"/>
    <w:rsid w:val="00BB2652"/>
    <w:rsid w:val="00BB2E78"/>
    <w:rsid w:val="00BB3824"/>
    <w:rsid w:val="00BB390E"/>
    <w:rsid w:val="00BB47ED"/>
    <w:rsid w:val="00BC116C"/>
    <w:rsid w:val="00BC2C53"/>
    <w:rsid w:val="00BC4202"/>
    <w:rsid w:val="00BC738C"/>
    <w:rsid w:val="00BC7846"/>
    <w:rsid w:val="00BD0A41"/>
    <w:rsid w:val="00BD1309"/>
    <w:rsid w:val="00BD15B8"/>
    <w:rsid w:val="00BD175B"/>
    <w:rsid w:val="00BD210E"/>
    <w:rsid w:val="00BD28FC"/>
    <w:rsid w:val="00BD3F9D"/>
    <w:rsid w:val="00BD7795"/>
    <w:rsid w:val="00BE0E83"/>
    <w:rsid w:val="00BE2814"/>
    <w:rsid w:val="00BE2CF2"/>
    <w:rsid w:val="00BE331A"/>
    <w:rsid w:val="00BF1912"/>
    <w:rsid w:val="00BF1EF3"/>
    <w:rsid w:val="00BF4176"/>
    <w:rsid w:val="00BF46E6"/>
    <w:rsid w:val="00BF4804"/>
    <w:rsid w:val="00BF73B2"/>
    <w:rsid w:val="00C00A56"/>
    <w:rsid w:val="00C01E16"/>
    <w:rsid w:val="00C033EF"/>
    <w:rsid w:val="00C0454F"/>
    <w:rsid w:val="00C04A10"/>
    <w:rsid w:val="00C05957"/>
    <w:rsid w:val="00C069A3"/>
    <w:rsid w:val="00C12394"/>
    <w:rsid w:val="00C12F82"/>
    <w:rsid w:val="00C1424F"/>
    <w:rsid w:val="00C154F3"/>
    <w:rsid w:val="00C17DF7"/>
    <w:rsid w:val="00C206C6"/>
    <w:rsid w:val="00C217E8"/>
    <w:rsid w:val="00C23283"/>
    <w:rsid w:val="00C26DA8"/>
    <w:rsid w:val="00C31559"/>
    <w:rsid w:val="00C32E99"/>
    <w:rsid w:val="00C3322D"/>
    <w:rsid w:val="00C37D47"/>
    <w:rsid w:val="00C40295"/>
    <w:rsid w:val="00C40397"/>
    <w:rsid w:val="00C4155A"/>
    <w:rsid w:val="00C41748"/>
    <w:rsid w:val="00C417ED"/>
    <w:rsid w:val="00C44D19"/>
    <w:rsid w:val="00C44E08"/>
    <w:rsid w:val="00C47726"/>
    <w:rsid w:val="00C50914"/>
    <w:rsid w:val="00C51502"/>
    <w:rsid w:val="00C5191A"/>
    <w:rsid w:val="00C52A7D"/>
    <w:rsid w:val="00C53101"/>
    <w:rsid w:val="00C54539"/>
    <w:rsid w:val="00C634D6"/>
    <w:rsid w:val="00C64BE7"/>
    <w:rsid w:val="00C65A94"/>
    <w:rsid w:val="00C73337"/>
    <w:rsid w:val="00C73468"/>
    <w:rsid w:val="00C73610"/>
    <w:rsid w:val="00C76407"/>
    <w:rsid w:val="00C76777"/>
    <w:rsid w:val="00C76876"/>
    <w:rsid w:val="00C76F39"/>
    <w:rsid w:val="00C80A1A"/>
    <w:rsid w:val="00C80D3B"/>
    <w:rsid w:val="00C81A52"/>
    <w:rsid w:val="00C82BC4"/>
    <w:rsid w:val="00C83E4D"/>
    <w:rsid w:val="00C84A91"/>
    <w:rsid w:val="00C85711"/>
    <w:rsid w:val="00C86234"/>
    <w:rsid w:val="00C87763"/>
    <w:rsid w:val="00C87B69"/>
    <w:rsid w:val="00C97E40"/>
    <w:rsid w:val="00CA3E79"/>
    <w:rsid w:val="00CA4298"/>
    <w:rsid w:val="00CA5376"/>
    <w:rsid w:val="00CA735F"/>
    <w:rsid w:val="00CA775A"/>
    <w:rsid w:val="00CB0B61"/>
    <w:rsid w:val="00CB0BB7"/>
    <w:rsid w:val="00CB17F1"/>
    <w:rsid w:val="00CB25DA"/>
    <w:rsid w:val="00CB437E"/>
    <w:rsid w:val="00CB6FD9"/>
    <w:rsid w:val="00CB77BB"/>
    <w:rsid w:val="00CB78EE"/>
    <w:rsid w:val="00CC06C0"/>
    <w:rsid w:val="00CC34A5"/>
    <w:rsid w:val="00CC6220"/>
    <w:rsid w:val="00CD205C"/>
    <w:rsid w:val="00CD2F02"/>
    <w:rsid w:val="00CD2F3F"/>
    <w:rsid w:val="00CD3305"/>
    <w:rsid w:val="00CD5218"/>
    <w:rsid w:val="00CD6873"/>
    <w:rsid w:val="00CD7F5A"/>
    <w:rsid w:val="00CE0090"/>
    <w:rsid w:val="00CE2CFA"/>
    <w:rsid w:val="00CE30F6"/>
    <w:rsid w:val="00CE3471"/>
    <w:rsid w:val="00CE489B"/>
    <w:rsid w:val="00CE4DE9"/>
    <w:rsid w:val="00CE7587"/>
    <w:rsid w:val="00CF142B"/>
    <w:rsid w:val="00CF6DBC"/>
    <w:rsid w:val="00D00FC1"/>
    <w:rsid w:val="00D0237A"/>
    <w:rsid w:val="00D02BD9"/>
    <w:rsid w:val="00D055B4"/>
    <w:rsid w:val="00D07520"/>
    <w:rsid w:val="00D1304A"/>
    <w:rsid w:val="00D2032C"/>
    <w:rsid w:val="00D230B4"/>
    <w:rsid w:val="00D2349F"/>
    <w:rsid w:val="00D23889"/>
    <w:rsid w:val="00D24873"/>
    <w:rsid w:val="00D254D7"/>
    <w:rsid w:val="00D25A42"/>
    <w:rsid w:val="00D26168"/>
    <w:rsid w:val="00D26723"/>
    <w:rsid w:val="00D370BA"/>
    <w:rsid w:val="00D3756D"/>
    <w:rsid w:val="00D37847"/>
    <w:rsid w:val="00D41F76"/>
    <w:rsid w:val="00D431E3"/>
    <w:rsid w:val="00D43B31"/>
    <w:rsid w:val="00D4765A"/>
    <w:rsid w:val="00D5049E"/>
    <w:rsid w:val="00D51474"/>
    <w:rsid w:val="00D54491"/>
    <w:rsid w:val="00D55287"/>
    <w:rsid w:val="00D55630"/>
    <w:rsid w:val="00D5757B"/>
    <w:rsid w:val="00D60616"/>
    <w:rsid w:val="00D6427E"/>
    <w:rsid w:val="00D66ECA"/>
    <w:rsid w:val="00D7128C"/>
    <w:rsid w:val="00D71A94"/>
    <w:rsid w:val="00D71E0B"/>
    <w:rsid w:val="00D7202A"/>
    <w:rsid w:val="00D72C36"/>
    <w:rsid w:val="00D72FFE"/>
    <w:rsid w:val="00D7524B"/>
    <w:rsid w:val="00D757BB"/>
    <w:rsid w:val="00D75E84"/>
    <w:rsid w:val="00D81D33"/>
    <w:rsid w:val="00D82CA8"/>
    <w:rsid w:val="00D847F2"/>
    <w:rsid w:val="00D85EA7"/>
    <w:rsid w:val="00D86818"/>
    <w:rsid w:val="00D872E5"/>
    <w:rsid w:val="00D96113"/>
    <w:rsid w:val="00DA0F92"/>
    <w:rsid w:val="00DA1642"/>
    <w:rsid w:val="00DA2C11"/>
    <w:rsid w:val="00DA34F7"/>
    <w:rsid w:val="00DA38F2"/>
    <w:rsid w:val="00DA535B"/>
    <w:rsid w:val="00DB17DB"/>
    <w:rsid w:val="00DB18DE"/>
    <w:rsid w:val="00DB22A1"/>
    <w:rsid w:val="00DB284B"/>
    <w:rsid w:val="00DB31B1"/>
    <w:rsid w:val="00DB3F6A"/>
    <w:rsid w:val="00DB4D2F"/>
    <w:rsid w:val="00DB5C5B"/>
    <w:rsid w:val="00DC0863"/>
    <w:rsid w:val="00DC08C8"/>
    <w:rsid w:val="00DC2FED"/>
    <w:rsid w:val="00DC3703"/>
    <w:rsid w:val="00DC3B96"/>
    <w:rsid w:val="00DC4D9A"/>
    <w:rsid w:val="00DC52E3"/>
    <w:rsid w:val="00DC72B6"/>
    <w:rsid w:val="00DD1D6A"/>
    <w:rsid w:val="00DD383D"/>
    <w:rsid w:val="00DD3D20"/>
    <w:rsid w:val="00DD5629"/>
    <w:rsid w:val="00DD57DB"/>
    <w:rsid w:val="00DE3A44"/>
    <w:rsid w:val="00DE4BAB"/>
    <w:rsid w:val="00DE5897"/>
    <w:rsid w:val="00DE628A"/>
    <w:rsid w:val="00DE6DC5"/>
    <w:rsid w:val="00DE6F44"/>
    <w:rsid w:val="00DF288A"/>
    <w:rsid w:val="00DF5966"/>
    <w:rsid w:val="00DF5C65"/>
    <w:rsid w:val="00DF7D21"/>
    <w:rsid w:val="00E02BE2"/>
    <w:rsid w:val="00E0651C"/>
    <w:rsid w:val="00E07B6B"/>
    <w:rsid w:val="00E122F5"/>
    <w:rsid w:val="00E128E1"/>
    <w:rsid w:val="00E13977"/>
    <w:rsid w:val="00E140BF"/>
    <w:rsid w:val="00E143D1"/>
    <w:rsid w:val="00E149B6"/>
    <w:rsid w:val="00E21D3B"/>
    <w:rsid w:val="00E22530"/>
    <w:rsid w:val="00E26AF8"/>
    <w:rsid w:val="00E2789A"/>
    <w:rsid w:val="00E3157F"/>
    <w:rsid w:val="00E33A04"/>
    <w:rsid w:val="00E33AE2"/>
    <w:rsid w:val="00E34397"/>
    <w:rsid w:val="00E34A0C"/>
    <w:rsid w:val="00E354A6"/>
    <w:rsid w:val="00E3760A"/>
    <w:rsid w:val="00E37874"/>
    <w:rsid w:val="00E4260A"/>
    <w:rsid w:val="00E4525F"/>
    <w:rsid w:val="00E45A49"/>
    <w:rsid w:val="00E52C6B"/>
    <w:rsid w:val="00E5302E"/>
    <w:rsid w:val="00E533E3"/>
    <w:rsid w:val="00E544EA"/>
    <w:rsid w:val="00E54A78"/>
    <w:rsid w:val="00E562D1"/>
    <w:rsid w:val="00E63D13"/>
    <w:rsid w:val="00E70FCF"/>
    <w:rsid w:val="00E7208C"/>
    <w:rsid w:val="00E72415"/>
    <w:rsid w:val="00E737F9"/>
    <w:rsid w:val="00E76D7B"/>
    <w:rsid w:val="00E80C12"/>
    <w:rsid w:val="00E80E0C"/>
    <w:rsid w:val="00E82BC8"/>
    <w:rsid w:val="00E8372E"/>
    <w:rsid w:val="00E857D5"/>
    <w:rsid w:val="00E86BF6"/>
    <w:rsid w:val="00E93F51"/>
    <w:rsid w:val="00E966BC"/>
    <w:rsid w:val="00E971B0"/>
    <w:rsid w:val="00E97301"/>
    <w:rsid w:val="00E97556"/>
    <w:rsid w:val="00EB427A"/>
    <w:rsid w:val="00EB44D7"/>
    <w:rsid w:val="00EB5351"/>
    <w:rsid w:val="00EB53D5"/>
    <w:rsid w:val="00EB6A9E"/>
    <w:rsid w:val="00EC169D"/>
    <w:rsid w:val="00EC1A59"/>
    <w:rsid w:val="00EC3ECE"/>
    <w:rsid w:val="00EC63D6"/>
    <w:rsid w:val="00EC66B9"/>
    <w:rsid w:val="00ED0FFE"/>
    <w:rsid w:val="00ED1033"/>
    <w:rsid w:val="00ED16D8"/>
    <w:rsid w:val="00ED58B1"/>
    <w:rsid w:val="00ED5CC3"/>
    <w:rsid w:val="00ED700D"/>
    <w:rsid w:val="00ED7AB7"/>
    <w:rsid w:val="00EE0D95"/>
    <w:rsid w:val="00EE1EF4"/>
    <w:rsid w:val="00EE29AB"/>
    <w:rsid w:val="00EE466D"/>
    <w:rsid w:val="00EE597F"/>
    <w:rsid w:val="00EE63A5"/>
    <w:rsid w:val="00EE76B4"/>
    <w:rsid w:val="00EF1612"/>
    <w:rsid w:val="00EF1F83"/>
    <w:rsid w:val="00EF1FE2"/>
    <w:rsid w:val="00EF30E0"/>
    <w:rsid w:val="00EF30F8"/>
    <w:rsid w:val="00EF3F0E"/>
    <w:rsid w:val="00EF469C"/>
    <w:rsid w:val="00EF4A31"/>
    <w:rsid w:val="00EF517F"/>
    <w:rsid w:val="00EF6793"/>
    <w:rsid w:val="00F036EA"/>
    <w:rsid w:val="00F06192"/>
    <w:rsid w:val="00F1014C"/>
    <w:rsid w:val="00F11358"/>
    <w:rsid w:val="00F144DE"/>
    <w:rsid w:val="00F14E58"/>
    <w:rsid w:val="00F14F6F"/>
    <w:rsid w:val="00F153CE"/>
    <w:rsid w:val="00F16BA7"/>
    <w:rsid w:val="00F16F66"/>
    <w:rsid w:val="00F22673"/>
    <w:rsid w:val="00F254AC"/>
    <w:rsid w:val="00F27F37"/>
    <w:rsid w:val="00F308C6"/>
    <w:rsid w:val="00F31C53"/>
    <w:rsid w:val="00F327AA"/>
    <w:rsid w:val="00F3464E"/>
    <w:rsid w:val="00F34DCB"/>
    <w:rsid w:val="00F43943"/>
    <w:rsid w:val="00F472A0"/>
    <w:rsid w:val="00F47669"/>
    <w:rsid w:val="00F52459"/>
    <w:rsid w:val="00F5257F"/>
    <w:rsid w:val="00F56D9F"/>
    <w:rsid w:val="00F60862"/>
    <w:rsid w:val="00F61ECF"/>
    <w:rsid w:val="00F678F9"/>
    <w:rsid w:val="00F707AF"/>
    <w:rsid w:val="00F712F5"/>
    <w:rsid w:val="00F72B33"/>
    <w:rsid w:val="00F74847"/>
    <w:rsid w:val="00F76072"/>
    <w:rsid w:val="00F7625F"/>
    <w:rsid w:val="00F81741"/>
    <w:rsid w:val="00F8503F"/>
    <w:rsid w:val="00F86AE2"/>
    <w:rsid w:val="00F87A64"/>
    <w:rsid w:val="00F92202"/>
    <w:rsid w:val="00F940AE"/>
    <w:rsid w:val="00F9573B"/>
    <w:rsid w:val="00F96F4D"/>
    <w:rsid w:val="00FA0FA6"/>
    <w:rsid w:val="00FA3A98"/>
    <w:rsid w:val="00FA4B34"/>
    <w:rsid w:val="00FA4B5D"/>
    <w:rsid w:val="00FA5AD7"/>
    <w:rsid w:val="00FA5B17"/>
    <w:rsid w:val="00FA696B"/>
    <w:rsid w:val="00FA7BA0"/>
    <w:rsid w:val="00FB0ECF"/>
    <w:rsid w:val="00FB0F84"/>
    <w:rsid w:val="00FB2031"/>
    <w:rsid w:val="00FB3B25"/>
    <w:rsid w:val="00FB46BA"/>
    <w:rsid w:val="00FB5963"/>
    <w:rsid w:val="00FB64DA"/>
    <w:rsid w:val="00FC033C"/>
    <w:rsid w:val="00FC184C"/>
    <w:rsid w:val="00FC1B40"/>
    <w:rsid w:val="00FC1F9E"/>
    <w:rsid w:val="00FC3C25"/>
    <w:rsid w:val="00FC5532"/>
    <w:rsid w:val="00FC7E37"/>
    <w:rsid w:val="00FD093F"/>
    <w:rsid w:val="00FD0C15"/>
    <w:rsid w:val="00FD1CA4"/>
    <w:rsid w:val="00FD5147"/>
    <w:rsid w:val="00FD5690"/>
    <w:rsid w:val="00FD65E5"/>
    <w:rsid w:val="00FE0823"/>
    <w:rsid w:val="00FE64B9"/>
    <w:rsid w:val="00FE7EF5"/>
    <w:rsid w:val="00FF0002"/>
    <w:rsid w:val="00FF1A24"/>
    <w:rsid w:val="00FF3A46"/>
    <w:rsid w:val="00FF46BA"/>
    <w:rsid w:val="00FF76DE"/>
    <w:rsid w:val="26846650"/>
    <w:rsid w:val="40E327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3DC266AD"/>
  <w15:docId w15:val="{3619FE59-6E1F-48E2-95B1-BC38467A9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194"/>
    <w:rPr>
      <w:sz w:val="24"/>
      <w:szCs w:val="24"/>
    </w:rPr>
  </w:style>
  <w:style w:type="paragraph" w:styleId="Heading1">
    <w:name w:val="heading 1"/>
    <w:aliases w:val="h1"/>
    <w:basedOn w:val="Normal"/>
    <w:next w:val="Normal"/>
    <w:autoRedefine/>
    <w:qFormat/>
    <w:rsid w:val="00A7220C"/>
    <w:pPr>
      <w:keepNext/>
      <w:pageBreakBefore/>
      <w:spacing w:before="60" w:after="60"/>
      <w:outlineLvl w:val="0"/>
    </w:pPr>
    <w:rPr>
      <w:b/>
      <w:sz w:val="28"/>
      <w:szCs w:val="28"/>
    </w:rPr>
  </w:style>
  <w:style w:type="paragraph" w:styleId="Heading2">
    <w:name w:val="heading 2"/>
    <w:aliases w:val="h2"/>
    <w:basedOn w:val="Normal"/>
    <w:next w:val="Normal"/>
    <w:link w:val="Heading2Char"/>
    <w:autoRedefine/>
    <w:qFormat/>
    <w:rsid w:val="0098051E"/>
    <w:pPr>
      <w:keepNext/>
      <w:ind w:left="720"/>
      <w:outlineLvl w:val="1"/>
    </w:pPr>
    <w:rPr>
      <w:b/>
      <w:bCs/>
      <w:iCs/>
    </w:rPr>
  </w:style>
  <w:style w:type="paragraph" w:styleId="Heading3">
    <w:name w:val="heading 3"/>
    <w:aliases w:val="h3"/>
    <w:basedOn w:val="Normal"/>
    <w:next w:val="Normal"/>
    <w:link w:val="Heading3Char"/>
    <w:autoRedefine/>
    <w:qFormat/>
    <w:rsid w:val="00357506"/>
    <w:pPr>
      <w:keepNext/>
      <w:outlineLvl w:val="2"/>
    </w:pPr>
    <w:rPr>
      <w:rFonts w:cs="Arial"/>
      <w:b/>
      <w:bCs/>
      <w:sz w:val="28"/>
      <w:szCs w:val="28"/>
    </w:rPr>
  </w:style>
  <w:style w:type="paragraph" w:styleId="Heading4">
    <w:name w:val="heading 4"/>
    <w:aliases w:val="h4"/>
    <w:basedOn w:val="Normal"/>
    <w:next w:val="Normal"/>
    <w:qFormat/>
    <w:pPr>
      <w:keepNext/>
      <w:numPr>
        <w:ilvl w:val="3"/>
        <w:numId w:val="7"/>
      </w:numPr>
      <w:spacing w:before="240" w:after="60"/>
      <w:outlineLvl w:val="3"/>
    </w:pPr>
    <w:rPr>
      <w:b/>
      <w:bCs/>
      <w:sz w:val="28"/>
      <w:szCs w:val="28"/>
    </w:rPr>
  </w:style>
  <w:style w:type="paragraph" w:styleId="Heading5">
    <w:name w:val="heading 5"/>
    <w:aliases w:val="h5"/>
    <w:basedOn w:val="Normal"/>
    <w:next w:val="Normal"/>
    <w:qFormat/>
    <w:pPr>
      <w:numPr>
        <w:ilvl w:val="4"/>
        <w:numId w:val="7"/>
      </w:numPr>
      <w:spacing w:before="240" w:after="60"/>
      <w:outlineLvl w:val="4"/>
    </w:pPr>
    <w:rPr>
      <w:b/>
      <w:bCs/>
      <w:i/>
      <w:iCs/>
      <w:sz w:val="26"/>
      <w:szCs w:val="26"/>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spacing w:before="240"/>
      <w:outlineLvl w:val="7"/>
    </w:pPr>
    <w:rPr>
      <w:b/>
      <w:i/>
      <w:smallCaps/>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0">
    <w:name w:val="Bullet (1.0)"/>
    <w:basedOn w:val="Normal"/>
    <w:pPr>
      <w:numPr>
        <w:numId w:val="1"/>
      </w:numPr>
      <w:ind w:left="1800" w:hanging="720"/>
    </w:pPr>
    <w:rPr>
      <w:szCs w:val="20"/>
    </w:rPr>
  </w:style>
  <w:style w:type="paragraph" w:customStyle="1" w:styleId="Bullet">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BulletBullet">
    <w:name w:val="Bullet/Bullet"/>
    <w:basedOn w:val="Bullet10"/>
    <w:pPr>
      <w:numPr>
        <w:numId w:val="2"/>
      </w:numPr>
      <w:tabs>
        <w:tab w:val="clear" w:pos="2448"/>
        <w:tab w:val="num" w:pos="360"/>
        <w:tab w:val="num" w:pos="2430"/>
      </w:tabs>
      <w:ind w:left="2520" w:hanging="720"/>
    </w:pPr>
  </w:style>
  <w:style w:type="paragraph" w:customStyle="1" w:styleId="Heading1NON">
    <w:name w:val="Heading 1 NON"/>
    <w:basedOn w:val="Heading1"/>
    <w:next w:val="Normal"/>
    <w:pPr>
      <w:spacing w:after="240"/>
    </w:pPr>
  </w:style>
  <w:style w:type="paragraph" w:customStyle="1" w:styleId="TableBulletBullet">
    <w:name w:val="Table Bullet/Bullet"/>
    <w:basedOn w:val="Normal"/>
    <w:pPr>
      <w:numPr>
        <w:numId w:val="5"/>
      </w:numPr>
    </w:pPr>
  </w:style>
  <w:style w:type="paragraph" w:customStyle="1" w:styleId="TableBullet">
    <w:name w:val="Table Bullet"/>
    <w:basedOn w:val="Normal"/>
    <w:pPr>
      <w:numPr>
        <w:numId w:val="6"/>
      </w:numPr>
    </w:pPr>
  </w:style>
  <w:style w:type="paragraph" w:styleId="Header">
    <w:name w:val="header"/>
    <w:basedOn w:val="Normal"/>
    <w:link w:val="HeaderChar"/>
    <w:uiPriority w:val="99"/>
    <w:pPr>
      <w:tabs>
        <w:tab w:val="center" w:pos="4320"/>
        <w:tab w:val="right" w:pos="8640"/>
      </w:tabs>
    </w:pPr>
  </w:style>
  <w:style w:type="paragraph" w:customStyle="1" w:styleId="TableText">
    <w:name w:val="Table Text"/>
    <w:basedOn w:val="Normal"/>
  </w:style>
  <w:style w:type="character" w:styleId="Hyperlink">
    <w:name w:val="Hyperlink"/>
    <w:basedOn w:val="DefaultParagraphFont"/>
    <w:rPr>
      <w:color w:val="0000FF"/>
      <w:u w:val="single"/>
    </w:rPr>
  </w:style>
  <w:style w:type="paragraph" w:styleId="TOC1">
    <w:name w:val="toc 1"/>
    <w:basedOn w:val="Normal"/>
    <w:next w:val="Normal"/>
    <w:autoRedefine/>
    <w:semiHidden/>
    <w:pPr>
      <w:tabs>
        <w:tab w:val="left" w:pos="720"/>
        <w:tab w:val="right" w:leader="dot" w:pos="9720"/>
      </w:tabs>
      <w:spacing w:before="120" w:after="120"/>
    </w:pPr>
    <w:rPr>
      <w:b/>
      <w:noProof/>
      <w:szCs w:val="36"/>
    </w:rPr>
  </w:style>
  <w:style w:type="paragraph" w:styleId="TOC2">
    <w:name w:val="toc 2"/>
    <w:basedOn w:val="Normal"/>
    <w:next w:val="Normal"/>
    <w:autoRedefine/>
    <w:semiHidden/>
    <w:pPr>
      <w:tabs>
        <w:tab w:val="left" w:pos="900"/>
        <w:tab w:val="left" w:pos="1080"/>
        <w:tab w:val="right" w:leader="dot" w:pos="9720"/>
      </w:tabs>
      <w:ind w:left="360"/>
    </w:pPr>
    <w:rPr>
      <w:noProof/>
      <w:szCs w:val="36"/>
    </w:rPr>
  </w:style>
  <w:style w:type="paragraph" w:styleId="TOC3">
    <w:name w:val="toc 3"/>
    <w:basedOn w:val="Normal"/>
    <w:next w:val="Normal"/>
    <w:autoRedefine/>
    <w:semiHidden/>
    <w:pPr>
      <w:tabs>
        <w:tab w:val="left" w:pos="1620"/>
        <w:tab w:val="left" w:pos="1680"/>
        <w:tab w:val="left" w:pos="1980"/>
        <w:tab w:val="right" w:leader="dot" w:pos="9720"/>
      </w:tabs>
      <w:ind w:left="900"/>
      <w:jc w:val="both"/>
    </w:pPr>
    <w:rPr>
      <w:iCs/>
      <w:noProof/>
      <w:szCs w:val="28"/>
    </w:rPr>
  </w:style>
  <w:style w:type="paragraph" w:customStyle="1" w:styleId="TextBody">
    <w:name w:val="Text Body"/>
    <w:basedOn w:val="Normal"/>
    <w:autoRedefine/>
    <w:pPr>
      <w:spacing w:after="240"/>
      <w:jc w:val="both"/>
    </w:pPr>
  </w:style>
  <w:style w:type="paragraph" w:customStyle="1" w:styleId="Bold">
    <w:name w:val="Bold"/>
    <w:aliases w:val="10 pt"/>
    <w:basedOn w:val="Normal"/>
    <w:rPr>
      <w:b/>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u w:val="single"/>
    </w:rPr>
  </w:style>
  <w:style w:type="paragraph" w:customStyle="1" w:styleId="TermTitle">
    <w:name w:val="Term Title"/>
    <w:basedOn w:val="Normal"/>
    <w:pPr>
      <w:spacing w:before="120"/>
      <w:ind w:left="720"/>
    </w:pPr>
    <w:rPr>
      <w:b/>
      <w:szCs w:val="20"/>
    </w:rPr>
  </w:style>
  <w:style w:type="paragraph" w:customStyle="1" w:styleId="TermDefinition">
    <w:name w:val="Term Definition"/>
    <w:basedOn w:val="TermTitle"/>
    <w:pPr>
      <w:spacing w:before="0" w:after="60"/>
    </w:pPr>
    <w:rPr>
      <w:b w:val="0"/>
    </w:rPr>
  </w:style>
  <w:style w:type="paragraph" w:styleId="NormalIndent">
    <w:name w:val="Normal Indent"/>
    <w:basedOn w:val="Normal"/>
    <w:pPr>
      <w:ind w:left="1080" w:hanging="360"/>
    </w:pPr>
    <w:rPr>
      <w:rFonts w:ascii="Times" w:hAnsi="Times"/>
    </w:rPr>
  </w:style>
  <w:style w:type="paragraph" w:customStyle="1" w:styleId="CodeExample">
    <w:name w:val="Code Example"/>
    <w:basedOn w:val="Normal"/>
    <w:rPr>
      <w:rFonts w:ascii="Courier" w:hAnsi="Courier"/>
    </w:rPr>
  </w:style>
  <w:style w:type="paragraph" w:styleId="BodyTextIndent3">
    <w:name w:val="Body Text Indent 3"/>
    <w:basedOn w:val="Normal"/>
    <w:pPr>
      <w:ind w:left="720"/>
    </w:pPr>
  </w:style>
  <w:style w:type="paragraph" w:customStyle="1" w:styleId="List1">
    <w:name w:val="List1"/>
    <w:basedOn w:val="Normal"/>
    <w:pPr>
      <w:tabs>
        <w:tab w:val="left" w:pos="1980"/>
      </w:tabs>
      <w:ind w:left="1980" w:hanging="540"/>
    </w:pPr>
    <w:rPr>
      <w:rFonts w:ascii="Times" w:hAnsi="Times"/>
    </w:rPr>
  </w:style>
  <w:style w:type="paragraph" w:styleId="BodyText2">
    <w:name w:val="Body Text 2"/>
    <w:basedOn w:val="Normal"/>
    <w:rPr>
      <w:rFonts w:ascii="Arial" w:hAnsi="Arial" w:cs="Arial"/>
      <w:color w:val="000000"/>
      <w:szCs w:val="10"/>
    </w:rPr>
  </w:style>
  <w:style w:type="character" w:styleId="FollowedHyperlink">
    <w:name w:val="FollowedHyperlink"/>
    <w:basedOn w:val="DefaultParagraphFont"/>
    <w:rPr>
      <w:color w:val="800080"/>
      <w:u w:val="single"/>
    </w:rPr>
  </w:style>
  <w:style w:type="paragraph" w:styleId="BodyText3">
    <w:name w:val="Body Text 3"/>
    <w:basedOn w:val="Normal"/>
    <w:pPr>
      <w:spacing w:before="60" w:after="60"/>
    </w:pPr>
    <w:rPr>
      <w:i/>
      <w:iCs/>
      <w:sz w:val="22"/>
    </w:rPr>
  </w:style>
  <w:style w:type="paragraph" w:styleId="Caption">
    <w:name w:val="caption"/>
    <w:basedOn w:val="Normal"/>
    <w:next w:val="Normal"/>
    <w:qFormat/>
    <w:pPr>
      <w:spacing w:before="120" w:after="120"/>
    </w:pPr>
    <w:rPr>
      <w:b/>
      <w:bCs/>
      <w:sz w:val="20"/>
      <w:szCs w:val="20"/>
    </w:rPr>
  </w:style>
  <w:style w:type="paragraph" w:styleId="PlainText">
    <w:name w:val="Plain Text"/>
    <w:basedOn w:val="Normal"/>
    <w:rPr>
      <w:rFonts w:ascii="Courier New" w:hAnsi="Courier New" w:cs="Courier New"/>
      <w:sz w:val="20"/>
      <w:szCs w:val="20"/>
    </w:rPr>
  </w:style>
  <w:style w:type="paragraph" w:styleId="BodyTextIndent">
    <w:name w:val="Body Text Indent"/>
    <w:basedOn w:val="Normal"/>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DocumentMap">
    <w:name w:val="Document Map"/>
    <w:basedOn w:val="Normal"/>
    <w:semiHidden/>
    <w:pPr>
      <w:shd w:val="clear" w:color="auto" w:fill="000080"/>
    </w:pPr>
    <w:rPr>
      <w:rFonts w:ascii="Tahoma" w:hAnsi="Tahoma" w:cs="Tahoma"/>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2">
    <w:name w:val="Body Text Indent 2"/>
    <w:basedOn w:val="Normal"/>
    <w:pPr>
      <w:ind w:left="720" w:hanging="720"/>
    </w:pPr>
  </w:style>
  <w:style w:type="paragraph" w:styleId="Title">
    <w:name w:val="Title"/>
    <w:basedOn w:val="Normal"/>
    <w:qFormat/>
    <w:pPr>
      <w:jc w:val="center"/>
    </w:pPr>
    <w:rPr>
      <w:b/>
      <w:bCs/>
    </w:rPr>
  </w:style>
  <w:style w:type="paragraph" w:styleId="NormalWeb">
    <w:name w:val="Normal (Web)"/>
    <w:basedOn w:val="Normal"/>
    <w:pPr>
      <w:spacing w:before="100" w:beforeAutospacing="1" w:after="100" w:afterAutospacing="1"/>
    </w:pPr>
  </w:style>
  <w:style w:type="paragraph" w:styleId="List2">
    <w:name w:val="List 2"/>
    <w:basedOn w:val="Normal"/>
    <w:pPr>
      <w:ind w:left="720" w:hanging="360"/>
    </w:pPr>
  </w:style>
  <w:style w:type="paragraph" w:styleId="List3">
    <w:name w:val="List 3"/>
    <w:basedOn w:val="Normal"/>
    <w:pPr>
      <w:ind w:left="1080" w:hanging="360"/>
    </w:p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BalloonText">
    <w:name w:val="Balloon Text"/>
    <w:basedOn w:val="Normal"/>
    <w:link w:val="BalloonTextChar"/>
    <w:uiPriority w:val="99"/>
    <w:semiHidden/>
    <w:rPr>
      <w:rFonts w:ascii="Tahoma" w:hAnsi="Tahoma" w:cs="Tahoma"/>
      <w:sz w:val="16"/>
      <w:szCs w:val="16"/>
    </w:rPr>
  </w:style>
  <w:style w:type="numbering" w:styleId="111111">
    <w:name w:val="Outline List 2"/>
    <w:basedOn w:val="NoList"/>
    <w:pPr>
      <w:numPr>
        <w:numId w:val="8"/>
      </w:numPr>
    </w:pPr>
  </w:style>
  <w:style w:type="numbering" w:customStyle="1" w:styleId="Style1">
    <w:name w:val="Style1"/>
    <w:basedOn w:val="NoList"/>
    <w:pPr>
      <w:numPr>
        <w:numId w:val="9"/>
      </w:numPr>
    </w:pPr>
  </w:style>
  <w:style w:type="paragraph" w:styleId="List">
    <w:name w:val="List"/>
    <w:basedOn w:val="Normal"/>
    <w:pPr>
      <w:ind w:left="360" w:hanging="360"/>
    </w:pPr>
  </w:style>
  <w:style w:type="paragraph" w:styleId="ListContinue3">
    <w:name w:val="List Continue 3"/>
    <w:basedOn w:val="Normal"/>
    <w:pPr>
      <w:spacing w:after="120"/>
      <w:ind w:left="1080"/>
    </w:pPr>
  </w:style>
  <w:style w:type="character" w:styleId="CommentReference">
    <w:name w:val="annotation reference"/>
    <w:basedOn w:val="DefaultParagraphFont"/>
    <w:uiPriority w:val="99"/>
    <w:semiHidden/>
    <w:rPr>
      <w:sz w:val="16"/>
      <w:szCs w:val="16"/>
    </w:rPr>
  </w:style>
  <w:style w:type="paragraph" w:styleId="CommentSubject">
    <w:name w:val="annotation subject"/>
    <w:basedOn w:val="CommentText"/>
    <w:next w:val="CommentText"/>
    <w:semiHidden/>
    <w:rPr>
      <w:b/>
      <w:bCs/>
    </w:rPr>
  </w:style>
  <w:style w:type="paragraph" w:customStyle="1" w:styleId="Char2">
    <w:name w:val="Char2"/>
    <w:basedOn w:val="Normal"/>
    <w:pPr>
      <w:spacing w:after="160" w:line="240" w:lineRule="exact"/>
    </w:pPr>
    <w:rPr>
      <w:rFonts w:ascii="Verdana" w:hAnsi="Verdana"/>
      <w:sz w:val="16"/>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pPr>
      <w:numPr>
        <w:numId w:val="10"/>
      </w:numPr>
    </w:pPr>
  </w:style>
  <w:style w:type="paragraph" w:customStyle="1" w:styleId="Default">
    <w:name w:val="Default"/>
    <w:pPr>
      <w:autoSpaceDE w:val="0"/>
      <w:autoSpaceDN w:val="0"/>
      <w:adjustRightInd w:val="0"/>
    </w:pPr>
    <w:rPr>
      <w:color w:val="000000"/>
      <w:sz w:val="24"/>
      <w:szCs w:val="24"/>
    </w:rPr>
  </w:style>
  <w:style w:type="paragraph" w:styleId="ListParagraph">
    <w:name w:val="List Paragraph"/>
    <w:basedOn w:val="Normal"/>
    <w:uiPriority w:val="34"/>
    <w:qFormat/>
    <w:pPr>
      <w:ind w:left="720"/>
      <w:contextualSpacing/>
    </w:pPr>
  </w:style>
  <w:style w:type="character" w:customStyle="1" w:styleId="Heading2Char">
    <w:name w:val="Heading 2 Char"/>
    <w:aliases w:val="h2 Char"/>
    <w:basedOn w:val="DefaultParagraphFont"/>
    <w:link w:val="Heading2"/>
    <w:rsid w:val="0098051E"/>
    <w:rPr>
      <w:b/>
      <w:bCs/>
      <w:iCs/>
      <w:sz w:val="24"/>
      <w:szCs w:val="24"/>
    </w:rPr>
  </w:style>
  <w:style w:type="character" w:customStyle="1" w:styleId="CommentTextChar">
    <w:name w:val="Comment Text Char"/>
    <w:basedOn w:val="DefaultParagraphFont"/>
    <w:link w:val="CommentText"/>
    <w:semiHidden/>
  </w:style>
  <w:style w:type="paragraph" w:customStyle="1" w:styleId="tabletext0">
    <w:name w:val="tabletext"/>
    <w:basedOn w:val="Normal"/>
    <w:rPr>
      <w:rFonts w:eastAsia="Calibri"/>
    </w:rPr>
  </w:style>
  <w:style w:type="character" w:customStyle="1" w:styleId="HeaderChar">
    <w:name w:val="Header Char"/>
    <w:basedOn w:val="DefaultParagraphFont"/>
    <w:link w:val="Header"/>
    <w:uiPriority w:val="99"/>
    <w:rPr>
      <w:sz w:val="24"/>
      <w:szCs w:val="24"/>
    </w:rPr>
  </w:style>
  <w:style w:type="paragraph" w:styleId="ListBullet3">
    <w:name w:val="List Bullet 3"/>
    <w:basedOn w:val="Normal"/>
    <w:pPr>
      <w:numPr>
        <w:numId w:val="16"/>
      </w:numPr>
      <w:contextualSpacing/>
    </w:pPr>
  </w:style>
  <w:style w:type="paragraph" w:styleId="ListBullet2">
    <w:name w:val="List Bullet 2"/>
    <w:basedOn w:val="Normal"/>
    <w:pPr>
      <w:numPr>
        <w:numId w:val="19"/>
      </w:numPr>
      <w:contextualSpacing/>
    </w:pPr>
  </w:style>
  <w:style w:type="paragraph" w:customStyle="1" w:styleId="Char21">
    <w:name w:val="Char21"/>
    <w:basedOn w:val="Normal"/>
    <w:pPr>
      <w:spacing w:after="160" w:line="240" w:lineRule="exact"/>
    </w:pPr>
    <w:rPr>
      <w:rFonts w:ascii="Verdana" w:hAnsi="Verdana"/>
      <w:sz w:val="16"/>
      <w:szCs w:val="20"/>
    </w:rPr>
  </w:style>
  <w:style w:type="character" w:customStyle="1" w:styleId="BodyTextNumberedChar1">
    <w:name w:val="Body Text Numbered Char1"/>
    <w:basedOn w:val="DefaultParagraphFont"/>
    <w:link w:val="BodyTextNumbered"/>
    <w:rPr>
      <w:iCs/>
      <w:sz w:val="24"/>
    </w:rPr>
  </w:style>
  <w:style w:type="paragraph" w:customStyle="1" w:styleId="BodyTextNumbered">
    <w:name w:val="Body Text Numbered"/>
    <w:basedOn w:val="BodyText"/>
    <w:link w:val="BodyTextNumberedChar1"/>
    <w:pPr>
      <w:spacing w:after="240"/>
      <w:ind w:left="720" w:hanging="720"/>
    </w:pPr>
    <w:rPr>
      <w:b w:val="0"/>
      <w:bCs w:val="0"/>
      <w:iCs/>
      <w:szCs w:val="20"/>
      <w:u w:val="none"/>
    </w:rPr>
  </w:style>
  <w:style w:type="paragraph" w:styleId="Revision">
    <w:name w:val="Revision"/>
    <w:hidden/>
    <w:uiPriority w:val="99"/>
    <w:semiHidden/>
    <w:rPr>
      <w:sz w:val="24"/>
      <w:szCs w:val="24"/>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NoSpacing">
    <w:name w:val="No Spacing"/>
    <w:basedOn w:val="Normal"/>
    <w:uiPriority w:val="1"/>
    <w:qFormat/>
    <w:rPr>
      <w:rFonts w:ascii="Calibri" w:eastAsiaTheme="minorHAnsi" w:hAnsi="Calibri"/>
      <w:sz w:val="22"/>
      <w:szCs w:val="22"/>
    </w:rPr>
  </w:style>
  <w:style w:type="character" w:customStyle="1" w:styleId="Style">
    <w:name w:val="Style"/>
    <w:rPr>
      <w:rFonts w:ascii="Arial" w:hAnsi="Arial"/>
      <w:sz w:val="18"/>
    </w:rPr>
  </w:style>
  <w:style w:type="paragraph" w:styleId="ListBullet">
    <w:name w:val="List Bullet"/>
    <w:basedOn w:val="Normal"/>
    <w:unhideWhenUsed/>
    <w:pPr>
      <w:numPr>
        <w:numId w:val="163"/>
      </w:numPr>
      <w:contextualSpacing/>
    </w:pPr>
  </w:style>
  <w:style w:type="character" w:customStyle="1" w:styleId="StyleBold">
    <w:name w:val="Style Bold"/>
    <w:basedOn w:val="DefaultParagraphFont"/>
    <w:rPr>
      <w:rFonts w:ascii="Arial" w:hAnsi="Arial" w:cs="Arial" w:hint="default"/>
      <w:b/>
      <w:bCs/>
    </w:rPr>
  </w:style>
  <w:style w:type="paragraph" w:styleId="FootnoteText">
    <w:name w:val="footnote text"/>
    <w:basedOn w:val="Normal"/>
    <w:link w:val="FootnoteTextChar"/>
    <w:uiPriority w:val="99"/>
    <w:unhideWhenUsed/>
    <w:rsid w:val="003B1346"/>
    <w:pPr>
      <w:widowControl w:val="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3B1346"/>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3B1346"/>
    <w:rPr>
      <w:vertAlign w:val="superscript"/>
    </w:rPr>
  </w:style>
  <w:style w:type="character" w:styleId="UnresolvedMention">
    <w:name w:val="Unresolved Mention"/>
    <w:basedOn w:val="DefaultParagraphFont"/>
    <w:uiPriority w:val="99"/>
    <w:semiHidden/>
    <w:unhideWhenUsed/>
    <w:rsid w:val="00B040F3"/>
    <w:rPr>
      <w:color w:val="605E5C"/>
      <w:shd w:val="clear" w:color="auto" w:fill="E1DFDD"/>
    </w:rPr>
  </w:style>
  <w:style w:type="paragraph" w:customStyle="1" w:styleId="xmsonormal">
    <w:name w:val="x_msonormal"/>
    <w:basedOn w:val="Normal"/>
    <w:rsid w:val="00206036"/>
    <w:rPr>
      <w:rFonts w:ascii="Calibri" w:eastAsiaTheme="minorHAnsi" w:hAnsi="Calibri" w:cs="Calibri"/>
      <w:sz w:val="22"/>
      <w:szCs w:val="22"/>
    </w:rPr>
  </w:style>
  <w:style w:type="character" w:customStyle="1" w:styleId="ui-provider">
    <w:name w:val="ui-provider"/>
    <w:basedOn w:val="DefaultParagraphFont"/>
    <w:rsid w:val="00662E28"/>
  </w:style>
  <w:style w:type="character" w:customStyle="1" w:styleId="Heading3Char">
    <w:name w:val="Heading 3 Char"/>
    <w:aliases w:val="h3 Char"/>
    <w:basedOn w:val="DefaultParagraphFont"/>
    <w:link w:val="Heading3"/>
    <w:rsid w:val="00357506"/>
    <w:rPr>
      <w:rFonts w:cs="Arial"/>
      <w:b/>
      <w:bCs/>
      <w:sz w:val="28"/>
      <w:szCs w:val="28"/>
    </w:rPr>
  </w:style>
  <w:style w:type="numbering" w:customStyle="1" w:styleId="CurrentList1">
    <w:name w:val="Current List1"/>
    <w:uiPriority w:val="99"/>
    <w:rsid w:val="00A64BCB"/>
    <w:pPr>
      <w:numPr>
        <w:numId w:val="2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84787">
      <w:bodyDiv w:val="1"/>
      <w:marLeft w:val="0"/>
      <w:marRight w:val="0"/>
      <w:marTop w:val="0"/>
      <w:marBottom w:val="0"/>
      <w:divBdr>
        <w:top w:val="none" w:sz="0" w:space="0" w:color="auto"/>
        <w:left w:val="none" w:sz="0" w:space="0" w:color="auto"/>
        <w:bottom w:val="none" w:sz="0" w:space="0" w:color="auto"/>
        <w:right w:val="none" w:sz="0" w:space="0" w:color="auto"/>
      </w:divBdr>
    </w:div>
    <w:div w:id="30611508">
      <w:bodyDiv w:val="1"/>
      <w:marLeft w:val="0"/>
      <w:marRight w:val="0"/>
      <w:marTop w:val="0"/>
      <w:marBottom w:val="0"/>
      <w:divBdr>
        <w:top w:val="none" w:sz="0" w:space="0" w:color="auto"/>
        <w:left w:val="none" w:sz="0" w:space="0" w:color="auto"/>
        <w:bottom w:val="none" w:sz="0" w:space="0" w:color="auto"/>
        <w:right w:val="none" w:sz="0" w:space="0" w:color="auto"/>
      </w:divBdr>
    </w:div>
    <w:div w:id="39399574">
      <w:bodyDiv w:val="1"/>
      <w:marLeft w:val="0"/>
      <w:marRight w:val="0"/>
      <w:marTop w:val="0"/>
      <w:marBottom w:val="0"/>
      <w:divBdr>
        <w:top w:val="none" w:sz="0" w:space="0" w:color="auto"/>
        <w:left w:val="none" w:sz="0" w:space="0" w:color="auto"/>
        <w:bottom w:val="none" w:sz="0" w:space="0" w:color="auto"/>
        <w:right w:val="none" w:sz="0" w:space="0" w:color="auto"/>
      </w:divBdr>
    </w:div>
    <w:div w:id="61611332">
      <w:bodyDiv w:val="1"/>
      <w:marLeft w:val="0"/>
      <w:marRight w:val="0"/>
      <w:marTop w:val="0"/>
      <w:marBottom w:val="0"/>
      <w:divBdr>
        <w:top w:val="none" w:sz="0" w:space="0" w:color="auto"/>
        <w:left w:val="none" w:sz="0" w:space="0" w:color="auto"/>
        <w:bottom w:val="none" w:sz="0" w:space="0" w:color="auto"/>
        <w:right w:val="none" w:sz="0" w:space="0" w:color="auto"/>
      </w:divBdr>
    </w:div>
    <w:div w:id="121575756">
      <w:bodyDiv w:val="1"/>
      <w:marLeft w:val="0"/>
      <w:marRight w:val="0"/>
      <w:marTop w:val="0"/>
      <w:marBottom w:val="0"/>
      <w:divBdr>
        <w:top w:val="none" w:sz="0" w:space="0" w:color="auto"/>
        <w:left w:val="none" w:sz="0" w:space="0" w:color="auto"/>
        <w:bottom w:val="none" w:sz="0" w:space="0" w:color="auto"/>
        <w:right w:val="none" w:sz="0" w:space="0" w:color="auto"/>
      </w:divBdr>
    </w:div>
    <w:div w:id="136727421">
      <w:bodyDiv w:val="1"/>
      <w:marLeft w:val="0"/>
      <w:marRight w:val="0"/>
      <w:marTop w:val="0"/>
      <w:marBottom w:val="0"/>
      <w:divBdr>
        <w:top w:val="none" w:sz="0" w:space="0" w:color="auto"/>
        <w:left w:val="none" w:sz="0" w:space="0" w:color="auto"/>
        <w:bottom w:val="none" w:sz="0" w:space="0" w:color="auto"/>
        <w:right w:val="none" w:sz="0" w:space="0" w:color="auto"/>
      </w:divBdr>
    </w:div>
    <w:div w:id="143353130">
      <w:bodyDiv w:val="1"/>
      <w:marLeft w:val="0"/>
      <w:marRight w:val="0"/>
      <w:marTop w:val="0"/>
      <w:marBottom w:val="0"/>
      <w:divBdr>
        <w:top w:val="none" w:sz="0" w:space="0" w:color="auto"/>
        <w:left w:val="none" w:sz="0" w:space="0" w:color="auto"/>
        <w:bottom w:val="none" w:sz="0" w:space="0" w:color="auto"/>
        <w:right w:val="none" w:sz="0" w:space="0" w:color="auto"/>
      </w:divBdr>
    </w:div>
    <w:div w:id="146360278">
      <w:bodyDiv w:val="1"/>
      <w:marLeft w:val="0"/>
      <w:marRight w:val="0"/>
      <w:marTop w:val="0"/>
      <w:marBottom w:val="0"/>
      <w:divBdr>
        <w:top w:val="none" w:sz="0" w:space="0" w:color="auto"/>
        <w:left w:val="none" w:sz="0" w:space="0" w:color="auto"/>
        <w:bottom w:val="none" w:sz="0" w:space="0" w:color="auto"/>
        <w:right w:val="none" w:sz="0" w:space="0" w:color="auto"/>
      </w:divBdr>
    </w:div>
    <w:div w:id="171377520">
      <w:bodyDiv w:val="1"/>
      <w:marLeft w:val="0"/>
      <w:marRight w:val="0"/>
      <w:marTop w:val="0"/>
      <w:marBottom w:val="0"/>
      <w:divBdr>
        <w:top w:val="none" w:sz="0" w:space="0" w:color="auto"/>
        <w:left w:val="none" w:sz="0" w:space="0" w:color="auto"/>
        <w:bottom w:val="none" w:sz="0" w:space="0" w:color="auto"/>
        <w:right w:val="none" w:sz="0" w:space="0" w:color="auto"/>
      </w:divBdr>
    </w:div>
    <w:div w:id="177543834">
      <w:bodyDiv w:val="1"/>
      <w:marLeft w:val="0"/>
      <w:marRight w:val="0"/>
      <w:marTop w:val="0"/>
      <w:marBottom w:val="0"/>
      <w:divBdr>
        <w:top w:val="none" w:sz="0" w:space="0" w:color="auto"/>
        <w:left w:val="none" w:sz="0" w:space="0" w:color="auto"/>
        <w:bottom w:val="none" w:sz="0" w:space="0" w:color="auto"/>
        <w:right w:val="none" w:sz="0" w:space="0" w:color="auto"/>
      </w:divBdr>
    </w:div>
    <w:div w:id="182059099">
      <w:bodyDiv w:val="1"/>
      <w:marLeft w:val="0"/>
      <w:marRight w:val="0"/>
      <w:marTop w:val="0"/>
      <w:marBottom w:val="0"/>
      <w:divBdr>
        <w:top w:val="none" w:sz="0" w:space="0" w:color="auto"/>
        <w:left w:val="none" w:sz="0" w:space="0" w:color="auto"/>
        <w:bottom w:val="none" w:sz="0" w:space="0" w:color="auto"/>
        <w:right w:val="none" w:sz="0" w:space="0" w:color="auto"/>
      </w:divBdr>
    </w:div>
    <w:div w:id="238684587">
      <w:bodyDiv w:val="1"/>
      <w:marLeft w:val="0"/>
      <w:marRight w:val="0"/>
      <w:marTop w:val="0"/>
      <w:marBottom w:val="0"/>
      <w:divBdr>
        <w:top w:val="none" w:sz="0" w:space="0" w:color="auto"/>
        <w:left w:val="none" w:sz="0" w:space="0" w:color="auto"/>
        <w:bottom w:val="none" w:sz="0" w:space="0" w:color="auto"/>
        <w:right w:val="none" w:sz="0" w:space="0" w:color="auto"/>
      </w:divBdr>
    </w:div>
    <w:div w:id="293294150">
      <w:bodyDiv w:val="1"/>
      <w:marLeft w:val="0"/>
      <w:marRight w:val="0"/>
      <w:marTop w:val="0"/>
      <w:marBottom w:val="0"/>
      <w:divBdr>
        <w:top w:val="none" w:sz="0" w:space="0" w:color="auto"/>
        <w:left w:val="none" w:sz="0" w:space="0" w:color="auto"/>
        <w:bottom w:val="none" w:sz="0" w:space="0" w:color="auto"/>
        <w:right w:val="none" w:sz="0" w:space="0" w:color="auto"/>
      </w:divBdr>
    </w:div>
    <w:div w:id="332298189">
      <w:bodyDiv w:val="1"/>
      <w:marLeft w:val="0"/>
      <w:marRight w:val="0"/>
      <w:marTop w:val="0"/>
      <w:marBottom w:val="0"/>
      <w:divBdr>
        <w:top w:val="none" w:sz="0" w:space="0" w:color="auto"/>
        <w:left w:val="none" w:sz="0" w:space="0" w:color="auto"/>
        <w:bottom w:val="none" w:sz="0" w:space="0" w:color="auto"/>
        <w:right w:val="none" w:sz="0" w:space="0" w:color="auto"/>
      </w:divBdr>
    </w:div>
    <w:div w:id="348142169">
      <w:bodyDiv w:val="1"/>
      <w:marLeft w:val="0"/>
      <w:marRight w:val="0"/>
      <w:marTop w:val="0"/>
      <w:marBottom w:val="0"/>
      <w:divBdr>
        <w:top w:val="none" w:sz="0" w:space="0" w:color="auto"/>
        <w:left w:val="none" w:sz="0" w:space="0" w:color="auto"/>
        <w:bottom w:val="none" w:sz="0" w:space="0" w:color="auto"/>
        <w:right w:val="none" w:sz="0" w:space="0" w:color="auto"/>
      </w:divBdr>
    </w:div>
    <w:div w:id="350961608">
      <w:bodyDiv w:val="1"/>
      <w:marLeft w:val="0"/>
      <w:marRight w:val="0"/>
      <w:marTop w:val="0"/>
      <w:marBottom w:val="0"/>
      <w:divBdr>
        <w:top w:val="none" w:sz="0" w:space="0" w:color="auto"/>
        <w:left w:val="none" w:sz="0" w:space="0" w:color="auto"/>
        <w:bottom w:val="none" w:sz="0" w:space="0" w:color="auto"/>
        <w:right w:val="none" w:sz="0" w:space="0" w:color="auto"/>
      </w:divBdr>
    </w:div>
    <w:div w:id="384376211">
      <w:bodyDiv w:val="1"/>
      <w:marLeft w:val="0"/>
      <w:marRight w:val="0"/>
      <w:marTop w:val="0"/>
      <w:marBottom w:val="0"/>
      <w:divBdr>
        <w:top w:val="none" w:sz="0" w:space="0" w:color="auto"/>
        <w:left w:val="none" w:sz="0" w:space="0" w:color="auto"/>
        <w:bottom w:val="none" w:sz="0" w:space="0" w:color="auto"/>
        <w:right w:val="none" w:sz="0" w:space="0" w:color="auto"/>
      </w:divBdr>
    </w:div>
    <w:div w:id="421680937">
      <w:bodyDiv w:val="1"/>
      <w:marLeft w:val="0"/>
      <w:marRight w:val="0"/>
      <w:marTop w:val="0"/>
      <w:marBottom w:val="0"/>
      <w:divBdr>
        <w:top w:val="none" w:sz="0" w:space="0" w:color="auto"/>
        <w:left w:val="none" w:sz="0" w:space="0" w:color="auto"/>
        <w:bottom w:val="none" w:sz="0" w:space="0" w:color="auto"/>
        <w:right w:val="none" w:sz="0" w:space="0" w:color="auto"/>
      </w:divBdr>
    </w:div>
    <w:div w:id="444927920">
      <w:bodyDiv w:val="1"/>
      <w:marLeft w:val="1020"/>
      <w:marRight w:val="0"/>
      <w:marTop w:val="0"/>
      <w:marBottom w:val="0"/>
      <w:divBdr>
        <w:top w:val="none" w:sz="0" w:space="0" w:color="auto"/>
        <w:left w:val="none" w:sz="0" w:space="0" w:color="auto"/>
        <w:bottom w:val="none" w:sz="0" w:space="0" w:color="auto"/>
        <w:right w:val="none" w:sz="0" w:space="0" w:color="auto"/>
      </w:divBdr>
      <w:divsChild>
        <w:div w:id="2141221550">
          <w:marLeft w:val="0"/>
          <w:marRight w:val="0"/>
          <w:marTop w:val="0"/>
          <w:marBottom w:val="0"/>
          <w:divBdr>
            <w:top w:val="none" w:sz="0" w:space="0" w:color="auto"/>
            <w:left w:val="none" w:sz="0" w:space="0" w:color="auto"/>
            <w:bottom w:val="none" w:sz="0" w:space="0" w:color="auto"/>
            <w:right w:val="none" w:sz="0" w:space="0" w:color="auto"/>
          </w:divBdr>
        </w:div>
      </w:divsChild>
    </w:div>
    <w:div w:id="563024147">
      <w:bodyDiv w:val="1"/>
      <w:marLeft w:val="0"/>
      <w:marRight w:val="0"/>
      <w:marTop w:val="0"/>
      <w:marBottom w:val="0"/>
      <w:divBdr>
        <w:top w:val="none" w:sz="0" w:space="0" w:color="auto"/>
        <w:left w:val="none" w:sz="0" w:space="0" w:color="auto"/>
        <w:bottom w:val="none" w:sz="0" w:space="0" w:color="auto"/>
        <w:right w:val="none" w:sz="0" w:space="0" w:color="auto"/>
      </w:divBdr>
      <w:divsChild>
        <w:div w:id="20711095">
          <w:marLeft w:val="547"/>
          <w:marRight w:val="0"/>
          <w:marTop w:val="120"/>
          <w:marBottom w:val="120"/>
          <w:divBdr>
            <w:top w:val="none" w:sz="0" w:space="0" w:color="auto"/>
            <w:left w:val="none" w:sz="0" w:space="0" w:color="auto"/>
            <w:bottom w:val="none" w:sz="0" w:space="0" w:color="auto"/>
            <w:right w:val="none" w:sz="0" w:space="0" w:color="auto"/>
          </w:divBdr>
        </w:div>
      </w:divsChild>
    </w:div>
    <w:div w:id="572742628">
      <w:bodyDiv w:val="1"/>
      <w:marLeft w:val="0"/>
      <w:marRight w:val="0"/>
      <w:marTop w:val="0"/>
      <w:marBottom w:val="0"/>
      <w:divBdr>
        <w:top w:val="none" w:sz="0" w:space="0" w:color="auto"/>
        <w:left w:val="none" w:sz="0" w:space="0" w:color="auto"/>
        <w:bottom w:val="none" w:sz="0" w:space="0" w:color="auto"/>
        <w:right w:val="none" w:sz="0" w:space="0" w:color="auto"/>
      </w:divBdr>
    </w:div>
    <w:div w:id="586308272">
      <w:bodyDiv w:val="1"/>
      <w:marLeft w:val="0"/>
      <w:marRight w:val="0"/>
      <w:marTop w:val="0"/>
      <w:marBottom w:val="0"/>
      <w:divBdr>
        <w:top w:val="none" w:sz="0" w:space="0" w:color="auto"/>
        <w:left w:val="none" w:sz="0" w:space="0" w:color="auto"/>
        <w:bottom w:val="none" w:sz="0" w:space="0" w:color="auto"/>
        <w:right w:val="none" w:sz="0" w:space="0" w:color="auto"/>
      </w:divBdr>
    </w:div>
    <w:div w:id="595600028">
      <w:bodyDiv w:val="1"/>
      <w:marLeft w:val="0"/>
      <w:marRight w:val="0"/>
      <w:marTop w:val="0"/>
      <w:marBottom w:val="0"/>
      <w:divBdr>
        <w:top w:val="none" w:sz="0" w:space="0" w:color="auto"/>
        <w:left w:val="none" w:sz="0" w:space="0" w:color="auto"/>
        <w:bottom w:val="none" w:sz="0" w:space="0" w:color="auto"/>
        <w:right w:val="none" w:sz="0" w:space="0" w:color="auto"/>
      </w:divBdr>
    </w:div>
    <w:div w:id="612707478">
      <w:bodyDiv w:val="1"/>
      <w:marLeft w:val="0"/>
      <w:marRight w:val="0"/>
      <w:marTop w:val="0"/>
      <w:marBottom w:val="0"/>
      <w:divBdr>
        <w:top w:val="none" w:sz="0" w:space="0" w:color="auto"/>
        <w:left w:val="none" w:sz="0" w:space="0" w:color="auto"/>
        <w:bottom w:val="none" w:sz="0" w:space="0" w:color="auto"/>
        <w:right w:val="none" w:sz="0" w:space="0" w:color="auto"/>
      </w:divBdr>
    </w:div>
    <w:div w:id="630478025">
      <w:bodyDiv w:val="1"/>
      <w:marLeft w:val="0"/>
      <w:marRight w:val="0"/>
      <w:marTop w:val="0"/>
      <w:marBottom w:val="0"/>
      <w:divBdr>
        <w:top w:val="none" w:sz="0" w:space="0" w:color="auto"/>
        <w:left w:val="none" w:sz="0" w:space="0" w:color="auto"/>
        <w:bottom w:val="none" w:sz="0" w:space="0" w:color="auto"/>
        <w:right w:val="none" w:sz="0" w:space="0" w:color="auto"/>
      </w:divBdr>
    </w:div>
    <w:div w:id="701901754">
      <w:bodyDiv w:val="1"/>
      <w:marLeft w:val="0"/>
      <w:marRight w:val="0"/>
      <w:marTop w:val="0"/>
      <w:marBottom w:val="0"/>
      <w:divBdr>
        <w:top w:val="none" w:sz="0" w:space="0" w:color="auto"/>
        <w:left w:val="none" w:sz="0" w:space="0" w:color="auto"/>
        <w:bottom w:val="none" w:sz="0" w:space="0" w:color="auto"/>
        <w:right w:val="none" w:sz="0" w:space="0" w:color="auto"/>
      </w:divBdr>
    </w:div>
    <w:div w:id="772045364">
      <w:bodyDiv w:val="1"/>
      <w:marLeft w:val="0"/>
      <w:marRight w:val="0"/>
      <w:marTop w:val="0"/>
      <w:marBottom w:val="0"/>
      <w:divBdr>
        <w:top w:val="none" w:sz="0" w:space="0" w:color="auto"/>
        <w:left w:val="none" w:sz="0" w:space="0" w:color="auto"/>
        <w:bottom w:val="none" w:sz="0" w:space="0" w:color="auto"/>
        <w:right w:val="none" w:sz="0" w:space="0" w:color="auto"/>
      </w:divBdr>
    </w:div>
    <w:div w:id="774597897">
      <w:bodyDiv w:val="1"/>
      <w:marLeft w:val="0"/>
      <w:marRight w:val="0"/>
      <w:marTop w:val="0"/>
      <w:marBottom w:val="0"/>
      <w:divBdr>
        <w:top w:val="none" w:sz="0" w:space="0" w:color="auto"/>
        <w:left w:val="none" w:sz="0" w:space="0" w:color="auto"/>
        <w:bottom w:val="none" w:sz="0" w:space="0" w:color="auto"/>
        <w:right w:val="none" w:sz="0" w:space="0" w:color="auto"/>
      </w:divBdr>
    </w:div>
    <w:div w:id="830373134">
      <w:bodyDiv w:val="1"/>
      <w:marLeft w:val="1020"/>
      <w:marRight w:val="0"/>
      <w:marTop w:val="0"/>
      <w:marBottom w:val="0"/>
      <w:divBdr>
        <w:top w:val="none" w:sz="0" w:space="0" w:color="auto"/>
        <w:left w:val="none" w:sz="0" w:space="0" w:color="auto"/>
        <w:bottom w:val="none" w:sz="0" w:space="0" w:color="auto"/>
        <w:right w:val="none" w:sz="0" w:space="0" w:color="auto"/>
      </w:divBdr>
    </w:div>
    <w:div w:id="858397013">
      <w:bodyDiv w:val="1"/>
      <w:marLeft w:val="0"/>
      <w:marRight w:val="0"/>
      <w:marTop w:val="0"/>
      <w:marBottom w:val="0"/>
      <w:divBdr>
        <w:top w:val="none" w:sz="0" w:space="0" w:color="auto"/>
        <w:left w:val="none" w:sz="0" w:space="0" w:color="auto"/>
        <w:bottom w:val="none" w:sz="0" w:space="0" w:color="auto"/>
        <w:right w:val="none" w:sz="0" w:space="0" w:color="auto"/>
      </w:divBdr>
    </w:div>
    <w:div w:id="939609631">
      <w:bodyDiv w:val="1"/>
      <w:marLeft w:val="1020"/>
      <w:marRight w:val="0"/>
      <w:marTop w:val="0"/>
      <w:marBottom w:val="0"/>
      <w:divBdr>
        <w:top w:val="none" w:sz="0" w:space="0" w:color="auto"/>
        <w:left w:val="none" w:sz="0" w:space="0" w:color="auto"/>
        <w:bottom w:val="none" w:sz="0" w:space="0" w:color="auto"/>
        <w:right w:val="none" w:sz="0" w:space="0" w:color="auto"/>
      </w:divBdr>
      <w:divsChild>
        <w:div w:id="971595774">
          <w:marLeft w:val="0"/>
          <w:marRight w:val="0"/>
          <w:marTop w:val="0"/>
          <w:marBottom w:val="0"/>
          <w:divBdr>
            <w:top w:val="none" w:sz="0" w:space="0" w:color="auto"/>
            <w:left w:val="none" w:sz="0" w:space="0" w:color="auto"/>
            <w:bottom w:val="none" w:sz="0" w:space="0" w:color="auto"/>
            <w:right w:val="none" w:sz="0" w:space="0" w:color="auto"/>
          </w:divBdr>
        </w:div>
      </w:divsChild>
    </w:div>
    <w:div w:id="1023439858">
      <w:bodyDiv w:val="1"/>
      <w:marLeft w:val="0"/>
      <w:marRight w:val="0"/>
      <w:marTop w:val="0"/>
      <w:marBottom w:val="0"/>
      <w:divBdr>
        <w:top w:val="none" w:sz="0" w:space="0" w:color="auto"/>
        <w:left w:val="none" w:sz="0" w:space="0" w:color="auto"/>
        <w:bottom w:val="none" w:sz="0" w:space="0" w:color="auto"/>
        <w:right w:val="none" w:sz="0" w:space="0" w:color="auto"/>
      </w:divBdr>
    </w:div>
    <w:div w:id="1024746957">
      <w:bodyDiv w:val="1"/>
      <w:marLeft w:val="0"/>
      <w:marRight w:val="0"/>
      <w:marTop w:val="0"/>
      <w:marBottom w:val="0"/>
      <w:divBdr>
        <w:top w:val="none" w:sz="0" w:space="0" w:color="auto"/>
        <w:left w:val="none" w:sz="0" w:space="0" w:color="auto"/>
        <w:bottom w:val="none" w:sz="0" w:space="0" w:color="auto"/>
        <w:right w:val="none" w:sz="0" w:space="0" w:color="auto"/>
      </w:divBdr>
    </w:div>
    <w:div w:id="1089153063">
      <w:bodyDiv w:val="1"/>
      <w:marLeft w:val="0"/>
      <w:marRight w:val="0"/>
      <w:marTop w:val="0"/>
      <w:marBottom w:val="0"/>
      <w:divBdr>
        <w:top w:val="none" w:sz="0" w:space="0" w:color="auto"/>
        <w:left w:val="none" w:sz="0" w:space="0" w:color="auto"/>
        <w:bottom w:val="none" w:sz="0" w:space="0" w:color="auto"/>
        <w:right w:val="none" w:sz="0" w:space="0" w:color="auto"/>
      </w:divBdr>
    </w:div>
    <w:div w:id="1159660935">
      <w:bodyDiv w:val="1"/>
      <w:marLeft w:val="0"/>
      <w:marRight w:val="0"/>
      <w:marTop w:val="0"/>
      <w:marBottom w:val="0"/>
      <w:divBdr>
        <w:top w:val="none" w:sz="0" w:space="0" w:color="auto"/>
        <w:left w:val="none" w:sz="0" w:space="0" w:color="auto"/>
        <w:bottom w:val="none" w:sz="0" w:space="0" w:color="auto"/>
        <w:right w:val="none" w:sz="0" w:space="0" w:color="auto"/>
      </w:divBdr>
    </w:div>
    <w:div w:id="1171068421">
      <w:bodyDiv w:val="1"/>
      <w:marLeft w:val="0"/>
      <w:marRight w:val="0"/>
      <w:marTop w:val="0"/>
      <w:marBottom w:val="0"/>
      <w:divBdr>
        <w:top w:val="none" w:sz="0" w:space="0" w:color="auto"/>
        <w:left w:val="none" w:sz="0" w:space="0" w:color="auto"/>
        <w:bottom w:val="none" w:sz="0" w:space="0" w:color="auto"/>
        <w:right w:val="none" w:sz="0" w:space="0" w:color="auto"/>
      </w:divBdr>
    </w:div>
    <w:div w:id="1205943401">
      <w:bodyDiv w:val="1"/>
      <w:marLeft w:val="0"/>
      <w:marRight w:val="0"/>
      <w:marTop w:val="0"/>
      <w:marBottom w:val="0"/>
      <w:divBdr>
        <w:top w:val="none" w:sz="0" w:space="0" w:color="auto"/>
        <w:left w:val="none" w:sz="0" w:space="0" w:color="auto"/>
        <w:bottom w:val="none" w:sz="0" w:space="0" w:color="auto"/>
        <w:right w:val="none" w:sz="0" w:space="0" w:color="auto"/>
      </w:divBdr>
    </w:div>
    <w:div w:id="1213879745">
      <w:bodyDiv w:val="1"/>
      <w:marLeft w:val="0"/>
      <w:marRight w:val="0"/>
      <w:marTop w:val="0"/>
      <w:marBottom w:val="0"/>
      <w:divBdr>
        <w:top w:val="none" w:sz="0" w:space="0" w:color="auto"/>
        <w:left w:val="none" w:sz="0" w:space="0" w:color="auto"/>
        <w:bottom w:val="none" w:sz="0" w:space="0" w:color="auto"/>
        <w:right w:val="none" w:sz="0" w:space="0" w:color="auto"/>
      </w:divBdr>
    </w:div>
    <w:div w:id="1218855078">
      <w:bodyDiv w:val="1"/>
      <w:marLeft w:val="0"/>
      <w:marRight w:val="0"/>
      <w:marTop w:val="0"/>
      <w:marBottom w:val="0"/>
      <w:divBdr>
        <w:top w:val="none" w:sz="0" w:space="0" w:color="auto"/>
        <w:left w:val="none" w:sz="0" w:space="0" w:color="auto"/>
        <w:bottom w:val="none" w:sz="0" w:space="0" w:color="auto"/>
        <w:right w:val="none" w:sz="0" w:space="0" w:color="auto"/>
      </w:divBdr>
    </w:div>
    <w:div w:id="1269895734">
      <w:bodyDiv w:val="1"/>
      <w:marLeft w:val="0"/>
      <w:marRight w:val="0"/>
      <w:marTop w:val="0"/>
      <w:marBottom w:val="0"/>
      <w:divBdr>
        <w:top w:val="none" w:sz="0" w:space="0" w:color="auto"/>
        <w:left w:val="none" w:sz="0" w:space="0" w:color="auto"/>
        <w:bottom w:val="none" w:sz="0" w:space="0" w:color="auto"/>
        <w:right w:val="none" w:sz="0" w:space="0" w:color="auto"/>
      </w:divBdr>
    </w:div>
    <w:div w:id="1307707980">
      <w:bodyDiv w:val="1"/>
      <w:marLeft w:val="0"/>
      <w:marRight w:val="0"/>
      <w:marTop w:val="0"/>
      <w:marBottom w:val="0"/>
      <w:divBdr>
        <w:top w:val="none" w:sz="0" w:space="0" w:color="auto"/>
        <w:left w:val="none" w:sz="0" w:space="0" w:color="auto"/>
        <w:bottom w:val="none" w:sz="0" w:space="0" w:color="auto"/>
        <w:right w:val="none" w:sz="0" w:space="0" w:color="auto"/>
      </w:divBdr>
    </w:div>
    <w:div w:id="1329749266">
      <w:bodyDiv w:val="1"/>
      <w:marLeft w:val="0"/>
      <w:marRight w:val="0"/>
      <w:marTop w:val="0"/>
      <w:marBottom w:val="0"/>
      <w:divBdr>
        <w:top w:val="none" w:sz="0" w:space="0" w:color="auto"/>
        <w:left w:val="none" w:sz="0" w:space="0" w:color="auto"/>
        <w:bottom w:val="none" w:sz="0" w:space="0" w:color="auto"/>
        <w:right w:val="none" w:sz="0" w:space="0" w:color="auto"/>
      </w:divBdr>
    </w:div>
    <w:div w:id="1355031402">
      <w:bodyDiv w:val="1"/>
      <w:marLeft w:val="0"/>
      <w:marRight w:val="0"/>
      <w:marTop w:val="0"/>
      <w:marBottom w:val="0"/>
      <w:divBdr>
        <w:top w:val="none" w:sz="0" w:space="0" w:color="auto"/>
        <w:left w:val="none" w:sz="0" w:space="0" w:color="auto"/>
        <w:bottom w:val="none" w:sz="0" w:space="0" w:color="auto"/>
        <w:right w:val="none" w:sz="0" w:space="0" w:color="auto"/>
      </w:divBdr>
    </w:div>
    <w:div w:id="1385175892">
      <w:bodyDiv w:val="1"/>
      <w:marLeft w:val="0"/>
      <w:marRight w:val="0"/>
      <w:marTop w:val="0"/>
      <w:marBottom w:val="0"/>
      <w:divBdr>
        <w:top w:val="none" w:sz="0" w:space="0" w:color="auto"/>
        <w:left w:val="none" w:sz="0" w:space="0" w:color="auto"/>
        <w:bottom w:val="none" w:sz="0" w:space="0" w:color="auto"/>
        <w:right w:val="none" w:sz="0" w:space="0" w:color="auto"/>
      </w:divBdr>
    </w:div>
    <w:div w:id="1410276489">
      <w:bodyDiv w:val="1"/>
      <w:marLeft w:val="0"/>
      <w:marRight w:val="0"/>
      <w:marTop w:val="0"/>
      <w:marBottom w:val="0"/>
      <w:divBdr>
        <w:top w:val="none" w:sz="0" w:space="0" w:color="auto"/>
        <w:left w:val="none" w:sz="0" w:space="0" w:color="auto"/>
        <w:bottom w:val="none" w:sz="0" w:space="0" w:color="auto"/>
        <w:right w:val="none" w:sz="0" w:space="0" w:color="auto"/>
      </w:divBdr>
      <w:divsChild>
        <w:div w:id="283272548">
          <w:marLeft w:val="1814"/>
          <w:marRight w:val="0"/>
          <w:marTop w:val="120"/>
          <w:marBottom w:val="0"/>
          <w:divBdr>
            <w:top w:val="none" w:sz="0" w:space="0" w:color="auto"/>
            <w:left w:val="none" w:sz="0" w:space="0" w:color="auto"/>
            <w:bottom w:val="none" w:sz="0" w:space="0" w:color="auto"/>
            <w:right w:val="none" w:sz="0" w:space="0" w:color="auto"/>
          </w:divBdr>
        </w:div>
        <w:div w:id="427971830">
          <w:marLeft w:val="1814"/>
          <w:marRight w:val="0"/>
          <w:marTop w:val="120"/>
          <w:marBottom w:val="0"/>
          <w:divBdr>
            <w:top w:val="none" w:sz="0" w:space="0" w:color="auto"/>
            <w:left w:val="none" w:sz="0" w:space="0" w:color="auto"/>
            <w:bottom w:val="none" w:sz="0" w:space="0" w:color="auto"/>
            <w:right w:val="none" w:sz="0" w:space="0" w:color="auto"/>
          </w:divBdr>
        </w:div>
        <w:div w:id="801338852">
          <w:marLeft w:val="1814"/>
          <w:marRight w:val="0"/>
          <w:marTop w:val="120"/>
          <w:marBottom w:val="0"/>
          <w:divBdr>
            <w:top w:val="none" w:sz="0" w:space="0" w:color="auto"/>
            <w:left w:val="none" w:sz="0" w:space="0" w:color="auto"/>
            <w:bottom w:val="none" w:sz="0" w:space="0" w:color="auto"/>
            <w:right w:val="none" w:sz="0" w:space="0" w:color="auto"/>
          </w:divBdr>
        </w:div>
        <w:div w:id="1168793822">
          <w:marLeft w:val="1814"/>
          <w:marRight w:val="0"/>
          <w:marTop w:val="120"/>
          <w:marBottom w:val="0"/>
          <w:divBdr>
            <w:top w:val="none" w:sz="0" w:space="0" w:color="auto"/>
            <w:left w:val="none" w:sz="0" w:space="0" w:color="auto"/>
            <w:bottom w:val="none" w:sz="0" w:space="0" w:color="auto"/>
            <w:right w:val="none" w:sz="0" w:space="0" w:color="auto"/>
          </w:divBdr>
        </w:div>
        <w:div w:id="1262832795">
          <w:marLeft w:val="1814"/>
          <w:marRight w:val="0"/>
          <w:marTop w:val="120"/>
          <w:marBottom w:val="0"/>
          <w:divBdr>
            <w:top w:val="none" w:sz="0" w:space="0" w:color="auto"/>
            <w:left w:val="none" w:sz="0" w:space="0" w:color="auto"/>
            <w:bottom w:val="none" w:sz="0" w:space="0" w:color="auto"/>
            <w:right w:val="none" w:sz="0" w:space="0" w:color="auto"/>
          </w:divBdr>
        </w:div>
        <w:div w:id="2034258383">
          <w:marLeft w:val="1814"/>
          <w:marRight w:val="0"/>
          <w:marTop w:val="120"/>
          <w:marBottom w:val="0"/>
          <w:divBdr>
            <w:top w:val="none" w:sz="0" w:space="0" w:color="auto"/>
            <w:left w:val="none" w:sz="0" w:space="0" w:color="auto"/>
            <w:bottom w:val="none" w:sz="0" w:space="0" w:color="auto"/>
            <w:right w:val="none" w:sz="0" w:space="0" w:color="auto"/>
          </w:divBdr>
        </w:div>
      </w:divsChild>
    </w:div>
    <w:div w:id="1414280319">
      <w:bodyDiv w:val="1"/>
      <w:marLeft w:val="0"/>
      <w:marRight w:val="0"/>
      <w:marTop w:val="0"/>
      <w:marBottom w:val="0"/>
      <w:divBdr>
        <w:top w:val="none" w:sz="0" w:space="0" w:color="auto"/>
        <w:left w:val="none" w:sz="0" w:space="0" w:color="auto"/>
        <w:bottom w:val="none" w:sz="0" w:space="0" w:color="auto"/>
        <w:right w:val="none" w:sz="0" w:space="0" w:color="auto"/>
      </w:divBdr>
    </w:div>
    <w:div w:id="1432555234">
      <w:bodyDiv w:val="1"/>
      <w:marLeft w:val="0"/>
      <w:marRight w:val="0"/>
      <w:marTop w:val="0"/>
      <w:marBottom w:val="0"/>
      <w:divBdr>
        <w:top w:val="none" w:sz="0" w:space="0" w:color="auto"/>
        <w:left w:val="none" w:sz="0" w:space="0" w:color="auto"/>
        <w:bottom w:val="none" w:sz="0" w:space="0" w:color="auto"/>
        <w:right w:val="none" w:sz="0" w:space="0" w:color="auto"/>
      </w:divBdr>
    </w:div>
    <w:div w:id="1476725494">
      <w:bodyDiv w:val="1"/>
      <w:marLeft w:val="0"/>
      <w:marRight w:val="0"/>
      <w:marTop w:val="0"/>
      <w:marBottom w:val="0"/>
      <w:divBdr>
        <w:top w:val="none" w:sz="0" w:space="0" w:color="auto"/>
        <w:left w:val="none" w:sz="0" w:space="0" w:color="auto"/>
        <w:bottom w:val="none" w:sz="0" w:space="0" w:color="auto"/>
        <w:right w:val="none" w:sz="0" w:space="0" w:color="auto"/>
      </w:divBdr>
    </w:div>
    <w:div w:id="1598439816">
      <w:bodyDiv w:val="1"/>
      <w:marLeft w:val="0"/>
      <w:marRight w:val="0"/>
      <w:marTop w:val="0"/>
      <w:marBottom w:val="0"/>
      <w:divBdr>
        <w:top w:val="none" w:sz="0" w:space="0" w:color="auto"/>
        <w:left w:val="none" w:sz="0" w:space="0" w:color="auto"/>
        <w:bottom w:val="none" w:sz="0" w:space="0" w:color="auto"/>
        <w:right w:val="none" w:sz="0" w:space="0" w:color="auto"/>
      </w:divBdr>
    </w:div>
    <w:div w:id="1625043084">
      <w:bodyDiv w:val="1"/>
      <w:marLeft w:val="0"/>
      <w:marRight w:val="0"/>
      <w:marTop w:val="0"/>
      <w:marBottom w:val="0"/>
      <w:divBdr>
        <w:top w:val="none" w:sz="0" w:space="0" w:color="auto"/>
        <w:left w:val="none" w:sz="0" w:space="0" w:color="auto"/>
        <w:bottom w:val="none" w:sz="0" w:space="0" w:color="auto"/>
        <w:right w:val="none" w:sz="0" w:space="0" w:color="auto"/>
      </w:divBdr>
    </w:div>
    <w:div w:id="1647199582">
      <w:bodyDiv w:val="1"/>
      <w:marLeft w:val="0"/>
      <w:marRight w:val="0"/>
      <w:marTop w:val="0"/>
      <w:marBottom w:val="0"/>
      <w:divBdr>
        <w:top w:val="none" w:sz="0" w:space="0" w:color="auto"/>
        <w:left w:val="none" w:sz="0" w:space="0" w:color="auto"/>
        <w:bottom w:val="none" w:sz="0" w:space="0" w:color="auto"/>
        <w:right w:val="none" w:sz="0" w:space="0" w:color="auto"/>
      </w:divBdr>
      <w:divsChild>
        <w:div w:id="90663068">
          <w:marLeft w:val="547"/>
          <w:marRight w:val="0"/>
          <w:marTop w:val="120"/>
          <w:marBottom w:val="120"/>
          <w:divBdr>
            <w:top w:val="none" w:sz="0" w:space="0" w:color="auto"/>
            <w:left w:val="none" w:sz="0" w:space="0" w:color="auto"/>
            <w:bottom w:val="none" w:sz="0" w:space="0" w:color="auto"/>
            <w:right w:val="none" w:sz="0" w:space="0" w:color="auto"/>
          </w:divBdr>
        </w:div>
        <w:div w:id="863710597">
          <w:marLeft w:val="547"/>
          <w:marRight w:val="0"/>
          <w:marTop w:val="120"/>
          <w:marBottom w:val="120"/>
          <w:divBdr>
            <w:top w:val="none" w:sz="0" w:space="0" w:color="auto"/>
            <w:left w:val="none" w:sz="0" w:space="0" w:color="auto"/>
            <w:bottom w:val="none" w:sz="0" w:space="0" w:color="auto"/>
            <w:right w:val="none" w:sz="0" w:space="0" w:color="auto"/>
          </w:divBdr>
        </w:div>
      </w:divsChild>
    </w:div>
    <w:div w:id="1658653288">
      <w:bodyDiv w:val="1"/>
      <w:marLeft w:val="0"/>
      <w:marRight w:val="0"/>
      <w:marTop w:val="0"/>
      <w:marBottom w:val="0"/>
      <w:divBdr>
        <w:top w:val="none" w:sz="0" w:space="0" w:color="auto"/>
        <w:left w:val="none" w:sz="0" w:space="0" w:color="auto"/>
        <w:bottom w:val="none" w:sz="0" w:space="0" w:color="auto"/>
        <w:right w:val="none" w:sz="0" w:space="0" w:color="auto"/>
      </w:divBdr>
    </w:div>
    <w:div w:id="1736196577">
      <w:bodyDiv w:val="1"/>
      <w:marLeft w:val="0"/>
      <w:marRight w:val="0"/>
      <w:marTop w:val="0"/>
      <w:marBottom w:val="0"/>
      <w:divBdr>
        <w:top w:val="none" w:sz="0" w:space="0" w:color="auto"/>
        <w:left w:val="none" w:sz="0" w:space="0" w:color="auto"/>
        <w:bottom w:val="none" w:sz="0" w:space="0" w:color="auto"/>
        <w:right w:val="none" w:sz="0" w:space="0" w:color="auto"/>
      </w:divBdr>
    </w:div>
    <w:div w:id="1743408327">
      <w:bodyDiv w:val="1"/>
      <w:marLeft w:val="0"/>
      <w:marRight w:val="0"/>
      <w:marTop w:val="0"/>
      <w:marBottom w:val="0"/>
      <w:divBdr>
        <w:top w:val="none" w:sz="0" w:space="0" w:color="auto"/>
        <w:left w:val="none" w:sz="0" w:space="0" w:color="auto"/>
        <w:bottom w:val="none" w:sz="0" w:space="0" w:color="auto"/>
        <w:right w:val="none" w:sz="0" w:space="0" w:color="auto"/>
      </w:divBdr>
    </w:div>
    <w:div w:id="1826622132">
      <w:bodyDiv w:val="1"/>
      <w:marLeft w:val="0"/>
      <w:marRight w:val="0"/>
      <w:marTop w:val="0"/>
      <w:marBottom w:val="0"/>
      <w:divBdr>
        <w:top w:val="none" w:sz="0" w:space="0" w:color="auto"/>
        <w:left w:val="none" w:sz="0" w:space="0" w:color="auto"/>
        <w:bottom w:val="none" w:sz="0" w:space="0" w:color="auto"/>
        <w:right w:val="none" w:sz="0" w:space="0" w:color="auto"/>
      </w:divBdr>
    </w:div>
    <w:div w:id="1896164091">
      <w:bodyDiv w:val="1"/>
      <w:marLeft w:val="0"/>
      <w:marRight w:val="0"/>
      <w:marTop w:val="0"/>
      <w:marBottom w:val="0"/>
      <w:divBdr>
        <w:top w:val="none" w:sz="0" w:space="0" w:color="auto"/>
        <w:left w:val="none" w:sz="0" w:space="0" w:color="auto"/>
        <w:bottom w:val="none" w:sz="0" w:space="0" w:color="auto"/>
        <w:right w:val="none" w:sz="0" w:space="0" w:color="auto"/>
      </w:divBdr>
    </w:div>
    <w:div w:id="1969969087">
      <w:bodyDiv w:val="1"/>
      <w:marLeft w:val="0"/>
      <w:marRight w:val="0"/>
      <w:marTop w:val="0"/>
      <w:marBottom w:val="0"/>
      <w:divBdr>
        <w:top w:val="none" w:sz="0" w:space="0" w:color="auto"/>
        <w:left w:val="none" w:sz="0" w:space="0" w:color="auto"/>
        <w:bottom w:val="none" w:sz="0" w:space="0" w:color="auto"/>
        <w:right w:val="none" w:sz="0" w:space="0" w:color="auto"/>
      </w:divBdr>
    </w:div>
    <w:div w:id="1972468775">
      <w:bodyDiv w:val="1"/>
      <w:marLeft w:val="0"/>
      <w:marRight w:val="0"/>
      <w:marTop w:val="0"/>
      <w:marBottom w:val="0"/>
      <w:divBdr>
        <w:top w:val="none" w:sz="0" w:space="0" w:color="auto"/>
        <w:left w:val="none" w:sz="0" w:space="0" w:color="auto"/>
        <w:bottom w:val="none" w:sz="0" w:space="0" w:color="auto"/>
        <w:right w:val="none" w:sz="0" w:space="0" w:color="auto"/>
      </w:divBdr>
    </w:div>
    <w:div w:id="1987934315">
      <w:bodyDiv w:val="1"/>
      <w:marLeft w:val="0"/>
      <w:marRight w:val="0"/>
      <w:marTop w:val="0"/>
      <w:marBottom w:val="0"/>
      <w:divBdr>
        <w:top w:val="none" w:sz="0" w:space="0" w:color="auto"/>
        <w:left w:val="none" w:sz="0" w:space="0" w:color="auto"/>
        <w:bottom w:val="none" w:sz="0" w:space="0" w:color="auto"/>
        <w:right w:val="none" w:sz="0" w:space="0" w:color="auto"/>
      </w:divBdr>
    </w:div>
    <w:div w:id="1998723379">
      <w:bodyDiv w:val="1"/>
      <w:marLeft w:val="0"/>
      <w:marRight w:val="0"/>
      <w:marTop w:val="0"/>
      <w:marBottom w:val="0"/>
      <w:divBdr>
        <w:top w:val="none" w:sz="0" w:space="0" w:color="auto"/>
        <w:left w:val="none" w:sz="0" w:space="0" w:color="auto"/>
        <w:bottom w:val="none" w:sz="0" w:space="0" w:color="auto"/>
        <w:right w:val="none" w:sz="0" w:space="0" w:color="auto"/>
      </w:divBdr>
    </w:div>
    <w:div w:id="2024503474">
      <w:bodyDiv w:val="1"/>
      <w:marLeft w:val="0"/>
      <w:marRight w:val="0"/>
      <w:marTop w:val="0"/>
      <w:marBottom w:val="0"/>
      <w:divBdr>
        <w:top w:val="none" w:sz="0" w:space="0" w:color="auto"/>
        <w:left w:val="none" w:sz="0" w:space="0" w:color="auto"/>
        <w:bottom w:val="none" w:sz="0" w:space="0" w:color="auto"/>
        <w:right w:val="none" w:sz="0" w:space="0" w:color="auto"/>
      </w:divBdr>
      <w:divsChild>
        <w:div w:id="951279866">
          <w:marLeft w:val="994"/>
          <w:marRight w:val="0"/>
          <w:marTop w:val="120"/>
          <w:marBottom w:val="0"/>
          <w:divBdr>
            <w:top w:val="none" w:sz="0" w:space="0" w:color="auto"/>
            <w:left w:val="none" w:sz="0" w:space="0" w:color="auto"/>
            <w:bottom w:val="none" w:sz="0" w:space="0" w:color="auto"/>
            <w:right w:val="none" w:sz="0" w:space="0" w:color="auto"/>
          </w:divBdr>
        </w:div>
      </w:divsChild>
    </w:div>
    <w:div w:id="2037001898">
      <w:bodyDiv w:val="1"/>
      <w:marLeft w:val="0"/>
      <w:marRight w:val="0"/>
      <w:marTop w:val="0"/>
      <w:marBottom w:val="0"/>
      <w:divBdr>
        <w:top w:val="none" w:sz="0" w:space="0" w:color="auto"/>
        <w:left w:val="none" w:sz="0" w:space="0" w:color="auto"/>
        <w:bottom w:val="none" w:sz="0" w:space="0" w:color="auto"/>
        <w:right w:val="none" w:sz="0" w:space="0" w:color="auto"/>
      </w:divBdr>
    </w:div>
    <w:div w:id="2052804073">
      <w:bodyDiv w:val="1"/>
      <w:marLeft w:val="0"/>
      <w:marRight w:val="0"/>
      <w:marTop w:val="0"/>
      <w:marBottom w:val="0"/>
      <w:divBdr>
        <w:top w:val="none" w:sz="0" w:space="0" w:color="auto"/>
        <w:left w:val="none" w:sz="0" w:space="0" w:color="auto"/>
        <w:bottom w:val="none" w:sz="0" w:space="0" w:color="auto"/>
        <w:right w:val="none" w:sz="0" w:space="0" w:color="auto"/>
      </w:divBdr>
      <w:divsChild>
        <w:div w:id="439882112">
          <w:marLeft w:val="994"/>
          <w:marRight w:val="0"/>
          <w:marTop w:val="120"/>
          <w:marBottom w:val="0"/>
          <w:divBdr>
            <w:top w:val="none" w:sz="0" w:space="0" w:color="auto"/>
            <w:left w:val="none" w:sz="0" w:space="0" w:color="auto"/>
            <w:bottom w:val="none" w:sz="0" w:space="0" w:color="auto"/>
            <w:right w:val="none" w:sz="0" w:space="0" w:color="auto"/>
          </w:divBdr>
        </w:div>
      </w:divsChild>
    </w:div>
    <w:div w:id="2085639666">
      <w:bodyDiv w:val="1"/>
      <w:marLeft w:val="0"/>
      <w:marRight w:val="0"/>
      <w:marTop w:val="0"/>
      <w:marBottom w:val="0"/>
      <w:divBdr>
        <w:top w:val="none" w:sz="0" w:space="0" w:color="auto"/>
        <w:left w:val="none" w:sz="0" w:space="0" w:color="auto"/>
        <w:bottom w:val="none" w:sz="0" w:space="0" w:color="auto"/>
        <w:right w:val="none" w:sz="0" w:space="0" w:color="auto"/>
      </w:divBdr>
    </w:div>
    <w:div w:id="2140874438">
      <w:bodyDiv w:val="1"/>
      <w:marLeft w:val="0"/>
      <w:marRight w:val="0"/>
      <w:marTop w:val="0"/>
      <w:marBottom w:val="0"/>
      <w:divBdr>
        <w:top w:val="none" w:sz="0" w:space="0" w:color="auto"/>
        <w:left w:val="none" w:sz="0" w:space="0" w:color="auto"/>
        <w:bottom w:val="none" w:sz="0" w:space="0" w:color="auto"/>
        <w:right w:val="none" w:sz="0" w:space="0" w:color="auto"/>
      </w:divBdr>
      <w:divsChild>
        <w:div w:id="173571821">
          <w:marLeft w:val="0"/>
          <w:marRight w:val="0"/>
          <w:marTop w:val="0"/>
          <w:marBottom w:val="0"/>
          <w:divBdr>
            <w:top w:val="none" w:sz="0" w:space="0" w:color="auto"/>
            <w:left w:val="none" w:sz="0" w:space="0" w:color="auto"/>
            <w:bottom w:val="none" w:sz="0" w:space="0" w:color="auto"/>
            <w:right w:val="none" w:sz="0" w:space="0" w:color="auto"/>
          </w:divBdr>
          <w:divsChild>
            <w:div w:id="1311204539">
              <w:marLeft w:val="0"/>
              <w:marRight w:val="0"/>
              <w:marTop w:val="0"/>
              <w:marBottom w:val="0"/>
              <w:divBdr>
                <w:top w:val="none" w:sz="0" w:space="0" w:color="auto"/>
                <w:left w:val="none" w:sz="0" w:space="0" w:color="auto"/>
                <w:bottom w:val="none" w:sz="0" w:space="0" w:color="auto"/>
                <w:right w:val="none" w:sz="0" w:space="0" w:color="auto"/>
              </w:divBdr>
              <w:divsChild>
                <w:div w:id="1071345400">
                  <w:marLeft w:val="0"/>
                  <w:marRight w:val="0"/>
                  <w:marTop w:val="0"/>
                  <w:marBottom w:val="0"/>
                  <w:divBdr>
                    <w:top w:val="none" w:sz="0" w:space="0" w:color="auto"/>
                    <w:left w:val="none" w:sz="0" w:space="0" w:color="auto"/>
                    <w:bottom w:val="none" w:sz="0" w:space="0" w:color="auto"/>
                    <w:right w:val="none" w:sz="0" w:space="0" w:color="auto"/>
                  </w:divBdr>
                  <w:divsChild>
                    <w:div w:id="1362705974">
                      <w:marLeft w:val="0"/>
                      <w:marRight w:val="0"/>
                      <w:marTop w:val="0"/>
                      <w:marBottom w:val="0"/>
                      <w:divBdr>
                        <w:top w:val="none" w:sz="0" w:space="0" w:color="auto"/>
                        <w:left w:val="none" w:sz="0" w:space="0" w:color="auto"/>
                        <w:bottom w:val="none" w:sz="0" w:space="0" w:color="auto"/>
                        <w:right w:val="none" w:sz="0" w:space="0" w:color="auto"/>
                      </w:divBdr>
                      <w:divsChild>
                        <w:div w:id="1566721114">
                          <w:marLeft w:val="0"/>
                          <w:marRight w:val="0"/>
                          <w:marTop w:val="0"/>
                          <w:marBottom w:val="0"/>
                          <w:divBdr>
                            <w:top w:val="none" w:sz="0" w:space="0" w:color="auto"/>
                            <w:left w:val="none" w:sz="0" w:space="0" w:color="auto"/>
                            <w:bottom w:val="none" w:sz="0" w:space="0" w:color="auto"/>
                            <w:right w:val="none" w:sz="0" w:space="0" w:color="auto"/>
                          </w:divBdr>
                          <w:divsChild>
                            <w:div w:id="17238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88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https://ercot.sharepoint.com/sites/IDT-NERCProject2015-09/Shared%20Documents/Electronic%20Communication%20of%20SOL/Redline%20Procedures/Draft_SOL%20COMS_Scripts.docx?web=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omments" Target="comments.xml"/><Relationship Id="rId33" Type="http://schemas.openxmlformats.org/officeDocument/2006/relationships/hyperlink" Target="http://www.dhs.gov/files/programs/ntas.shtm"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rcot.sharepoint.com/sites/IDT-NERCProject2015-09/Shared%20Documents/Electronic%20Communication%20of%20SOL/Redline%20Procedures/Draft_SOL%20COMS_Scripts.docx?web=1" TargetMode="External"/><Relationship Id="rId32" Type="http://schemas.openxmlformats.org/officeDocument/2006/relationships/hyperlink" Target="http://www.nhc.noaa.gov"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ercot.sharepoint.com/sites/IDT-NERCProject2015-09/Shared%20Documents/Electronic%20Communication%20of%20SOL/Redline%20Procedures/Draft_SOL%20COMS_Scripts.docx?web=1" TargetMode="Externa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ercot.sharepoint.com/sites/IDT-NERCProject2015-09/Shared%20Documents/Electronic%20Communication%20of%20SOL/Redline%20Procedures/Draft_SOL%20COMS_Scripts.docx?web=1" TargetMode="External"/><Relationship Id="rId27" Type="http://schemas.microsoft.com/office/2016/09/relationships/commentsIds" Target="commentsIds.xml"/><Relationship Id="rId30" Type="http://schemas.openxmlformats.org/officeDocument/2006/relationships/header" Target="header8.xml"/><Relationship Id="rId35"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BCBB58EA41604C9E7070DA11FB3F2E" ma:contentTypeVersion="27" ma:contentTypeDescription="Create a new document." ma:contentTypeScope="" ma:versionID="b5678300e9e9bd6f7924fb16375ca764">
  <xsd:schema xmlns:xsd="http://www.w3.org/2001/XMLSchema" xmlns:xs="http://www.w3.org/2001/XMLSchema" xmlns:p="http://schemas.microsoft.com/office/2006/metadata/properties" xmlns:ns2="fafd23f2-dbb9-4701-ad97-0412dd86b66b" xmlns:ns3="fb345aca-afcc-41ce-93cb-87b3e88e776f" targetNamespace="http://schemas.microsoft.com/office/2006/metadata/properties" ma:root="true" ma:fieldsID="89379b33379a9cf9203b16f2cd0501f5" ns2:_="" ns3:_="">
    <xsd:import namespace="fafd23f2-dbb9-4701-ad97-0412dd86b66b"/>
    <xsd:import namespace="fb345aca-afcc-41ce-93cb-87b3e88e776f"/>
    <xsd:element name="properties">
      <xsd:complexType>
        <xsd:sequence>
          <xsd:element name="documentManagement">
            <xsd:complexType>
              <xsd:all>
                <xsd:element ref="ns2:Doc_x0020_Type"/>
                <xsd:element ref="ns2:ID_x0020_Index"/>
                <xsd:element ref="ns2:Date"/>
                <xsd:element ref="ns2:Document_x0020_Description" minOccurs="0"/>
                <xsd:element ref="ns2:Governs" minOccurs="0"/>
                <xsd:element ref="ns3:Information_x0020_Classification"/>
                <xsd:element ref="ns2:Document_x0020_Owner"/>
                <xsd:element ref="ns2:BPR_x0020_Reference" minOccurs="0"/>
                <xsd:element ref="ns2:Document_x0020_Status" minOccurs="0"/>
                <xsd:element ref="ns2:Corporate_x0020_Policy"/>
                <xsd:element ref="ns2:Revision_x0020_Typ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fd23f2-dbb9-4701-ad97-0412dd86b66b" elementFormDefault="qualified">
    <xsd:import namespace="http://schemas.microsoft.com/office/2006/documentManagement/types"/>
    <xsd:import namespace="http://schemas.microsoft.com/office/infopath/2007/PartnerControls"/>
    <xsd:element name="Doc_x0020_Type" ma:index="1" ma:displayName="Doc Type" ma:format="Dropdown" ma:internalName="Doc_x0020_Type" ma:readOnly="fals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ID_x0020_Index" ma:index="2" ma:displayName="ID Index" ma:default="0" ma:internalName="ID_x0020_Index" ma:readOnly="false">
      <xsd:simpleType>
        <xsd:restriction base="dms:Text">
          <xsd:maxLength value="255"/>
        </xsd:restriction>
      </xsd:simpleType>
    </xsd:element>
    <xsd:element name="Date" ma:index="3" ma:displayName="Effective Date" ma:format="DateOnly" ma:internalName="Date" ma:readOnly="false">
      <xsd:simpleType>
        <xsd:restriction base="dms:DateTime"/>
      </xsd:simpleType>
    </xsd:element>
    <xsd:element name="Document_x0020_Description" ma:index="4" nillable="true" ma:displayName="Subject" ma:default="System Operations" ma:internalName="Document_x0020_Description" ma:readOnly="false"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Governs" ma:index="5" nillable="true" ma:displayName="Governs" ma:default="Operations Personnel" ma:internalName="Governs" ma:readOnly="false" ma:requiredMultiChoice="true">
      <xsd:complexType>
        <xsd:complexContent>
          <xsd:extension base="dms:MultiChoiceFillIn">
            <xsd:sequence>
              <xsd:element name="Value" maxOccurs="unbounded" minOccurs="0" nillable="true">
                <xsd:simpleType>
                  <xsd:union memberTypes="dms:Text">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union>
                </xsd:simpleType>
              </xsd:element>
            </xsd:sequence>
          </xsd:extension>
        </xsd:complexContent>
      </xsd:complexType>
    </xsd:element>
    <xsd:element name="Document_x0020_Owner" ma:index="7"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PR_x0020_Reference" ma:index="8" nillable="true" ma:displayName="BPR Reference" ma:internalName="BPR_x0020_Reference" ma:readOnly="false">
      <xsd:simpleType>
        <xsd:restriction base="dms:Text">
          <xsd:maxLength value="255"/>
        </xsd:restriction>
      </xsd:simpleType>
    </xsd:element>
    <xsd:element name="Document_x0020_Status" ma:index="10" nillable="true" ma:displayName="Document Status" ma:default="Active" ma:format="Dropdown" ma:internalName="Document_x0020_Status" ma:readOnly="false">
      <xsd:simpleType>
        <xsd:restriction base="dms:Choice">
          <xsd:enumeration value="Active"/>
          <xsd:enumeration value="Expired"/>
        </xsd:restriction>
      </xsd:simpleType>
    </xsd:element>
    <xsd:element name="Corporate_x0020_Policy" ma:index="11" ma:displayName="Corporate Policy" ma:default="8-System Operations" ma:format="Dropdown" ma:internalName="Corporate_x0020_Policy" ma:readOnly="false">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Operations"/>
        </xsd:restriction>
      </xsd:simpleType>
    </xsd:element>
    <xsd:element name="Revision_x0020_Type" ma:index="14" nillable="true" ma:displayName="Revision Type" ma:default="Minor Change" ma:format="Dropdown" ma:internalName="Revision_x0020_Type" ma:readOnly="false">
      <xsd:simpleType>
        <xsd:restriction base="dms:Choice">
          <xsd:enumeration value="New Document"/>
          <xsd:enumeration value="Minor Change"/>
          <xsd:enumeration value="Major change"/>
          <xsd:enumeration value="Date Refresh"/>
          <xsd:enumeration value="Other Admin Change"/>
          <xsd:enumeration value="Expire Document"/>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45aca-afcc-41ce-93cb-87b3e88e776f" elementFormDefault="qualified">
    <xsd:import namespace="http://schemas.microsoft.com/office/2006/documentManagement/types"/>
    <xsd:import namespace="http://schemas.microsoft.com/office/infopath/2007/PartnerControls"/>
    <xsd:element name="Information_x0020_Classification" ma:index="6" ma:displayName="Information Classification" ma:default="ERCOT Internal" ma:description="ERCOT Information Classification" ma:format="Dropdown" ma:internalName="Information_x0020_Classification" ma:readOnly="false">
      <xsd:simpleType>
        <xsd:union memberTypes="dms:Text">
          <xsd:simpleType>
            <xsd:restriction base="dms:Choice">
              <xsd:enumeration value="ERCOT Internal"/>
              <xsd:enumeration value="ERCOT Confidential"/>
              <xsd:enumeration value="Public"/>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Document_x0020_Description xmlns="fafd23f2-dbb9-4701-ad97-0412dd86b66b">
      <Value>System Operations</Value>
    </Document_x0020_Description>
    <ID_x0020_Index xmlns="fafd23f2-dbb9-4701-ad97-0412dd86b66b">0</ID_x0020_Index>
    <Date xmlns="fafd23f2-dbb9-4701-ad97-0412dd86b66b">2025-03-01T06:00:00+00:00</Date>
    <Doc_x0020_Type xmlns="fafd23f2-dbb9-4701-ad97-0412dd86b66b">Procedure</Doc_x0020_Type>
    <Governs xmlns="fafd23f2-dbb9-4701-ad97-0412dd86b66b">
      <Value>Operations Personnel</Value>
    </Governs>
    <Revision_x0020_Type xmlns="fafd23f2-dbb9-4701-ad97-0412dd86b66b">Minor Change</Revision_x0020_Type>
    <BPR_x0020_Reference xmlns="fafd23f2-dbb9-4701-ad97-0412dd86b66b">2443</BPR_x0020_Reference>
    <Document_x0020_Owner xmlns="fafd23f2-dbb9-4701-ad97-0412dd86b66b">
      <UserInfo>
        <DisplayName>Hartmann, Jimmy</DisplayName>
        <AccountId>46</AccountId>
        <AccountType/>
      </UserInfo>
    </Document_x0020_Owner>
    <Information_x0020_Classification xmlns="fb345aca-afcc-41ce-93cb-87b3e88e776f">ERCOT Internal</Information_x0020_Classification>
    <Document_x0020_Status xmlns="fafd23f2-dbb9-4701-ad97-0412dd86b66b">Active</Document_x0020_Status>
    <Corporate_x0020_Policy xmlns="fafd23f2-dbb9-4701-ad97-0412dd86b66b">8-System Operations</Corporate_x0020_Polic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ED754E-73F2-4907-85E2-692E2B952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fd23f2-dbb9-4701-ad97-0412dd86b66b"/>
    <ds:schemaRef ds:uri="fb345aca-afcc-41ce-93cb-87b3e88e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A16C53-6926-437B-91C5-77163905B384}">
  <ds:schemaRefs>
    <ds:schemaRef ds:uri="http://schemas.openxmlformats.org/officeDocument/2006/bibliography"/>
  </ds:schemaRefs>
</ds:datastoreItem>
</file>

<file path=customXml/itemProps3.xml><?xml version="1.0" encoding="utf-8"?>
<ds:datastoreItem xmlns:ds="http://schemas.openxmlformats.org/officeDocument/2006/customXml" ds:itemID="{3F97015B-2F27-432E-8290-98EA847B0980}">
  <ds:schemaRefs>
    <ds:schemaRef ds:uri="http://purl.org/dc/elements/1.1/"/>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fafd23f2-dbb9-4701-ad97-0412dd86b66b"/>
    <ds:schemaRef ds:uri="fb345aca-afcc-41ce-93cb-87b3e88e776f"/>
    <ds:schemaRef ds:uri="http://purl.org/dc/dcmitype/"/>
    <ds:schemaRef ds:uri="http://purl.org/dc/terms/"/>
  </ds:schemaRefs>
</ds:datastoreItem>
</file>

<file path=customXml/itemProps4.xml><?xml version="1.0" encoding="utf-8"?>
<ds:datastoreItem xmlns:ds="http://schemas.openxmlformats.org/officeDocument/2006/customXml" ds:itemID="{78EC1470-3446-45CA-AF21-BA8511FCD5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163</Pages>
  <Words>36041</Words>
  <Characters>204057</Characters>
  <Application>Microsoft Office Word</Application>
  <DocSecurity>2</DocSecurity>
  <Lines>1700</Lines>
  <Paragraphs>479</Paragraphs>
  <ScaleCrop>false</ScaleCrop>
  <HeadingPairs>
    <vt:vector size="2" baseType="variant">
      <vt:variant>
        <vt:lpstr>Title</vt:lpstr>
      </vt:variant>
      <vt:variant>
        <vt:i4>1</vt:i4>
      </vt:variant>
    </vt:vector>
  </HeadingPairs>
  <TitlesOfParts>
    <vt:vector size="1" baseType="lpstr">
      <vt:lpstr>Transmission and Security Desk</vt:lpstr>
    </vt:vector>
  </TitlesOfParts>
  <Company>ERCOT</Company>
  <LinksUpToDate>false</LinksUpToDate>
  <CharactersWithSpaces>239619</CharactersWithSpaces>
  <SharedDoc>false</SharedDoc>
  <HLinks>
    <vt:vector size="1008" baseType="variant">
      <vt:variant>
        <vt:i4>6758451</vt:i4>
      </vt:variant>
      <vt:variant>
        <vt:i4>501</vt:i4>
      </vt:variant>
      <vt:variant>
        <vt:i4>0</vt:i4>
      </vt:variant>
      <vt:variant>
        <vt:i4>5</vt:i4>
      </vt:variant>
      <vt:variant>
        <vt:lpwstr/>
      </vt:variant>
      <vt:variant>
        <vt:lpwstr>_Zorrillo_–_Ajo</vt:lpwstr>
      </vt:variant>
      <vt:variant>
        <vt:i4>8060987</vt:i4>
      </vt:variant>
      <vt:variant>
        <vt:i4>498</vt:i4>
      </vt:variant>
      <vt:variant>
        <vt:i4>0</vt:i4>
      </vt:variant>
      <vt:variant>
        <vt:i4>5</vt:i4>
      </vt:variant>
      <vt:variant>
        <vt:lpwstr>http://www.dhs.gov/files/programs/ntas.shtm</vt:lpwstr>
      </vt:variant>
      <vt:variant>
        <vt:lpwstr/>
      </vt:variant>
      <vt:variant>
        <vt:i4>4653065</vt:i4>
      </vt:variant>
      <vt:variant>
        <vt:i4>495</vt:i4>
      </vt:variant>
      <vt:variant>
        <vt:i4>0</vt:i4>
      </vt:variant>
      <vt:variant>
        <vt:i4>5</vt:i4>
      </vt:variant>
      <vt:variant>
        <vt:lpwstr>http://www.nhc.noaa.gov/</vt:lpwstr>
      </vt:variant>
      <vt:variant>
        <vt:lpwstr/>
      </vt:variant>
      <vt:variant>
        <vt:i4>589836</vt:i4>
      </vt:variant>
      <vt:variant>
        <vt:i4>492</vt:i4>
      </vt:variant>
      <vt:variant>
        <vt:i4>0</vt:i4>
      </vt:variant>
      <vt:variant>
        <vt:i4>5</vt:i4>
      </vt:variant>
      <vt:variant>
        <vt:lpwstr>https://ercot.sharepoint.com/sites/IDT-NERCProject2015-09/Shared Documents/Electronic Communication of SOL/Redline Procedures/Draft_SOL COMS_Scripts.docx?web=1</vt:lpwstr>
      </vt:variant>
      <vt:variant>
        <vt:lpwstr/>
      </vt:variant>
      <vt:variant>
        <vt:i4>589836</vt:i4>
      </vt:variant>
      <vt:variant>
        <vt:i4>489</vt:i4>
      </vt:variant>
      <vt:variant>
        <vt:i4>0</vt:i4>
      </vt:variant>
      <vt:variant>
        <vt:i4>5</vt:i4>
      </vt:variant>
      <vt:variant>
        <vt:lpwstr>https://ercot.sharepoint.com/sites/IDT-NERCProject2015-09/Shared Documents/Electronic Communication of SOL/Redline Procedures/Draft_SOL COMS_Scripts.docx?web=1</vt:lpwstr>
      </vt:variant>
      <vt:variant>
        <vt:lpwstr/>
      </vt:variant>
      <vt:variant>
        <vt:i4>589836</vt:i4>
      </vt:variant>
      <vt:variant>
        <vt:i4>486</vt:i4>
      </vt:variant>
      <vt:variant>
        <vt:i4>0</vt:i4>
      </vt:variant>
      <vt:variant>
        <vt:i4>5</vt:i4>
      </vt:variant>
      <vt:variant>
        <vt:lpwstr>https://ercot.sharepoint.com/sites/IDT-NERCProject2015-09/Shared Documents/Electronic Communication of SOL/Redline Procedures/Draft_SOL COMS_Scripts.docx?web=1</vt:lpwstr>
      </vt:variant>
      <vt:variant>
        <vt:lpwstr/>
      </vt:variant>
      <vt:variant>
        <vt:i4>589836</vt:i4>
      </vt:variant>
      <vt:variant>
        <vt:i4>483</vt:i4>
      </vt:variant>
      <vt:variant>
        <vt:i4>0</vt:i4>
      </vt:variant>
      <vt:variant>
        <vt:i4>5</vt:i4>
      </vt:variant>
      <vt:variant>
        <vt:lpwstr>https://ercot.sharepoint.com/sites/IDT-NERCProject2015-09/Shared Documents/Electronic Communication of SOL/Redline Procedures/Draft_SOL COMS_Scripts.docx?web=1</vt:lpwstr>
      </vt:variant>
      <vt:variant>
        <vt:lpwstr/>
      </vt:variant>
      <vt:variant>
        <vt:i4>7471213</vt:i4>
      </vt:variant>
      <vt:variant>
        <vt:i4>480</vt:i4>
      </vt:variant>
      <vt:variant>
        <vt:i4>0</vt:i4>
      </vt:variant>
      <vt:variant>
        <vt:i4>5</vt:i4>
      </vt:variant>
      <vt:variant>
        <vt:lpwstr/>
      </vt:variant>
      <vt:variant>
        <vt:lpwstr>_1._Introduction</vt:lpwstr>
      </vt:variant>
      <vt:variant>
        <vt:i4>65595</vt:i4>
      </vt:variant>
      <vt:variant>
        <vt:i4>477</vt:i4>
      </vt:variant>
      <vt:variant>
        <vt:i4>0</vt:i4>
      </vt:variant>
      <vt:variant>
        <vt:i4>5</vt:i4>
      </vt:variant>
      <vt:variant>
        <vt:lpwstr/>
      </vt:variant>
      <vt:variant>
        <vt:lpwstr>_11.2_Restoration_of</vt:lpwstr>
      </vt:variant>
      <vt:variant>
        <vt:i4>720928</vt:i4>
      </vt:variant>
      <vt:variant>
        <vt:i4>474</vt:i4>
      </vt:variant>
      <vt:variant>
        <vt:i4>0</vt:i4>
      </vt:variant>
      <vt:variant>
        <vt:i4>5</vt:i4>
      </vt:variant>
      <vt:variant>
        <vt:lpwstr/>
      </vt:variant>
      <vt:variant>
        <vt:lpwstr>_10.1_Respond_to</vt:lpwstr>
      </vt:variant>
      <vt:variant>
        <vt:i4>3342367</vt:i4>
      </vt:variant>
      <vt:variant>
        <vt:i4>471</vt:i4>
      </vt:variant>
      <vt:variant>
        <vt:i4>0</vt:i4>
      </vt:variant>
      <vt:variant>
        <vt:i4>5</vt:i4>
      </vt:variant>
      <vt:variant>
        <vt:lpwstr/>
      </vt:variant>
      <vt:variant>
        <vt:lpwstr>_11.1_Loss_of</vt:lpwstr>
      </vt:variant>
      <vt:variant>
        <vt:i4>720928</vt:i4>
      </vt:variant>
      <vt:variant>
        <vt:i4>468</vt:i4>
      </vt:variant>
      <vt:variant>
        <vt:i4>0</vt:i4>
      </vt:variant>
      <vt:variant>
        <vt:i4>5</vt:i4>
      </vt:variant>
      <vt:variant>
        <vt:lpwstr/>
      </vt:variant>
      <vt:variant>
        <vt:lpwstr>_10.1_Respond_to</vt:lpwstr>
      </vt:variant>
      <vt:variant>
        <vt:i4>2555934</vt:i4>
      </vt:variant>
      <vt:variant>
        <vt:i4>465</vt:i4>
      </vt:variant>
      <vt:variant>
        <vt:i4>0</vt:i4>
      </vt:variant>
      <vt:variant>
        <vt:i4>5</vt:i4>
      </vt:variant>
      <vt:variant>
        <vt:lpwstr/>
      </vt:variant>
      <vt:variant>
        <vt:lpwstr>_Loss_of_Primary</vt:lpwstr>
      </vt:variant>
      <vt:variant>
        <vt:i4>6750281</vt:i4>
      </vt:variant>
      <vt:variant>
        <vt:i4>462</vt:i4>
      </vt:variant>
      <vt:variant>
        <vt:i4>0</vt:i4>
      </vt:variant>
      <vt:variant>
        <vt:i4>5</vt:i4>
      </vt:variant>
      <vt:variant>
        <vt:lpwstr/>
      </vt:variant>
      <vt:variant>
        <vt:lpwstr>_Market_Participant_Issues</vt:lpwstr>
      </vt:variant>
      <vt:variant>
        <vt:i4>721022</vt:i4>
      </vt:variant>
      <vt:variant>
        <vt:i4>459</vt:i4>
      </vt:variant>
      <vt:variant>
        <vt:i4>0</vt:i4>
      </vt:variant>
      <vt:variant>
        <vt:i4>5</vt:i4>
      </vt:variant>
      <vt:variant>
        <vt:lpwstr/>
      </vt:variant>
      <vt:variant>
        <vt:lpwstr>_Market_Participant_Backup/Alternate</vt:lpwstr>
      </vt:variant>
      <vt:variant>
        <vt:i4>720928</vt:i4>
      </vt:variant>
      <vt:variant>
        <vt:i4>456</vt:i4>
      </vt:variant>
      <vt:variant>
        <vt:i4>0</vt:i4>
      </vt:variant>
      <vt:variant>
        <vt:i4>5</vt:i4>
      </vt:variant>
      <vt:variant>
        <vt:lpwstr/>
      </vt:variant>
      <vt:variant>
        <vt:lpwstr>_10.1_Respond_to</vt:lpwstr>
      </vt:variant>
      <vt:variant>
        <vt:i4>7995401</vt:i4>
      </vt:variant>
      <vt:variant>
        <vt:i4>453</vt:i4>
      </vt:variant>
      <vt:variant>
        <vt:i4>0</vt:i4>
      </vt:variant>
      <vt:variant>
        <vt:i4>5</vt:i4>
      </vt:variant>
      <vt:variant>
        <vt:lpwstr/>
      </vt:variant>
      <vt:variant>
        <vt:lpwstr>_10._Perform_Miscellaneous</vt:lpwstr>
      </vt:variant>
      <vt:variant>
        <vt:i4>7995479</vt:i4>
      </vt:variant>
      <vt:variant>
        <vt:i4>450</vt:i4>
      </vt:variant>
      <vt:variant>
        <vt:i4>0</vt:i4>
      </vt:variant>
      <vt:variant>
        <vt:i4>5</vt:i4>
      </vt:variant>
      <vt:variant>
        <vt:lpwstr/>
      </vt:variant>
      <vt:variant>
        <vt:lpwstr>_Primary_Control_Center</vt:lpwstr>
      </vt:variant>
      <vt:variant>
        <vt:i4>1966201</vt:i4>
      </vt:variant>
      <vt:variant>
        <vt:i4>447</vt:i4>
      </vt:variant>
      <vt:variant>
        <vt:i4>0</vt:i4>
      </vt:variant>
      <vt:variant>
        <vt:i4>5</vt:i4>
      </vt:variant>
      <vt:variant>
        <vt:lpwstr/>
      </vt:variant>
      <vt:variant>
        <vt:lpwstr>_7.2_Monthly_Testing</vt:lpwstr>
      </vt:variant>
      <vt:variant>
        <vt:i4>7995418</vt:i4>
      </vt:variant>
      <vt:variant>
        <vt:i4>444</vt:i4>
      </vt:variant>
      <vt:variant>
        <vt:i4>0</vt:i4>
      </vt:variant>
      <vt:variant>
        <vt:i4>5</vt:i4>
      </vt:variant>
      <vt:variant>
        <vt:lpwstr/>
      </vt:variant>
      <vt:variant>
        <vt:lpwstr>_9.1_Telephone_Hotline</vt:lpwstr>
      </vt:variant>
      <vt:variant>
        <vt:i4>5374059</vt:i4>
      </vt:variant>
      <vt:variant>
        <vt:i4>441</vt:i4>
      </vt:variant>
      <vt:variant>
        <vt:i4>0</vt:i4>
      </vt:variant>
      <vt:variant>
        <vt:i4>5</vt:i4>
      </vt:variant>
      <vt:variant>
        <vt:lpwstr/>
      </vt:variant>
      <vt:variant>
        <vt:lpwstr>_9._Communication_Testing</vt:lpwstr>
      </vt:variant>
      <vt:variant>
        <vt:i4>7733317</vt:i4>
      </vt:variant>
      <vt:variant>
        <vt:i4>438</vt:i4>
      </vt:variant>
      <vt:variant>
        <vt:i4>0</vt:i4>
      </vt:variant>
      <vt:variant>
        <vt:i4>5</vt:i4>
      </vt:variant>
      <vt:variant>
        <vt:lpwstr/>
      </vt:variant>
      <vt:variant>
        <vt:lpwstr>_8.34_Other_Significant</vt:lpwstr>
      </vt:variant>
      <vt:variant>
        <vt:i4>262203</vt:i4>
      </vt:variant>
      <vt:variant>
        <vt:i4>435</vt:i4>
      </vt:variant>
      <vt:variant>
        <vt:i4>0</vt:i4>
      </vt:variant>
      <vt:variant>
        <vt:i4>5</vt:i4>
      </vt:variant>
      <vt:variant>
        <vt:lpwstr/>
      </vt:variant>
      <vt:variant>
        <vt:lpwstr>_8.43_Extreme_Hot</vt:lpwstr>
      </vt:variant>
      <vt:variant>
        <vt:i4>131114</vt:i4>
      </vt:variant>
      <vt:variant>
        <vt:i4>432</vt:i4>
      </vt:variant>
      <vt:variant>
        <vt:i4>0</vt:i4>
      </vt:variant>
      <vt:variant>
        <vt:i4>5</vt:i4>
      </vt:variant>
      <vt:variant>
        <vt:lpwstr/>
      </vt:variant>
      <vt:variant>
        <vt:lpwstr>_8.32_SevereExtreme_Cold</vt:lpwstr>
      </vt:variant>
      <vt:variant>
        <vt:i4>5308539</vt:i4>
      </vt:variant>
      <vt:variant>
        <vt:i4>429</vt:i4>
      </vt:variant>
      <vt:variant>
        <vt:i4>0</vt:i4>
      </vt:variant>
      <vt:variant>
        <vt:i4>5</vt:i4>
      </vt:variant>
      <vt:variant>
        <vt:lpwstr/>
      </vt:variant>
      <vt:variant>
        <vt:lpwstr>_8.1_Hurricane_/</vt:lpwstr>
      </vt:variant>
      <vt:variant>
        <vt:i4>2555913</vt:i4>
      </vt:variant>
      <vt:variant>
        <vt:i4>426</vt:i4>
      </vt:variant>
      <vt:variant>
        <vt:i4>0</vt:i4>
      </vt:variant>
      <vt:variant>
        <vt:i4>5</vt:i4>
      </vt:variant>
      <vt:variant>
        <vt:lpwstr/>
      </vt:variant>
      <vt:variant>
        <vt:lpwstr>_8._Weather_Events</vt:lpwstr>
      </vt:variant>
      <vt:variant>
        <vt:i4>6619145</vt:i4>
      </vt:variant>
      <vt:variant>
        <vt:i4>423</vt:i4>
      </vt:variant>
      <vt:variant>
        <vt:i4>0</vt:i4>
      </vt:variant>
      <vt:variant>
        <vt:i4>5</vt:i4>
      </vt:variant>
      <vt:variant>
        <vt:lpwstr/>
      </vt:variant>
      <vt:variant>
        <vt:lpwstr>_7.5_Restoration_of</vt:lpwstr>
      </vt:variant>
      <vt:variant>
        <vt:i4>4587623</vt:i4>
      </vt:variant>
      <vt:variant>
        <vt:i4>420</vt:i4>
      </vt:variant>
      <vt:variant>
        <vt:i4>0</vt:i4>
      </vt:variant>
      <vt:variant>
        <vt:i4>5</vt:i4>
      </vt:variant>
      <vt:variant>
        <vt:lpwstr/>
      </vt:variant>
      <vt:variant>
        <vt:lpwstr>_CFE_or_SPP</vt:lpwstr>
      </vt:variant>
      <vt:variant>
        <vt:i4>6750272</vt:i4>
      </vt:variant>
      <vt:variant>
        <vt:i4>417</vt:i4>
      </vt:variant>
      <vt:variant>
        <vt:i4>0</vt:i4>
      </vt:variant>
      <vt:variant>
        <vt:i4>5</vt:i4>
      </vt:variant>
      <vt:variant>
        <vt:lpwstr/>
      </vt:variant>
      <vt:variant>
        <vt:lpwstr>_ERCOT_picks_up</vt:lpwstr>
      </vt:variant>
      <vt:variant>
        <vt:i4>6881297</vt:i4>
      </vt:variant>
      <vt:variant>
        <vt:i4>414</vt:i4>
      </vt:variant>
      <vt:variant>
        <vt:i4>0</vt:i4>
      </vt:variant>
      <vt:variant>
        <vt:i4>5</vt:i4>
      </vt:variant>
      <vt:variant>
        <vt:lpwstr/>
      </vt:variant>
      <vt:variant>
        <vt:lpwstr>_7.5_Block_Load</vt:lpwstr>
      </vt:variant>
      <vt:variant>
        <vt:i4>3473458</vt:i4>
      </vt:variant>
      <vt:variant>
        <vt:i4>411</vt:i4>
      </vt:variant>
      <vt:variant>
        <vt:i4>0</vt:i4>
      </vt:variant>
      <vt:variant>
        <vt:i4>5</vt:i4>
      </vt:variant>
      <vt:variant>
        <vt:lpwstr/>
      </vt:variant>
      <vt:variant>
        <vt:lpwstr>_Cancel_Watch</vt:lpwstr>
      </vt:variant>
      <vt:variant>
        <vt:i4>7077945</vt:i4>
      </vt:variant>
      <vt:variant>
        <vt:i4>408</vt:i4>
      </vt:variant>
      <vt:variant>
        <vt:i4>0</vt:i4>
      </vt:variant>
      <vt:variant>
        <vt:i4>5</vt:i4>
      </vt:variant>
      <vt:variant>
        <vt:lpwstr/>
      </vt:variant>
      <vt:variant>
        <vt:lpwstr>_Move_From_EEA_3</vt:lpwstr>
      </vt:variant>
      <vt:variant>
        <vt:i4>7143481</vt:i4>
      </vt:variant>
      <vt:variant>
        <vt:i4>405</vt:i4>
      </vt:variant>
      <vt:variant>
        <vt:i4>0</vt:i4>
      </vt:variant>
      <vt:variant>
        <vt:i4>5</vt:i4>
      </vt:variant>
      <vt:variant>
        <vt:lpwstr/>
      </vt:variant>
      <vt:variant>
        <vt:lpwstr>_Move_From_EEA_2</vt:lpwstr>
      </vt:variant>
      <vt:variant>
        <vt:i4>6226022</vt:i4>
      </vt:variant>
      <vt:variant>
        <vt:i4>402</vt:i4>
      </vt:variant>
      <vt:variant>
        <vt:i4>0</vt:i4>
      </vt:variant>
      <vt:variant>
        <vt:i4>5</vt:i4>
      </vt:variant>
      <vt:variant>
        <vt:lpwstr/>
      </vt:variant>
      <vt:variant>
        <vt:lpwstr>_Move_From_EEA</vt:lpwstr>
      </vt:variant>
      <vt:variant>
        <vt:i4>4915306</vt:i4>
      </vt:variant>
      <vt:variant>
        <vt:i4>399</vt:i4>
      </vt:variant>
      <vt:variant>
        <vt:i4>0</vt:i4>
      </vt:variant>
      <vt:variant>
        <vt:i4>5</vt:i4>
      </vt:variant>
      <vt:variant>
        <vt:lpwstr/>
      </vt:variant>
      <vt:variant>
        <vt:lpwstr>_Restore_Firm_Load</vt:lpwstr>
      </vt:variant>
      <vt:variant>
        <vt:i4>655479</vt:i4>
      </vt:variant>
      <vt:variant>
        <vt:i4>396</vt:i4>
      </vt:variant>
      <vt:variant>
        <vt:i4>0</vt:i4>
      </vt:variant>
      <vt:variant>
        <vt:i4>5</vt:i4>
      </vt:variant>
      <vt:variant>
        <vt:lpwstr/>
      </vt:variant>
      <vt:variant>
        <vt:lpwstr>_6.3_Restore_EEA</vt:lpwstr>
      </vt:variant>
      <vt:variant>
        <vt:i4>2883687</vt:i4>
      </vt:variant>
      <vt:variant>
        <vt:i4>393</vt:i4>
      </vt:variant>
      <vt:variant>
        <vt:i4>0</vt:i4>
      </vt:variant>
      <vt:variant>
        <vt:i4>5</vt:i4>
      </vt:variant>
      <vt:variant>
        <vt:lpwstr/>
      </vt:variant>
      <vt:variant>
        <vt:lpwstr>_Implement_EEA_Level_3</vt:lpwstr>
      </vt:variant>
      <vt:variant>
        <vt:i4>3014759</vt:i4>
      </vt:variant>
      <vt:variant>
        <vt:i4>390</vt:i4>
      </vt:variant>
      <vt:variant>
        <vt:i4>0</vt:i4>
      </vt:variant>
      <vt:variant>
        <vt:i4>5</vt:i4>
      </vt:variant>
      <vt:variant>
        <vt:lpwstr/>
      </vt:variant>
      <vt:variant>
        <vt:lpwstr>_Implement_EEA_Level_1</vt:lpwstr>
      </vt:variant>
      <vt:variant>
        <vt:i4>2031672</vt:i4>
      </vt:variant>
      <vt:variant>
        <vt:i4>387</vt:i4>
      </vt:variant>
      <vt:variant>
        <vt:i4>0</vt:i4>
      </vt:variant>
      <vt:variant>
        <vt:i4>5</vt:i4>
      </vt:variant>
      <vt:variant>
        <vt:lpwstr/>
      </vt:variant>
      <vt:variant>
        <vt:lpwstr>_Implement_EEA_Level</vt:lpwstr>
      </vt:variant>
      <vt:variant>
        <vt:i4>7143446</vt:i4>
      </vt:variant>
      <vt:variant>
        <vt:i4>384</vt:i4>
      </vt:variant>
      <vt:variant>
        <vt:i4>0</vt:i4>
      </vt:variant>
      <vt:variant>
        <vt:i4>5</vt:i4>
      </vt:variant>
      <vt:variant>
        <vt:lpwstr/>
      </vt:variant>
      <vt:variant>
        <vt:lpwstr>_6.2_Implement_EEA</vt:lpwstr>
      </vt:variant>
      <vt:variant>
        <vt:i4>7077994</vt:i4>
      </vt:variant>
      <vt:variant>
        <vt:i4>381</vt:i4>
      </vt:variant>
      <vt:variant>
        <vt:i4>0</vt:i4>
      </vt:variant>
      <vt:variant>
        <vt:i4>5</vt:i4>
      </vt:variant>
      <vt:variant>
        <vt:lpwstr/>
      </vt:variant>
      <vt:variant>
        <vt:lpwstr>_7.2_Congestion_Management_1</vt:lpwstr>
      </vt:variant>
      <vt:variant>
        <vt:i4>3604536</vt:i4>
      </vt:variant>
      <vt:variant>
        <vt:i4>378</vt:i4>
      </vt:variant>
      <vt:variant>
        <vt:i4>0</vt:i4>
      </vt:variant>
      <vt:variant>
        <vt:i4>5</vt:i4>
      </vt:variant>
      <vt:variant>
        <vt:lpwstr/>
      </vt:variant>
      <vt:variant>
        <vt:lpwstr>_Specific_Scripts</vt:lpwstr>
      </vt:variant>
      <vt:variant>
        <vt:i4>7798870</vt:i4>
      </vt:variant>
      <vt:variant>
        <vt:i4>375</vt:i4>
      </vt:variant>
      <vt:variant>
        <vt:i4>0</vt:i4>
      </vt:variant>
      <vt:variant>
        <vt:i4>5</vt:i4>
      </vt:variant>
      <vt:variant>
        <vt:lpwstr/>
      </vt:variant>
      <vt:variant>
        <vt:lpwstr>_Notifications</vt:lpwstr>
      </vt:variant>
      <vt:variant>
        <vt:i4>589855</vt:i4>
      </vt:variant>
      <vt:variant>
        <vt:i4>372</vt:i4>
      </vt:variant>
      <vt:variant>
        <vt:i4>0</vt:i4>
      </vt:variant>
      <vt:variant>
        <vt:i4>5</vt:i4>
      </vt:variant>
      <vt:variant>
        <vt:lpwstr/>
      </vt:variant>
      <vt:variant>
        <vt:lpwstr>_EMERGENCY_NOTICE</vt:lpwstr>
      </vt:variant>
      <vt:variant>
        <vt:i4>7012445</vt:i4>
      </vt:variant>
      <vt:variant>
        <vt:i4>369</vt:i4>
      </vt:variant>
      <vt:variant>
        <vt:i4>0</vt:i4>
      </vt:variant>
      <vt:variant>
        <vt:i4>5</vt:i4>
      </vt:variant>
      <vt:variant>
        <vt:lpwstr/>
      </vt:variant>
      <vt:variant>
        <vt:lpwstr>_WATCH</vt:lpwstr>
      </vt:variant>
      <vt:variant>
        <vt:i4>1441853</vt:i4>
      </vt:variant>
      <vt:variant>
        <vt:i4>366</vt:i4>
      </vt:variant>
      <vt:variant>
        <vt:i4>0</vt:i4>
      </vt:variant>
      <vt:variant>
        <vt:i4>5</vt:i4>
      </vt:variant>
      <vt:variant>
        <vt:lpwstr/>
      </vt:variant>
      <vt:variant>
        <vt:lpwstr>_ADVISORY</vt:lpwstr>
      </vt:variant>
      <vt:variant>
        <vt:i4>983102</vt:i4>
      </vt:variant>
      <vt:variant>
        <vt:i4>363</vt:i4>
      </vt:variant>
      <vt:variant>
        <vt:i4>0</vt:i4>
      </vt:variant>
      <vt:variant>
        <vt:i4>5</vt:i4>
      </vt:variant>
      <vt:variant>
        <vt:lpwstr/>
      </vt:variant>
      <vt:variant>
        <vt:lpwstr>_AAN</vt:lpwstr>
      </vt:variant>
      <vt:variant>
        <vt:i4>65596</vt:i4>
      </vt:variant>
      <vt:variant>
        <vt:i4>360</vt:i4>
      </vt:variant>
      <vt:variant>
        <vt:i4>0</vt:i4>
      </vt:variant>
      <vt:variant>
        <vt:i4>5</vt:i4>
      </vt:variant>
      <vt:variant>
        <vt:lpwstr/>
      </vt:variant>
      <vt:variant>
        <vt:lpwstr>_OCN</vt:lpwstr>
      </vt:variant>
      <vt:variant>
        <vt:i4>4259881</vt:i4>
      </vt:variant>
      <vt:variant>
        <vt:i4>357</vt:i4>
      </vt:variant>
      <vt:variant>
        <vt:i4>0</vt:i4>
      </vt:variant>
      <vt:variant>
        <vt:i4>5</vt:i4>
      </vt:variant>
      <vt:variant>
        <vt:lpwstr/>
      </vt:variant>
      <vt:variant>
        <vt:lpwstr>_6.1_Market_Notices</vt:lpwstr>
      </vt:variant>
      <vt:variant>
        <vt:i4>4522093</vt:i4>
      </vt:variant>
      <vt:variant>
        <vt:i4>354</vt:i4>
      </vt:variant>
      <vt:variant>
        <vt:i4>0</vt:i4>
      </vt:variant>
      <vt:variant>
        <vt:i4>5</vt:i4>
      </vt:variant>
      <vt:variant>
        <vt:lpwstr/>
      </vt:variant>
      <vt:variant>
        <vt:lpwstr>_6._Emergency_Operations</vt:lpwstr>
      </vt:variant>
      <vt:variant>
        <vt:i4>6553672</vt:i4>
      </vt:variant>
      <vt:variant>
        <vt:i4>351</vt:i4>
      </vt:variant>
      <vt:variant>
        <vt:i4>0</vt:i4>
      </vt:variant>
      <vt:variant>
        <vt:i4>5</vt:i4>
      </vt:variant>
      <vt:variant>
        <vt:lpwstr/>
      </vt:variant>
      <vt:variant>
        <vt:lpwstr>_Generator_Voltage_Set</vt:lpwstr>
      </vt:variant>
      <vt:variant>
        <vt:i4>3997725</vt:i4>
      </vt:variant>
      <vt:variant>
        <vt:i4>348</vt:i4>
      </vt:variant>
      <vt:variant>
        <vt:i4>0</vt:i4>
      </vt:variant>
      <vt:variant>
        <vt:i4>5</vt:i4>
      </vt:variant>
      <vt:variant>
        <vt:lpwstr/>
      </vt:variant>
      <vt:variant>
        <vt:lpwstr>_Power_System_Stabilizers</vt:lpwstr>
      </vt:variant>
      <vt:variant>
        <vt:i4>2293790</vt:i4>
      </vt:variant>
      <vt:variant>
        <vt:i4>345</vt:i4>
      </vt:variant>
      <vt:variant>
        <vt:i4>0</vt:i4>
      </vt:variant>
      <vt:variant>
        <vt:i4>5</vt:i4>
      </vt:variant>
      <vt:variant>
        <vt:lpwstr/>
      </vt:variant>
      <vt:variant>
        <vt:lpwstr>_Voltage_Security_Assessment</vt:lpwstr>
      </vt:variant>
      <vt:variant>
        <vt:i4>4980839</vt:i4>
      </vt:variant>
      <vt:variant>
        <vt:i4>342</vt:i4>
      </vt:variant>
      <vt:variant>
        <vt:i4>0</vt:i4>
      </vt:variant>
      <vt:variant>
        <vt:i4>5</vt:i4>
      </vt:variant>
      <vt:variant>
        <vt:lpwstr/>
      </vt:variant>
      <vt:variant>
        <vt:lpwstr>_ERCOT_requesting_Resource</vt:lpwstr>
      </vt:variant>
      <vt:variant>
        <vt:i4>6881371</vt:i4>
      </vt:variant>
      <vt:variant>
        <vt:i4>339</vt:i4>
      </vt:variant>
      <vt:variant>
        <vt:i4>0</vt:i4>
      </vt:variant>
      <vt:variant>
        <vt:i4>5</vt:i4>
      </vt:variant>
      <vt:variant>
        <vt:lpwstr/>
      </vt:variant>
      <vt:variant>
        <vt:lpwstr>_Future_Voltage_Issues</vt:lpwstr>
      </vt:variant>
      <vt:variant>
        <vt:i4>5439541</vt:i4>
      </vt:variant>
      <vt:variant>
        <vt:i4>336</vt:i4>
      </vt:variant>
      <vt:variant>
        <vt:i4>0</vt:i4>
      </vt:variant>
      <vt:variant>
        <vt:i4>5</vt:i4>
      </vt:variant>
      <vt:variant>
        <vt:lpwstr/>
      </vt:variant>
      <vt:variant>
        <vt:lpwstr>_Real-Time_Voltage_Issues</vt:lpwstr>
      </vt:variant>
      <vt:variant>
        <vt:i4>983093</vt:i4>
      </vt:variant>
      <vt:variant>
        <vt:i4>333</vt:i4>
      </vt:variant>
      <vt:variant>
        <vt:i4>0</vt:i4>
      </vt:variant>
      <vt:variant>
        <vt:i4>5</vt:i4>
      </vt:variant>
      <vt:variant>
        <vt:lpwstr/>
      </vt:variant>
      <vt:variant>
        <vt:lpwstr>_Assist_TOs_with</vt:lpwstr>
      </vt:variant>
      <vt:variant>
        <vt:i4>589945</vt:i4>
      </vt:variant>
      <vt:variant>
        <vt:i4>330</vt:i4>
      </vt:variant>
      <vt:variant>
        <vt:i4>0</vt:i4>
      </vt:variant>
      <vt:variant>
        <vt:i4>5</vt:i4>
      </vt:variant>
      <vt:variant>
        <vt:lpwstr/>
      </vt:variant>
      <vt:variant>
        <vt:lpwstr>_5.1_Voltage_Control</vt:lpwstr>
      </vt:variant>
      <vt:variant>
        <vt:i4>2621469</vt:i4>
      </vt:variant>
      <vt:variant>
        <vt:i4>327</vt:i4>
      </vt:variant>
      <vt:variant>
        <vt:i4>0</vt:i4>
      </vt:variant>
      <vt:variant>
        <vt:i4>5</vt:i4>
      </vt:variant>
      <vt:variant>
        <vt:lpwstr/>
      </vt:variant>
      <vt:variant>
        <vt:lpwstr>_5._General_Voltage</vt:lpwstr>
      </vt:variant>
      <vt:variant>
        <vt:i4>7274500</vt:i4>
      </vt:variant>
      <vt:variant>
        <vt:i4>324</vt:i4>
      </vt:variant>
      <vt:variant>
        <vt:i4>0</vt:i4>
      </vt:variant>
      <vt:variant>
        <vt:i4>5</vt:i4>
      </vt:variant>
      <vt:variant>
        <vt:lpwstr/>
      </vt:variant>
      <vt:variant>
        <vt:lpwstr>_5.2_Relay_Outages</vt:lpwstr>
      </vt:variant>
      <vt:variant>
        <vt:i4>5898363</vt:i4>
      </vt:variant>
      <vt:variant>
        <vt:i4>321</vt:i4>
      </vt:variant>
      <vt:variant>
        <vt:i4>0</vt:i4>
      </vt:variant>
      <vt:variant>
        <vt:i4>5</vt:i4>
      </vt:variant>
      <vt:variant>
        <vt:lpwstr/>
      </vt:variant>
      <vt:variant>
        <vt:lpwstr>_Advance_Action_Notice</vt:lpwstr>
      </vt:variant>
      <vt:variant>
        <vt:i4>2949128</vt:i4>
      </vt:variant>
      <vt:variant>
        <vt:i4>318</vt:i4>
      </vt:variant>
      <vt:variant>
        <vt:i4>0</vt:i4>
      </vt:variant>
      <vt:variant>
        <vt:i4>5</vt:i4>
      </vt:variant>
      <vt:variant>
        <vt:lpwstr/>
      </vt:variant>
      <vt:variant>
        <vt:lpwstr>_Rescheduled_High_Impact</vt:lpwstr>
      </vt:variant>
      <vt:variant>
        <vt:i4>458752</vt:i4>
      </vt:variant>
      <vt:variant>
        <vt:i4>315</vt:i4>
      </vt:variant>
      <vt:variant>
        <vt:i4>0</vt:i4>
      </vt:variant>
      <vt:variant>
        <vt:i4>5</vt:i4>
      </vt:variant>
      <vt:variant>
        <vt:lpwstr/>
      </vt:variant>
      <vt:variant>
        <vt:lpwstr>_Opportunity_Outages</vt:lpwstr>
      </vt:variant>
      <vt:variant>
        <vt:i4>5505147</vt:i4>
      </vt:variant>
      <vt:variant>
        <vt:i4>312</vt:i4>
      </vt:variant>
      <vt:variant>
        <vt:i4>0</vt:i4>
      </vt:variant>
      <vt:variant>
        <vt:i4>5</vt:i4>
      </vt:variant>
      <vt:variant>
        <vt:lpwstr/>
      </vt:variant>
      <vt:variant>
        <vt:lpwstr>_Simple_Transmission_Outage</vt:lpwstr>
      </vt:variant>
      <vt:variant>
        <vt:i4>4653175</vt:i4>
      </vt:variant>
      <vt:variant>
        <vt:i4>309</vt:i4>
      </vt:variant>
      <vt:variant>
        <vt:i4>0</vt:i4>
      </vt:variant>
      <vt:variant>
        <vt:i4>5</vt:i4>
      </vt:variant>
      <vt:variant>
        <vt:lpwstr/>
      </vt:variant>
      <vt:variant>
        <vt:lpwstr>_Approval_of_an</vt:lpwstr>
      </vt:variant>
      <vt:variant>
        <vt:i4>6291532</vt:i4>
      </vt:variant>
      <vt:variant>
        <vt:i4>306</vt:i4>
      </vt:variant>
      <vt:variant>
        <vt:i4>0</vt:i4>
      </vt:variant>
      <vt:variant>
        <vt:i4>5</vt:i4>
      </vt:variant>
      <vt:variant>
        <vt:lpwstr/>
      </vt:variant>
      <vt:variant>
        <vt:lpwstr>_Guidelines_for_Withdrawal</vt:lpwstr>
      </vt:variant>
      <vt:variant>
        <vt:i4>4915312</vt:i4>
      </vt:variant>
      <vt:variant>
        <vt:i4>303</vt:i4>
      </vt:variant>
      <vt:variant>
        <vt:i4>0</vt:i4>
      </vt:variant>
      <vt:variant>
        <vt:i4>5</vt:i4>
      </vt:variant>
      <vt:variant>
        <vt:lpwstr/>
      </vt:variant>
      <vt:variant>
        <vt:lpwstr>_Returning_from_Planned</vt:lpwstr>
      </vt:variant>
      <vt:variant>
        <vt:i4>7929964</vt:i4>
      </vt:variant>
      <vt:variant>
        <vt:i4>300</vt:i4>
      </vt:variant>
      <vt:variant>
        <vt:i4>0</vt:i4>
      </vt:variant>
      <vt:variant>
        <vt:i4>5</vt:i4>
      </vt:variant>
      <vt:variant>
        <vt:lpwstr/>
      </vt:variant>
      <vt:variant>
        <vt:lpwstr>_Consequential_Outages</vt:lpwstr>
      </vt:variant>
      <vt:variant>
        <vt:i4>1703961</vt:i4>
      </vt:variant>
      <vt:variant>
        <vt:i4>297</vt:i4>
      </vt:variant>
      <vt:variant>
        <vt:i4>0</vt:i4>
      </vt:variant>
      <vt:variant>
        <vt:i4>5</vt:i4>
      </vt:variant>
      <vt:variant>
        <vt:lpwstr/>
      </vt:variant>
      <vt:variant>
        <vt:lpwstr>_Maintenance_Outages</vt:lpwstr>
      </vt:variant>
      <vt:variant>
        <vt:i4>8061015</vt:i4>
      </vt:variant>
      <vt:variant>
        <vt:i4>294</vt:i4>
      </vt:variant>
      <vt:variant>
        <vt:i4>0</vt:i4>
      </vt:variant>
      <vt:variant>
        <vt:i4>5</vt:i4>
      </vt:variant>
      <vt:variant>
        <vt:lpwstr/>
      </vt:variant>
      <vt:variant>
        <vt:lpwstr>_Remedial_Switching_Action</vt:lpwstr>
      </vt:variant>
      <vt:variant>
        <vt:i4>6488143</vt:i4>
      </vt:variant>
      <vt:variant>
        <vt:i4>291</vt:i4>
      </vt:variant>
      <vt:variant>
        <vt:i4>0</vt:i4>
      </vt:variant>
      <vt:variant>
        <vt:i4>5</vt:i4>
      </vt:variant>
      <vt:variant>
        <vt:lpwstr/>
      </vt:variant>
      <vt:variant>
        <vt:lpwstr>_Forced_and_Unavoidable</vt:lpwstr>
      </vt:variant>
      <vt:variant>
        <vt:i4>786438</vt:i4>
      </vt:variant>
      <vt:variant>
        <vt:i4>288</vt:i4>
      </vt:variant>
      <vt:variant>
        <vt:i4>0</vt:i4>
      </vt:variant>
      <vt:variant>
        <vt:i4>5</vt:i4>
      </vt:variant>
      <vt:variant>
        <vt:lpwstr/>
      </vt:variant>
      <vt:variant>
        <vt:lpwstr>_Monitor_Mode</vt:lpwstr>
      </vt:variant>
      <vt:variant>
        <vt:i4>655455</vt:i4>
      </vt:variant>
      <vt:variant>
        <vt:i4>285</vt:i4>
      </vt:variant>
      <vt:variant>
        <vt:i4>0</vt:i4>
      </vt:variant>
      <vt:variant>
        <vt:i4>5</vt:i4>
      </vt:variant>
      <vt:variant>
        <vt:lpwstr/>
      </vt:variant>
      <vt:variant>
        <vt:lpwstr>_4.1_Outages</vt:lpwstr>
      </vt:variant>
      <vt:variant>
        <vt:i4>65595</vt:i4>
      </vt:variant>
      <vt:variant>
        <vt:i4>282</vt:i4>
      </vt:variant>
      <vt:variant>
        <vt:i4>0</vt:i4>
      </vt:variant>
      <vt:variant>
        <vt:i4>5</vt:i4>
      </vt:variant>
      <vt:variant>
        <vt:lpwstr/>
      </vt:variant>
      <vt:variant>
        <vt:lpwstr>_4._Manage_Outages</vt:lpwstr>
      </vt:variant>
      <vt:variant>
        <vt:i4>2687061</vt:i4>
      </vt:variant>
      <vt:variant>
        <vt:i4>279</vt:i4>
      </vt:variant>
      <vt:variant>
        <vt:i4>0</vt:i4>
      </vt:variant>
      <vt:variant>
        <vt:i4>5</vt:i4>
      </vt:variant>
      <vt:variant>
        <vt:lpwstr/>
      </vt:variant>
      <vt:variant>
        <vt:lpwstr>_4.9_Creation_of</vt:lpwstr>
      </vt:variant>
      <vt:variant>
        <vt:i4>917546</vt:i4>
      </vt:variant>
      <vt:variant>
        <vt:i4>276</vt:i4>
      </vt:variant>
      <vt:variant>
        <vt:i4>0</vt:i4>
      </vt:variant>
      <vt:variant>
        <vt:i4>5</vt:i4>
      </vt:variant>
      <vt:variant>
        <vt:lpwstr/>
      </vt:variant>
      <vt:variant>
        <vt:lpwstr>_Cancelation</vt:lpwstr>
      </vt:variant>
      <vt:variant>
        <vt:i4>7340107</vt:i4>
      </vt:variant>
      <vt:variant>
        <vt:i4>273</vt:i4>
      </vt:variant>
      <vt:variant>
        <vt:i4>0</vt:i4>
      </vt:variant>
      <vt:variant>
        <vt:i4>5</vt:i4>
      </vt:variant>
      <vt:variant>
        <vt:lpwstr/>
      </vt:variant>
      <vt:variant>
        <vt:lpwstr>_WatchAdvisory</vt:lpwstr>
      </vt:variant>
      <vt:variant>
        <vt:i4>5242927</vt:i4>
      </vt:variant>
      <vt:variant>
        <vt:i4>270</vt:i4>
      </vt:variant>
      <vt:variant>
        <vt:i4>0</vt:i4>
      </vt:variant>
      <vt:variant>
        <vt:i4>5</vt:i4>
      </vt:variant>
      <vt:variant>
        <vt:lpwstr/>
      </vt:variant>
      <vt:variant>
        <vt:lpwstr>_3.7_Responding_to</vt:lpwstr>
      </vt:variant>
      <vt:variant>
        <vt:i4>393286</vt:i4>
      </vt:variant>
      <vt:variant>
        <vt:i4>267</vt:i4>
      </vt:variant>
      <vt:variant>
        <vt:i4>0</vt:i4>
      </vt:variant>
      <vt:variant>
        <vt:i4>5</vt:i4>
      </vt:variant>
      <vt:variant>
        <vt:lpwstr/>
      </vt:variant>
      <vt:variant>
        <vt:lpwstr>_Manual_Dispatch_Instruction_2</vt:lpwstr>
      </vt:variant>
      <vt:variant>
        <vt:i4>3407897</vt:i4>
      </vt:variant>
      <vt:variant>
        <vt:i4>264</vt:i4>
      </vt:variant>
      <vt:variant>
        <vt:i4>0</vt:i4>
      </vt:variant>
      <vt:variant>
        <vt:i4>5</vt:i4>
      </vt:variant>
      <vt:variant>
        <vt:lpwstr/>
      </vt:variant>
      <vt:variant>
        <vt:lpwstr>_Manual_Dispatch_Instruction</vt:lpwstr>
      </vt:variant>
      <vt:variant>
        <vt:i4>3670102</vt:i4>
      </vt:variant>
      <vt:variant>
        <vt:i4>261</vt:i4>
      </vt:variant>
      <vt:variant>
        <vt:i4>0</vt:i4>
      </vt:variant>
      <vt:variant>
        <vt:i4>5</vt:i4>
      </vt:variant>
      <vt:variant>
        <vt:lpwstr/>
      </vt:variant>
      <vt:variant>
        <vt:lpwstr>_3.6_Manual_</vt:lpwstr>
      </vt:variant>
      <vt:variant>
        <vt:i4>2687006</vt:i4>
      </vt:variant>
      <vt:variant>
        <vt:i4>258</vt:i4>
      </vt:variant>
      <vt:variant>
        <vt:i4>0</vt:i4>
      </vt:variant>
      <vt:variant>
        <vt:i4>5</vt:i4>
      </vt:variant>
      <vt:variant>
        <vt:lpwstr/>
      </vt:variant>
      <vt:variant>
        <vt:lpwstr>_Temporary_Outage_Action</vt:lpwstr>
      </vt:variant>
      <vt:variant>
        <vt:i4>6291482</vt:i4>
      </vt:variant>
      <vt:variant>
        <vt:i4>255</vt:i4>
      </vt:variant>
      <vt:variant>
        <vt:i4>0</vt:i4>
      </vt:variant>
      <vt:variant>
        <vt:i4>5</vt:i4>
      </vt:variant>
      <vt:variant>
        <vt:lpwstr/>
      </vt:variant>
      <vt:variant>
        <vt:lpwstr>_Mitigation_Plan_(MP)</vt:lpwstr>
      </vt:variant>
      <vt:variant>
        <vt:i4>2490457</vt:i4>
      </vt:variant>
      <vt:variant>
        <vt:i4>252</vt:i4>
      </vt:variant>
      <vt:variant>
        <vt:i4>0</vt:i4>
      </vt:variant>
      <vt:variant>
        <vt:i4>5</vt:i4>
      </vt:variant>
      <vt:variant>
        <vt:lpwstr/>
      </vt:variant>
      <vt:variant>
        <vt:lpwstr>_Pre-Contingency_Action_Plan</vt:lpwstr>
      </vt:variant>
      <vt:variant>
        <vt:i4>3145747</vt:i4>
      </vt:variant>
      <vt:variant>
        <vt:i4>249</vt:i4>
      </vt:variant>
      <vt:variant>
        <vt:i4>0</vt:i4>
      </vt:variant>
      <vt:variant>
        <vt:i4>5</vt:i4>
      </vt:variant>
      <vt:variant>
        <vt:lpwstr/>
      </vt:variant>
      <vt:variant>
        <vt:lpwstr>_Remedial_Action_Plan</vt:lpwstr>
      </vt:variant>
      <vt:variant>
        <vt:i4>5701733</vt:i4>
      </vt:variant>
      <vt:variant>
        <vt:i4>246</vt:i4>
      </vt:variant>
      <vt:variant>
        <vt:i4>0</vt:i4>
      </vt:variant>
      <vt:variant>
        <vt:i4>5</vt:i4>
      </vt:variant>
      <vt:variant>
        <vt:lpwstr/>
      </vt:variant>
      <vt:variant>
        <vt:lpwstr>_Automatic_Mitigation_Plan</vt:lpwstr>
      </vt:variant>
      <vt:variant>
        <vt:i4>5046389</vt:i4>
      </vt:variant>
      <vt:variant>
        <vt:i4>243</vt:i4>
      </vt:variant>
      <vt:variant>
        <vt:i4>0</vt:i4>
      </vt:variant>
      <vt:variant>
        <vt:i4>5</vt:i4>
      </vt:variant>
      <vt:variant>
        <vt:lpwstr/>
      </vt:variant>
      <vt:variant>
        <vt:lpwstr>_Special_Protection_Systems</vt:lpwstr>
      </vt:variant>
      <vt:variant>
        <vt:i4>1048688</vt:i4>
      </vt:variant>
      <vt:variant>
        <vt:i4>240</vt:i4>
      </vt:variant>
      <vt:variant>
        <vt:i4>0</vt:i4>
      </vt:variant>
      <vt:variant>
        <vt:i4>5</vt:i4>
      </vt:variant>
      <vt:variant>
        <vt:lpwstr/>
      </vt:variant>
      <vt:variant>
        <vt:lpwstr>_4.6_SPS,_RAP,</vt:lpwstr>
      </vt:variant>
      <vt:variant>
        <vt:i4>2031742</vt:i4>
      </vt:variant>
      <vt:variant>
        <vt:i4>237</vt:i4>
      </vt:variant>
      <vt:variant>
        <vt:i4>0</vt:i4>
      </vt:variant>
      <vt:variant>
        <vt:i4>5</vt:i4>
      </vt:variant>
      <vt:variant>
        <vt:lpwstr/>
      </vt:variant>
      <vt:variant>
        <vt:lpwstr>_Williamson_-_Burnet</vt:lpwstr>
      </vt:variant>
      <vt:variant>
        <vt:i4>3211315</vt:i4>
      </vt:variant>
      <vt:variant>
        <vt:i4>234</vt:i4>
      </vt:variant>
      <vt:variant>
        <vt:i4>0</vt:i4>
      </vt:variant>
      <vt:variant>
        <vt:i4>5</vt:i4>
      </vt:variant>
      <vt:variant>
        <vt:lpwstr/>
      </vt:variant>
      <vt:variant>
        <vt:lpwstr>_Kinney_Stability</vt:lpwstr>
      </vt:variant>
      <vt:variant>
        <vt:i4>5701727</vt:i4>
      </vt:variant>
      <vt:variant>
        <vt:i4>231</vt:i4>
      </vt:variant>
      <vt:variant>
        <vt:i4>0</vt:i4>
      </vt:variant>
      <vt:variant>
        <vt:i4>5</vt:i4>
      </vt:variant>
      <vt:variant>
        <vt:lpwstr/>
      </vt:variant>
      <vt:variant>
        <vt:lpwstr>_Hamilton_Stability</vt:lpwstr>
      </vt:variant>
      <vt:variant>
        <vt:i4>6750331</vt:i4>
      </vt:variant>
      <vt:variant>
        <vt:i4>228</vt:i4>
      </vt:variant>
      <vt:variant>
        <vt:i4>0</vt:i4>
      </vt:variant>
      <vt:variant>
        <vt:i4>5</vt:i4>
      </vt:variant>
      <vt:variant>
        <vt:lpwstr/>
      </vt:variant>
      <vt:variant>
        <vt:lpwstr>_Wharton_Stability</vt:lpwstr>
      </vt:variant>
      <vt:variant>
        <vt:i4>2039872</vt:i4>
      </vt:variant>
      <vt:variant>
        <vt:i4>225</vt:i4>
      </vt:variant>
      <vt:variant>
        <vt:i4>0</vt:i4>
      </vt:variant>
      <vt:variant>
        <vt:i4>5</vt:i4>
      </vt:variant>
      <vt:variant>
        <vt:lpwstr/>
      </vt:variant>
      <vt:variant>
        <vt:lpwstr>_Williamson_–_Burnet</vt:lpwstr>
      </vt:variant>
      <vt:variant>
        <vt:i4>7733324</vt:i4>
      </vt:variant>
      <vt:variant>
        <vt:i4>222</vt:i4>
      </vt:variant>
      <vt:variant>
        <vt:i4>0</vt:i4>
      </vt:variant>
      <vt:variant>
        <vt:i4>5</vt:i4>
      </vt:variant>
      <vt:variant>
        <vt:lpwstr/>
      </vt:variant>
      <vt:variant>
        <vt:lpwstr>_Zapata_Starr_Stability</vt:lpwstr>
      </vt:variant>
      <vt:variant>
        <vt:i4>2621469</vt:i4>
      </vt:variant>
      <vt:variant>
        <vt:i4>219</vt:i4>
      </vt:variant>
      <vt:variant>
        <vt:i4>0</vt:i4>
      </vt:variant>
      <vt:variant>
        <vt:i4>5</vt:i4>
      </vt:variant>
      <vt:variant>
        <vt:lpwstr/>
      </vt:variant>
      <vt:variant>
        <vt:lpwstr>_Valley_Export_Stability</vt:lpwstr>
      </vt:variant>
      <vt:variant>
        <vt:i4>3735614</vt:i4>
      </vt:variant>
      <vt:variant>
        <vt:i4>216</vt:i4>
      </vt:variant>
      <vt:variant>
        <vt:i4>0</vt:i4>
      </vt:variant>
      <vt:variant>
        <vt:i4>5</vt:i4>
      </vt:variant>
      <vt:variant>
        <vt:lpwstr/>
      </vt:variant>
      <vt:variant>
        <vt:lpwstr>_CulbersonULBSN_Stability</vt:lpwstr>
      </vt:variant>
      <vt:variant>
        <vt:i4>6422653</vt:i4>
      </vt:variant>
      <vt:variant>
        <vt:i4>213</vt:i4>
      </vt:variant>
      <vt:variant>
        <vt:i4>0</vt:i4>
      </vt:variant>
      <vt:variant>
        <vt:i4>5</vt:i4>
      </vt:variant>
      <vt:variant>
        <vt:lpwstr/>
      </vt:variant>
      <vt:variant>
        <vt:lpwstr>_MSD_Stability</vt:lpwstr>
      </vt:variant>
      <vt:variant>
        <vt:i4>7798904</vt:i4>
      </vt:variant>
      <vt:variant>
        <vt:i4>210</vt:i4>
      </vt:variant>
      <vt:variant>
        <vt:i4>0</vt:i4>
      </vt:variant>
      <vt:variant>
        <vt:i4>5</vt:i4>
      </vt:variant>
      <vt:variant>
        <vt:lpwstr/>
      </vt:variant>
      <vt:variant>
        <vt:lpwstr>_Bearkat_Stability</vt:lpwstr>
      </vt:variant>
      <vt:variant>
        <vt:i4>7086115</vt:i4>
      </vt:variant>
      <vt:variant>
        <vt:i4>207</vt:i4>
      </vt:variant>
      <vt:variant>
        <vt:i4>0</vt:i4>
      </vt:variant>
      <vt:variant>
        <vt:i4>5</vt:i4>
      </vt:variant>
      <vt:variant>
        <vt:lpwstr/>
      </vt:variant>
      <vt:variant>
        <vt:lpwstr>_Raymondville_–_Rio</vt:lpwstr>
      </vt:variant>
      <vt:variant>
        <vt:i4>1507334</vt:i4>
      </vt:variant>
      <vt:variant>
        <vt:i4>204</vt:i4>
      </vt:variant>
      <vt:variant>
        <vt:i4>0</vt:i4>
      </vt:variant>
      <vt:variant>
        <vt:i4>5</vt:i4>
      </vt:variant>
      <vt:variant>
        <vt:lpwstr/>
      </vt:variant>
      <vt:variant>
        <vt:lpwstr>_Treadwell_Stability</vt:lpwstr>
      </vt:variant>
      <vt:variant>
        <vt:i4>4194358</vt:i4>
      </vt:variant>
      <vt:variant>
        <vt:i4>201</vt:i4>
      </vt:variant>
      <vt:variant>
        <vt:i4>0</vt:i4>
      </vt:variant>
      <vt:variant>
        <vt:i4>5</vt:i4>
      </vt:variant>
      <vt:variant>
        <vt:lpwstr/>
      </vt:variant>
      <vt:variant>
        <vt:lpwstr>_McCamey_Stability_1</vt:lpwstr>
      </vt:variant>
      <vt:variant>
        <vt:i4>1835047</vt:i4>
      </vt:variant>
      <vt:variant>
        <vt:i4>198</vt:i4>
      </vt:variant>
      <vt:variant>
        <vt:i4>0</vt:i4>
      </vt:variant>
      <vt:variant>
        <vt:i4>5</vt:i4>
      </vt:variant>
      <vt:variant>
        <vt:lpwstr/>
      </vt:variant>
      <vt:variant>
        <vt:lpwstr>_East_Texas_Stability</vt:lpwstr>
      </vt:variant>
      <vt:variant>
        <vt:i4>4587622</vt:i4>
      </vt:variant>
      <vt:variant>
        <vt:i4>195</vt:i4>
      </vt:variant>
      <vt:variant>
        <vt:i4>0</vt:i4>
      </vt:variant>
      <vt:variant>
        <vt:i4>5</vt:i4>
      </vt:variant>
      <vt:variant>
        <vt:lpwstr/>
      </vt:variant>
      <vt:variant>
        <vt:lpwstr>_PomeloNorth_Edinburg_–</vt:lpwstr>
      </vt:variant>
      <vt:variant>
        <vt:i4>7929941</vt:i4>
      </vt:variant>
      <vt:variant>
        <vt:i4>192</vt:i4>
      </vt:variant>
      <vt:variant>
        <vt:i4>0</vt:i4>
      </vt:variant>
      <vt:variant>
        <vt:i4>5</vt:i4>
      </vt:variant>
      <vt:variant>
        <vt:lpwstr/>
      </vt:variant>
      <vt:variant>
        <vt:lpwstr>_Red_Tap_Stability</vt:lpwstr>
      </vt:variant>
      <vt:variant>
        <vt:i4>543031322</vt:i4>
      </vt:variant>
      <vt:variant>
        <vt:i4>189</vt:i4>
      </vt:variant>
      <vt:variant>
        <vt:i4>0</vt:i4>
      </vt:variant>
      <vt:variant>
        <vt:i4>5</vt:i4>
      </vt:variant>
      <vt:variant>
        <vt:lpwstr/>
      </vt:variant>
      <vt:variant>
        <vt:lpwstr>_Nelson_Sharpe_–</vt:lpwstr>
      </vt:variant>
      <vt:variant>
        <vt:i4>5177399</vt:i4>
      </vt:variant>
      <vt:variant>
        <vt:i4>186</vt:i4>
      </vt:variant>
      <vt:variant>
        <vt:i4>0</vt:i4>
      </vt:variant>
      <vt:variant>
        <vt:i4>5</vt:i4>
      </vt:variant>
      <vt:variant>
        <vt:lpwstr/>
      </vt:variant>
      <vt:variant>
        <vt:lpwstr>_4.6_East_Texas</vt:lpwstr>
      </vt:variant>
      <vt:variant>
        <vt:i4>7995458</vt:i4>
      </vt:variant>
      <vt:variant>
        <vt:i4>183</vt:i4>
      </vt:variant>
      <vt:variant>
        <vt:i4>0</vt:i4>
      </vt:variant>
      <vt:variant>
        <vt:i4>5</vt:i4>
      </vt:variant>
      <vt:variant>
        <vt:lpwstr/>
      </vt:variant>
      <vt:variant>
        <vt:lpwstr>_South_Texas_Import</vt:lpwstr>
      </vt:variant>
      <vt:variant>
        <vt:i4>7733335</vt:i4>
      </vt:variant>
      <vt:variant>
        <vt:i4>180</vt:i4>
      </vt:variant>
      <vt:variant>
        <vt:i4>0</vt:i4>
      </vt:variant>
      <vt:variant>
        <vt:i4>5</vt:i4>
      </vt:variant>
      <vt:variant>
        <vt:lpwstr/>
      </vt:variant>
      <vt:variant>
        <vt:lpwstr>_South_Texas_Export</vt:lpwstr>
      </vt:variant>
      <vt:variant>
        <vt:i4>3932162</vt:i4>
      </vt:variant>
      <vt:variant>
        <vt:i4>177</vt:i4>
      </vt:variant>
      <vt:variant>
        <vt:i4>0</vt:i4>
      </vt:variant>
      <vt:variant>
        <vt:i4>5</vt:i4>
      </vt:variant>
      <vt:variant>
        <vt:lpwstr/>
      </vt:variant>
      <vt:variant>
        <vt:lpwstr>_McCamey_Export_IROL</vt:lpwstr>
      </vt:variant>
      <vt:variant>
        <vt:i4>5767278</vt:i4>
      </vt:variant>
      <vt:variant>
        <vt:i4>174</vt:i4>
      </vt:variant>
      <vt:variant>
        <vt:i4>0</vt:i4>
      </vt:variant>
      <vt:variant>
        <vt:i4>5</vt:i4>
      </vt:variant>
      <vt:variant>
        <vt:lpwstr/>
      </vt:variant>
      <vt:variant>
        <vt:lpwstr>_Panhandle_Export_IROL</vt:lpwstr>
      </vt:variant>
      <vt:variant>
        <vt:i4>2555925</vt:i4>
      </vt:variant>
      <vt:variant>
        <vt:i4>171</vt:i4>
      </vt:variant>
      <vt:variant>
        <vt:i4>0</vt:i4>
      </vt:variant>
      <vt:variant>
        <vt:i4>5</vt:i4>
      </vt:variant>
      <vt:variant>
        <vt:lpwstr/>
      </vt:variant>
      <vt:variant>
        <vt:lpwstr>_West_to_Central</vt:lpwstr>
      </vt:variant>
      <vt:variant>
        <vt:i4>5242989</vt:i4>
      </vt:variant>
      <vt:variant>
        <vt:i4>168</vt:i4>
      </vt:variant>
      <vt:variant>
        <vt:i4>0</vt:i4>
      </vt:variant>
      <vt:variant>
        <vt:i4>5</vt:i4>
      </vt:variant>
      <vt:variant>
        <vt:lpwstr/>
      </vt:variant>
      <vt:variant>
        <vt:lpwstr>_Valley_Import_IROL</vt:lpwstr>
      </vt:variant>
      <vt:variant>
        <vt:i4>5832757</vt:i4>
      </vt:variant>
      <vt:variant>
        <vt:i4>165</vt:i4>
      </vt:variant>
      <vt:variant>
        <vt:i4>0</vt:i4>
      </vt:variant>
      <vt:variant>
        <vt:i4>5</vt:i4>
      </vt:variant>
      <vt:variant>
        <vt:lpwstr/>
      </vt:variant>
      <vt:variant>
        <vt:lpwstr>_North-Houston_Import_IROL</vt:lpwstr>
      </vt:variant>
      <vt:variant>
        <vt:i4>4980769</vt:i4>
      </vt:variant>
      <vt:variant>
        <vt:i4>162</vt:i4>
      </vt:variant>
      <vt:variant>
        <vt:i4>0</vt:i4>
      </vt:variant>
      <vt:variant>
        <vt:i4>5</vt:i4>
      </vt:variant>
      <vt:variant>
        <vt:lpwstr/>
      </vt:variant>
      <vt:variant>
        <vt:lpwstr>_4._4_Interconnection</vt:lpwstr>
      </vt:variant>
      <vt:variant>
        <vt:i4>7733262</vt:i4>
      </vt:variant>
      <vt:variant>
        <vt:i4>159</vt:i4>
      </vt:variant>
      <vt:variant>
        <vt:i4>0</vt:i4>
      </vt:variant>
      <vt:variant>
        <vt:i4>5</vt:i4>
      </vt:variant>
      <vt:variant>
        <vt:lpwstr/>
      </vt:variant>
      <vt:variant>
        <vt:lpwstr>_4.3_Closely_Monitored</vt:lpwstr>
      </vt:variant>
      <vt:variant>
        <vt:i4>5570678</vt:i4>
      </vt:variant>
      <vt:variant>
        <vt:i4>156</vt:i4>
      </vt:variant>
      <vt:variant>
        <vt:i4>0</vt:i4>
      </vt:variant>
      <vt:variant>
        <vt:i4>5</vt:i4>
      </vt:variant>
      <vt:variant>
        <vt:lpwstr/>
      </vt:variant>
      <vt:variant>
        <vt:lpwstr>_4.2_Transmission/Capacity_Issues</vt:lpwstr>
      </vt:variant>
      <vt:variant>
        <vt:i4>6815856</vt:i4>
      </vt:variant>
      <vt:variant>
        <vt:i4>153</vt:i4>
      </vt:variant>
      <vt:variant>
        <vt:i4>0</vt:i4>
      </vt:variant>
      <vt:variant>
        <vt:i4>5</vt:i4>
      </vt:variant>
      <vt:variant>
        <vt:lpwstr/>
      </vt:variant>
      <vt:variant>
        <vt:lpwstr>_Phase_Shifters</vt:lpwstr>
      </vt:variant>
      <vt:variant>
        <vt:i4>3538967</vt:i4>
      </vt:variant>
      <vt:variant>
        <vt:i4>150</vt:i4>
      </vt:variant>
      <vt:variant>
        <vt:i4>0</vt:i4>
      </vt:variant>
      <vt:variant>
        <vt:i4>5</vt:i4>
      </vt:variant>
      <vt:variant>
        <vt:lpwstr/>
      </vt:variant>
      <vt:variant>
        <vt:lpwstr>_QSE_Requests_to</vt:lpwstr>
      </vt:variant>
      <vt:variant>
        <vt:i4>8257587</vt:i4>
      </vt:variant>
      <vt:variant>
        <vt:i4>147</vt:i4>
      </vt:variant>
      <vt:variant>
        <vt:i4>0</vt:i4>
      </vt:variant>
      <vt:variant>
        <vt:i4>5</vt:i4>
      </vt:variant>
      <vt:variant>
        <vt:lpwstr/>
      </vt:variant>
      <vt:variant>
        <vt:lpwstr>_Model_Inconsistencies/Updates</vt:lpwstr>
      </vt:variant>
      <vt:variant>
        <vt:i4>3473423</vt:i4>
      </vt:variant>
      <vt:variant>
        <vt:i4>144</vt:i4>
      </vt:variant>
      <vt:variant>
        <vt:i4>0</vt:i4>
      </vt:variant>
      <vt:variant>
        <vt:i4>5</vt:i4>
      </vt:variant>
      <vt:variant>
        <vt:lpwstr/>
      </vt:variant>
      <vt:variant>
        <vt:lpwstr>_Unresolvable_Congestion_with</vt:lpwstr>
      </vt:variant>
      <vt:variant>
        <vt:i4>4587592</vt:i4>
      </vt:variant>
      <vt:variant>
        <vt:i4>141</vt:i4>
      </vt:variant>
      <vt:variant>
        <vt:i4>0</vt:i4>
      </vt:variant>
      <vt:variant>
        <vt:i4>5</vt:i4>
      </vt:variant>
      <vt:variant>
        <vt:lpwstr/>
      </vt:variant>
      <vt:variant>
        <vt:lpwstr>_Unsolved_Contingencies</vt:lpwstr>
      </vt:variant>
      <vt:variant>
        <vt:i4>2293831</vt:i4>
      </vt:variant>
      <vt:variant>
        <vt:i4>138</vt:i4>
      </vt:variant>
      <vt:variant>
        <vt:i4>0</vt:i4>
      </vt:variant>
      <vt:variant>
        <vt:i4>5</vt:i4>
      </vt:variant>
      <vt:variant>
        <vt:lpwstr/>
      </vt:variant>
      <vt:variant>
        <vt:lpwstr>_Redistribute_Remove_A/S</vt:lpwstr>
      </vt:variant>
      <vt:variant>
        <vt:i4>1507389</vt:i4>
      </vt:variant>
      <vt:variant>
        <vt:i4>135</vt:i4>
      </vt:variant>
      <vt:variant>
        <vt:i4>0</vt:i4>
      </vt:variant>
      <vt:variant>
        <vt:i4>5</vt:i4>
      </vt:variant>
      <vt:variant>
        <vt:lpwstr/>
      </vt:variant>
      <vt:variant>
        <vt:lpwstr>_Managing_Constraints_in</vt:lpwstr>
      </vt:variant>
      <vt:variant>
        <vt:i4>3932235</vt:i4>
      </vt:variant>
      <vt:variant>
        <vt:i4>132</vt:i4>
      </vt:variant>
      <vt:variant>
        <vt:i4>0</vt:i4>
      </vt:variant>
      <vt:variant>
        <vt:i4>5</vt:i4>
      </vt:variant>
      <vt:variant>
        <vt:lpwstr/>
      </vt:variant>
      <vt:variant>
        <vt:lpwstr>_Post-Contingency_Overloads_on</vt:lpwstr>
      </vt:variant>
      <vt:variant>
        <vt:i4>917549</vt:i4>
      </vt:variant>
      <vt:variant>
        <vt:i4>129</vt:i4>
      </vt:variant>
      <vt:variant>
        <vt:i4>0</vt:i4>
      </vt:variant>
      <vt:variant>
        <vt:i4>5</vt:i4>
      </vt:variant>
      <vt:variant>
        <vt:lpwstr/>
      </vt:variant>
      <vt:variant>
        <vt:lpwstr>_Basecase_/_Post-Contingency</vt:lpwstr>
      </vt:variant>
      <vt:variant>
        <vt:i4>6226027</vt:i4>
      </vt:variant>
      <vt:variant>
        <vt:i4>126</vt:i4>
      </vt:variant>
      <vt:variant>
        <vt:i4>0</vt:i4>
      </vt:variant>
      <vt:variant>
        <vt:i4>5</vt:i4>
      </vt:variant>
      <vt:variant>
        <vt:lpwstr/>
      </vt:variant>
      <vt:variant>
        <vt:lpwstr>_Basecase_of_Relay</vt:lpwstr>
      </vt:variant>
      <vt:variant>
        <vt:i4>5308504</vt:i4>
      </vt:variant>
      <vt:variant>
        <vt:i4>123</vt:i4>
      </vt:variant>
      <vt:variant>
        <vt:i4>0</vt:i4>
      </vt:variant>
      <vt:variant>
        <vt:i4>5</vt:i4>
      </vt:variant>
      <vt:variant>
        <vt:lpwstr/>
      </vt:variant>
      <vt:variant>
        <vt:lpwstr>_Basecase_Overloads</vt:lpwstr>
      </vt:variant>
      <vt:variant>
        <vt:i4>851988</vt:i4>
      </vt:variant>
      <vt:variant>
        <vt:i4>120</vt:i4>
      </vt:variant>
      <vt:variant>
        <vt:i4>0</vt:i4>
      </vt:variant>
      <vt:variant>
        <vt:i4>5</vt:i4>
      </vt:variant>
      <vt:variant>
        <vt:lpwstr/>
      </vt:variant>
      <vt:variant>
        <vt:lpwstr>_Post-Contingency_Overloads_on_1</vt:lpwstr>
      </vt:variant>
      <vt:variant>
        <vt:i4>3276847</vt:i4>
      </vt:variant>
      <vt:variant>
        <vt:i4>117</vt:i4>
      </vt:variant>
      <vt:variant>
        <vt:i4>0</vt:i4>
      </vt:variant>
      <vt:variant>
        <vt:i4>5</vt:i4>
      </vt:variant>
      <vt:variant>
        <vt:lpwstr/>
      </vt:variant>
      <vt:variant>
        <vt:lpwstr>_Monitoring_Sub_Synchronous_1</vt:lpwstr>
      </vt:variant>
      <vt:variant>
        <vt:i4>7143516</vt:i4>
      </vt:variant>
      <vt:variant>
        <vt:i4>114</vt:i4>
      </vt:variant>
      <vt:variant>
        <vt:i4>0</vt:i4>
      </vt:variant>
      <vt:variant>
        <vt:i4>5</vt:i4>
      </vt:variant>
      <vt:variant>
        <vt:lpwstr/>
      </vt:variant>
      <vt:variant>
        <vt:lpwstr>_Monitoring_Sub_Synchronous</vt:lpwstr>
      </vt:variant>
      <vt:variant>
        <vt:i4>3407947</vt:i4>
      </vt:variant>
      <vt:variant>
        <vt:i4>111</vt:i4>
      </vt:variant>
      <vt:variant>
        <vt:i4>0</vt:i4>
      </vt:variant>
      <vt:variant>
        <vt:i4>5</vt:i4>
      </vt:variant>
      <vt:variant>
        <vt:lpwstr/>
      </vt:variant>
      <vt:variant>
        <vt:lpwstr>_Post-Contingency_Overloads_of</vt:lpwstr>
      </vt:variant>
      <vt:variant>
        <vt:i4>852055</vt:i4>
      </vt:variant>
      <vt:variant>
        <vt:i4>108</vt:i4>
      </vt:variant>
      <vt:variant>
        <vt:i4>0</vt:i4>
      </vt:variant>
      <vt:variant>
        <vt:i4>5</vt:i4>
      </vt:variant>
      <vt:variant>
        <vt:lpwstr/>
      </vt:variant>
      <vt:variant>
        <vt:lpwstr>_Post-Contingency_Overloads</vt:lpwstr>
      </vt:variant>
      <vt:variant>
        <vt:i4>4849764</vt:i4>
      </vt:variant>
      <vt:variant>
        <vt:i4>105</vt:i4>
      </vt:variant>
      <vt:variant>
        <vt:i4>0</vt:i4>
      </vt:variant>
      <vt:variant>
        <vt:i4>5</vt:i4>
      </vt:variant>
      <vt:variant>
        <vt:lpwstr/>
      </vt:variant>
      <vt:variant>
        <vt:lpwstr>_Evaluate_Real_Time</vt:lpwstr>
      </vt:variant>
      <vt:variant>
        <vt:i4>7798851</vt:i4>
      </vt:variant>
      <vt:variant>
        <vt:i4>102</vt:i4>
      </vt:variant>
      <vt:variant>
        <vt:i4>0</vt:i4>
      </vt:variant>
      <vt:variant>
        <vt:i4>5</vt:i4>
      </vt:variant>
      <vt:variant>
        <vt:lpwstr/>
      </vt:variant>
      <vt:variant>
        <vt:lpwstr>_Review_Planned_Outage</vt:lpwstr>
      </vt:variant>
      <vt:variant>
        <vt:i4>3276888</vt:i4>
      </vt:variant>
      <vt:variant>
        <vt:i4>99</vt:i4>
      </vt:variant>
      <vt:variant>
        <vt:i4>0</vt:i4>
      </vt:variant>
      <vt:variant>
        <vt:i4>5</vt:i4>
      </vt:variant>
      <vt:variant>
        <vt:lpwstr/>
      </vt:variant>
      <vt:variant>
        <vt:lpwstr>_3.1_Transmission_Congestion</vt:lpwstr>
      </vt:variant>
      <vt:variant>
        <vt:i4>852086</vt:i4>
      </vt:variant>
      <vt:variant>
        <vt:i4>96</vt:i4>
      </vt:variant>
      <vt:variant>
        <vt:i4>0</vt:i4>
      </vt:variant>
      <vt:variant>
        <vt:i4>5</vt:i4>
      </vt:variant>
      <vt:variant>
        <vt:lpwstr/>
      </vt:variant>
      <vt:variant>
        <vt:lpwstr>_3_Manage_Transmission</vt:lpwstr>
      </vt:variant>
      <vt:variant>
        <vt:i4>3473415</vt:i4>
      </vt:variant>
      <vt:variant>
        <vt:i4>93</vt:i4>
      </vt:variant>
      <vt:variant>
        <vt:i4>0</vt:i4>
      </vt:variant>
      <vt:variant>
        <vt:i4>5</vt:i4>
      </vt:variant>
      <vt:variant>
        <vt:lpwstr/>
      </vt:variant>
      <vt:variant>
        <vt:lpwstr>_SOL_Exceedance_Communication</vt:lpwstr>
      </vt:variant>
      <vt:variant>
        <vt:i4>4784231</vt:i4>
      </vt:variant>
      <vt:variant>
        <vt:i4>90</vt:i4>
      </vt:variant>
      <vt:variant>
        <vt:i4>0</vt:i4>
      </vt:variant>
      <vt:variant>
        <vt:i4>5</vt:i4>
      </vt:variant>
      <vt:variant>
        <vt:lpwstr/>
      </vt:variant>
      <vt:variant>
        <vt:lpwstr>_TO_ICCP_Links</vt:lpwstr>
      </vt:variant>
      <vt:variant>
        <vt:i4>852005</vt:i4>
      </vt:variant>
      <vt:variant>
        <vt:i4>87</vt:i4>
      </vt:variant>
      <vt:variant>
        <vt:i4>0</vt:i4>
      </vt:variant>
      <vt:variant>
        <vt:i4>5</vt:i4>
      </vt:variant>
      <vt:variant>
        <vt:lpwstr/>
      </vt:variant>
      <vt:variant>
        <vt:lpwstr>_TO_reports_both</vt:lpwstr>
      </vt:variant>
      <vt:variant>
        <vt:i4>1638450</vt:i4>
      </vt:variant>
      <vt:variant>
        <vt:i4>84</vt:i4>
      </vt:variant>
      <vt:variant>
        <vt:i4>0</vt:i4>
      </vt:variant>
      <vt:variant>
        <vt:i4>5</vt:i4>
      </vt:variant>
      <vt:variant>
        <vt:lpwstr/>
      </vt:variant>
      <vt:variant>
        <vt:lpwstr>_Both_Methods_of</vt:lpwstr>
      </vt:variant>
      <vt:variant>
        <vt:i4>4522088</vt:i4>
      </vt:variant>
      <vt:variant>
        <vt:i4>81</vt:i4>
      </vt:variant>
      <vt:variant>
        <vt:i4>0</vt:i4>
      </vt:variant>
      <vt:variant>
        <vt:i4>5</vt:i4>
      </vt:variant>
      <vt:variant>
        <vt:lpwstr/>
      </vt:variant>
      <vt:variant>
        <vt:lpwstr>_One_Method_of</vt:lpwstr>
      </vt:variant>
      <vt:variant>
        <vt:i4>8257626</vt:i4>
      </vt:variant>
      <vt:variant>
        <vt:i4>78</vt:i4>
      </vt:variant>
      <vt:variant>
        <vt:i4>0</vt:i4>
      </vt:variant>
      <vt:variant>
        <vt:i4>5</vt:i4>
      </vt:variant>
      <vt:variant>
        <vt:lpwstr/>
      </vt:variant>
      <vt:variant>
        <vt:lpwstr>_TO_reports_its</vt:lpwstr>
      </vt:variant>
      <vt:variant>
        <vt:i4>2686977</vt:i4>
      </vt:variant>
      <vt:variant>
        <vt:i4>75</vt:i4>
      </vt:variant>
      <vt:variant>
        <vt:i4>0</vt:i4>
      </vt:variant>
      <vt:variant>
        <vt:i4>5</vt:i4>
      </vt:variant>
      <vt:variant>
        <vt:lpwstr/>
      </vt:variant>
      <vt:variant>
        <vt:lpwstr>_3.7_Manual_Real-time</vt:lpwstr>
      </vt:variant>
      <vt:variant>
        <vt:i4>2686977</vt:i4>
      </vt:variant>
      <vt:variant>
        <vt:i4>72</vt:i4>
      </vt:variant>
      <vt:variant>
        <vt:i4>0</vt:i4>
      </vt:variant>
      <vt:variant>
        <vt:i4>5</vt:i4>
      </vt:variant>
      <vt:variant>
        <vt:lpwstr/>
      </vt:variant>
      <vt:variant>
        <vt:lpwstr>_3.7_Manual_Real-time</vt:lpwstr>
      </vt:variant>
      <vt:variant>
        <vt:i4>5505139</vt:i4>
      </vt:variant>
      <vt:variant>
        <vt:i4>69</vt:i4>
      </vt:variant>
      <vt:variant>
        <vt:i4>0</vt:i4>
      </vt:variant>
      <vt:variant>
        <vt:i4>5</vt:i4>
      </vt:variant>
      <vt:variant>
        <vt:lpwstr/>
      </vt:variant>
      <vt:variant>
        <vt:lpwstr>_3.6_Resolving_Real-Time</vt:lpwstr>
      </vt:variant>
      <vt:variant>
        <vt:i4>3801104</vt:i4>
      </vt:variant>
      <vt:variant>
        <vt:i4>66</vt:i4>
      </vt:variant>
      <vt:variant>
        <vt:i4>0</vt:i4>
      </vt:variant>
      <vt:variant>
        <vt:i4>5</vt:i4>
      </vt:variant>
      <vt:variant>
        <vt:lpwstr/>
      </vt:variant>
      <vt:variant>
        <vt:lpwstr>_3.5_Geo-Magnetic_Disturbance</vt:lpwstr>
      </vt:variant>
      <vt:variant>
        <vt:i4>5767226</vt:i4>
      </vt:variant>
      <vt:variant>
        <vt:i4>63</vt:i4>
      </vt:variant>
      <vt:variant>
        <vt:i4>0</vt:i4>
      </vt:variant>
      <vt:variant>
        <vt:i4>5</vt:i4>
      </vt:variant>
      <vt:variant>
        <vt:lpwstr/>
      </vt:variant>
      <vt:variant>
        <vt:lpwstr>_3.4_Forced_Outage</vt:lpwstr>
      </vt:variant>
      <vt:variant>
        <vt:i4>589879</vt:i4>
      </vt:variant>
      <vt:variant>
        <vt:i4>60</vt:i4>
      </vt:variant>
      <vt:variant>
        <vt:i4>0</vt:i4>
      </vt:variant>
      <vt:variant>
        <vt:i4>5</vt:i4>
      </vt:variant>
      <vt:variant>
        <vt:lpwstr/>
      </vt:variant>
      <vt:variant>
        <vt:lpwstr>_ICCP,_MIS,_and</vt:lpwstr>
      </vt:variant>
      <vt:variant>
        <vt:i4>1179713</vt:i4>
      </vt:variant>
      <vt:variant>
        <vt:i4>57</vt:i4>
      </vt:variant>
      <vt:variant>
        <vt:i4>0</vt:i4>
      </vt:variant>
      <vt:variant>
        <vt:i4>5</vt:i4>
      </vt:variant>
      <vt:variant>
        <vt:lpwstr/>
      </vt:variant>
      <vt:variant>
        <vt:lpwstr>_Voltage_Security_Assessment_1</vt:lpwstr>
      </vt:variant>
      <vt:variant>
        <vt:i4>1835087</vt:i4>
      </vt:variant>
      <vt:variant>
        <vt:i4>54</vt:i4>
      </vt:variant>
      <vt:variant>
        <vt:i4>0</vt:i4>
      </vt:variant>
      <vt:variant>
        <vt:i4>5</vt:i4>
      </vt:variant>
      <vt:variant>
        <vt:lpwstr/>
      </vt:variant>
      <vt:variant>
        <vt:lpwstr>_STATE_ESTIMATOR/RTCA</vt:lpwstr>
      </vt:variant>
      <vt:variant>
        <vt:i4>4980791</vt:i4>
      </vt:variant>
      <vt:variant>
        <vt:i4>51</vt:i4>
      </vt:variant>
      <vt:variant>
        <vt:i4>0</vt:i4>
      </vt:variant>
      <vt:variant>
        <vt:i4>5</vt:i4>
      </vt:variant>
      <vt:variant>
        <vt:lpwstr/>
      </vt:variant>
      <vt:variant>
        <vt:lpwstr>_3.3_Analysis_Tool</vt:lpwstr>
      </vt:variant>
      <vt:variant>
        <vt:i4>720996</vt:i4>
      </vt:variant>
      <vt:variant>
        <vt:i4>48</vt:i4>
      </vt:variant>
      <vt:variant>
        <vt:i4>0</vt:i4>
      </vt:variant>
      <vt:variant>
        <vt:i4>5</vt:i4>
      </vt:variant>
      <vt:variant>
        <vt:lpwstr/>
      </vt:variant>
      <vt:variant>
        <vt:lpwstr>_3.2_Alarm_Processing</vt:lpwstr>
      </vt:variant>
      <vt:variant>
        <vt:i4>2228311</vt:i4>
      </vt:variant>
      <vt:variant>
        <vt:i4>45</vt:i4>
      </vt:variant>
      <vt:variant>
        <vt:i4>0</vt:i4>
      </vt:variant>
      <vt:variant>
        <vt:i4>5</vt:i4>
      </vt:variant>
      <vt:variant>
        <vt:lpwstr/>
      </vt:variant>
      <vt:variant>
        <vt:lpwstr>_3.1_System_Overview</vt:lpwstr>
      </vt:variant>
      <vt:variant>
        <vt:i4>1179681</vt:i4>
      </vt:variant>
      <vt:variant>
        <vt:i4>42</vt:i4>
      </vt:variant>
      <vt:variant>
        <vt:i4>0</vt:i4>
      </vt:variant>
      <vt:variant>
        <vt:i4>5</vt:i4>
      </vt:variant>
      <vt:variant>
        <vt:lpwstr/>
      </vt:variant>
      <vt:variant>
        <vt:lpwstr>_3._Review_and</vt:lpwstr>
      </vt:variant>
      <vt:variant>
        <vt:i4>7340061</vt:i4>
      </vt:variant>
      <vt:variant>
        <vt:i4>39</vt:i4>
      </vt:variant>
      <vt:variant>
        <vt:i4>0</vt:i4>
      </vt:variant>
      <vt:variant>
        <vt:i4>5</vt:i4>
      </vt:variant>
      <vt:variant>
        <vt:lpwstr/>
      </vt:variant>
      <vt:variant>
        <vt:lpwstr>_2.5_Suspected_Sabotage</vt:lpwstr>
      </vt:variant>
      <vt:variant>
        <vt:i4>6422528</vt:i4>
      </vt:variant>
      <vt:variant>
        <vt:i4>36</vt:i4>
      </vt:variant>
      <vt:variant>
        <vt:i4>0</vt:i4>
      </vt:variant>
      <vt:variant>
        <vt:i4>5</vt:i4>
      </vt:variant>
      <vt:variant>
        <vt:lpwstr/>
      </vt:variant>
      <vt:variant>
        <vt:lpwstr>_2.4_Switching_Control</vt:lpwstr>
      </vt:variant>
      <vt:variant>
        <vt:i4>5177387</vt:i4>
      </vt:variant>
      <vt:variant>
        <vt:i4>33</vt:i4>
      </vt:variant>
      <vt:variant>
        <vt:i4>0</vt:i4>
      </vt:variant>
      <vt:variant>
        <vt:i4>5</vt:i4>
      </vt:variant>
      <vt:variant>
        <vt:lpwstr/>
      </vt:variant>
      <vt:variant>
        <vt:lpwstr>_2.3_System_Updates</vt:lpwstr>
      </vt:variant>
      <vt:variant>
        <vt:i4>5439600</vt:i4>
      </vt:variant>
      <vt:variant>
        <vt:i4>30</vt:i4>
      </vt:variant>
      <vt:variant>
        <vt:i4>0</vt:i4>
      </vt:variant>
      <vt:variant>
        <vt:i4>5</vt:i4>
      </vt:variant>
      <vt:variant>
        <vt:lpwstr/>
      </vt:variant>
      <vt:variant>
        <vt:lpwstr>_VDI_to_Master</vt:lpwstr>
      </vt:variant>
      <vt:variant>
        <vt:i4>3342346</vt:i4>
      </vt:variant>
      <vt:variant>
        <vt:i4>27</vt:i4>
      </vt:variant>
      <vt:variant>
        <vt:i4>0</vt:i4>
      </vt:variant>
      <vt:variant>
        <vt:i4>5</vt:i4>
      </vt:variant>
      <vt:variant>
        <vt:lpwstr/>
      </vt:variant>
      <vt:variant>
        <vt:lpwstr>_Verbal_Dispatch_Instruction</vt:lpwstr>
      </vt:variant>
      <vt:variant>
        <vt:i4>1376306</vt:i4>
      </vt:variant>
      <vt:variant>
        <vt:i4>24</vt:i4>
      </vt:variant>
      <vt:variant>
        <vt:i4>0</vt:i4>
      </vt:variant>
      <vt:variant>
        <vt:i4>5</vt:i4>
      </vt:variant>
      <vt:variant>
        <vt:lpwstr/>
      </vt:variant>
      <vt:variant>
        <vt:lpwstr>_Dispatch</vt:lpwstr>
      </vt:variant>
      <vt:variant>
        <vt:i4>5046392</vt:i4>
      </vt:variant>
      <vt:variant>
        <vt:i4>21</vt:i4>
      </vt:variant>
      <vt:variant>
        <vt:i4>0</vt:i4>
      </vt:variant>
      <vt:variant>
        <vt:i4>5</vt:i4>
      </vt:variant>
      <vt:variant>
        <vt:lpwstr/>
      </vt:variant>
      <vt:variant>
        <vt:lpwstr>_Hotline_Call_Commnication</vt:lpwstr>
      </vt:variant>
      <vt:variant>
        <vt:i4>2752624</vt:i4>
      </vt:variant>
      <vt:variant>
        <vt:i4>18</vt:i4>
      </vt:variant>
      <vt:variant>
        <vt:i4>0</vt:i4>
      </vt:variant>
      <vt:variant>
        <vt:i4>5</vt:i4>
      </vt:variant>
      <vt:variant>
        <vt:lpwstr/>
      </vt:variant>
      <vt:variant>
        <vt:lpwstr>_Three-Part_Communication</vt:lpwstr>
      </vt:variant>
      <vt:variant>
        <vt:i4>2752513</vt:i4>
      </vt:variant>
      <vt:variant>
        <vt:i4>15</vt:i4>
      </vt:variant>
      <vt:variant>
        <vt:i4>0</vt:i4>
      </vt:variant>
      <vt:variant>
        <vt:i4>5</vt:i4>
      </vt:variant>
      <vt:variant>
        <vt:lpwstr/>
      </vt:variant>
      <vt:variant>
        <vt:lpwstr>_2.2_Three-Part_Communication</vt:lpwstr>
      </vt:variant>
      <vt:variant>
        <vt:i4>3997770</vt:i4>
      </vt:variant>
      <vt:variant>
        <vt:i4>12</vt:i4>
      </vt:variant>
      <vt:variant>
        <vt:i4>0</vt:i4>
      </vt:variant>
      <vt:variant>
        <vt:i4>5</vt:i4>
      </vt:variant>
      <vt:variant>
        <vt:lpwstr/>
      </vt:variant>
      <vt:variant>
        <vt:lpwstr>_2.1_System_Operator</vt:lpwstr>
      </vt:variant>
      <vt:variant>
        <vt:i4>5832801</vt:i4>
      </vt:variant>
      <vt:variant>
        <vt:i4>9</vt:i4>
      </vt:variant>
      <vt:variant>
        <vt:i4>0</vt:i4>
      </vt:variant>
      <vt:variant>
        <vt:i4>5</vt:i4>
      </vt:variant>
      <vt:variant>
        <vt:lpwstr/>
      </vt:variant>
      <vt:variant>
        <vt:lpwstr>_2._General_Tasks</vt:lpwstr>
      </vt:variant>
      <vt:variant>
        <vt:i4>1245234</vt:i4>
      </vt:variant>
      <vt:variant>
        <vt:i4>6</vt:i4>
      </vt:variant>
      <vt:variant>
        <vt:i4>0</vt:i4>
      </vt:variant>
      <vt:variant>
        <vt:i4>5</vt:i4>
      </vt:variant>
      <vt:variant>
        <vt:lpwstr/>
      </vt:variant>
      <vt:variant>
        <vt:lpwstr>_Toc146610463</vt:lpwstr>
      </vt:variant>
      <vt:variant>
        <vt:i4>524376</vt:i4>
      </vt:variant>
      <vt:variant>
        <vt:i4>3</vt:i4>
      </vt:variant>
      <vt:variant>
        <vt:i4>0</vt:i4>
      </vt:variant>
      <vt:variant>
        <vt:i4>5</vt:i4>
      </vt:variant>
      <vt:variant>
        <vt:lpwstr/>
      </vt:variant>
      <vt:variant>
        <vt:lpwstr>_1.1_Purpose</vt:lpwstr>
      </vt:variant>
      <vt:variant>
        <vt:i4>7471213</vt:i4>
      </vt:variant>
      <vt:variant>
        <vt:i4>0</vt:i4>
      </vt:variant>
      <vt:variant>
        <vt:i4>0</vt:i4>
      </vt:variant>
      <vt:variant>
        <vt:i4>5</vt:i4>
      </vt:variant>
      <vt:variant>
        <vt:lpwstr/>
      </vt:variant>
      <vt:variant>
        <vt:lpwstr>_1._Introduction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Transmission and Security Desk</dc:title>
  <dc:subject/>
  <dc:creator>Ballew, Aaron</dc:creator>
  <cp:keywords/>
  <dc:description/>
  <cp:lastModifiedBy>Smith, Ira</cp:lastModifiedBy>
  <cp:revision>18</cp:revision>
  <cp:lastPrinted>2018-05-25T18:52:00Z</cp:lastPrinted>
  <dcterms:created xsi:type="dcterms:W3CDTF">2025-02-27T14:41:00Z</dcterms:created>
  <dcterms:modified xsi:type="dcterms:W3CDTF">2025-08-01T15:39:00Z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0x0101004DBCBB58EA41604C9E7070DA11FB3F2E</vt:lpwstr>
  </property>
  <property fmtid="{D5CDD505-2E9C-101B-9397-08002B2CF9AE}" pid="3" name="Order">
    <vt:r8>500</vt:r8>
  </property>
  <property fmtid="{D5CDD505-2E9C-101B-9397-08002B2CF9AE}" pid="4" name="MSIP_Label_7084cbda-52b8-46fb-a7b7-cb5bd465ed85_Enabled">
    <vt:lpwstr>true</vt:lpwstr>
  </property>
  <property fmtid="{D5CDD505-2E9C-101B-9397-08002B2CF9AE}" pid="5" name="MSIP_Label_7084cbda-52b8-46fb-a7b7-cb5bd465ed85_SetDate">
    <vt:lpwstr>2023-02-28T17:51:48Z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ea7392d5-fc93-46bb-9043-4aeb89be6bdf</vt:lpwstr>
  </property>
  <property fmtid="{D5CDD505-2E9C-101B-9397-08002B2CF9AE}" pid="10" name="MSIP_Label_7084cbda-52b8-46fb-a7b7-cb5bd465ed85_ContentBits">
    <vt:lpwstr>0</vt:lpwstr>
  </property>
</Properties>
</file>