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C078C" w14:textId="77777777" w:rsidR="002952B2" w:rsidRDefault="000C451D">
      <w:pPr>
        <w:jc w:val="center"/>
        <w:rPr>
          <w:noProof/>
          <w:spacing w:val="-6"/>
        </w:rPr>
      </w:pPr>
      <w:bookmarkStart w:id="0" w:name="_top"/>
      <w:bookmarkEnd w:id="0"/>
      <w:r>
        <w:rPr>
          <w:noProof/>
          <w:spacing w:val="-6"/>
        </w:rPr>
        <w:t xml:space="preserve">  </w:t>
      </w:r>
      <w:r>
        <w:rPr>
          <w:noProof/>
        </w:rPr>
        <w:drawing>
          <wp:inline distT="0" distB="0" distL="0" distR="0" wp14:anchorId="23EC0F3B" wp14:editId="23EC0F3C">
            <wp:extent cx="4133850" cy="1572260"/>
            <wp:effectExtent l="0" t="0" r="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5186" cy="1572768"/>
                    </a:xfrm>
                    <a:prstGeom prst="rect">
                      <a:avLst/>
                    </a:prstGeom>
                  </pic:spPr>
                </pic:pic>
              </a:graphicData>
            </a:graphic>
          </wp:inline>
        </w:drawing>
      </w:r>
    </w:p>
    <w:p w14:paraId="23EC078D" w14:textId="77777777" w:rsidR="002952B2" w:rsidRDefault="002952B2">
      <w:pPr>
        <w:rPr>
          <w:noProof/>
          <w:spacing w:val="-6"/>
        </w:rPr>
      </w:pPr>
    </w:p>
    <w:p w14:paraId="23EC078E" w14:textId="77777777" w:rsidR="002952B2" w:rsidRDefault="002952B2">
      <w:pPr>
        <w:rPr>
          <w:b/>
        </w:rPr>
      </w:pPr>
    </w:p>
    <w:p w14:paraId="23EC078F" w14:textId="77777777" w:rsidR="002952B2" w:rsidRDefault="000C451D">
      <w:pPr>
        <w:tabs>
          <w:tab w:val="center" w:pos="4680"/>
        </w:tabs>
        <w:suppressAutoHyphens/>
        <w:jc w:val="both"/>
        <w:rPr>
          <w:spacing w:val="-6"/>
        </w:rPr>
      </w:pPr>
      <w:r>
        <w:rPr>
          <w:noProof/>
          <w:sz w:val="20"/>
        </w:rPr>
        <mc:AlternateContent>
          <mc:Choice Requires="wps">
            <w:drawing>
              <wp:anchor distT="0" distB="0" distL="114300" distR="114300" simplePos="0" relativeHeight="251658241" behindDoc="0" locked="0" layoutInCell="1" allowOverlap="1" wp14:anchorId="23EC0F3D" wp14:editId="23EC0F3E">
                <wp:simplePos x="0" y="0"/>
                <wp:positionH relativeFrom="column">
                  <wp:posOffset>0</wp:posOffset>
                </wp:positionH>
                <wp:positionV relativeFrom="paragraph">
                  <wp:posOffset>128905</wp:posOffset>
                </wp:positionV>
                <wp:extent cx="6343650" cy="0"/>
                <wp:effectExtent l="38100" t="43180" r="38100" b="4254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8D818"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15pt" to="499.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" strokeweight="6pt">
                <v:stroke linestyle="thickBetweenThin"/>
              </v:line>
            </w:pict>
          </mc:Fallback>
        </mc:AlternateContent>
      </w:r>
    </w:p>
    <w:p w14:paraId="23EC0790" w14:textId="77777777" w:rsidR="002952B2" w:rsidRDefault="000C451D">
      <w:pPr>
        <w:tabs>
          <w:tab w:val="center" w:pos="4680"/>
        </w:tabs>
        <w:suppressAutoHyphens/>
        <w:jc w:val="both"/>
        <w:rPr>
          <w:spacing w:val="-6"/>
        </w:rPr>
      </w:pPr>
      <w:r>
        <w:rPr>
          <w:noProof/>
          <w:sz w:val="20"/>
        </w:rPr>
        <mc:AlternateContent>
          <mc:Choice Requires="wps">
            <w:drawing>
              <wp:anchor distT="0" distB="0" distL="114300" distR="114300" simplePos="0" relativeHeight="251658240" behindDoc="0" locked="0" layoutInCell="1" allowOverlap="1" wp14:anchorId="23EC0F3F" wp14:editId="23EC0F40">
                <wp:simplePos x="0" y="0"/>
                <wp:positionH relativeFrom="column">
                  <wp:posOffset>-114300</wp:posOffset>
                </wp:positionH>
                <wp:positionV relativeFrom="paragraph">
                  <wp:posOffset>236220</wp:posOffset>
                </wp:positionV>
                <wp:extent cx="6572250" cy="1203325"/>
                <wp:effectExtent l="0" t="1905" r="0" b="444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203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EC0F61" w14:textId="77777777" w:rsidR="006179DD" w:rsidRDefault="006179DD">
                            <w:pPr>
                              <w:shd w:val="pct10" w:color="auto" w:fill="auto"/>
                              <w:jc w:val="center"/>
                              <w:rPr>
                                <w:b/>
                                <w:i/>
                                <w:iCs/>
                                <w:kern w:val="16"/>
                                <w:sz w:val="72"/>
                              </w:rPr>
                            </w:pPr>
                            <w:r>
                              <w:rPr>
                                <w:b/>
                                <w:i/>
                                <w:iCs/>
                                <w:kern w:val="16"/>
                                <w:sz w:val="72"/>
                              </w:rPr>
                              <w:t>OPERATING PROCEDURE</w:t>
                            </w:r>
                          </w:p>
                          <w:p w14:paraId="23EC0F62" w14:textId="77777777" w:rsidR="006179DD" w:rsidRDefault="006179DD">
                            <w:pPr>
                              <w:shd w:val="pct10" w:color="auto" w:fill="auto"/>
                              <w:jc w:val="center"/>
                              <w:rPr>
                                <w:b/>
                                <w:bCs/>
                                <w:i/>
                                <w:iCs/>
                                <w:sz w:val="72"/>
                              </w:rPr>
                            </w:pPr>
                            <w:r>
                              <w:rPr>
                                <w:b/>
                                <w:bCs/>
                                <w:i/>
                                <w:iCs/>
                                <w:sz w:val="72"/>
                              </w:rPr>
                              <w:t>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C0F3F" id="_x0000_t202" coordsize="21600,21600" o:spt="202" path="m,l,21600r21600,l21600,xe">
                <v:stroke joinstyle="miter"/>
                <v:path gradientshapeok="t" o:connecttype="rect"/>
              </v:shapetype>
              <v:shape id="Text Box 3" o:spid="_x0000_s1026" type="#_x0000_t202" style="position:absolute;left:0;text-align:left;margin-left:-9pt;margin-top:18.6pt;width:517.5pt;height:9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" stroked="f">
                <v:textbox>
                  <w:txbxContent>
                    <w:p w14:paraId="23EC0F61" w14:textId="77777777" w:rsidR="006179DD" w:rsidRDefault="006179DD">
                      <w:pPr>
                        <w:shd w:val="pct10" w:color="auto" w:fill="auto"/>
                        <w:jc w:val="center"/>
                        <w:rPr>
                          <w:b/>
                          <w:i/>
                          <w:iCs/>
                          <w:kern w:val="16"/>
                          <w:sz w:val="72"/>
                        </w:rPr>
                      </w:pPr>
                      <w:r>
                        <w:rPr>
                          <w:b/>
                          <w:i/>
                          <w:iCs/>
                          <w:kern w:val="16"/>
                          <w:sz w:val="72"/>
                        </w:rPr>
                        <w:t>OPERATING PROCEDURE</w:t>
                      </w:r>
                    </w:p>
                    <w:p w14:paraId="23EC0F62" w14:textId="77777777" w:rsidR="006179DD" w:rsidRDefault="006179DD">
                      <w:pPr>
                        <w:shd w:val="pct10" w:color="auto" w:fill="auto"/>
                        <w:jc w:val="center"/>
                        <w:rPr>
                          <w:b/>
                          <w:bCs/>
                          <w:i/>
                          <w:iCs/>
                          <w:sz w:val="72"/>
                        </w:rPr>
                      </w:pPr>
                      <w:r>
                        <w:rPr>
                          <w:b/>
                          <w:bCs/>
                          <w:i/>
                          <w:iCs/>
                          <w:sz w:val="72"/>
                        </w:rPr>
                        <w:t>MANUAL</w:t>
                      </w:r>
                    </w:p>
                  </w:txbxContent>
                </v:textbox>
                <w10:wrap type="square"/>
              </v:shape>
            </w:pict>
          </mc:Fallback>
        </mc:AlternateContent>
      </w:r>
    </w:p>
    <w:p w14:paraId="23EC0791" w14:textId="77777777" w:rsidR="002952B2" w:rsidRDefault="002952B2">
      <w:pPr>
        <w:tabs>
          <w:tab w:val="center" w:pos="4680"/>
        </w:tabs>
        <w:suppressAutoHyphens/>
        <w:jc w:val="both"/>
        <w:rPr>
          <w:spacing w:val="-6"/>
        </w:rPr>
      </w:pPr>
    </w:p>
    <w:p w14:paraId="23EC0792" w14:textId="77777777" w:rsidR="002952B2" w:rsidRDefault="000C451D">
      <w:pPr>
        <w:tabs>
          <w:tab w:val="center" w:pos="4680"/>
        </w:tabs>
        <w:suppressAutoHyphens/>
        <w:jc w:val="both"/>
        <w:rPr>
          <w:spacing w:val="-6"/>
        </w:rPr>
      </w:pPr>
      <w:r>
        <w:rPr>
          <w:noProof/>
          <w:spacing w:val="-6"/>
          <w:sz w:val="20"/>
        </w:rPr>
        <mc:AlternateContent>
          <mc:Choice Requires="wps">
            <w:drawing>
              <wp:anchor distT="0" distB="0" distL="114300" distR="114300" simplePos="0" relativeHeight="251658242" behindDoc="0" locked="0" layoutInCell="1" allowOverlap="1" wp14:anchorId="23EC0F41" wp14:editId="23EC0F42">
                <wp:simplePos x="0" y="0"/>
                <wp:positionH relativeFrom="column">
                  <wp:posOffset>0</wp:posOffset>
                </wp:positionH>
                <wp:positionV relativeFrom="paragraph">
                  <wp:posOffset>53340</wp:posOffset>
                </wp:positionV>
                <wp:extent cx="6343650" cy="0"/>
                <wp:effectExtent l="38100" t="43180" r="38100" b="425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9DFFD"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9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" strokeweight="6pt">
                <v:stroke linestyle="thickBetweenThin"/>
              </v:line>
            </w:pict>
          </mc:Fallback>
        </mc:AlternateContent>
      </w:r>
    </w:p>
    <w:p w14:paraId="23EC0793" w14:textId="77777777" w:rsidR="002952B2" w:rsidRDefault="002952B2">
      <w:pPr>
        <w:tabs>
          <w:tab w:val="center" w:pos="4680"/>
        </w:tabs>
        <w:suppressAutoHyphens/>
        <w:jc w:val="both"/>
        <w:rPr>
          <w:spacing w:val="-6"/>
        </w:rPr>
      </w:pPr>
    </w:p>
    <w:p w14:paraId="23EC0794" w14:textId="77777777" w:rsidR="002952B2" w:rsidRDefault="002952B2">
      <w:pPr>
        <w:tabs>
          <w:tab w:val="center" w:pos="4680"/>
        </w:tabs>
        <w:suppressAutoHyphens/>
        <w:jc w:val="both"/>
        <w:rPr>
          <w:spacing w:val="-6"/>
        </w:rPr>
      </w:pPr>
    </w:p>
    <w:p w14:paraId="23EC0795" w14:textId="77777777" w:rsidR="002952B2" w:rsidRDefault="002952B2">
      <w:pPr>
        <w:tabs>
          <w:tab w:val="center" w:pos="4680"/>
        </w:tabs>
        <w:suppressAutoHyphens/>
        <w:jc w:val="both"/>
        <w:rPr>
          <w:spacing w:val="-6"/>
        </w:rPr>
      </w:pPr>
    </w:p>
    <w:p w14:paraId="23EC0796" w14:textId="77777777" w:rsidR="002952B2" w:rsidRDefault="002952B2">
      <w:pPr>
        <w:tabs>
          <w:tab w:val="center" w:pos="4680"/>
        </w:tabs>
        <w:suppressAutoHyphens/>
        <w:jc w:val="both"/>
        <w:rPr>
          <w:spacing w:val="-6"/>
        </w:rPr>
      </w:pPr>
    </w:p>
    <w:p w14:paraId="23EC0797" w14:textId="77777777" w:rsidR="002952B2" w:rsidRDefault="000C451D">
      <w:pPr>
        <w:tabs>
          <w:tab w:val="left" w:pos="-720"/>
        </w:tabs>
        <w:suppressAutoHyphens/>
        <w:jc w:val="center"/>
        <w:rPr>
          <w:b/>
          <w:bCs/>
          <w:spacing w:val="-6"/>
        </w:rPr>
      </w:pPr>
      <w:r>
        <w:rPr>
          <w:b/>
          <w:bCs/>
          <w:spacing w:val="-6"/>
          <w:sz w:val="64"/>
        </w:rPr>
        <w:t>Reliability Risk Desk</w:t>
      </w:r>
    </w:p>
    <w:p w14:paraId="23EC0798" w14:textId="77777777" w:rsidR="002952B2" w:rsidRDefault="002952B2">
      <w:pPr>
        <w:tabs>
          <w:tab w:val="left" w:pos="-720"/>
        </w:tabs>
        <w:suppressAutoHyphens/>
        <w:jc w:val="center"/>
        <w:rPr>
          <w:bCs/>
          <w:spacing w:val="-6"/>
        </w:rPr>
      </w:pPr>
    </w:p>
    <w:p w14:paraId="23EC0799" w14:textId="77777777" w:rsidR="002952B2" w:rsidRDefault="002952B2">
      <w:pPr>
        <w:tabs>
          <w:tab w:val="left" w:pos="-720"/>
        </w:tabs>
        <w:suppressAutoHyphens/>
        <w:jc w:val="center"/>
        <w:rPr>
          <w:bCs/>
          <w:spacing w:val="-6"/>
        </w:rPr>
      </w:pPr>
    </w:p>
    <w:p w14:paraId="23EC079A" w14:textId="77777777" w:rsidR="002952B2" w:rsidRDefault="002952B2">
      <w:pPr>
        <w:tabs>
          <w:tab w:val="left" w:pos="-720"/>
        </w:tabs>
        <w:suppressAutoHyphens/>
        <w:jc w:val="center"/>
        <w:rPr>
          <w:bCs/>
          <w:spacing w:val="-6"/>
        </w:rPr>
      </w:pPr>
    </w:p>
    <w:p w14:paraId="23EC079B" w14:textId="77777777" w:rsidR="002952B2" w:rsidRDefault="002952B2">
      <w:pPr>
        <w:tabs>
          <w:tab w:val="left" w:pos="-720"/>
        </w:tabs>
        <w:suppressAutoHyphens/>
        <w:jc w:val="center"/>
        <w:rPr>
          <w:bCs/>
          <w:spacing w:val="-6"/>
        </w:rPr>
      </w:pPr>
    </w:p>
    <w:p w14:paraId="23EC079C" w14:textId="77777777" w:rsidR="002952B2" w:rsidRDefault="000C451D">
      <w:pPr>
        <w:pStyle w:val="Header"/>
        <w:tabs>
          <w:tab w:val="clear" w:pos="4320"/>
          <w:tab w:val="clear" w:pos="8640"/>
          <w:tab w:val="left" w:pos="-720"/>
        </w:tabs>
        <w:suppressAutoHyphens/>
        <w:rPr>
          <w:bCs/>
          <w:spacing w:val="-6"/>
        </w:rPr>
      </w:pPr>
      <w:r>
        <w:rPr>
          <w:bCs/>
          <w:noProof/>
          <w:spacing w:val="-6"/>
          <w:sz w:val="20"/>
        </w:rPr>
        <mc:AlternateContent>
          <mc:Choice Requires="wps">
            <w:drawing>
              <wp:anchor distT="0" distB="0" distL="114300" distR="114300" simplePos="0" relativeHeight="251658243" behindDoc="0" locked="0" layoutInCell="1" allowOverlap="1" wp14:anchorId="23EC0F43" wp14:editId="23EC0F44">
                <wp:simplePos x="0" y="0"/>
                <wp:positionH relativeFrom="column">
                  <wp:posOffset>0</wp:posOffset>
                </wp:positionH>
                <wp:positionV relativeFrom="paragraph">
                  <wp:posOffset>58420</wp:posOffset>
                </wp:positionV>
                <wp:extent cx="6343650" cy="0"/>
                <wp:effectExtent l="38100" t="45085" r="38100" b="406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9AA16" id="Straight Connector 1"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6pt" to="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" strokeweight="6pt">
                <v:stroke linestyle="thickBetweenThin"/>
              </v:line>
            </w:pict>
          </mc:Fallback>
        </mc:AlternateContent>
      </w:r>
    </w:p>
    <w:p w14:paraId="23EC079D" w14:textId="77777777" w:rsidR="002952B2" w:rsidRDefault="000C451D" w:rsidP="00720E75">
      <w:pPr>
        <w:numPr>
          <w:ilvl w:val="0"/>
          <w:numId w:val="11"/>
        </w:numPr>
        <w:rPr>
          <w:b/>
          <w:sz w:val="28"/>
          <w:szCs w:val="28"/>
        </w:rPr>
      </w:pPr>
      <w:r>
        <w:rPr>
          <w:b/>
        </w:rPr>
        <w:br w:type="page"/>
      </w:r>
    </w:p>
    <w:p w14:paraId="41F73149" w14:textId="77777777" w:rsidR="00943EF9" w:rsidRPr="003C7BB4" w:rsidRDefault="00943EF9" w:rsidP="005A6C6C">
      <w:pPr>
        <w:numPr>
          <w:ilvl w:val="0"/>
          <w:numId w:val="23"/>
        </w:numPr>
        <w:rPr>
          <w:b/>
        </w:rPr>
      </w:pPr>
      <w:hyperlink w:anchor="_1._Introduction" w:history="1">
        <w:r w:rsidRPr="003C7BB4">
          <w:rPr>
            <w:rStyle w:val="Hyperlink"/>
            <w:b/>
          </w:rPr>
          <w:t>Introduction</w:t>
        </w:r>
      </w:hyperlink>
    </w:p>
    <w:p w14:paraId="432AA525" w14:textId="77777777" w:rsidR="00943EF9" w:rsidRDefault="00943EF9" w:rsidP="00943EF9">
      <w:pPr>
        <w:rPr>
          <w:b/>
        </w:rPr>
      </w:pPr>
    </w:p>
    <w:p w14:paraId="560E5E4C" w14:textId="77777777" w:rsidR="00943EF9" w:rsidRDefault="00943EF9" w:rsidP="00943EF9">
      <w:pPr>
        <w:ind w:left="900" w:hanging="540"/>
        <w:rPr>
          <w:b/>
        </w:rPr>
      </w:pPr>
      <w:bookmarkStart w:id="1" w:name="_1.1_Purpose_1"/>
      <w:bookmarkEnd w:id="1"/>
      <w:r>
        <w:rPr>
          <w:b/>
        </w:rPr>
        <w:t>1.1</w:t>
      </w:r>
      <w:r>
        <w:rPr>
          <w:b/>
        </w:rPr>
        <w:tab/>
      </w:r>
      <w:hyperlink w:anchor="_1.1_Purpose" w:history="1">
        <w:r w:rsidRPr="003E2BBB">
          <w:rPr>
            <w:rStyle w:val="Hyperlink"/>
          </w:rPr>
          <w:t>Purpose</w:t>
        </w:r>
      </w:hyperlink>
    </w:p>
    <w:p w14:paraId="00446BFF" w14:textId="77777777" w:rsidR="00943EF9" w:rsidRDefault="00943EF9" w:rsidP="00943EF9">
      <w:pPr>
        <w:ind w:left="900" w:hanging="540"/>
        <w:rPr>
          <w:b/>
        </w:rPr>
      </w:pPr>
      <w:r>
        <w:rPr>
          <w:b/>
        </w:rPr>
        <w:t>1.2</w:t>
      </w:r>
      <w:r>
        <w:rPr>
          <w:b/>
        </w:rPr>
        <w:tab/>
      </w:r>
      <w:hyperlink w:anchor="_1.2_Scope" w:history="1">
        <w:r w:rsidRPr="003E2BBB">
          <w:rPr>
            <w:rStyle w:val="Hyperlink"/>
          </w:rPr>
          <w:t>Scope</w:t>
        </w:r>
      </w:hyperlink>
      <w:r>
        <w:rPr>
          <w:b/>
        </w:rPr>
        <w:t xml:space="preserve"> </w:t>
      </w:r>
    </w:p>
    <w:p w14:paraId="5BEFB5B4" w14:textId="77777777" w:rsidR="00943EF9" w:rsidRDefault="00943EF9" w:rsidP="00943EF9">
      <w:pPr>
        <w:ind w:left="720"/>
        <w:rPr>
          <w:b/>
        </w:rPr>
      </w:pPr>
      <w:bookmarkStart w:id="2" w:name="_1.3_Roles/Responsibilities"/>
      <w:bookmarkStart w:id="3" w:name="_1.4_General_Duties"/>
      <w:bookmarkEnd w:id="2"/>
      <w:bookmarkEnd w:id="3"/>
    </w:p>
    <w:p w14:paraId="161AB0B5" w14:textId="77777777" w:rsidR="00943EF9" w:rsidRPr="003C7BB4" w:rsidRDefault="00943EF9" w:rsidP="005A6C6C">
      <w:pPr>
        <w:numPr>
          <w:ilvl w:val="0"/>
          <w:numId w:val="23"/>
        </w:numPr>
        <w:rPr>
          <w:b/>
        </w:rPr>
      </w:pPr>
      <w:hyperlink w:anchor="_2._General_Tasks" w:history="1">
        <w:r w:rsidRPr="003C7BB4">
          <w:rPr>
            <w:rStyle w:val="Hyperlink"/>
            <w:b/>
          </w:rPr>
          <w:t>General</w:t>
        </w:r>
      </w:hyperlink>
      <w:r w:rsidRPr="003C7BB4">
        <w:rPr>
          <w:b/>
        </w:rPr>
        <w:t xml:space="preserve"> </w:t>
      </w:r>
    </w:p>
    <w:p w14:paraId="18F9CA5A" w14:textId="77777777" w:rsidR="00943EF9" w:rsidRDefault="00943EF9" w:rsidP="00943EF9">
      <w:pPr>
        <w:ind w:left="360"/>
        <w:rPr>
          <w:b/>
        </w:rPr>
      </w:pPr>
    </w:p>
    <w:p w14:paraId="41D493D2" w14:textId="77777777" w:rsidR="00943EF9" w:rsidRDefault="00943EF9" w:rsidP="00943EF9">
      <w:pPr>
        <w:ind w:left="900" w:hanging="540"/>
        <w:rPr>
          <w:b/>
        </w:rPr>
      </w:pPr>
      <w:r>
        <w:rPr>
          <w:b/>
        </w:rPr>
        <w:t>2.1</w:t>
      </w:r>
      <w:r>
        <w:rPr>
          <w:b/>
        </w:rPr>
        <w:tab/>
      </w:r>
      <w:hyperlink w:anchor="_2.1_System_Operator" w:history="1">
        <w:r w:rsidRPr="003E2BBB">
          <w:rPr>
            <w:rStyle w:val="Hyperlink"/>
          </w:rPr>
          <w:t>System Operator Responsibility and Authority</w:t>
        </w:r>
      </w:hyperlink>
    </w:p>
    <w:p w14:paraId="1337B0D0" w14:textId="77777777" w:rsidR="00943EF9" w:rsidRDefault="00943EF9" w:rsidP="00943EF9">
      <w:pPr>
        <w:ind w:left="900" w:hanging="540"/>
        <w:rPr>
          <w:b/>
        </w:rPr>
      </w:pPr>
      <w:r>
        <w:rPr>
          <w:b/>
        </w:rPr>
        <w:t>2.2</w:t>
      </w:r>
      <w:r>
        <w:rPr>
          <w:b/>
        </w:rPr>
        <w:tab/>
      </w:r>
      <w:hyperlink w:anchor="_2.2_Communication" w:history="1">
        <w:r w:rsidRPr="003E2BBB">
          <w:rPr>
            <w:rStyle w:val="Hyperlink"/>
          </w:rPr>
          <w:t>Communication</w:t>
        </w:r>
      </w:hyperlink>
    </w:p>
    <w:p w14:paraId="5A86E704" w14:textId="77777777" w:rsidR="00943EF9" w:rsidRDefault="00943EF9" w:rsidP="005A6C6C">
      <w:pPr>
        <w:pStyle w:val="ListParagraph"/>
        <w:numPr>
          <w:ilvl w:val="0"/>
          <w:numId w:val="21"/>
        </w:numPr>
      </w:pPr>
      <w:hyperlink w:anchor="_Three-Part_Communication" w:history="1">
        <w:r>
          <w:rPr>
            <w:rStyle w:val="Hyperlink"/>
          </w:rPr>
          <w:t>Three-part Communication</w:t>
        </w:r>
      </w:hyperlink>
    </w:p>
    <w:p w14:paraId="04595AED" w14:textId="77777777" w:rsidR="00943EF9" w:rsidRDefault="00943EF9" w:rsidP="005A6C6C">
      <w:pPr>
        <w:pStyle w:val="ListParagraph"/>
        <w:numPr>
          <w:ilvl w:val="0"/>
          <w:numId w:val="21"/>
        </w:numPr>
      </w:pPr>
      <w:hyperlink w:anchor="_Hotline_Call_Communication" w:history="1">
        <w:r>
          <w:rPr>
            <w:rStyle w:val="Hyperlink"/>
          </w:rPr>
          <w:t>Hotline Call Communication</w:t>
        </w:r>
      </w:hyperlink>
    </w:p>
    <w:p w14:paraId="7301DABC" w14:textId="2BB4C99D" w:rsidR="00943EF9" w:rsidRPr="003B09D9" w:rsidRDefault="00943EF9" w:rsidP="005A6C6C">
      <w:pPr>
        <w:pStyle w:val="ListParagraph"/>
        <w:numPr>
          <w:ilvl w:val="0"/>
          <w:numId w:val="21"/>
        </w:numPr>
        <w:rPr>
          <w:rStyle w:val="Hyperlink"/>
          <w:color w:val="auto"/>
          <w:u w:val="none"/>
        </w:rPr>
      </w:pPr>
      <w:hyperlink w:anchor="_Dispatch" w:history="1">
        <w:r>
          <w:rPr>
            <w:rStyle w:val="Hyperlink"/>
          </w:rPr>
          <w:t>Master QSE</w:t>
        </w:r>
      </w:hyperlink>
    </w:p>
    <w:p w14:paraId="51A74FFF" w14:textId="5857FCCC" w:rsidR="003B09D9" w:rsidRPr="003B09D9" w:rsidRDefault="003B09D9" w:rsidP="003B09D9">
      <w:pPr>
        <w:ind w:firstLine="360"/>
        <w:rPr>
          <w:rStyle w:val="Hyperlink"/>
        </w:rPr>
      </w:pPr>
      <w:r w:rsidRPr="003B09D9">
        <w:rPr>
          <w:b/>
        </w:rPr>
        <w:t>2.3</w:t>
      </w:r>
      <w:r w:rsidRPr="003C7BB4">
        <w:rPr>
          <w:rStyle w:val="Hyperlink"/>
          <w:u w:val="none"/>
        </w:rPr>
        <w:t xml:space="preserve">    </w:t>
      </w:r>
      <w:hyperlink w:anchor="_2.3_Suspected_Sabotage" w:history="1">
        <w:r w:rsidR="002C7A90" w:rsidRPr="002C7A90">
          <w:rPr>
            <w:rStyle w:val="Hyperlink"/>
          </w:rPr>
          <w:t>Suspected Sabotage or Sabotage Events</w:t>
        </w:r>
      </w:hyperlink>
    </w:p>
    <w:p w14:paraId="293157AF" w14:textId="77777777" w:rsidR="00943EF9" w:rsidRDefault="00943EF9" w:rsidP="00943EF9">
      <w:pPr>
        <w:pStyle w:val="ListParagraph"/>
        <w:ind w:left="1260"/>
      </w:pPr>
    </w:p>
    <w:p w14:paraId="64FD91F0" w14:textId="67387EA3" w:rsidR="00943EF9" w:rsidRPr="00E34AAE" w:rsidRDefault="00E34AAE" w:rsidP="005A6C6C">
      <w:pPr>
        <w:numPr>
          <w:ilvl w:val="0"/>
          <w:numId w:val="23"/>
        </w:numPr>
        <w:rPr>
          <w:rStyle w:val="Hyperlink"/>
          <w:b/>
        </w:rPr>
      </w:pPr>
      <w:r>
        <w:fldChar w:fldCharType="begin"/>
      </w:r>
      <w:r>
        <w:instrText>HYPERLINK  \l "_3.0__Resource"</w:instrText>
      </w:r>
      <w:r>
        <w:fldChar w:fldCharType="separate"/>
      </w:r>
      <w:r w:rsidR="00071564">
        <w:rPr>
          <w:rStyle w:val="Hyperlink"/>
        </w:rPr>
        <w:t xml:space="preserve">  </w:t>
      </w:r>
      <w:r w:rsidR="003233A5" w:rsidRPr="003233A5">
        <w:rPr>
          <w:rStyle w:val="Hyperlink"/>
          <w:b/>
          <w:bCs/>
        </w:rPr>
        <w:t>Resource Testing and</w:t>
      </w:r>
      <w:r w:rsidR="003233A5">
        <w:rPr>
          <w:rStyle w:val="Hyperlink"/>
        </w:rPr>
        <w:t xml:space="preserve"> </w:t>
      </w:r>
      <w:r w:rsidR="00943EF9" w:rsidRPr="00E34AAE">
        <w:rPr>
          <w:rStyle w:val="Hyperlink"/>
          <w:b/>
        </w:rPr>
        <w:t>Monitor</w:t>
      </w:r>
      <w:r w:rsidRPr="00E34AAE">
        <w:rPr>
          <w:rStyle w:val="Hyperlink"/>
          <w:b/>
        </w:rPr>
        <w:t>ing</w:t>
      </w:r>
      <w:r w:rsidR="00943EF9" w:rsidRPr="00E34AAE">
        <w:rPr>
          <w:rStyle w:val="Hyperlink"/>
          <w:b/>
        </w:rPr>
        <w:t xml:space="preserve"> In</w:t>
      </w:r>
      <w:ins w:id="4" w:author="Smith, Ira" w:date="2025-03-12T08:47:00Z">
        <w:r w:rsidR="006A7D93">
          <w:rPr>
            <w:rStyle w:val="Hyperlink"/>
            <w:b/>
          </w:rPr>
          <w:t>verter</w:t>
        </w:r>
      </w:ins>
      <w:del w:id="5" w:author="Smith, Ira" w:date="2025-03-12T08:47:00Z">
        <w:r w:rsidR="00943EF9" w:rsidRPr="00E34AAE" w:rsidDel="006A7D93">
          <w:rPr>
            <w:rStyle w:val="Hyperlink"/>
            <w:b/>
          </w:rPr>
          <w:delText>termittent</w:delText>
        </w:r>
      </w:del>
      <w:r w:rsidR="00943EF9" w:rsidRPr="00E34AAE">
        <w:rPr>
          <w:rStyle w:val="Hyperlink"/>
          <w:b/>
        </w:rPr>
        <w:t xml:space="preserve"> </w:t>
      </w:r>
      <w:ins w:id="6" w:author="Smith, Ira" w:date="2025-03-12T08:47:00Z">
        <w:r w:rsidR="006A7D93">
          <w:rPr>
            <w:rStyle w:val="Hyperlink"/>
            <w:b/>
          </w:rPr>
          <w:t>Based</w:t>
        </w:r>
      </w:ins>
      <w:del w:id="7" w:author="Smith, Ira" w:date="2025-03-12T08:47:00Z">
        <w:r w:rsidR="00943EF9" w:rsidRPr="00E34AAE" w:rsidDel="006A7D93">
          <w:rPr>
            <w:rStyle w:val="Hyperlink"/>
            <w:b/>
          </w:rPr>
          <w:delText>Renewable</w:delText>
        </w:r>
      </w:del>
      <w:r w:rsidR="00943EF9" w:rsidRPr="00E34AAE">
        <w:rPr>
          <w:rStyle w:val="Hyperlink"/>
          <w:b/>
        </w:rPr>
        <w:t xml:space="preserve"> Resources (I</w:t>
      </w:r>
      <w:ins w:id="8" w:author="Smith, Ira" w:date="2025-03-12T08:47:00Z">
        <w:r w:rsidR="006A7D93">
          <w:rPr>
            <w:rStyle w:val="Hyperlink"/>
            <w:b/>
          </w:rPr>
          <w:t>B</w:t>
        </w:r>
      </w:ins>
      <w:del w:id="9" w:author="Smith, Ira" w:date="2025-03-12T08:47:00Z">
        <w:r w:rsidR="00943EF9" w:rsidRPr="00E34AAE" w:rsidDel="006A7D93">
          <w:rPr>
            <w:rStyle w:val="Hyperlink"/>
            <w:b/>
          </w:rPr>
          <w:delText>R</w:delText>
        </w:r>
      </w:del>
      <w:r w:rsidR="00943EF9" w:rsidRPr="00E34AAE">
        <w:rPr>
          <w:rStyle w:val="Hyperlink"/>
          <w:b/>
        </w:rPr>
        <w:t>R)</w:t>
      </w:r>
      <w:r w:rsidR="0098329C" w:rsidRPr="00E34AAE">
        <w:rPr>
          <w:rStyle w:val="Hyperlink"/>
          <w:b/>
        </w:rPr>
        <w:t xml:space="preserve"> </w:t>
      </w:r>
    </w:p>
    <w:p w14:paraId="6ED49B52" w14:textId="402CA51D" w:rsidR="00943EF9" w:rsidRDefault="00E34AAE" w:rsidP="00943EF9">
      <w:r>
        <w:fldChar w:fldCharType="end"/>
      </w:r>
    </w:p>
    <w:p w14:paraId="6D5791A5" w14:textId="48D5AB27" w:rsidR="00943EF9" w:rsidRDefault="00943EF9" w:rsidP="00943EF9">
      <w:pPr>
        <w:ind w:left="900" w:hanging="540"/>
        <w:rPr>
          <w:u w:val="single"/>
        </w:rPr>
      </w:pPr>
      <w:r>
        <w:rPr>
          <w:b/>
        </w:rPr>
        <w:t>3.1</w:t>
      </w:r>
      <w:r>
        <w:rPr>
          <w:b/>
        </w:rPr>
        <w:tab/>
      </w:r>
      <w:hyperlink w:anchor="_3.1_Monitor_Large" w:history="1">
        <w:r w:rsidR="00DA4F8F" w:rsidRPr="00DA4F8F">
          <w:rPr>
            <w:rStyle w:val="Hyperlink"/>
          </w:rPr>
          <w:t>Resource Testing</w:t>
        </w:r>
      </w:hyperlink>
    </w:p>
    <w:p w14:paraId="537B66B1" w14:textId="77777777" w:rsidR="00943EF9" w:rsidRPr="003E2BBB" w:rsidRDefault="00943EF9" w:rsidP="005A6C6C">
      <w:pPr>
        <w:pStyle w:val="ListParagraph"/>
        <w:numPr>
          <w:ilvl w:val="1"/>
          <w:numId w:val="22"/>
        </w:numPr>
        <w:rPr>
          <w:u w:val="single"/>
        </w:rPr>
      </w:pPr>
      <w:r>
        <w:t xml:space="preserve">   </w:t>
      </w:r>
      <w:hyperlink w:anchor="_3.2_Reliability_and" w:history="1">
        <w:r w:rsidRPr="003E2BBB">
          <w:rPr>
            <w:rStyle w:val="Hyperlink"/>
          </w:rPr>
          <w:t>Reliability and Non-Spin Adequacy Assessment</w:t>
        </w:r>
      </w:hyperlink>
    </w:p>
    <w:p w14:paraId="401F88F7" w14:textId="77777777" w:rsidR="00943EF9" w:rsidRDefault="00943EF9" w:rsidP="005A6C6C">
      <w:pPr>
        <w:pStyle w:val="ListParagraph"/>
        <w:numPr>
          <w:ilvl w:val="0"/>
          <w:numId w:val="21"/>
        </w:numPr>
        <w:rPr>
          <w:u w:val="single"/>
        </w:rPr>
      </w:pPr>
      <w:hyperlink w:anchor="_Capacity_and_Reserve" w:history="1">
        <w:r>
          <w:rPr>
            <w:rStyle w:val="Hyperlink"/>
          </w:rPr>
          <w:t>Capacity and Reserve Monitoring during Real-Time Conditions</w:t>
        </w:r>
      </w:hyperlink>
    </w:p>
    <w:p w14:paraId="14D63E74" w14:textId="77777777" w:rsidR="00943EF9" w:rsidRPr="003E2BBB" w:rsidRDefault="00943EF9" w:rsidP="005A6C6C">
      <w:pPr>
        <w:pStyle w:val="ListParagraph"/>
        <w:numPr>
          <w:ilvl w:val="1"/>
          <w:numId w:val="22"/>
        </w:numPr>
        <w:rPr>
          <w:rStyle w:val="Hyperlink"/>
        </w:rPr>
      </w:pPr>
      <w:r>
        <w:rPr>
          <w:rStyle w:val="Hyperlink"/>
          <w:u w:val="none"/>
        </w:rPr>
        <w:t xml:space="preserve">   </w:t>
      </w:r>
      <w:r w:rsidR="006A7D93">
        <w:fldChar w:fldCharType="begin"/>
      </w:r>
      <w:r w:rsidR="006A7D93">
        <w:instrText>HYPERLINK \l "_3.3_Responsive_Reserve"</w:instrText>
      </w:r>
      <w:r w:rsidR="006A7D93">
        <w:fldChar w:fldCharType="separate"/>
      </w:r>
      <w:del w:id="10" w:author="Smith, Ira" w:date="2025-03-12T08:48:00Z">
        <w:r w:rsidRPr="003E2BBB" w:rsidDel="006A7D93">
          <w:rPr>
            <w:rStyle w:val="Hyperlink"/>
          </w:rPr>
          <w:delText xml:space="preserve">Responsive Reserve and </w:delText>
        </w:r>
      </w:del>
      <w:r w:rsidRPr="003E2BBB">
        <w:rPr>
          <w:rStyle w:val="Hyperlink"/>
        </w:rPr>
        <w:t>System Inertia Sufficiency Monitoring</w:t>
      </w:r>
      <w:r w:rsidR="006A7D93">
        <w:rPr>
          <w:rStyle w:val="Hyperlink"/>
        </w:rPr>
        <w:fldChar w:fldCharType="end"/>
      </w:r>
    </w:p>
    <w:p w14:paraId="7A26AFFE" w14:textId="77777777" w:rsidR="00943EF9" w:rsidRDefault="00943EF9" w:rsidP="005A6C6C">
      <w:pPr>
        <w:pStyle w:val="ListParagraph"/>
        <w:numPr>
          <w:ilvl w:val="0"/>
          <w:numId w:val="21"/>
        </w:numPr>
      </w:pPr>
      <w:hyperlink w:anchor="_Day_Ahead_RRS" w:history="1">
        <w:r>
          <w:rPr>
            <w:rStyle w:val="Hyperlink"/>
          </w:rPr>
          <w:t>Day Ahead RRS Sufficiency Monitoring</w:t>
        </w:r>
      </w:hyperlink>
    </w:p>
    <w:p w14:paraId="393AAAE5" w14:textId="77777777" w:rsidR="00943EF9" w:rsidRDefault="00943EF9" w:rsidP="005A6C6C">
      <w:pPr>
        <w:pStyle w:val="ListParagraph"/>
        <w:numPr>
          <w:ilvl w:val="0"/>
          <w:numId w:val="21"/>
        </w:numPr>
      </w:pPr>
      <w:hyperlink w:anchor="_Look_Ahead_Monitoring" w:history="1">
        <w:r>
          <w:rPr>
            <w:rStyle w:val="Hyperlink"/>
          </w:rPr>
          <w:t>Look Ahead Monitoring of Responsive Reserve Service</w:t>
        </w:r>
      </w:hyperlink>
    </w:p>
    <w:p w14:paraId="1ABAE457" w14:textId="77777777" w:rsidR="00943EF9" w:rsidRDefault="00943EF9" w:rsidP="005A6C6C">
      <w:pPr>
        <w:pStyle w:val="ListParagraph"/>
        <w:numPr>
          <w:ilvl w:val="0"/>
          <w:numId w:val="21"/>
        </w:numPr>
      </w:pPr>
      <w:hyperlink w:anchor="_Real-time_RRS_Sufficiency_1" w:history="1">
        <w:r>
          <w:rPr>
            <w:rStyle w:val="Hyperlink"/>
          </w:rPr>
          <w:t>Real-time RRS Sufficiency Monitoring</w:t>
        </w:r>
      </w:hyperlink>
    </w:p>
    <w:p w14:paraId="0ED6AC95" w14:textId="77777777" w:rsidR="00943EF9" w:rsidRDefault="00943EF9" w:rsidP="005A6C6C">
      <w:pPr>
        <w:pStyle w:val="ListParagraph"/>
        <w:numPr>
          <w:ilvl w:val="0"/>
          <w:numId w:val="21"/>
        </w:numPr>
      </w:pPr>
      <w:hyperlink w:anchor="_Look_Ahead_Critical" w:history="1">
        <w:r>
          <w:rPr>
            <w:rStyle w:val="Hyperlink"/>
          </w:rPr>
          <w:t>Look Ahead Critical Inertia Level Sufficiency Monitoring</w:t>
        </w:r>
      </w:hyperlink>
    </w:p>
    <w:p w14:paraId="5CA794D6" w14:textId="77777777" w:rsidR="00943EF9" w:rsidRDefault="00943EF9" w:rsidP="005A6C6C">
      <w:pPr>
        <w:pStyle w:val="ListParagraph"/>
        <w:numPr>
          <w:ilvl w:val="0"/>
          <w:numId w:val="21"/>
        </w:numPr>
      </w:pPr>
      <w:hyperlink w:anchor="_Real-time_Critical_Inertia" w:history="1">
        <w:r>
          <w:rPr>
            <w:rStyle w:val="Hyperlink"/>
          </w:rPr>
          <w:t>Real-time Critical Inertia Level Sufficiency Monitoring</w:t>
        </w:r>
      </w:hyperlink>
    </w:p>
    <w:p w14:paraId="2405C53D" w14:textId="47534610" w:rsidR="00943EF9" w:rsidRPr="003E2BBB" w:rsidRDefault="003E2BBB" w:rsidP="005A6C6C">
      <w:pPr>
        <w:pStyle w:val="ListParagraph"/>
        <w:numPr>
          <w:ilvl w:val="1"/>
          <w:numId w:val="22"/>
        </w:numPr>
        <w:rPr>
          <w:rStyle w:val="Hyperlink"/>
        </w:rPr>
      </w:pPr>
      <w:r w:rsidRPr="003E2BBB">
        <w:rPr>
          <w:rStyle w:val="Hyperlink"/>
          <w:u w:val="none"/>
        </w:rPr>
        <w:t xml:space="preserve">  </w:t>
      </w:r>
      <w:hyperlink w:anchor="_3.4_Monitor_Curtailed" w:history="1">
        <w:r w:rsidR="00943EF9" w:rsidRPr="003E2BBB">
          <w:rPr>
            <w:rStyle w:val="Hyperlink"/>
          </w:rPr>
          <w:t>Monitor Curtailed Units for Proper Performance</w:t>
        </w:r>
      </w:hyperlink>
    </w:p>
    <w:p w14:paraId="0C6C736E" w14:textId="77777777" w:rsidR="00943EF9" w:rsidRDefault="00943EF9" w:rsidP="005A6C6C">
      <w:pPr>
        <w:pStyle w:val="ListParagraph"/>
        <w:numPr>
          <w:ilvl w:val="0"/>
          <w:numId w:val="21"/>
        </w:numPr>
        <w:rPr>
          <w:b/>
        </w:rPr>
      </w:pPr>
      <w:hyperlink w:anchor="_Wind_or_Solar" w:history="1">
        <w:r>
          <w:rPr>
            <w:rStyle w:val="Hyperlink"/>
          </w:rPr>
          <w:t>Wind or Solar Unit Curtailments</w:t>
        </w:r>
      </w:hyperlink>
    </w:p>
    <w:p w14:paraId="3794F444" w14:textId="77777777" w:rsidR="00943EF9" w:rsidRDefault="00943EF9" w:rsidP="00943EF9">
      <w:pPr>
        <w:ind w:left="900" w:hanging="540"/>
      </w:pPr>
    </w:p>
    <w:p w14:paraId="686B9C1C" w14:textId="77777777" w:rsidR="00943EF9" w:rsidRPr="003C7BB4" w:rsidRDefault="00943EF9" w:rsidP="005A6C6C">
      <w:pPr>
        <w:numPr>
          <w:ilvl w:val="0"/>
          <w:numId w:val="23"/>
        </w:numPr>
        <w:rPr>
          <w:b/>
          <w:u w:val="single"/>
        </w:rPr>
      </w:pPr>
      <w:hyperlink w:anchor="_4.0_Wind_Forecast" w:history="1">
        <w:r w:rsidRPr="003C7BB4">
          <w:rPr>
            <w:rStyle w:val="Hyperlink"/>
            <w:b/>
          </w:rPr>
          <w:t>Wind Forecast Override</w:t>
        </w:r>
      </w:hyperlink>
    </w:p>
    <w:p w14:paraId="0350BBFC" w14:textId="77777777" w:rsidR="00943EF9" w:rsidRDefault="00943EF9" w:rsidP="00943EF9"/>
    <w:p w14:paraId="4B4875E8" w14:textId="77777777" w:rsidR="00943EF9" w:rsidRDefault="00943EF9" w:rsidP="00943EF9">
      <w:pPr>
        <w:ind w:left="900" w:hanging="540"/>
        <w:rPr>
          <w:b/>
        </w:rPr>
      </w:pPr>
      <w:r>
        <w:rPr>
          <w:b/>
        </w:rPr>
        <w:t xml:space="preserve">4.1 </w:t>
      </w:r>
      <w:r>
        <w:rPr>
          <w:b/>
        </w:rPr>
        <w:tab/>
      </w:r>
      <w:hyperlink w:anchor="_4.1_Responding_to" w:history="1">
        <w:r w:rsidRPr="003E2BBB">
          <w:rPr>
            <w:rStyle w:val="Hyperlink"/>
          </w:rPr>
          <w:t>Responding to Wind Forecast Errors</w:t>
        </w:r>
      </w:hyperlink>
    </w:p>
    <w:p w14:paraId="35E02A70" w14:textId="77777777" w:rsidR="00943EF9" w:rsidRDefault="00943EF9" w:rsidP="00943EF9">
      <w:pPr>
        <w:ind w:left="900" w:hanging="540"/>
        <w:rPr>
          <w:b/>
        </w:rPr>
      </w:pPr>
      <w:r>
        <w:rPr>
          <w:b/>
        </w:rPr>
        <w:t>4.2</w:t>
      </w:r>
      <w:r>
        <w:rPr>
          <w:b/>
        </w:rPr>
        <w:tab/>
      </w:r>
      <w:hyperlink w:anchor="_4.2_Override_during" w:history="1">
        <w:r w:rsidRPr="003E2BBB">
          <w:rPr>
            <w:rStyle w:val="Hyperlink"/>
          </w:rPr>
          <w:t>Override During Normal Operations</w:t>
        </w:r>
      </w:hyperlink>
    </w:p>
    <w:p w14:paraId="73C8DD68" w14:textId="77777777" w:rsidR="00943EF9" w:rsidRDefault="00943EF9" w:rsidP="005A6C6C">
      <w:pPr>
        <w:pStyle w:val="ListParagraph"/>
        <w:numPr>
          <w:ilvl w:val="0"/>
          <w:numId w:val="21"/>
        </w:numPr>
      </w:pPr>
      <w:hyperlink w:anchor="_Wind_Farm_Forecast" w:history="1">
        <w:r>
          <w:rPr>
            <w:rStyle w:val="Hyperlink"/>
          </w:rPr>
          <w:t>Wind Farm Forecast not Matching Output</w:t>
        </w:r>
      </w:hyperlink>
    </w:p>
    <w:p w14:paraId="7BE2CCFF" w14:textId="77777777" w:rsidR="00943EF9" w:rsidRDefault="00943EF9" w:rsidP="00943EF9">
      <w:pPr>
        <w:ind w:left="900" w:hanging="540"/>
        <w:rPr>
          <w:b/>
        </w:rPr>
      </w:pPr>
      <w:r>
        <w:rPr>
          <w:b/>
        </w:rPr>
        <w:t>4.3</w:t>
      </w:r>
      <w:r>
        <w:rPr>
          <w:b/>
        </w:rPr>
        <w:tab/>
      </w:r>
      <w:hyperlink w:anchor="_4.3_Operations_in" w:history="1">
        <w:r w:rsidRPr="003E2BBB">
          <w:rPr>
            <w:rStyle w:val="Hyperlink"/>
          </w:rPr>
          <w:t>Operations in the Rio Grande Valley Region</w:t>
        </w:r>
      </w:hyperlink>
    </w:p>
    <w:p w14:paraId="46DF5A55" w14:textId="77777777" w:rsidR="00943EF9" w:rsidRDefault="00943EF9" w:rsidP="005A6C6C">
      <w:pPr>
        <w:pStyle w:val="ListParagraph"/>
        <w:numPr>
          <w:ilvl w:val="0"/>
          <w:numId w:val="21"/>
        </w:numPr>
      </w:pPr>
      <w:hyperlink w:anchor="_Load_in_capacity" w:history="1">
        <w:r>
          <w:rPr>
            <w:rStyle w:val="Hyperlink"/>
          </w:rPr>
          <w:t>Load in capacity short area is high and wind is also forecasted to be above 75% of regional capacity.</w:t>
        </w:r>
      </w:hyperlink>
    </w:p>
    <w:p w14:paraId="019946EC" w14:textId="77777777" w:rsidR="00943EF9" w:rsidRDefault="00943EF9" w:rsidP="00943EF9">
      <w:pPr>
        <w:ind w:left="900" w:hanging="540"/>
        <w:rPr>
          <w:b/>
        </w:rPr>
      </w:pPr>
      <w:r>
        <w:rPr>
          <w:b/>
        </w:rPr>
        <w:t xml:space="preserve">4.4 </w:t>
      </w:r>
      <w:r>
        <w:rPr>
          <w:b/>
        </w:rPr>
        <w:tab/>
      </w:r>
      <w:hyperlink w:anchor="_4.4__Operations" w:history="1">
        <w:r w:rsidRPr="003E2BBB">
          <w:rPr>
            <w:rStyle w:val="Hyperlink"/>
          </w:rPr>
          <w:t>Operations in the Panhandle Region</w:t>
        </w:r>
      </w:hyperlink>
    </w:p>
    <w:p w14:paraId="70428F9E" w14:textId="77777777" w:rsidR="00943EF9" w:rsidRDefault="00943EF9" w:rsidP="005A6C6C">
      <w:pPr>
        <w:pStyle w:val="ListParagraph"/>
        <w:numPr>
          <w:ilvl w:val="0"/>
          <w:numId w:val="21"/>
        </w:numPr>
      </w:pPr>
      <w:hyperlink w:anchor="_Panhandle_region_is" w:history="1">
        <w:r>
          <w:rPr>
            <w:rStyle w:val="Hyperlink"/>
          </w:rPr>
          <w:t>Panhandle region is high export and wind is also forecasted to be above 75% of regional capacity.</w:t>
        </w:r>
      </w:hyperlink>
    </w:p>
    <w:p w14:paraId="09C73EA6" w14:textId="2AD60CE4" w:rsidR="00943EF9" w:rsidRDefault="00943EF9" w:rsidP="00943EF9">
      <w:pPr>
        <w:ind w:left="900" w:hanging="540"/>
        <w:rPr>
          <w:b/>
        </w:rPr>
      </w:pPr>
      <w:r>
        <w:rPr>
          <w:b/>
        </w:rPr>
        <w:t>4.</w:t>
      </w:r>
      <w:r w:rsidR="00186F99">
        <w:rPr>
          <w:b/>
        </w:rPr>
        <w:t>5</w:t>
      </w:r>
      <w:r>
        <w:rPr>
          <w:b/>
        </w:rPr>
        <w:t xml:space="preserve">    </w:t>
      </w:r>
      <w:hyperlink w:anchor="_4.6__Solar" w:history="1">
        <w:r w:rsidRPr="003E2BBB">
          <w:rPr>
            <w:rStyle w:val="Hyperlink"/>
          </w:rPr>
          <w:t>Solar Forecast</w:t>
        </w:r>
      </w:hyperlink>
    </w:p>
    <w:p w14:paraId="3BBB2DF0" w14:textId="77777777" w:rsidR="00943EF9" w:rsidRDefault="00943EF9" w:rsidP="005A6C6C">
      <w:pPr>
        <w:pStyle w:val="ListParagraph"/>
        <w:numPr>
          <w:ilvl w:val="0"/>
          <w:numId w:val="21"/>
        </w:numPr>
        <w:rPr>
          <w:b/>
        </w:rPr>
      </w:pPr>
      <w:hyperlink w:anchor="_MDA_Solar_Forecast" w:history="1">
        <w:r>
          <w:rPr>
            <w:rStyle w:val="Hyperlink"/>
          </w:rPr>
          <w:t>Maxar Solar Forecast</w:t>
        </w:r>
      </w:hyperlink>
    </w:p>
    <w:p w14:paraId="16DE1C8B" w14:textId="11FDBA76" w:rsidR="00943EF9" w:rsidRPr="007174E6" w:rsidRDefault="00943EF9" w:rsidP="00943EF9">
      <w:pPr>
        <w:ind w:left="900" w:hanging="540"/>
        <w:rPr>
          <w:rStyle w:val="Hyperlink"/>
          <w:b/>
        </w:rPr>
      </w:pPr>
      <w:r w:rsidRPr="003E2BBB">
        <w:rPr>
          <w:b/>
        </w:rPr>
        <w:fldChar w:fldCharType="begin"/>
      </w:r>
      <w:r>
        <w:rPr>
          <w:b/>
        </w:rPr>
        <w:instrText xml:space="preserve"> HYPERLINK  \l "_4.7__Weather" </w:instrText>
      </w:r>
      <w:r w:rsidRPr="003E2BBB">
        <w:rPr>
          <w:b/>
        </w:rPr>
      </w:r>
      <w:r w:rsidRPr="003E2BBB">
        <w:rPr>
          <w:b/>
        </w:rPr>
        <w:fldChar w:fldCharType="separate"/>
      </w:r>
      <w:r w:rsidRPr="00943EF9">
        <w:rPr>
          <w:b/>
        </w:rPr>
        <w:t>4.</w:t>
      </w:r>
      <w:r w:rsidR="00186F99">
        <w:rPr>
          <w:b/>
        </w:rPr>
        <w:t>6</w:t>
      </w:r>
      <w:r w:rsidRPr="00943EF9">
        <w:t xml:space="preserve">   </w:t>
      </w:r>
      <w:r w:rsidRPr="003E2BBB">
        <w:rPr>
          <w:rStyle w:val="Hyperlink"/>
          <w:bCs/>
        </w:rPr>
        <w:t>Weather Forecast Errors</w:t>
      </w:r>
    </w:p>
    <w:p w14:paraId="61F9B77E" w14:textId="05C0E236" w:rsidR="00943EF9" w:rsidRDefault="00943EF9" w:rsidP="005A6C6C">
      <w:pPr>
        <w:pStyle w:val="ListParagraph"/>
        <w:numPr>
          <w:ilvl w:val="0"/>
          <w:numId w:val="21"/>
        </w:numPr>
        <w:rPr>
          <w:bCs/>
        </w:rPr>
      </w:pPr>
      <w:r w:rsidRPr="003E2BBB">
        <w:rPr>
          <w:rStyle w:val="Hyperlink"/>
          <w:bCs/>
        </w:rPr>
        <w:t>Weather Forecast</w:t>
      </w:r>
      <w:r w:rsidRPr="003E2BBB">
        <w:rPr>
          <w:bCs/>
        </w:rPr>
        <w:fldChar w:fldCharType="end"/>
      </w:r>
    </w:p>
    <w:p w14:paraId="53B2DCDA" w14:textId="77777777" w:rsidR="00186F99" w:rsidRPr="003E2BBB" w:rsidRDefault="00186F99" w:rsidP="00186F99">
      <w:pPr>
        <w:pStyle w:val="ListParagraph"/>
        <w:ind w:left="1260"/>
        <w:rPr>
          <w:bCs/>
        </w:rPr>
      </w:pPr>
    </w:p>
    <w:bookmarkStart w:id="11" w:name="_1._Introduction"/>
    <w:bookmarkStart w:id="12" w:name="_Toc460294896"/>
    <w:bookmarkStart w:id="13" w:name="_Toc500296752"/>
    <w:bookmarkStart w:id="14" w:name="_Toc500297562"/>
    <w:bookmarkStart w:id="15" w:name="_Toc500304338"/>
    <w:bookmarkStart w:id="16" w:name="_Toc500305321"/>
    <w:bookmarkStart w:id="17" w:name="_Toc500305428"/>
    <w:bookmarkStart w:id="18" w:name="_Toc500575838"/>
    <w:bookmarkStart w:id="19" w:name="_Toc500575984"/>
    <w:bookmarkStart w:id="20" w:name="_Toc500636458"/>
    <w:bookmarkStart w:id="21" w:name="_Toc500636767"/>
    <w:bookmarkStart w:id="22" w:name="_Toc500637046"/>
    <w:bookmarkStart w:id="23" w:name="_Toc500637238"/>
    <w:bookmarkStart w:id="24" w:name="_Toc500637801"/>
    <w:bookmarkStart w:id="25" w:name="_Toc500643016"/>
    <w:bookmarkStart w:id="26" w:name="_Toc500643509"/>
    <w:bookmarkStart w:id="27" w:name="_Toc500643541"/>
    <w:bookmarkStart w:id="28" w:name="_Toc500643915"/>
    <w:bookmarkStart w:id="29" w:name="_Toc500645397"/>
    <w:bookmarkStart w:id="30" w:name="_Toc500650242"/>
    <w:bookmarkStart w:id="31" w:name="_Toc500661976"/>
    <w:bookmarkStart w:id="32" w:name="_Toc500664374"/>
    <w:bookmarkStart w:id="33" w:name="_Toc523560845"/>
    <w:bookmarkStart w:id="34" w:name="_Toc220812161"/>
    <w:bookmarkEnd w:id="11"/>
    <w:p w14:paraId="6E732EFD" w14:textId="79E5B8F6" w:rsidR="00943EF9" w:rsidRPr="003C7BB4" w:rsidRDefault="00943EF9" w:rsidP="005A6C6C">
      <w:pPr>
        <w:numPr>
          <w:ilvl w:val="0"/>
          <w:numId w:val="23"/>
        </w:numPr>
        <w:rPr>
          <w:b/>
        </w:rPr>
      </w:pPr>
      <w:r w:rsidRPr="003C7BB4">
        <w:rPr>
          <w:rStyle w:val="Hyperlink"/>
          <w:b/>
        </w:rPr>
        <w:lastRenderedPageBreak/>
        <w:fldChar w:fldCharType="begin"/>
      </w:r>
      <w:r w:rsidR="00DA7ECD">
        <w:rPr>
          <w:rStyle w:val="Hyperlink"/>
          <w:b/>
        </w:rPr>
        <w:instrText>HYPERLINK  \l "_5.0__"</w:instrText>
      </w:r>
      <w:r w:rsidRPr="003C7BB4">
        <w:rPr>
          <w:rStyle w:val="Hyperlink"/>
          <w:b/>
        </w:rPr>
      </w:r>
      <w:r w:rsidRPr="003C7BB4">
        <w:rPr>
          <w:rStyle w:val="Hyperlink"/>
          <w:b/>
        </w:rPr>
        <w:fldChar w:fldCharType="separate"/>
      </w:r>
      <w:r w:rsidR="00DA7ECD">
        <w:rPr>
          <w:rStyle w:val="Hyperlink"/>
          <w:b/>
        </w:rPr>
        <w:t>Future</w:t>
      </w:r>
      <w:r w:rsidRPr="003C7BB4">
        <w:rPr>
          <w:rStyle w:val="Hyperlink"/>
          <w:b/>
        </w:rPr>
        <w:fldChar w:fldCharType="end"/>
      </w:r>
    </w:p>
    <w:p w14:paraId="53DE85BD" w14:textId="77777777" w:rsidR="00943EF9" w:rsidRDefault="00943EF9" w:rsidP="00943EF9"/>
    <w:p w14:paraId="1ABD77CF" w14:textId="7CF5B56B" w:rsidR="00943EF9" w:rsidRDefault="00943EF9" w:rsidP="00943EF9">
      <w:pPr>
        <w:ind w:left="900" w:hanging="540"/>
        <w:rPr>
          <w:b/>
        </w:rPr>
      </w:pPr>
      <w:r>
        <w:rPr>
          <w:b/>
        </w:rPr>
        <w:t>5.1</w:t>
      </w:r>
      <w:r>
        <w:rPr>
          <w:b/>
        </w:rPr>
        <w:tab/>
      </w:r>
      <w:hyperlink w:anchor="_5.1_STNET_Study" w:history="1">
        <w:r w:rsidR="00DA7ECD">
          <w:rPr>
            <w:rStyle w:val="Hyperlink"/>
          </w:rPr>
          <w:t>Blank</w:t>
        </w:r>
      </w:hyperlink>
    </w:p>
    <w:p w14:paraId="71A9F2FF" w14:textId="793DB40B" w:rsidR="00943EF9" w:rsidRDefault="00DA7ECD" w:rsidP="005A6C6C">
      <w:pPr>
        <w:pStyle w:val="ListParagraph"/>
        <w:numPr>
          <w:ilvl w:val="0"/>
          <w:numId w:val="21"/>
        </w:numPr>
        <w:rPr>
          <w:b/>
        </w:rPr>
      </w:pPr>
      <w:hyperlink w:anchor="_Reliability_Risk_Desk" w:history="1">
        <w:r>
          <w:rPr>
            <w:rStyle w:val="Hyperlink"/>
          </w:rPr>
          <w:t>Blank</w:t>
        </w:r>
      </w:hyperlink>
    </w:p>
    <w:p w14:paraId="1FDC26B0" w14:textId="77777777" w:rsidR="00943EF9" w:rsidRDefault="00943EF9" w:rsidP="00943EF9"/>
    <w:p w14:paraId="5BC4DFC3" w14:textId="77777777" w:rsidR="00943EF9" w:rsidRPr="003C7BB4" w:rsidRDefault="00943EF9" w:rsidP="005A6C6C">
      <w:pPr>
        <w:numPr>
          <w:ilvl w:val="0"/>
          <w:numId w:val="23"/>
        </w:numPr>
        <w:rPr>
          <w:b/>
        </w:rPr>
      </w:pPr>
      <w:hyperlink w:anchor="_6._Telemetry_Requirements" w:history="1">
        <w:r w:rsidRPr="003C7BB4">
          <w:rPr>
            <w:rStyle w:val="Hyperlink"/>
            <w:b/>
          </w:rPr>
          <w:t>Telemetry Requirements</w:t>
        </w:r>
      </w:hyperlink>
      <w:r w:rsidRPr="003C7BB4">
        <w:rPr>
          <w:b/>
        </w:rPr>
        <w:t xml:space="preserve"> </w:t>
      </w:r>
    </w:p>
    <w:p w14:paraId="2AC93407" w14:textId="77777777" w:rsidR="00943EF9" w:rsidRDefault="00943EF9" w:rsidP="00943EF9"/>
    <w:p w14:paraId="03DDB183" w14:textId="77777777" w:rsidR="00943EF9" w:rsidRDefault="00943EF9" w:rsidP="00943EF9">
      <w:pPr>
        <w:ind w:left="900" w:hanging="540"/>
        <w:rPr>
          <w:b/>
        </w:rPr>
      </w:pPr>
      <w:r>
        <w:rPr>
          <w:b/>
        </w:rPr>
        <w:t>6.1</w:t>
      </w:r>
      <w:r>
        <w:tab/>
      </w:r>
      <w:hyperlink w:anchor="_6.1_Respond_to" w:history="1">
        <w:r w:rsidRPr="003E2BBB">
          <w:rPr>
            <w:rStyle w:val="Hyperlink"/>
          </w:rPr>
          <w:t>Respond to Failed Telemetry</w:t>
        </w:r>
      </w:hyperlink>
    </w:p>
    <w:p w14:paraId="6AEF8E35" w14:textId="77777777" w:rsidR="00943EF9" w:rsidRDefault="00943EF9" w:rsidP="005A6C6C">
      <w:pPr>
        <w:pStyle w:val="ListParagraph"/>
        <w:numPr>
          <w:ilvl w:val="0"/>
          <w:numId w:val="21"/>
        </w:numPr>
      </w:pPr>
      <w:hyperlink w:anchor="_Market_Participant_Backup" w:history="1">
        <w:r>
          <w:rPr>
            <w:rStyle w:val="Hyperlink"/>
          </w:rPr>
          <w:t>Telemetry Issues that could affect SCED and/or LMPs</w:t>
        </w:r>
      </w:hyperlink>
    </w:p>
    <w:p w14:paraId="032F7A1F" w14:textId="77777777" w:rsidR="00943EF9" w:rsidRDefault="00943EF9" w:rsidP="005A6C6C">
      <w:pPr>
        <w:pStyle w:val="ListParagraph"/>
        <w:numPr>
          <w:ilvl w:val="0"/>
          <w:numId w:val="21"/>
        </w:numPr>
      </w:pPr>
      <w:hyperlink w:anchor="_Monitor_Resource_Status" w:history="1">
        <w:r>
          <w:rPr>
            <w:rStyle w:val="Hyperlink"/>
          </w:rPr>
          <w:t>Monitor Resource Status for Discrepancies</w:t>
        </w:r>
      </w:hyperlink>
    </w:p>
    <w:p w14:paraId="4F6CBC45" w14:textId="77777777" w:rsidR="00943EF9" w:rsidRDefault="00943EF9" w:rsidP="005A6C6C">
      <w:pPr>
        <w:pStyle w:val="ListParagraph"/>
        <w:numPr>
          <w:ilvl w:val="0"/>
          <w:numId w:val="21"/>
        </w:numPr>
      </w:pPr>
      <w:hyperlink w:anchor="_Monitor_Resource_Telemetry" w:history="1">
        <w:r>
          <w:rPr>
            <w:rStyle w:val="Hyperlink"/>
          </w:rPr>
          <w:t>Monitor Resource Telemetry for Stale Values</w:t>
        </w:r>
      </w:hyperlink>
    </w:p>
    <w:p w14:paraId="197F8813" w14:textId="77777777" w:rsidR="00943EF9" w:rsidRDefault="00943EF9" w:rsidP="00943EF9"/>
    <w:p w14:paraId="4C9405B0" w14:textId="77777777" w:rsidR="00943EF9" w:rsidRPr="003C7BB4" w:rsidRDefault="00943EF9" w:rsidP="005A6C6C">
      <w:pPr>
        <w:numPr>
          <w:ilvl w:val="0"/>
          <w:numId w:val="23"/>
        </w:numPr>
        <w:rPr>
          <w:b/>
        </w:rPr>
      </w:pPr>
      <w:hyperlink w:anchor="_7._Emergency_Operations" w:history="1">
        <w:r w:rsidRPr="003C7BB4">
          <w:rPr>
            <w:rStyle w:val="Hyperlink"/>
            <w:b/>
          </w:rPr>
          <w:t>Emergency Operation</w:t>
        </w:r>
      </w:hyperlink>
    </w:p>
    <w:p w14:paraId="65AB0109" w14:textId="77777777" w:rsidR="00943EF9" w:rsidRDefault="00943EF9" w:rsidP="00943EF9">
      <w:pPr>
        <w:ind w:left="360"/>
        <w:rPr>
          <w:b/>
        </w:rPr>
      </w:pPr>
    </w:p>
    <w:p w14:paraId="6C5396C6" w14:textId="77777777" w:rsidR="00943EF9" w:rsidRDefault="00943EF9" w:rsidP="00943EF9">
      <w:pPr>
        <w:ind w:left="900" w:hanging="540"/>
        <w:rPr>
          <w:b/>
        </w:rPr>
      </w:pPr>
      <w:r>
        <w:rPr>
          <w:b/>
        </w:rPr>
        <w:t>7.1</w:t>
      </w:r>
      <w:r>
        <w:rPr>
          <w:b/>
        </w:rPr>
        <w:tab/>
      </w:r>
      <w:hyperlink w:anchor="_6.1_Market_Notices" w:history="1">
        <w:r w:rsidRPr="003E2BBB">
          <w:rPr>
            <w:rStyle w:val="Hyperlink"/>
          </w:rPr>
          <w:t>Market Notifications</w:t>
        </w:r>
      </w:hyperlink>
    </w:p>
    <w:p w14:paraId="5DCC2855" w14:textId="77777777" w:rsidR="00943EF9" w:rsidRDefault="00943EF9" w:rsidP="005A6C6C">
      <w:pPr>
        <w:pStyle w:val="ListParagraph"/>
        <w:numPr>
          <w:ilvl w:val="0"/>
          <w:numId w:val="21"/>
        </w:numPr>
      </w:pPr>
      <w:hyperlink w:anchor="_OCN" w:history="1">
        <w:r>
          <w:rPr>
            <w:rStyle w:val="Hyperlink"/>
          </w:rPr>
          <w:t>OCN</w:t>
        </w:r>
      </w:hyperlink>
    </w:p>
    <w:p w14:paraId="7C342F33" w14:textId="77777777" w:rsidR="00943EF9" w:rsidRDefault="00943EF9" w:rsidP="005A6C6C">
      <w:pPr>
        <w:pStyle w:val="ListParagraph"/>
        <w:numPr>
          <w:ilvl w:val="0"/>
          <w:numId w:val="21"/>
        </w:numPr>
      </w:pPr>
      <w:hyperlink w:anchor="_ADVISORY" w:history="1">
        <w:r>
          <w:rPr>
            <w:rStyle w:val="Hyperlink"/>
          </w:rPr>
          <w:t>Advisory</w:t>
        </w:r>
      </w:hyperlink>
    </w:p>
    <w:p w14:paraId="7903AE10" w14:textId="77777777" w:rsidR="00943EF9" w:rsidRDefault="00943EF9" w:rsidP="005A6C6C">
      <w:pPr>
        <w:pStyle w:val="ListParagraph"/>
        <w:numPr>
          <w:ilvl w:val="0"/>
          <w:numId w:val="21"/>
        </w:numPr>
      </w:pPr>
      <w:hyperlink w:anchor="_WATCH" w:history="1">
        <w:r>
          <w:rPr>
            <w:rStyle w:val="Hyperlink"/>
          </w:rPr>
          <w:t>Watch</w:t>
        </w:r>
      </w:hyperlink>
    </w:p>
    <w:p w14:paraId="1D398371" w14:textId="77777777" w:rsidR="00943EF9" w:rsidRDefault="00943EF9" w:rsidP="005A6C6C">
      <w:pPr>
        <w:pStyle w:val="ListParagraph"/>
        <w:numPr>
          <w:ilvl w:val="0"/>
          <w:numId w:val="21"/>
        </w:numPr>
      </w:pPr>
      <w:hyperlink w:anchor="_EMERGENCY_NOTICE" w:history="1">
        <w:r>
          <w:rPr>
            <w:rStyle w:val="Hyperlink"/>
          </w:rPr>
          <w:t>Emergency Notice</w:t>
        </w:r>
      </w:hyperlink>
    </w:p>
    <w:p w14:paraId="4274419E" w14:textId="77777777" w:rsidR="00943EF9" w:rsidRDefault="00943EF9" w:rsidP="005A6C6C">
      <w:pPr>
        <w:pStyle w:val="ListParagraph"/>
        <w:numPr>
          <w:ilvl w:val="0"/>
          <w:numId w:val="21"/>
        </w:numPr>
      </w:pPr>
      <w:hyperlink w:anchor="_Operating_Condition_Script" w:history="1">
        <w:r>
          <w:rPr>
            <w:rStyle w:val="Hyperlink"/>
          </w:rPr>
          <w:t>Operating Condition Script</w:t>
        </w:r>
      </w:hyperlink>
    </w:p>
    <w:p w14:paraId="010633C0" w14:textId="77777777" w:rsidR="00943EF9" w:rsidRDefault="00943EF9" w:rsidP="00943EF9">
      <w:pPr>
        <w:ind w:left="900" w:hanging="540"/>
        <w:rPr>
          <w:b/>
        </w:rPr>
      </w:pPr>
      <w:r>
        <w:rPr>
          <w:b/>
        </w:rPr>
        <w:t>7.2</w:t>
      </w:r>
      <w:r>
        <w:rPr>
          <w:b/>
        </w:rPr>
        <w:tab/>
      </w:r>
      <w:hyperlink w:anchor="_7.2_Implement_EEA" w:history="1">
        <w:r w:rsidRPr="003E2BBB">
          <w:rPr>
            <w:rStyle w:val="Hyperlink"/>
          </w:rPr>
          <w:t>Implement EEA Levels</w:t>
        </w:r>
      </w:hyperlink>
    </w:p>
    <w:p w14:paraId="65FC0F0F" w14:textId="77777777" w:rsidR="00943EF9" w:rsidRDefault="00943EF9" w:rsidP="005A6C6C">
      <w:pPr>
        <w:pStyle w:val="ListParagraph"/>
        <w:numPr>
          <w:ilvl w:val="0"/>
          <w:numId w:val="21"/>
        </w:numPr>
      </w:pPr>
      <w:hyperlink w:anchor="EEA1" w:history="1">
        <w:r>
          <w:rPr>
            <w:rStyle w:val="Hyperlink"/>
          </w:rPr>
          <w:t>Implement EEA Level 1</w:t>
        </w:r>
      </w:hyperlink>
    </w:p>
    <w:p w14:paraId="11DAA924" w14:textId="77777777" w:rsidR="00943EF9" w:rsidRDefault="00943EF9" w:rsidP="005A6C6C">
      <w:pPr>
        <w:pStyle w:val="ListParagraph"/>
        <w:numPr>
          <w:ilvl w:val="0"/>
          <w:numId w:val="21"/>
        </w:numPr>
      </w:pPr>
      <w:hyperlink w:anchor="_Implement_EEA_Level" w:history="1">
        <w:r>
          <w:rPr>
            <w:rStyle w:val="Hyperlink"/>
          </w:rPr>
          <w:t>Implement EEA Level 2</w:t>
        </w:r>
      </w:hyperlink>
    </w:p>
    <w:p w14:paraId="0C977E3B" w14:textId="77777777" w:rsidR="00943EF9" w:rsidRDefault="00943EF9" w:rsidP="005A6C6C">
      <w:pPr>
        <w:pStyle w:val="ListParagraph"/>
        <w:numPr>
          <w:ilvl w:val="0"/>
          <w:numId w:val="21"/>
        </w:numPr>
      </w:pPr>
      <w:hyperlink w:anchor="EEA3" w:history="1">
        <w:r>
          <w:rPr>
            <w:rStyle w:val="Hyperlink"/>
          </w:rPr>
          <w:t>Implement EEA Level 3</w:t>
        </w:r>
      </w:hyperlink>
    </w:p>
    <w:p w14:paraId="2AD26118" w14:textId="77777777" w:rsidR="00943EF9" w:rsidRDefault="00943EF9" w:rsidP="00943EF9">
      <w:pPr>
        <w:ind w:left="900" w:hanging="540"/>
        <w:rPr>
          <w:b/>
        </w:rPr>
      </w:pPr>
      <w:r>
        <w:rPr>
          <w:b/>
        </w:rPr>
        <w:t>7.3</w:t>
      </w:r>
      <w:r>
        <w:rPr>
          <w:b/>
        </w:rPr>
        <w:tab/>
      </w:r>
      <w:hyperlink w:anchor="_7.3_Restore_EEA" w:history="1">
        <w:r w:rsidRPr="003E2BBB">
          <w:rPr>
            <w:rStyle w:val="Hyperlink"/>
          </w:rPr>
          <w:t>Restore EEA Levels</w:t>
        </w:r>
      </w:hyperlink>
    </w:p>
    <w:p w14:paraId="63E3B061" w14:textId="77777777" w:rsidR="00943EF9" w:rsidRDefault="00943EF9" w:rsidP="005A6C6C">
      <w:pPr>
        <w:pStyle w:val="ListParagraph"/>
        <w:numPr>
          <w:ilvl w:val="0"/>
          <w:numId w:val="21"/>
        </w:numPr>
      </w:pPr>
      <w:hyperlink w:anchor="_Restore_Firm_Load" w:history="1">
        <w:r>
          <w:rPr>
            <w:rStyle w:val="Hyperlink"/>
          </w:rPr>
          <w:t>Restore Firm Load</w:t>
        </w:r>
      </w:hyperlink>
    </w:p>
    <w:p w14:paraId="30F27133" w14:textId="77777777" w:rsidR="00943EF9" w:rsidRDefault="00943EF9" w:rsidP="005A6C6C">
      <w:pPr>
        <w:pStyle w:val="ListParagraph"/>
        <w:numPr>
          <w:ilvl w:val="0"/>
          <w:numId w:val="21"/>
        </w:numPr>
      </w:pPr>
      <w:hyperlink w:anchor="_Move_From_EEA" w:history="1">
        <w:r>
          <w:rPr>
            <w:rStyle w:val="Hyperlink"/>
          </w:rPr>
          <w:t>Move from EEA Level 3 to EEA Level 2</w:t>
        </w:r>
      </w:hyperlink>
    </w:p>
    <w:p w14:paraId="5FED83F2" w14:textId="77777777" w:rsidR="00943EF9" w:rsidRDefault="00943EF9" w:rsidP="005A6C6C">
      <w:pPr>
        <w:pStyle w:val="ListParagraph"/>
        <w:numPr>
          <w:ilvl w:val="0"/>
          <w:numId w:val="21"/>
        </w:numPr>
      </w:pPr>
      <w:hyperlink w:anchor="_Move_From_EEA_1" w:history="1">
        <w:r>
          <w:rPr>
            <w:rStyle w:val="Hyperlink"/>
          </w:rPr>
          <w:t>Move from EEA Level 2 to EEA Level 1</w:t>
        </w:r>
      </w:hyperlink>
    </w:p>
    <w:p w14:paraId="35EBD3A0" w14:textId="77777777" w:rsidR="00943EF9" w:rsidRDefault="00943EF9" w:rsidP="005A6C6C">
      <w:pPr>
        <w:pStyle w:val="ListParagraph"/>
        <w:numPr>
          <w:ilvl w:val="0"/>
          <w:numId w:val="21"/>
        </w:numPr>
      </w:pPr>
      <w:hyperlink w:anchor="_Move_From_EEA_3" w:history="1">
        <w:r>
          <w:rPr>
            <w:rStyle w:val="Hyperlink"/>
          </w:rPr>
          <w:t>Move from EEA Level 1 to EEA 0</w:t>
        </w:r>
      </w:hyperlink>
    </w:p>
    <w:p w14:paraId="33226C81" w14:textId="77777777" w:rsidR="00943EF9" w:rsidRDefault="00943EF9" w:rsidP="00943EF9">
      <w:pPr>
        <w:ind w:left="900" w:hanging="540"/>
        <w:rPr>
          <w:b/>
        </w:rPr>
      </w:pPr>
      <w:r>
        <w:rPr>
          <w:b/>
        </w:rPr>
        <w:t>7.4</w:t>
      </w:r>
      <w:r>
        <w:rPr>
          <w:b/>
        </w:rPr>
        <w:tab/>
      </w:r>
      <w:hyperlink w:anchor="_7.4__Restoration" w:history="1">
        <w:r w:rsidRPr="003E2BBB">
          <w:rPr>
            <w:rStyle w:val="Hyperlink"/>
          </w:rPr>
          <w:t>Restoration of Primary Control Center Functionality</w:t>
        </w:r>
      </w:hyperlink>
    </w:p>
    <w:p w14:paraId="4AA9605D" w14:textId="77777777" w:rsidR="00943EF9" w:rsidRDefault="00943EF9" w:rsidP="00943EF9">
      <w:pPr>
        <w:ind w:left="360"/>
        <w:rPr>
          <w:b/>
        </w:rPr>
      </w:pPr>
    </w:p>
    <w:p w14:paraId="314C993A" w14:textId="56E8DC00" w:rsidR="00186F99" w:rsidRDefault="00186F99" w:rsidP="005A6C6C">
      <w:pPr>
        <w:numPr>
          <w:ilvl w:val="0"/>
          <w:numId w:val="23"/>
        </w:numPr>
        <w:rPr>
          <w:b/>
        </w:rPr>
      </w:pPr>
      <w:hyperlink w:anchor="_8.1__" w:history="1">
        <w:r w:rsidRPr="00504BF9">
          <w:rPr>
            <w:rStyle w:val="Hyperlink"/>
            <w:b/>
          </w:rPr>
          <w:t>Weather Events</w:t>
        </w:r>
      </w:hyperlink>
    </w:p>
    <w:p w14:paraId="0C3C8FF5" w14:textId="0A6B534B" w:rsidR="00186F99" w:rsidRDefault="00186F99" w:rsidP="00186F99">
      <w:pPr>
        <w:ind w:left="360"/>
        <w:rPr>
          <w:b/>
        </w:rPr>
      </w:pPr>
    </w:p>
    <w:p w14:paraId="52671AF1" w14:textId="29018DE1" w:rsidR="00186F99" w:rsidRPr="00DC2EA5" w:rsidRDefault="00186F99" w:rsidP="00186F99">
      <w:pPr>
        <w:ind w:left="360"/>
        <w:rPr>
          <w:bCs/>
        </w:rPr>
      </w:pPr>
      <w:r w:rsidRPr="00685DD3">
        <w:rPr>
          <w:b/>
        </w:rPr>
        <w:t>8.1</w:t>
      </w:r>
      <w:r>
        <w:rPr>
          <w:b/>
        </w:rPr>
        <w:tab/>
        <w:t xml:space="preserve">  </w:t>
      </w:r>
      <w:hyperlink w:anchor="_4.58.1__" w:history="1">
        <w:r w:rsidRPr="00DC2EA5">
          <w:rPr>
            <w:rStyle w:val="Hyperlink"/>
            <w:bCs/>
          </w:rPr>
          <w:t>Significant Weather Events</w:t>
        </w:r>
      </w:hyperlink>
    </w:p>
    <w:p w14:paraId="4AF8E1D9" w14:textId="6CE64A11" w:rsidR="00186F99" w:rsidRPr="00DC2EA5" w:rsidRDefault="00186F99" w:rsidP="00186F99">
      <w:pPr>
        <w:ind w:left="360"/>
        <w:rPr>
          <w:bCs/>
        </w:rPr>
      </w:pPr>
      <w:r w:rsidRPr="00685DD3">
        <w:rPr>
          <w:b/>
        </w:rPr>
        <w:t>8.2</w:t>
      </w:r>
      <w:r w:rsidRPr="00DC2EA5">
        <w:rPr>
          <w:bCs/>
        </w:rPr>
        <w:t xml:space="preserve">   </w:t>
      </w:r>
      <w:hyperlink w:anchor="_8.2__Extreme" w:history="1">
        <w:r w:rsidRPr="00DC2EA5">
          <w:rPr>
            <w:rStyle w:val="Hyperlink"/>
            <w:bCs/>
          </w:rPr>
          <w:t>Extreme Hot Weather</w:t>
        </w:r>
      </w:hyperlink>
    </w:p>
    <w:p w14:paraId="6443784F" w14:textId="79D94AC6" w:rsidR="00186F99" w:rsidRPr="00DC2EA5" w:rsidRDefault="00186F99" w:rsidP="00186F99">
      <w:pPr>
        <w:ind w:left="360"/>
        <w:rPr>
          <w:bCs/>
        </w:rPr>
      </w:pPr>
      <w:r w:rsidRPr="00685DD3">
        <w:rPr>
          <w:b/>
        </w:rPr>
        <w:t xml:space="preserve">8.3 </w:t>
      </w:r>
      <w:r w:rsidRPr="00DC2EA5">
        <w:rPr>
          <w:bCs/>
        </w:rPr>
        <w:t xml:space="preserve"> </w:t>
      </w:r>
      <w:hyperlink w:anchor="_8.3__Extreme" w:history="1">
        <w:r w:rsidRPr="00DC2EA5">
          <w:rPr>
            <w:rStyle w:val="Hyperlink"/>
            <w:bCs/>
          </w:rPr>
          <w:t>Extreme Cold Weather</w:t>
        </w:r>
      </w:hyperlink>
    </w:p>
    <w:p w14:paraId="3AF93707" w14:textId="77777777" w:rsidR="00186F99" w:rsidRPr="00186F99" w:rsidRDefault="00186F99" w:rsidP="00186F99">
      <w:pPr>
        <w:ind w:left="360"/>
        <w:rPr>
          <w:b/>
        </w:rPr>
      </w:pPr>
    </w:p>
    <w:p w14:paraId="5EE29EE8" w14:textId="49AA5A0F" w:rsidR="00943EF9" w:rsidRPr="003C7BB4" w:rsidRDefault="00943EF9" w:rsidP="005A6C6C">
      <w:pPr>
        <w:numPr>
          <w:ilvl w:val="0"/>
          <w:numId w:val="23"/>
        </w:numPr>
        <w:rPr>
          <w:b/>
        </w:rPr>
      </w:pPr>
      <w:hyperlink w:anchor="_6.2_EEA" w:history="1">
        <w:r w:rsidRPr="003C7BB4">
          <w:rPr>
            <w:rStyle w:val="Hyperlink"/>
            <w:b/>
          </w:rPr>
          <w:t>Communication Testing</w:t>
        </w:r>
      </w:hyperlink>
      <w:r w:rsidRPr="003C7BB4">
        <w:rPr>
          <w:b/>
        </w:rPr>
        <w:t xml:space="preserve"> </w:t>
      </w:r>
    </w:p>
    <w:p w14:paraId="36F7234B" w14:textId="77777777" w:rsidR="00943EF9" w:rsidRDefault="00943EF9" w:rsidP="00943EF9">
      <w:pPr>
        <w:ind w:left="360"/>
        <w:rPr>
          <w:b/>
        </w:rPr>
      </w:pPr>
    </w:p>
    <w:p w14:paraId="4211B522" w14:textId="1D902823" w:rsidR="00943EF9" w:rsidRDefault="00685DD3" w:rsidP="00943EF9">
      <w:pPr>
        <w:ind w:left="900" w:hanging="540"/>
        <w:rPr>
          <w:b/>
        </w:rPr>
      </w:pPr>
      <w:r>
        <w:rPr>
          <w:b/>
        </w:rPr>
        <w:t>9</w:t>
      </w:r>
      <w:r w:rsidR="00943EF9">
        <w:rPr>
          <w:b/>
        </w:rPr>
        <w:t>.1</w:t>
      </w:r>
      <w:r w:rsidR="00943EF9">
        <w:rPr>
          <w:b/>
        </w:rPr>
        <w:tab/>
      </w:r>
      <w:hyperlink w:anchor="_7.1_Monthly_Testing" w:history="1">
        <w:r w:rsidR="00943EF9" w:rsidRPr="003E2BBB">
          <w:rPr>
            <w:rStyle w:val="Hyperlink"/>
          </w:rPr>
          <w:t>Monthly Testing of Satellite Phone Conference Bridge</w:t>
        </w:r>
      </w:hyperlink>
    </w:p>
    <w:p w14:paraId="3C5EBEBB" w14:textId="77777777" w:rsidR="00943EF9" w:rsidRDefault="00943EF9" w:rsidP="005A6C6C">
      <w:pPr>
        <w:pStyle w:val="ListParagraph"/>
        <w:numPr>
          <w:ilvl w:val="0"/>
          <w:numId w:val="21"/>
        </w:numPr>
      </w:pPr>
      <w:hyperlink w:anchor="_Primary_Control_Center" w:history="1">
        <w:r>
          <w:rPr>
            <w:rStyle w:val="Hyperlink"/>
          </w:rPr>
          <w:t>Primary Control Center</w:t>
        </w:r>
      </w:hyperlink>
    </w:p>
    <w:p w14:paraId="19C7DC8F" w14:textId="77777777" w:rsidR="00943EF9" w:rsidRDefault="00943EF9" w:rsidP="00943EF9"/>
    <w:p w14:paraId="23651E83" w14:textId="77777777" w:rsidR="00943EF9" w:rsidRPr="003C7BB4" w:rsidRDefault="00943EF9" w:rsidP="005A6C6C">
      <w:pPr>
        <w:numPr>
          <w:ilvl w:val="0"/>
          <w:numId w:val="23"/>
        </w:numPr>
        <w:rPr>
          <w:b/>
        </w:rPr>
      </w:pPr>
      <w:hyperlink w:anchor="_9._Perform_Miscellaneous" w:history="1">
        <w:r w:rsidRPr="003C7BB4">
          <w:rPr>
            <w:rStyle w:val="Hyperlink"/>
            <w:b/>
          </w:rPr>
          <w:t>Perform Miscellaneous</w:t>
        </w:r>
      </w:hyperlink>
    </w:p>
    <w:p w14:paraId="795042C8" w14:textId="77777777" w:rsidR="00943EF9" w:rsidRDefault="00943EF9" w:rsidP="00943EF9">
      <w:pPr>
        <w:ind w:left="360"/>
        <w:rPr>
          <w:b/>
        </w:rPr>
      </w:pPr>
    </w:p>
    <w:p w14:paraId="171EDF88" w14:textId="3E6092FE" w:rsidR="00943EF9" w:rsidRDefault="00685DD3" w:rsidP="00943EF9">
      <w:pPr>
        <w:ind w:left="900" w:hanging="540"/>
        <w:rPr>
          <w:b/>
        </w:rPr>
      </w:pPr>
      <w:r>
        <w:rPr>
          <w:b/>
        </w:rPr>
        <w:t>10</w:t>
      </w:r>
      <w:r w:rsidR="00943EF9">
        <w:rPr>
          <w:b/>
        </w:rPr>
        <w:t>.1</w:t>
      </w:r>
      <w:r w:rsidR="00943EF9">
        <w:rPr>
          <w:b/>
        </w:rPr>
        <w:tab/>
      </w:r>
      <w:hyperlink w:anchor="_9.1_Responding_to" w:history="1">
        <w:r w:rsidR="00943EF9" w:rsidRPr="003E2BBB">
          <w:rPr>
            <w:rStyle w:val="Hyperlink"/>
          </w:rPr>
          <w:t>Responding to QSE Issues</w:t>
        </w:r>
      </w:hyperlink>
    </w:p>
    <w:p w14:paraId="1672150A" w14:textId="77777777" w:rsidR="00943EF9" w:rsidRDefault="00943EF9" w:rsidP="005A6C6C">
      <w:pPr>
        <w:pStyle w:val="ListParagraph"/>
        <w:numPr>
          <w:ilvl w:val="0"/>
          <w:numId w:val="21"/>
        </w:numPr>
      </w:pPr>
      <w:hyperlink w:anchor="Backup" w:history="1">
        <w:r>
          <w:rPr>
            <w:rStyle w:val="Hyperlink"/>
          </w:rPr>
          <w:t>Real-Time Data Issues known by the QSE</w:t>
        </w:r>
      </w:hyperlink>
    </w:p>
    <w:p w14:paraId="319DCFB0" w14:textId="77777777" w:rsidR="00943EF9" w:rsidRDefault="00943EF9" w:rsidP="005A6C6C">
      <w:pPr>
        <w:pStyle w:val="ListParagraph"/>
        <w:numPr>
          <w:ilvl w:val="0"/>
          <w:numId w:val="21"/>
        </w:numPr>
      </w:pPr>
      <w:hyperlink w:anchor="_Backup/Alternate_Control_Center" w:history="1">
        <w:r>
          <w:rPr>
            <w:rStyle w:val="Hyperlink"/>
          </w:rPr>
          <w:t>Backup/Alternate Control Center Transfer</w:t>
        </w:r>
      </w:hyperlink>
    </w:p>
    <w:p w14:paraId="0E356F7A" w14:textId="77777777" w:rsidR="00943EF9" w:rsidRDefault="00943EF9" w:rsidP="005A6C6C">
      <w:pPr>
        <w:pStyle w:val="ListParagraph"/>
        <w:numPr>
          <w:ilvl w:val="0"/>
          <w:numId w:val="21"/>
        </w:numPr>
      </w:pPr>
      <w:hyperlink w:anchor="_QSE_Issues" w:history="1">
        <w:r>
          <w:rPr>
            <w:rStyle w:val="Hyperlink"/>
          </w:rPr>
          <w:t>QSE Issues</w:t>
        </w:r>
      </w:hyperlink>
    </w:p>
    <w:p w14:paraId="33025B4F" w14:textId="7C578D6C" w:rsidR="00943EF9" w:rsidRPr="00943EF9" w:rsidRDefault="00943EF9" w:rsidP="005A6C6C">
      <w:pPr>
        <w:pStyle w:val="ListParagraph"/>
        <w:numPr>
          <w:ilvl w:val="0"/>
          <w:numId w:val="21"/>
        </w:numPr>
        <w:rPr>
          <w:rStyle w:val="Hyperlink"/>
          <w:color w:val="auto"/>
          <w:u w:val="none"/>
        </w:rPr>
      </w:pPr>
      <w:hyperlink w:anchor="_Missing_Data_from_1" w:history="1">
        <w:r w:rsidRPr="00121822">
          <w:rPr>
            <w:rStyle w:val="Hyperlink"/>
          </w:rPr>
          <w:t xml:space="preserve">Missing Data from </w:t>
        </w:r>
        <w:r w:rsidR="00B763E3" w:rsidRPr="00121822">
          <w:rPr>
            <w:rStyle w:val="Hyperlink"/>
          </w:rPr>
          <w:t>ERCOT Website</w:t>
        </w:r>
        <w:r w:rsidRPr="00121822">
          <w:rPr>
            <w:rStyle w:val="Hyperlink"/>
          </w:rPr>
          <w:t xml:space="preserve"> Posting</w:t>
        </w:r>
      </w:hyperlink>
    </w:p>
    <w:p w14:paraId="2900509C" w14:textId="77777777" w:rsidR="00943EF9" w:rsidRDefault="00943EF9" w:rsidP="005A6C6C">
      <w:pPr>
        <w:pStyle w:val="ListParagraph"/>
        <w:numPr>
          <w:ilvl w:val="0"/>
          <w:numId w:val="21"/>
        </w:numPr>
      </w:pPr>
      <w:hyperlink w:anchor="_Courtesy_Hotline_calls" w:history="1">
        <w:r>
          <w:rPr>
            <w:rStyle w:val="Hyperlink"/>
          </w:rPr>
          <w:t>Courtesy Hotline calls for ERCOT Application Issues</w:t>
        </w:r>
      </w:hyperlink>
    </w:p>
    <w:p w14:paraId="0C2146B1" w14:textId="77777777" w:rsidR="00943EF9" w:rsidRDefault="00943EF9" w:rsidP="005A6C6C">
      <w:pPr>
        <w:pStyle w:val="ListParagraph"/>
        <w:numPr>
          <w:ilvl w:val="0"/>
          <w:numId w:val="21"/>
        </w:numPr>
      </w:pPr>
      <w:hyperlink w:anchor="_Power_System_Stabilizers" w:history="1">
        <w:r>
          <w:rPr>
            <w:rStyle w:val="Hyperlink"/>
          </w:rPr>
          <w:t>Power System Stabilizers (PSS) &amp; Automatic Voltage Regulators (AVR)</w:t>
        </w:r>
      </w:hyperlink>
    </w:p>
    <w:p w14:paraId="5DBA5D3D" w14:textId="77777777" w:rsidR="00943EF9" w:rsidRDefault="00943EF9" w:rsidP="00943EF9"/>
    <w:p w14:paraId="23EC07F8" w14:textId="77777777" w:rsidR="002952B2" w:rsidRDefault="000C451D" w:rsidP="00122F7C">
      <w:pPr>
        <w:pStyle w:val="Heading1"/>
      </w:pPr>
      <w:r>
        <w:lastRenderedPageBreak/>
        <w:t>1.</w:t>
      </w:r>
      <w:r>
        <w:tab/>
        <w:t>Introduction</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3EC07F9" w14:textId="77777777" w:rsidR="002952B2" w:rsidRDefault="002952B2"/>
    <w:p w14:paraId="23EC07FA" w14:textId="77777777" w:rsidR="002952B2" w:rsidRDefault="000C451D" w:rsidP="00E53E65">
      <w:pPr>
        <w:pStyle w:val="Heading2"/>
      </w:pPr>
      <w:bookmarkStart w:id="35" w:name="_1.1_Purpose"/>
      <w:bookmarkStart w:id="36" w:name="_Toc523560846"/>
      <w:bookmarkStart w:id="37" w:name="_Toc220812162"/>
      <w:bookmarkEnd w:id="35"/>
      <w:r>
        <w:t>1.1</w:t>
      </w:r>
      <w:r>
        <w:tab/>
      </w:r>
      <w:bookmarkStart w:id="38" w:name="Purpose"/>
      <w:r>
        <w:t>Purpose</w:t>
      </w:r>
      <w:bookmarkEnd w:id="36"/>
      <w:bookmarkEnd w:id="37"/>
      <w:bookmarkEnd w:id="38"/>
    </w:p>
    <w:p w14:paraId="23EC07FB" w14:textId="77777777" w:rsidR="002952B2" w:rsidRDefault="002952B2" w:rsidP="0013547F"/>
    <w:p w14:paraId="23EC07FC" w14:textId="77777777" w:rsidR="002952B2" w:rsidRDefault="000C451D" w:rsidP="0013547F">
      <w:pPr>
        <w:pStyle w:val="TextBody"/>
      </w:pPr>
      <w:r>
        <w:t xml:space="preserve">This procedure provides the System Operator assigned to the Reliability Risk Desk with detailed procedures required for performing the duties assigned to that position.  </w:t>
      </w:r>
    </w:p>
    <w:p w14:paraId="23EC07FD" w14:textId="745168CC" w:rsidR="002952B2" w:rsidRDefault="000C451D" w:rsidP="0013547F">
      <w:pPr>
        <w:pStyle w:val="TextBody"/>
      </w:pPr>
      <w:r>
        <w:t xml:space="preserve">The Reliability Risk Operator is responsible for the safe and efficient operation of all </w:t>
      </w:r>
      <w:ins w:id="39" w:author="Smith, Ira" w:date="2025-03-11T14:37:00Z">
        <w:r w:rsidR="00656BDF">
          <w:t>Inverter Based Resource</w:t>
        </w:r>
      </w:ins>
      <w:del w:id="40" w:author="Smith, Ira" w:date="2025-03-11T14:37:00Z">
        <w:r w:rsidDel="00656BDF">
          <w:delText>Intermittent Renewable Resource</w:delText>
        </w:r>
      </w:del>
      <w:r>
        <w:t xml:space="preserve"> (I</w:t>
      </w:r>
      <w:ins w:id="41" w:author="Smith, Ira" w:date="2025-03-11T14:38:00Z">
        <w:r w:rsidR="00656BDF">
          <w:t>B</w:t>
        </w:r>
      </w:ins>
      <w:del w:id="42" w:author="Smith, Ira" w:date="2025-03-11T14:38:00Z">
        <w:r w:rsidDel="00656BDF">
          <w:delText>R</w:delText>
        </w:r>
      </w:del>
      <w:r>
        <w:t xml:space="preserve">R) generation assets. The Reliability Risk Operator coordinates with the Reliability Unit Commitment, Real-Time, Transmission and Security, Resource, Operations Support Engineer, Shift Supervisor and other ERCOT Operators as necessary to maintain grid reliability. The Reliability Risk Desk also responds to QSE’s inquiries about </w:t>
      </w:r>
      <w:del w:id="43" w:author="Smith, Ira" w:date="2025-03-11T14:38:00Z">
        <w:r w:rsidDel="00656BDF">
          <w:delText>intermittent</w:delText>
        </w:r>
      </w:del>
      <w:ins w:id="44" w:author="Smith, Ira" w:date="2025-03-11T14:38:00Z">
        <w:r w:rsidR="00656BDF">
          <w:t>inverter</w:t>
        </w:r>
      </w:ins>
      <w:ins w:id="45" w:author="Smith, Ira" w:date="2025-03-11T14:39:00Z">
        <w:r w:rsidR="00656BDF">
          <w:t xml:space="preserve"> based</w:t>
        </w:r>
      </w:ins>
      <w:r>
        <w:t xml:space="preserve"> generation dispatch, wind and solar forecast, operations, curtailments and other related tasks.  </w:t>
      </w:r>
    </w:p>
    <w:p w14:paraId="23EC07FE" w14:textId="1A64AC67" w:rsidR="002952B2" w:rsidRDefault="000C451D" w:rsidP="00E53E65">
      <w:pPr>
        <w:pStyle w:val="Heading2"/>
      </w:pPr>
      <w:bookmarkStart w:id="46" w:name="_1.2_Scope"/>
      <w:bookmarkStart w:id="47" w:name="_Toc523560847"/>
      <w:bookmarkStart w:id="48" w:name="_Toc220812163"/>
      <w:bookmarkStart w:id="49" w:name="_Toc500296754"/>
      <w:bookmarkStart w:id="50" w:name="_Toc500297564"/>
      <w:bookmarkStart w:id="51" w:name="_Toc500304340"/>
      <w:bookmarkStart w:id="52" w:name="_Toc500305323"/>
      <w:bookmarkStart w:id="53" w:name="_Toc500305430"/>
      <w:bookmarkStart w:id="54" w:name="_Toc500575840"/>
      <w:bookmarkStart w:id="55" w:name="_Toc500575986"/>
      <w:bookmarkStart w:id="56" w:name="_Toc500636460"/>
      <w:bookmarkStart w:id="57" w:name="_Toc500636769"/>
      <w:bookmarkStart w:id="58" w:name="_Toc500637048"/>
      <w:bookmarkStart w:id="59" w:name="_Toc500637240"/>
      <w:bookmarkStart w:id="60" w:name="_Toc500637803"/>
      <w:bookmarkStart w:id="61" w:name="_Toc500643018"/>
      <w:bookmarkStart w:id="62" w:name="_Toc500643511"/>
      <w:bookmarkStart w:id="63" w:name="_Toc500643543"/>
      <w:bookmarkStart w:id="64" w:name="_Toc500643917"/>
      <w:bookmarkStart w:id="65" w:name="_Toc500645399"/>
      <w:bookmarkStart w:id="66" w:name="_Toc500650244"/>
      <w:bookmarkStart w:id="67" w:name="_Toc500661978"/>
      <w:bookmarkStart w:id="68" w:name="_Toc500664376"/>
      <w:bookmarkEnd w:id="46"/>
      <w:r>
        <w:t>1.2</w:t>
      </w:r>
      <w:r>
        <w:tab/>
      </w:r>
      <w:bookmarkStart w:id="69" w:name="Scope"/>
      <w:r>
        <w:t>Scope</w:t>
      </w:r>
      <w:bookmarkEnd w:id="47"/>
      <w:bookmarkEnd w:id="48"/>
      <w:bookmarkEnd w:id="69"/>
      <w:r>
        <w:t xml:space="preserve"> </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23EC07FF" w14:textId="77777777" w:rsidR="002952B2" w:rsidRDefault="002952B2">
      <w:pPr>
        <w:tabs>
          <w:tab w:val="num" w:pos="720"/>
        </w:tabs>
        <w:ind w:left="720" w:hanging="720"/>
      </w:pPr>
    </w:p>
    <w:p w14:paraId="6AB6FD5C" w14:textId="30A53CBC" w:rsidR="006179DD" w:rsidRDefault="000C451D" w:rsidP="0013547F">
      <w:pPr>
        <w:pStyle w:val="TextBody"/>
      </w:pPr>
      <w:bookmarkStart w:id="70" w:name="_Toc500296755"/>
      <w:bookmarkStart w:id="71" w:name="_Toc500297565"/>
      <w:bookmarkStart w:id="72" w:name="_Toc500304341"/>
      <w:bookmarkStart w:id="73" w:name="_Toc500305324"/>
      <w:bookmarkStart w:id="74" w:name="_Toc500305431"/>
      <w:bookmarkStart w:id="75" w:name="_Toc500575841"/>
      <w:bookmarkStart w:id="76" w:name="_Toc500575987"/>
      <w:bookmarkStart w:id="77" w:name="_Toc500636461"/>
      <w:bookmarkStart w:id="78" w:name="_Toc500636770"/>
      <w:bookmarkStart w:id="79" w:name="_Toc500637049"/>
      <w:bookmarkStart w:id="80" w:name="_Toc500637241"/>
      <w:bookmarkStart w:id="81" w:name="_Toc500637804"/>
      <w:bookmarkStart w:id="82" w:name="_Toc500643019"/>
      <w:bookmarkStart w:id="83" w:name="_Toc500643512"/>
      <w:bookmarkStart w:id="84" w:name="_Toc500643544"/>
      <w:bookmarkStart w:id="85" w:name="_Toc500643918"/>
      <w:bookmarkStart w:id="86" w:name="_Toc500645400"/>
      <w:bookmarkStart w:id="87" w:name="_Toc500650245"/>
      <w:bookmarkStart w:id="88" w:name="_Toc500661979"/>
      <w:bookmarkStart w:id="89" w:name="_Toc500664377"/>
      <w:r>
        <w:t>The instructions contained in these procedures are limited to those required for the Reliability</w:t>
      </w:r>
      <w:r w:rsidR="0013547F">
        <w:t xml:space="preserve"> </w:t>
      </w:r>
      <w:r>
        <w:t xml:space="preserve">Risk Desk. Instructions for other ERCOT control room positions are contained in separate procedures, one for each position.  These procedures do not imply that the duties contained herein are the only duties to be performed by this position.  The individual assigned to this position will be required to follow any other instructions and perform any other duties required or requested by appropriate ERCOT Supervision.  </w:t>
      </w:r>
    </w:p>
    <w:p w14:paraId="23EC0800" w14:textId="15E336BE" w:rsidR="002952B2" w:rsidRDefault="000C451D" w:rsidP="0013547F">
      <w:pPr>
        <w:pStyle w:val="TextBody"/>
      </w:pPr>
      <w:r>
        <w:t>Although the steps within the procedures are numbered, the numbering is for indexing purposes and are not sequential in nature.  The System Operator will determine the sequence of steps, exclude steps, or take any additional actions required to ensure system security based on the information and situational awareness available during both normal and emergency conditions. </w:t>
      </w:r>
    </w:p>
    <w:p w14:paraId="23EC0801" w14:textId="77777777" w:rsidR="002952B2" w:rsidRDefault="002952B2">
      <w:bookmarkStart w:id="90" w:name="_1.3_Roles/Responsibilities_1"/>
      <w:bookmarkStart w:id="91" w:name="_1.3_Roles/Responsibilities_2"/>
      <w:bookmarkStart w:id="92" w:name="Roles_Responsibilities"/>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3EC0802" w14:textId="77777777" w:rsidR="002952B2" w:rsidRDefault="002952B2">
      <w:pPr>
        <w:pStyle w:val="TableText"/>
        <w:tabs>
          <w:tab w:val="left" w:pos="1800"/>
          <w:tab w:val="left" w:pos="9558"/>
        </w:tabs>
        <w:jc w:val="both"/>
      </w:pPr>
    </w:p>
    <w:p w14:paraId="23EC0803" w14:textId="77777777" w:rsidR="002952B2" w:rsidRDefault="002952B2">
      <w:pPr>
        <w:pStyle w:val="TableText"/>
        <w:tabs>
          <w:tab w:val="left" w:pos="1800"/>
          <w:tab w:val="left" w:pos="9558"/>
        </w:tabs>
        <w:ind w:left="720"/>
        <w:jc w:val="both"/>
        <w:sectPr w:rsidR="002952B2">
          <w:headerReference w:type="even" r:id="rId12"/>
          <w:headerReference w:type="default" r:id="rId13"/>
          <w:footerReference w:type="even" r:id="rId14"/>
          <w:footerReference w:type="default" r:id="rId15"/>
          <w:headerReference w:type="first" r:id="rId16"/>
          <w:footerReference w:type="first" r:id="rId17"/>
          <w:pgSz w:w="12240" w:h="15840" w:code="1"/>
          <w:pgMar w:top="1008" w:right="1800" w:bottom="1008" w:left="1440" w:header="720" w:footer="720" w:gutter="0"/>
          <w:cols w:space="720"/>
          <w:titlePg/>
          <w:docGrid w:linePitch="360"/>
        </w:sectPr>
      </w:pPr>
      <w:bookmarkStart w:id="93" w:name="_1.4_General_Duties_1"/>
      <w:bookmarkEnd w:id="93"/>
    </w:p>
    <w:p w14:paraId="23EC0804" w14:textId="77777777" w:rsidR="002952B2" w:rsidRDefault="000C451D" w:rsidP="00122F7C">
      <w:pPr>
        <w:pStyle w:val="Heading1"/>
      </w:pPr>
      <w:bookmarkStart w:id="94" w:name="_2._General_Tasks"/>
      <w:bookmarkStart w:id="95" w:name="_2._General"/>
      <w:bookmarkEnd w:id="94"/>
      <w:bookmarkEnd w:id="95"/>
      <w:r>
        <w:lastRenderedPageBreak/>
        <w:t>2.</w:t>
      </w:r>
      <w:r>
        <w:tab/>
      </w:r>
      <w:bookmarkStart w:id="96" w:name="General"/>
      <w:bookmarkEnd w:id="96"/>
      <w:r>
        <w:t xml:space="preserve">General </w:t>
      </w:r>
    </w:p>
    <w:p w14:paraId="23EC0805" w14:textId="77777777" w:rsidR="002952B2" w:rsidRDefault="002952B2">
      <w:pPr>
        <w:pStyle w:val="TableText"/>
        <w:tabs>
          <w:tab w:val="left" w:pos="1800"/>
          <w:tab w:val="left" w:pos="9558"/>
        </w:tabs>
        <w:jc w:val="both"/>
      </w:pPr>
    </w:p>
    <w:p w14:paraId="23EC0806" w14:textId="77777777" w:rsidR="002952B2" w:rsidRDefault="000C451D" w:rsidP="00E53E65">
      <w:pPr>
        <w:pStyle w:val="Heading2"/>
      </w:pPr>
      <w:bookmarkStart w:id="97" w:name="_2.1_System_Operator"/>
      <w:bookmarkEnd w:id="97"/>
      <w:r>
        <w:t>2.1</w:t>
      </w:r>
      <w:r>
        <w:tab/>
      </w:r>
      <w:bookmarkStart w:id="98" w:name="System_Operator"/>
      <w:r>
        <w:t>System Operator Responsibility and Authority</w:t>
      </w:r>
      <w:bookmarkEnd w:id="98"/>
    </w:p>
    <w:p w14:paraId="23EC0807" w14:textId="77777777" w:rsidR="002952B2" w:rsidRDefault="002952B2">
      <w:pPr>
        <w:rPr>
          <w:b/>
        </w:rPr>
      </w:pPr>
    </w:p>
    <w:p w14:paraId="23EC0808" w14:textId="77777777" w:rsidR="002952B2" w:rsidRDefault="000C451D" w:rsidP="00A3673D">
      <w:pPr>
        <w:ind w:left="720"/>
      </w:pPr>
      <w:r>
        <w:rPr>
          <w:b/>
        </w:rPr>
        <w:t xml:space="preserve">Procedure Purpose: </w:t>
      </w:r>
      <w:r>
        <w:t>To ensure the System Operators know their roles, responsibility and authority.</w:t>
      </w:r>
    </w:p>
    <w:p w14:paraId="23EC0809"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EF776C" w14:paraId="23EC080F" w14:textId="77777777">
        <w:tc>
          <w:tcPr>
            <w:tcW w:w="2628" w:type="dxa"/>
            <w:vAlign w:val="center"/>
          </w:tcPr>
          <w:p w14:paraId="23EC080A" w14:textId="77777777" w:rsidR="00EF776C" w:rsidRDefault="00EF776C" w:rsidP="00EF776C">
            <w:pPr>
              <w:rPr>
                <w:b/>
                <w:lang w:val="pt-BR"/>
              </w:rPr>
            </w:pPr>
            <w:r>
              <w:rPr>
                <w:b/>
                <w:lang w:val="pt-BR"/>
              </w:rPr>
              <w:t>Protocol Reference</w:t>
            </w:r>
          </w:p>
        </w:tc>
        <w:tc>
          <w:tcPr>
            <w:tcW w:w="1557" w:type="dxa"/>
          </w:tcPr>
          <w:p w14:paraId="23EC080B" w14:textId="35A6D9FF" w:rsidR="00EF776C" w:rsidRDefault="00EF776C" w:rsidP="00EF776C">
            <w:pPr>
              <w:rPr>
                <w:b/>
                <w:lang w:val="pt-BR"/>
              </w:rPr>
            </w:pPr>
            <w:r>
              <w:rPr>
                <w:b/>
                <w:lang w:val="pt-BR"/>
              </w:rPr>
              <w:t>6.5.1.1</w:t>
            </w:r>
          </w:p>
        </w:tc>
        <w:tc>
          <w:tcPr>
            <w:tcW w:w="1557" w:type="dxa"/>
          </w:tcPr>
          <w:p w14:paraId="23EC080C" w14:textId="469D46DB" w:rsidR="00EF776C" w:rsidRDefault="00EF776C" w:rsidP="00EF776C">
            <w:pPr>
              <w:rPr>
                <w:b/>
                <w:lang w:val="pt-BR"/>
              </w:rPr>
            </w:pPr>
            <w:r>
              <w:rPr>
                <w:b/>
                <w:lang w:val="pt-BR"/>
              </w:rPr>
              <w:t>6.5.1.2(3)</w:t>
            </w:r>
          </w:p>
        </w:tc>
        <w:tc>
          <w:tcPr>
            <w:tcW w:w="1557" w:type="dxa"/>
          </w:tcPr>
          <w:p w14:paraId="23EC080D" w14:textId="07AA0D7A" w:rsidR="00EF776C" w:rsidRDefault="00EF776C" w:rsidP="00EF776C">
            <w:pPr>
              <w:rPr>
                <w:b/>
                <w:lang w:val="pt-BR"/>
              </w:rPr>
            </w:pPr>
            <w:r>
              <w:rPr>
                <w:b/>
                <w:lang w:val="pt-BR"/>
              </w:rPr>
              <w:t>6.5.2</w:t>
            </w:r>
          </w:p>
        </w:tc>
        <w:tc>
          <w:tcPr>
            <w:tcW w:w="1557" w:type="dxa"/>
          </w:tcPr>
          <w:p w14:paraId="23EC080E" w14:textId="3649D953" w:rsidR="00EF776C" w:rsidRDefault="00A91641" w:rsidP="00EF776C">
            <w:pPr>
              <w:rPr>
                <w:b/>
                <w:lang w:val="pt-BR"/>
              </w:rPr>
            </w:pPr>
            <w:r>
              <w:rPr>
                <w:b/>
                <w:lang w:val="pt-BR"/>
              </w:rPr>
              <w:t>6.5.3(1)</w:t>
            </w:r>
          </w:p>
        </w:tc>
      </w:tr>
      <w:tr w:rsidR="006939E7" w14:paraId="23EC0815" w14:textId="77777777">
        <w:tc>
          <w:tcPr>
            <w:tcW w:w="2628" w:type="dxa"/>
            <w:vAlign w:val="center"/>
          </w:tcPr>
          <w:p w14:paraId="23EC0810" w14:textId="6C7887E8" w:rsidR="006939E7" w:rsidRDefault="006939E7" w:rsidP="006939E7">
            <w:pPr>
              <w:rPr>
                <w:b/>
                <w:lang w:val="pt-BR"/>
              </w:rPr>
            </w:pPr>
            <w:r>
              <w:rPr>
                <w:b/>
                <w:lang w:val="pt-BR"/>
              </w:rPr>
              <w:t>Guide Reference</w:t>
            </w:r>
          </w:p>
        </w:tc>
        <w:tc>
          <w:tcPr>
            <w:tcW w:w="1557" w:type="dxa"/>
          </w:tcPr>
          <w:p w14:paraId="23EC0811" w14:textId="77777777" w:rsidR="006939E7" w:rsidRDefault="006939E7" w:rsidP="006939E7">
            <w:pPr>
              <w:rPr>
                <w:b/>
                <w:lang w:val="pt-BR"/>
              </w:rPr>
            </w:pPr>
            <w:r>
              <w:rPr>
                <w:b/>
                <w:lang w:val="pt-BR"/>
              </w:rPr>
              <w:t>4.5.2(1)</w:t>
            </w:r>
          </w:p>
        </w:tc>
        <w:tc>
          <w:tcPr>
            <w:tcW w:w="1557" w:type="dxa"/>
          </w:tcPr>
          <w:p w14:paraId="23EC0812" w14:textId="77777777" w:rsidR="006939E7" w:rsidRDefault="006939E7" w:rsidP="006939E7">
            <w:pPr>
              <w:rPr>
                <w:b/>
                <w:lang w:val="pt-BR"/>
              </w:rPr>
            </w:pPr>
          </w:p>
        </w:tc>
        <w:tc>
          <w:tcPr>
            <w:tcW w:w="1557" w:type="dxa"/>
          </w:tcPr>
          <w:p w14:paraId="23EC0813" w14:textId="77777777" w:rsidR="006939E7" w:rsidRDefault="006939E7" w:rsidP="006939E7">
            <w:pPr>
              <w:rPr>
                <w:b/>
                <w:lang w:val="pt-BR"/>
              </w:rPr>
            </w:pPr>
          </w:p>
        </w:tc>
        <w:tc>
          <w:tcPr>
            <w:tcW w:w="1557" w:type="dxa"/>
          </w:tcPr>
          <w:p w14:paraId="23EC0814" w14:textId="26F3A7C9" w:rsidR="006939E7" w:rsidRDefault="006939E7" w:rsidP="006939E7">
            <w:pPr>
              <w:rPr>
                <w:b/>
                <w:lang w:val="pt-BR"/>
              </w:rPr>
            </w:pPr>
          </w:p>
        </w:tc>
      </w:tr>
      <w:tr w:rsidR="006939E7" w14:paraId="23EC081B" w14:textId="77777777">
        <w:tc>
          <w:tcPr>
            <w:tcW w:w="2628" w:type="dxa"/>
            <w:vAlign w:val="center"/>
          </w:tcPr>
          <w:p w14:paraId="23EC0816" w14:textId="581E8C27" w:rsidR="006939E7" w:rsidRDefault="006939E7" w:rsidP="006939E7">
            <w:pPr>
              <w:rPr>
                <w:b/>
                <w:lang w:val="pt-BR"/>
              </w:rPr>
            </w:pPr>
            <w:r>
              <w:rPr>
                <w:b/>
                <w:lang w:val="pt-BR"/>
              </w:rPr>
              <w:t>NERC Standard</w:t>
            </w:r>
          </w:p>
        </w:tc>
        <w:tc>
          <w:tcPr>
            <w:tcW w:w="1557" w:type="dxa"/>
          </w:tcPr>
          <w:p w14:paraId="23EC0817" w14:textId="77777777" w:rsidR="006939E7" w:rsidRDefault="006939E7" w:rsidP="006939E7">
            <w:pPr>
              <w:rPr>
                <w:b/>
                <w:lang w:val="pt-BR"/>
              </w:rPr>
            </w:pPr>
          </w:p>
        </w:tc>
        <w:tc>
          <w:tcPr>
            <w:tcW w:w="1557" w:type="dxa"/>
          </w:tcPr>
          <w:p w14:paraId="23EC0818" w14:textId="77777777" w:rsidR="006939E7" w:rsidRDefault="006939E7" w:rsidP="006939E7">
            <w:pPr>
              <w:rPr>
                <w:b/>
                <w:lang w:val="pt-BR"/>
              </w:rPr>
            </w:pPr>
          </w:p>
        </w:tc>
        <w:tc>
          <w:tcPr>
            <w:tcW w:w="1557" w:type="dxa"/>
          </w:tcPr>
          <w:p w14:paraId="23EC0819" w14:textId="77777777" w:rsidR="006939E7" w:rsidRDefault="006939E7" w:rsidP="006939E7">
            <w:pPr>
              <w:rPr>
                <w:b/>
                <w:lang w:val="pt-BR"/>
              </w:rPr>
            </w:pPr>
          </w:p>
        </w:tc>
        <w:tc>
          <w:tcPr>
            <w:tcW w:w="1557" w:type="dxa"/>
          </w:tcPr>
          <w:p w14:paraId="23EC081A" w14:textId="773C1C82" w:rsidR="006939E7" w:rsidRDefault="006939E7" w:rsidP="006939E7">
            <w:pPr>
              <w:rPr>
                <w:b/>
                <w:lang w:val="pt-BR"/>
              </w:rPr>
            </w:pPr>
          </w:p>
        </w:tc>
      </w:tr>
    </w:tbl>
    <w:p w14:paraId="23EC081C"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2952B2" w14:paraId="23EC0820" w14:textId="77777777">
        <w:tc>
          <w:tcPr>
            <w:tcW w:w="1908" w:type="dxa"/>
          </w:tcPr>
          <w:p w14:paraId="23EC081D" w14:textId="228281C0" w:rsidR="002952B2" w:rsidRDefault="000C451D">
            <w:pPr>
              <w:rPr>
                <w:b/>
              </w:rPr>
            </w:pPr>
            <w:r>
              <w:rPr>
                <w:b/>
              </w:rPr>
              <w:t xml:space="preserve">Version: </w:t>
            </w:r>
            <w:r w:rsidR="00DD5F44">
              <w:rPr>
                <w:b/>
              </w:rPr>
              <w:t>2</w:t>
            </w:r>
            <w:r>
              <w:rPr>
                <w:b/>
              </w:rPr>
              <w:t xml:space="preserve"> </w:t>
            </w:r>
          </w:p>
        </w:tc>
        <w:tc>
          <w:tcPr>
            <w:tcW w:w="2250" w:type="dxa"/>
          </w:tcPr>
          <w:p w14:paraId="23EC081E" w14:textId="538E4CB2" w:rsidR="002952B2" w:rsidRDefault="000C451D">
            <w:pPr>
              <w:rPr>
                <w:b/>
              </w:rPr>
            </w:pPr>
            <w:r>
              <w:rPr>
                <w:b/>
              </w:rPr>
              <w:t xml:space="preserve">Revision: </w:t>
            </w:r>
            <w:r w:rsidR="00DD5F44">
              <w:rPr>
                <w:b/>
              </w:rPr>
              <w:t>0</w:t>
            </w:r>
          </w:p>
        </w:tc>
        <w:tc>
          <w:tcPr>
            <w:tcW w:w="4680" w:type="dxa"/>
          </w:tcPr>
          <w:p w14:paraId="23EC081F" w14:textId="340327C8" w:rsidR="002952B2" w:rsidRDefault="000C451D">
            <w:pPr>
              <w:rPr>
                <w:b/>
              </w:rPr>
            </w:pPr>
            <w:r>
              <w:rPr>
                <w:b/>
              </w:rPr>
              <w:t xml:space="preserve">Effective Date:  </w:t>
            </w:r>
            <w:r w:rsidR="00DD5F44">
              <w:rPr>
                <w:b/>
              </w:rPr>
              <w:t>December 5, 2025</w:t>
            </w:r>
          </w:p>
        </w:tc>
      </w:tr>
    </w:tbl>
    <w:p w14:paraId="23EC0821" w14:textId="77777777" w:rsidR="002952B2" w:rsidRDefault="002952B2"/>
    <w:p w14:paraId="23EC0822" w14:textId="77777777" w:rsidR="002952B2" w:rsidRDefault="000C451D" w:rsidP="003E1DCA">
      <w:pPr>
        <w:pStyle w:val="TableText"/>
        <w:tabs>
          <w:tab w:val="left" w:pos="1800"/>
          <w:tab w:val="left" w:pos="9558"/>
        </w:tabs>
        <w:jc w:val="both"/>
      </w:pPr>
      <w:r>
        <w:t>ERCOT ISO as a Transmission Operator (TOP), the single Balancing Authority (BA), and only Reliability Coordinator (RC) registered within the ERCOT Interconnection shares all information between these roles simultaneously and acts concurrently as a single entity, satisfying coordination between the TOP, BA and RC.</w:t>
      </w:r>
    </w:p>
    <w:p w14:paraId="23EC0823" w14:textId="77777777" w:rsidR="002952B2" w:rsidRDefault="002952B2" w:rsidP="003E1DCA">
      <w:pPr>
        <w:pStyle w:val="TableText"/>
        <w:tabs>
          <w:tab w:val="left" w:pos="1800"/>
          <w:tab w:val="left" w:pos="9558"/>
        </w:tabs>
        <w:jc w:val="both"/>
      </w:pPr>
    </w:p>
    <w:p w14:paraId="23EC0824" w14:textId="2D26343A" w:rsidR="002952B2" w:rsidRDefault="000C451D" w:rsidP="003E1DCA">
      <w:pPr>
        <w:pStyle w:val="TableText"/>
        <w:tabs>
          <w:tab w:val="left" w:pos="1800"/>
          <w:tab w:val="left" w:pos="9558"/>
        </w:tabs>
        <w:jc w:val="both"/>
      </w:pPr>
      <w:r>
        <w:t>The System Operator (SO) shall, in accordance with NERC Reliability Standards and ERCOT Protocols, have clear decision-making authority to act to address the reliability of its Reliability Coordinator Area by direct actions or by issuing Operating Instructions during both normal and emergency conditions.  These actions shall be taken without delay and may include the shedding of firm load without obtaining approval from higher-level personnel.</w:t>
      </w:r>
    </w:p>
    <w:p w14:paraId="23EC0825" w14:textId="77777777" w:rsidR="002952B2" w:rsidRDefault="002952B2" w:rsidP="003E1DCA">
      <w:pPr>
        <w:pStyle w:val="TableText"/>
        <w:tabs>
          <w:tab w:val="left" w:pos="1800"/>
          <w:tab w:val="left" w:pos="9558"/>
        </w:tabs>
        <w:jc w:val="both"/>
      </w:pPr>
    </w:p>
    <w:p w14:paraId="23EC0826" w14:textId="77777777" w:rsidR="002952B2" w:rsidRDefault="000C451D" w:rsidP="003E1DCA">
      <w:pPr>
        <w:pStyle w:val="ListBullet3"/>
        <w:numPr>
          <w:ilvl w:val="0"/>
          <w:numId w:val="0"/>
        </w:numPr>
        <w:jc w:val="both"/>
      </w:pPr>
      <w:r>
        <w:t>The SO on duty is, in accordance with the ERCOT Protocols, Operating Guides, and NERC Reliability Standards, and acting as the Balancing Authority, Transmission Operator, and Reliability Coordinator shall request and receive information required to continually monitor the operating conditions which will assure the security and reliability of the ERCOT System.</w:t>
      </w:r>
    </w:p>
    <w:p w14:paraId="23EC0827" w14:textId="77777777" w:rsidR="002952B2" w:rsidRDefault="002952B2" w:rsidP="003E1DCA">
      <w:pPr>
        <w:pStyle w:val="ListBullet3"/>
        <w:numPr>
          <w:ilvl w:val="0"/>
          <w:numId w:val="0"/>
        </w:numPr>
        <w:jc w:val="both"/>
      </w:pPr>
    </w:p>
    <w:p w14:paraId="23EC0828" w14:textId="77777777" w:rsidR="002952B2" w:rsidRDefault="000C451D" w:rsidP="003E1DCA">
      <w:pPr>
        <w:pStyle w:val="ListBullet3"/>
        <w:numPr>
          <w:ilvl w:val="0"/>
          <w:numId w:val="0"/>
        </w:numPr>
        <w:jc w:val="both"/>
      </w:pPr>
      <w:r>
        <w:t xml:space="preserve">The SO issues Dispatch Instructions / Operating Instructions for the Real-Time Operation of Transmission Facilities to a TO and to a QSE for the Real-Time Operation of a Resource. </w:t>
      </w:r>
    </w:p>
    <w:p w14:paraId="23EC0829" w14:textId="77777777" w:rsidR="002952B2" w:rsidRDefault="002952B2" w:rsidP="003E1DCA">
      <w:pPr>
        <w:pStyle w:val="ListBullet3"/>
        <w:numPr>
          <w:ilvl w:val="0"/>
          <w:numId w:val="0"/>
        </w:numPr>
        <w:jc w:val="both"/>
      </w:pPr>
    </w:p>
    <w:p w14:paraId="23EC082A" w14:textId="77777777" w:rsidR="002952B2" w:rsidRDefault="000C451D" w:rsidP="003E1DCA">
      <w:pPr>
        <w:pStyle w:val="ListBullet3"/>
        <w:numPr>
          <w:ilvl w:val="0"/>
          <w:numId w:val="0"/>
        </w:numPr>
        <w:jc w:val="both"/>
      </w:pPr>
      <w:r>
        <w:t xml:space="preserve">The SO shall, on an ERCOT-wide basis, coordinate the ERCOT System Restoration (Black Start) Plan.  The SO shall implement the Black Start Plan and shall direct the reconnection efforts of the islands, established by restoration activities.  </w:t>
      </w:r>
    </w:p>
    <w:p w14:paraId="23EC082B" w14:textId="77777777" w:rsidR="002952B2" w:rsidRDefault="002952B2" w:rsidP="003E1DCA">
      <w:pPr>
        <w:pStyle w:val="ListBullet3"/>
        <w:numPr>
          <w:ilvl w:val="0"/>
          <w:numId w:val="0"/>
        </w:numPr>
        <w:jc w:val="both"/>
        <w:rPr>
          <w:sz w:val="20"/>
        </w:rPr>
      </w:pPr>
    </w:p>
    <w:p w14:paraId="23EC082C" w14:textId="77777777" w:rsidR="002952B2" w:rsidRDefault="000C451D" w:rsidP="003E1DCA">
      <w:pPr>
        <w:pStyle w:val="ListBullet3"/>
        <w:numPr>
          <w:ilvl w:val="0"/>
          <w:numId w:val="0"/>
        </w:numPr>
        <w:jc w:val="both"/>
      </w:pPr>
      <w:r>
        <w:t>The SO shall consider all equipment operating limits when issuing Dispatch Instructions / Operating Instructions.  During Emergency Conditions, the SO may verbally request QSEs to operate its Resources outside normal operating parameters.  If a Dispatch Instruction / Operating Instruction conflicts with a restriction placed on equipment  by a TO or  QSE to protect the integrity of equipment, ERCOT shall honor the restriction.</w:t>
      </w:r>
    </w:p>
    <w:p w14:paraId="23EC082D" w14:textId="77777777" w:rsidR="002952B2" w:rsidRDefault="002952B2" w:rsidP="003E1DCA">
      <w:pPr>
        <w:pStyle w:val="ListBullet3"/>
        <w:numPr>
          <w:ilvl w:val="0"/>
          <w:numId w:val="0"/>
        </w:numPr>
        <w:jc w:val="both"/>
        <w:rPr>
          <w:sz w:val="20"/>
          <w:szCs w:val="20"/>
        </w:rPr>
      </w:pPr>
    </w:p>
    <w:p w14:paraId="23EC082E" w14:textId="77777777" w:rsidR="002952B2" w:rsidRDefault="000C451D" w:rsidP="003E1DCA">
      <w:pPr>
        <w:pStyle w:val="ListBullet3"/>
        <w:numPr>
          <w:ilvl w:val="0"/>
          <w:numId w:val="0"/>
        </w:numPr>
        <w:jc w:val="both"/>
      </w:pPr>
      <w:r>
        <w:t>The SO performs security analyses on a Day Ahead and Real-Time basis and ensures that all Forced Outages are entered into the Outage Scheduler. The SO shall obtain or arrange to provide Emergency Energy over the DC Tie(s) on behalf of ERCOT.</w:t>
      </w:r>
    </w:p>
    <w:p w14:paraId="23EC082F" w14:textId="77777777" w:rsidR="002952B2" w:rsidRDefault="002952B2" w:rsidP="003E1DCA">
      <w:pPr>
        <w:pStyle w:val="ListBullet3"/>
        <w:numPr>
          <w:ilvl w:val="0"/>
          <w:numId w:val="0"/>
        </w:numPr>
        <w:jc w:val="both"/>
      </w:pPr>
    </w:p>
    <w:p w14:paraId="23EC0830" w14:textId="7A067540" w:rsidR="002952B2" w:rsidRDefault="000C451D" w:rsidP="003E1DCA">
      <w:pPr>
        <w:pStyle w:val="ListBullet3"/>
        <w:numPr>
          <w:ilvl w:val="0"/>
          <w:numId w:val="0"/>
        </w:numPr>
        <w:jc w:val="both"/>
      </w:pPr>
      <w:r>
        <w:lastRenderedPageBreak/>
        <w:t xml:space="preserve">The SO shall issue appropriate OCN’s, </w:t>
      </w:r>
      <w:r w:rsidR="00720E75">
        <w:t xml:space="preserve">AAN’s, </w:t>
      </w:r>
      <w:r>
        <w:t>Advisories, Watches, and Emergency Notices, and coordinate the reduction or cancellation of clearances, re-dispatch of generation, and request, order, or take other action(s) that the SO determines necessary to maintain safe and reliable operating conditions on the ERCOT System in accordance with ERCOT Protocols, Operating Guides, and NERC Reliability Standards.  The SO will implement and terminate ERCOT Time Corrections and will determine the need for and implement the operation of a QSE on Constant Frequency Control for loss of ERCOT’s Load Frequency Control System.</w:t>
      </w:r>
    </w:p>
    <w:p w14:paraId="23EC0831" w14:textId="77777777" w:rsidR="002952B2" w:rsidRDefault="002952B2" w:rsidP="003E1DCA">
      <w:pPr>
        <w:pStyle w:val="ListBullet3"/>
        <w:numPr>
          <w:ilvl w:val="0"/>
          <w:numId w:val="0"/>
        </w:numPr>
        <w:jc w:val="both"/>
      </w:pPr>
    </w:p>
    <w:p w14:paraId="23EC0832" w14:textId="77777777" w:rsidR="002952B2" w:rsidRDefault="000C451D">
      <w:r>
        <w:br w:type="page"/>
      </w:r>
    </w:p>
    <w:p w14:paraId="23EC0833" w14:textId="77777777" w:rsidR="002952B2" w:rsidRDefault="000C451D" w:rsidP="00E53E65">
      <w:pPr>
        <w:pStyle w:val="Heading2"/>
      </w:pPr>
      <w:bookmarkStart w:id="99" w:name="_2.1_Review_Weather"/>
      <w:bookmarkStart w:id="100" w:name="_2.2_Three-Part_Communication"/>
      <w:bookmarkStart w:id="101" w:name="_2.2_Communication"/>
      <w:bookmarkEnd w:id="99"/>
      <w:bookmarkEnd w:id="100"/>
      <w:bookmarkEnd w:id="101"/>
      <w:r>
        <w:lastRenderedPageBreak/>
        <w:t>2.2</w:t>
      </w:r>
      <w:r>
        <w:tab/>
        <w:t>Communication</w:t>
      </w:r>
    </w:p>
    <w:p w14:paraId="23EC0834" w14:textId="77777777" w:rsidR="002952B2" w:rsidRDefault="002952B2">
      <w:pPr>
        <w:rPr>
          <w:b/>
        </w:rPr>
      </w:pPr>
    </w:p>
    <w:p w14:paraId="23EC0835" w14:textId="77777777" w:rsidR="002952B2" w:rsidRDefault="000C451D">
      <w:pPr>
        <w:ind w:left="720"/>
      </w:pPr>
      <w:r>
        <w:rPr>
          <w:b/>
        </w:rPr>
        <w:t xml:space="preserve">Procedure Purpose:  </w:t>
      </w:r>
      <w:r>
        <w:t>To ensure proper communication is used to reduce the possibility of miscommunication that could lead to action or inaction harmful to the reliability of the grid.</w:t>
      </w:r>
    </w:p>
    <w:p w14:paraId="23EC0836"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80"/>
        <w:gridCol w:w="1134"/>
        <w:gridCol w:w="1557"/>
        <w:gridCol w:w="1557"/>
      </w:tblGrid>
      <w:tr w:rsidR="002952B2" w14:paraId="23EC083C" w14:textId="77777777">
        <w:tc>
          <w:tcPr>
            <w:tcW w:w="2628" w:type="dxa"/>
          </w:tcPr>
          <w:p w14:paraId="23EC0837" w14:textId="77777777" w:rsidR="002952B2" w:rsidRDefault="000C451D">
            <w:pPr>
              <w:rPr>
                <w:b/>
                <w:lang w:val="pt-BR"/>
              </w:rPr>
            </w:pPr>
            <w:r>
              <w:rPr>
                <w:b/>
                <w:lang w:val="pt-BR"/>
              </w:rPr>
              <w:t>Protocol Reference</w:t>
            </w:r>
          </w:p>
        </w:tc>
        <w:tc>
          <w:tcPr>
            <w:tcW w:w="1980" w:type="dxa"/>
          </w:tcPr>
          <w:p w14:paraId="23EC0838" w14:textId="77777777" w:rsidR="002952B2" w:rsidRDefault="000C451D">
            <w:pPr>
              <w:rPr>
                <w:b/>
                <w:lang w:val="pt-BR"/>
              </w:rPr>
            </w:pPr>
            <w:r>
              <w:rPr>
                <w:b/>
                <w:lang w:val="pt-BR"/>
              </w:rPr>
              <w:t>6.5.7.8</w:t>
            </w:r>
          </w:p>
        </w:tc>
        <w:tc>
          <w:tcPr>
            <w:tcW w:w="1134" w:type="dxa"/>
          </w:tcPr>
          <w:p w14:paraId="23EC0839" w14:textId="3D0DEAD6" w:rsidR="002952B2" w:rsidRDefault="002952B2">
            <w:pPr>
              <w:rPr>
                <w:b/>
                <w:lang w:val="pt-BR"/>
              </w:rPr>
            </w:pPr>
          </w:p>
        </w:tc>
        <w:tc>
          <w:tcPr>
            <w:tcW w:w="1557" w:type="dxa"/>
          </w:tcPr>
          <w:p w14:paraId="23EC083A" w14:textId="77777777" w:rsidR="002952B2" w:rsidRDefault="002952B2">
            <w:pPr>
              <w:rPr>
                <w:b/>
                <w:lang w:val="pt-BR"/>
              </w:rPr>
            </w:pPr>
          </w:p>
        </w:tc>
        <w:tc>
          <w:tcPr>
            <w:tcW w:w="1557" w:type="dxa"/>
          </w:tcPr>
          <w:p w14:paraId="23EC083B" w14:textId="77777777" w:rsidR="002952B2" w:rsidRDefault="002952B2">
            <w:pPr>
              <w:rPr>
                <w:b/>
                <w:lang w:val="pt-BR"/>
              </w:rPr>
            </w:pPr>
          </w:p>
        </w:tc>
      </w:tr>
      <w:tr w:rsidR="002952B2" w14:paraId="23EC0842" w14:textId="77777777">
        <w:tc>
          <w:tcPr>
            <w:tcW w:w="2628" w:type="dxa"/>
          </w:tcPr>
          <w:p w14:paraId="23EC083D" w14:textId="77777777" w:rsidR="002952B2" w:rsidRDefault="000C451D">
            <w:pPr>
              <w:rPr>
                <w:b/>
                <w:lang w:val="pt-BR"/>
              </w:rPr>
            </w:pPr>
            <w:r>
              <w:rPr>
                <w:b/>
                <w:lang w:val="pt-BR"/>
              </w:rPr>
              <w:t>Guide Reference</w:t>
            </w:r>
          </w:p>
        </w:tc>
        <w:tc>
          <w:tcPr>
            <w:tcW w:w="1980" w:type="dxa"/>
          </w:tcPr>
          <w:p w14:paraId="23EC083E" w14:textId="77777777" w:rsidR="002952B2" w:rsidRDefault="000C451D">
            <w:pPr>
              <w:rPr>
                <w:b/>
                <w:lang w:val="pt-BR"/>
              </w:rPr>
            </w:pPr>
            <w:r>
              <w:rPr>
                <w:b/>
                <w:lang w:val="pt-BR"/>
              </w:rPr>
              <w:t>3.1.3</w:t>
            </w:r>
          </w:p>
        </w:tc>
        <w:tc>
          <w:tcPr>
            <w:tcW w:w="1134" w:type="dxa"/>
          </w:tcPr>
          <w:p w14:paraId="23EC083F" w14:textId="77777777" w:rsidR="002952B2" w:rsidRDefault="002952B2">
            <w:pPr>
              <w:rPr>
                <w:b/>
                <w:lang w:val="pt-BR"/>
              </w:rPr>
            </w:pPr>
          </w:p>
        </w:tc>
        <w:tc>
          <w:tcPr>
            <w:tcW w:w="1557" w:type="dxa"/>
          </w:tcPr>
          <w:p w14:paraId="23EC0840" w14:textId="77777777" w:rsidR="002952B2" w:rsidRDefault="002952B2">
            <w:pPr>
              <w:rPr>
                <w:b/>
                <w:lang w:val="pt-BR"/>
              </w:rPr>
            </w:pPr>
          </w:p>
        </w:tc>
        <w:tc>
          <w:tcPr>
            <w:tcW w:w="1557" w:type="dxa"/>
          </w:tcPr>
          <w:p w14:paraId="23EC0841" w14:textId="77777777" w:rsidR="002952B2" w:rsidRDefault="002952B2">
            <w:pPr>
              <w:rPr>
                <w:b/>
                <w:lang w:val="pt-BR"/>
              </w:rPr>
            </w:pPr>
          </w:p>
        </w:tc>
      </w:tr>
      <w:tr w:rsidR="002952B2" w14:paraId="23EC0848" w14:textId="77777777">
        <w:tc>
          <w:tcPr>
            <w:tcW w:w="2628" w:type="dxa"/>
          </w:tcPr>
          <w:p w14:paraId="23EC0843" w14:textId="77777777" w:rsidR="002952B2" w:rsidRDefault="000C451D">
            <w:pPr>
              <w:rPr>
                <w:b/>
                <w:lang w:val="pt-BR"/>
              </w:rPr>
            </w:pPr>
            <w:r>
              <w:rPr>
                <w:b/>
                <w:lang w:val="pt-BR"/>
              </w:rPr>
              <w:t>NERC Standard</w:t>
            </w:r>
          </w:p>
        </w:tc>
        <w:tc>
          <w:tcPr>
            <w:tcW w:w="1980" w:type="dxa"/>
          </w:tcPr>
          <w:p w14:paraId="41B058C2" w14:textId="77777777" w:rsidR="002952B2" w:rsidRDefault="000C451D">
            <w:pPr>
              <w:rPr>
                <w:b/>
                <w:lang w:val="pt-BR"/>
              </w:rPr>
            </w:pPr>
            <w:r>
              <w:rPr>
                <w:b/>
                <w:lang w:val="pt-BR"/>
              </w:rPr>
              <w:t>COM-002-4</w:t>
            </w:r>
          </w:p>
          <w:p w14:paraId="23EC0844" w14:textId="72D20CE2" w:rsidR="00E43FB4" w:rsidRDefault="00E43FB4">
            <w:pPr>
              <w:rPr>
                <w:b/>
                <w:lang w:val="pt-BR"/>
              </w:rPr>
            </w:pPr>
            <w:r>
              <w:rPr>
                <w:b/>
                <w:lang w:val="pt-BR"/>
              </w:rPr>
              <w:t>R5, R7</w:t>
            </w:r>
          </w:p>
        </w:tc>
        <w:tc>
          <w:tcPr>
            <w:tcW w:w="1134" w:type="dxa"/>
          </w:tcPr>
          <w:p w14:paraId="23EC0845" w14:textId="77777777" w:rsidR="002952B2" w:rsidRDefault="002952B2">
            <w:pPr>
              <w:rPr>
                <w:b/>
                <w:lang w:val="pt-BR"/>
              </w:rPr>
            </w:pPr>
          </w:p>
        </w:tc>
        <w:tc>
          <w:tcPr>
            <w:tcW w:w="1557" w:type="dxa"/>
          </w:tcPr>
          <w:p w14:paraId="23EC0846" w14:textId="77777777" w:rsidR="002952B2" w:rsidRDefault="002952B2">
            <w:pPr>
              <w:rPr>
                <w:b/>
              </w:rPr>
            </w:pPr>
          </w:p>
        </w:tc>
        <w:tc>
          <w:tcPr>
            <w:tcW w:w="1557" w:type="dxa"/>
          </w:tcPr>
          <w:p w14:paraId="23EC0847" w14:textId="77777777" w:rsidR="002952B2" w:rsidRDefault="002952B2">
            <w:pPr>
              <w:rPr>
                <w:b/>
              </w:rPr>
            </w:pPr>
          </w:p>
        </w:tc>
      </w:tr>
    </w:tbl>
    <w:p w14:paraId="23EC0849"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84D" w14:textId="77777777">
        <w:tc>
          <w:tcPr>
            <w:tcW w:w="1908" w:type="dxa"/>
          </w:tcPr>
          <w:p w14:paraId="23EC084A" w14:textId="0DD63610" w:rsidR="00DD5F44" w:rsidRDefault="00DD5F44" w:rsidP="00DD5F44">
            <w:pPr>
              <w:rPr>
                <w:b/>
              </w:rPr>
            </w:pPr>
            <w:r>
              <w:rPr>
                <w:b/>
              </w:rPr>
              <w:t xml:space="preserve">Version: 2 </w:t>
            </w:r>
          </w:p>
        </w:tc>
        <w:tc>
          <w:tcPr>
            <w:tcW w:w="2250" w:type="dxa"/>
          </w:tcPr>
          <w:p w14:paraId="23EC084B" w14:textId="7A1366A8" w:rsidR="00DD5F44" w:rsidRDefault="00DD5F44" w:rsidP="00DD5F44">
            <w:pPr>
              <w:rPr>
                <w:b/>
              </w:rPr>
            </w:pPr>
            <w:r>
              <w:rPr>
                <w:b/>
              </w:rPr>
              <w:t>Revision: 0</w:t>
            </w:r>
          </w:p>
        </w:tc>
        <w:tc>
          <w:tcPr>
            <w:tcW w:w="4680" w:type="dxa"/>
          </w:tcPr>
          <w:p w14:paraId="23EC084C" w14:textId="65B2DAFE" w:rsidR="00DD5F44" w:rsidRDefault="00DD5F44" w:rsidP="00DD5F44">
            <w:pPr>
              <w:rPr>
                <w:b/>
              </w:rPr>
            </w:pPr>
            <w:r>
              <w:rPr>
                <w:b/>
              </w:rPr>
              <w:t>Effective Date:  December 5, 2025</w:t>
            </w:r>
          </w:p>
        </w:tc>
      </w:tr>
    </w:tbl>
    <w:p w14:paraId="23EC084E"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7434"/>
      </w:tblGrid>
      <w:tr w:rsidR="002952B2" w14:paraId="23EC0851" w14:textId="77777777">
        <w:trPr>
          <w:trHeight w:val="576"/>
          <w:tblHeader/>
        </w:trPr>
        <w:tc>
          <w:tcPr>
            <w:tcW w:w="1577" w:type="dxa"/>
            <w:tcBorders>
              <w:top w:val="double" w:sz="4" w:space="0" w:color="auto"/>
              <w:left w:val="nil"/>
              <w:bottom w:val="double" w:sz="4" w:space="0" w:color="auto"/>
            </w:tcBorders>
            <w:vAlign w:val="center"/>
          </w:tcPr>
          <w:p w14:paraId="23EC084F" w14:textId="77777777" w:rsidR="002952B2" w:rsidRDefault="000C451D">
            <w:pPr>
              <w:jc w:val="center"/>
              <w:rPr>
                <w:b/>
              </w:rPr>
            </w:pPr>
            <w:r>
              <w:rPr>
                <w:b/>
              </w:rPr>
              <w:t>Step</w:t>
            </w:r>
          </w:p>
        </w:tc>
        <w:tc>
          <w:tcPr>
            <w:tcW w:w="7488" w:type="dxa"/>
            <w:tcBorders>
              <w:top w:val="double" w:sz="4" w:space="0" w:color="auto"/>
              <w:bottom w:val="double" w:sz="4" w:space="0" w:color="auto"/>
              <w:right w:val="nil"/>
            </w:tcBorders>
            <w:vAlign w:val="center"/>
          </w:tcPr>
          <w:p w14:paraId="23EC0850" w14:textId="77777777" w:rsidR="002952B2" w:rsidRDefault="000C451D">
            <w:pPr>
              <w:rPr>
                <w:b/>
              </w:rPr>
            </w:pPr>
            <w:r>
              <w:rPr>
                <w:b/>
              </w:rPr>
              <w:t>Action</w:t>
            </w:r>
          </w:p>
        </w:tc>
      </w:tr>
      <w:tr w:rsidR="002952B2" w14:paraId="23EC0853"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23EC0852" w14:textId="77777777" w:rsidR="002952B2" w:rsidRDefault="000C451D" w:rsidP="00E53E65">
            <w:pPr>
              <w:pStyle w:val="Heading2"/>
            </w:pPr>
            <w:bookmarkStart w:id="102" w:name="_Three-Part_Communication"/>
            <w:bookmarkStart w:id="103" w:name="ThreePart"/>
            <w:bookmarkEnd w:id="102"/>
            <w:r>
              <w:t>Three</w:t>
            </w:r>
            <w:bookmarkEnd w:id="103"/>
            <w:r>
              <w:t>-Part Communication</w:t>
            </w:r>
          </w:p>
        </w:tc>
      </w:tr>
      <w:tr w:rsidR="002952B2" w14:paraId="23EC0857" w14:textId="77777777">
        <w:trPr>
          <w:trHeight w:val="576"/>
        </w:trPr>
        <w:tc>
          <w:tcPr>
            <w:tcW w:w="1577" w:type="dxa"/>
            <w:tcBorders>
              <w:top w:val="double" w:sz="4" w:space="0" w:color="auto"/>
              <w:left w:val="nil"/>
            </w:tcBorders>
            <w:vAlign w:val="center"/>
          </w:tcPr>
          <w:p w14:paraId="23EC0854" w14:textId="254B7FBB" w:rsidR="002952B2" w:rsidRDefault="000C451D">
            <w:pPr>
              <w:jc w:val="center"/>
              <w:rPr>
                <w:b/>
              </w:rPr>
            </w:pPr>
            <w:r>
              <w:rPr>
                <w:b/>
              </w:rPr>
              <w:t>N</w:t>
            </w:r>
            <w:r w:rsidR="00433A28">
              <w:rPr>
                <w:b/>
              </w:rPr>
              <w:t>ote</w:t>
            </w:r>
          </w:p>
        </w:tc>
        <w:tc>
          <w:tcPr>
            <w:tcW w:w="7488" w:type="dxa"/>
            <w:tcBorders>
              <w:top w:val="double" w:sz="4" w:space="0" w:color="auto"/>
              <w:right w:val="nil"/>
            </w:tcBorders>
            <w:vAlign w:val="center"/>
          </w:tcPr>
          <w:p w14:paraId="23EC0855" w14:textId="64CD11EE" w:rsidR="002952B2" w:rsidRDefault="000C451D" w:rsidP="005A6C6C">
            <w:pPr>
              <w:pStyle w:val="TableText"/>
              <w:numPr>
                <w:ilvl w:val="0"/>
                <w:numId w:val="19"/>
              </w:numPr>
              <w:jc w:val="both"/>
            </w:pPr>
            <w:r>
              <w:t>Operating Instructions and Dispatch Instructions are synonymous</w:t>
            </w:r>
            <w:r w:rsidR="00AF7340">
              <w:t>,</w:t>
            </w:r>
            <w:r>
              <w:t xml:space="preserve"> and both require ‘three-part communication’.</w:t>
            </w:r>
          </w:p>
          <w:p w14:paraId="23EC0856" w14:textId="77777777" w:rsidR="002952B2" w:rsidRDefault="000C451D" w:rsidP="005A6C6C">
            <w:pPr>
              <w:pStyle w:val="TableText"/>
              <w:numPr>
                <w:ilvl w:val="0"/>
                <w:numId w:val="19"/>
              </w:numPr>
              <w:jc w:val="both"/>
            </w:pPr>
            <w:r>
              <w:t>Refer to the Communications Protocols document for requirements.</w:t>
            </w:r>
          </w:p>
        </w:tc>
      </w:tr>
      <w:tr w:rsidR="002952B2" w14:paraId="23EC085F" w14:textId="77777777">
        <w:trPr>
          <w:trHeight w:val="576"/>
        </w:trPr>
        <w:tc>
          <w:tcPr>
            <w:tcW w:w="1577" w:type="dxa"/>
            <w:tcBorders>
              <w:left w:val="nil"/>
              <w:bottom w:val="single" w:sz="4" w:space="0" w:color="auto"/>
            </w:tcBorders>
            <w:vAlign w:val="center"/>
          </w:tcPr>
          <w:p w14:paraId="23EC0858" w14:textId="77777777" w:rsidR="002952B2" w:rsidRDefault="000C451D">
            <w:pPr>
              <w:jc w:val="center"/>
              <w:rPr>
                <w:b/>
              </w:rPr>
            </w:pPr>
            <w:r>
              <w:rPr>
                <w:b/>
              </w:rPr>
              <w:t>1</w:t>
            </w:r>
          </w:p>
        </w:tc>
        <w:tc>
          <w:tcPr>
            <w:tcW w:w="7488" w:type="dxa"/>
            <w:tcBorders>
              <w:bottom w:val="single" w:sz="4" w:space="0" w:color="auto"/>
              <w:right w:val="nil"/>
            </w:tcBorders>
            <w:vAlign w:val="center"/>
          </w:tcPr>
          <w:p w14:paraId="23EC0859" w14:textId="77777777" w:rsidR="002952B2" w:rsidRDefault="000C451D">
            <w:r>
              <w:t>When issuing Operating Instructions, use three-part communication:</w:t>
            </w:r>
          </w:p>
          <w:p w14:paraId="23EC085A" w14:textId="77777777" w:rsidR="002952B2" w:rsidRDefault="002952B2"/>
          <w:p w14:paraId="23EC085B" w14:textId="77777777" w:rsidR="002952B2" w:rsidRDefault="000C451D" w:rsidP="005A6C6C">
            <w:pPr>
              <w:pStyle w:val="TableText"/>
              <w:numPr>
                <w:ilvl w:val="0"/>
                <w:numId w:val="19"/>
              </w:numPr>
              <w:jc w:val="both"/>
            </w:pPr>
            <w:r>
              <w:t>Issue the Operating Instruction</w:t>
            </w:r>
          </w:p>
          <w:p w14:paraId="23EC085C" w14:textId="77777777" w:rsidR="002952B2" w:rsidRDefault="000C451D" w:rsidP="005A6C6C">
            <w:pPr>
              <w:pStyle w:val="TableText"/>
              <w:numPr>
                <w:ilvl w:val="0"/>
                <w:numId w:val="19"/>
              </w:numPr>
              <w:jc w:val="both"/>
            </w:pPr>
            <w:r>
              <w:t>Receive a correct repeat back</w:t>
            </w:r>
          </w:p>
          <w:p w14:paraId="23EC085D" w14:textId="77777777" w:rsidR="002952B2" w:rsidRDefault="000C451D" w:rsidP="005A6C6C">
            <w:pPr>
              <w:pStyle w:val="TableText"/>
              <w:numPr>
                <w:ilvl w:val="0"/>
                <w:numId w:val="19"/>
              </w:numPr>
              <w:jc w:val="both"/>
            </w:pPr>
            <w:r>
              <w:t>Give an acknowledgement</w:t>
            </w:r>
          </w:p>
          <w:p w14:paraId="23EC085E" w14:textId="77777777" w:rsidR="002952B2" w:rsidRDefault="002952B2"/>
        </w:tc>
      </w:tr>
      <w:tr w:rsidR="002952B2" w14:paraId="23EC0862" w14:textId="77777777">
        <w:trPr>
          <w:trHeight w:val="576"/>
        </w:trPr>
        <w:tc>
          <w:tcPr>
            <w:tcW w:w="1577" w:type="dxa"/>
            <w:tcBorders>
              <w:left w:val="nil"/>
              <w:bottom w:val="double" w:sz="4" w:space="0" w:color="auto"/>
            </w:tcBorders>
            <w:vAlign w:val="center"/>
          </w:tcPr>
          <w:p w14:paraId="23EC0860" w14:textId="77777777" w:rsidR="002952B2" w:rsidRDefault="000C451D">
            <w:pPr>
              <w:jc w:val="center"/>
              <w:rPr>
                <w:b/>
              </w:rPr>
            </w:pPr>
            <w:r>
              <w:rPr>
                <w:b/>
              </w:rPr>
              <w:t>2</w:t>
            </w:r>
          </w:p>
        </w:tc>
        <w:tc>
          <w:tcPr>
            <w:tcW w:w="7488" w:type="dxa"/>
            <w:tcBorders>
              <w:bottom w:val="double" w:sz="4" w:space="0" w:color="auto"/>
              <w:right w:val="nil"/>
            </w:tcBorders>
            <w:vAlign w:val="center"/>
          </w:tcPr>
          <w:p w14:paraId="23EC0861" w14:textId="77777777" w:rsidR="002952B2" w:rsidRDefault="000C451D">
            <w:r>
              <w:t>Many scripts have been placed throughout the procedures as a reminder of three-part communication.  However, a script cannot be provided for every scenario.  Effective three-part communication skills are mandatory.</w:t>
            </w:r>
          </w:p>
        </w:tc>
      </w:tr>
      <w:tr w:rsidR="002952B2" w14:paraId="23EC0864"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23EC0863" w14:textId="77777777" w:rsidR="002952B2" w:rsidRDefault="000C451D" w:rsidP="00E53E65">
            <w:pPr>
              <w:pStyle w:val="Heading2"/>
            </w:pPr>
            <w:bookmarkStart w:id="104" w:name="_Hotline_Call_Communication"/>
            <w:bookmarkStart w:id="105" w:name="Hotline"/>
            <w:bookmarkEnd w:id="104"/>
            <w:r>
              <w:t>Hotline</w:t>
            </w:r>
            <w:bookmarkEnd w:id="105"/>
            <w:r>
              <w:t xml:space="preserve"> Call Communication</w:t>
            </w:r>
          </w:p>
        </w:tc>
      </w:tr>
      <w:tr w:rsidR="002952B2" w14:paraId="23EC086D" w14:textId="77777777">
        <w:trPr>
          <w:trHeight w:val="576"/>
        </w:trPr>
        <w:tc>
          <w:tcPr>
            <w:tcW w:w="1577" w:type="dxa"/>
            <w:tcBorders>
              <w:top w:val="double" w:sz="4" w:space="0" w:color="auto"/>
              <w:left w:val="nil"/>
            </w:tcBorders>
            <w:vAlign w:val="center"/>
          </w:tcPr>
          <w:p w14:paraId="23EC0865" w14:textId="77777777" w:rsidR="002952B2" w:rsidRDefault="000C451D">
            <w:pPr>
              <w:jc w:val="center"/>
              <w:rPr>
                <w:b/>
              </w:rPr>
            </w:pPr>
            <w:r>
              <w:rPr>
                <w:b/>
              </w:rPr>
              <w:t>1</w:t>
            </w:r>
          </w:p>
        </w:tc>
        <w:tc>
          <w:tcPr>
            <w:tcW w:w="7488" w:type="dxa"/>
            <w:tcBorders>
              <w:top w:val="double" w:sz="4" w:space="0" w:color="auto"/>
              <w:right w:val="nil"/>
            </w:tcBorders>
            <w:vAlign w:val="center"/>
          </w:tcPr>
          <w:p w14:paraId="23EC0866" w14:textId="6AEDA101" w:rsidR="002952B2" w:rsidRDefault="000C451D">
            <w:r>
              <w:t xml:space="preserve">When making Hotline calls, </w:t>
            </w:r>
            <w:r w:rsidR="006179DD">
              <w:t>ensure one</w:t>
            </w:r>
            <w:r>
              <w:t xml:space="preserve"> QSE </w:t>
            </w:r>
            <w:r w:rsidR="006179DD">
              <w:t>repeats back the message</w:t>
            </w:r>
            <w:r>
              <w:t>.</w:t>
            </w:r>
          </w:p>
          <w:p w14:paraId="50D8AF74" w14:textId="77777777" w:rsidR="006179DD" w:rsidRDefault="006179DD">
            <w:pPr>
              <w:rPr>
                <w:b/>
                <w:u w:val="single"/>
              </w:rPr>
            </w:pPr>
          </w:p>
          <w:p w14:paraId="23EC0867" w14:textId="3DCF32B2" w:rsidR="002952B2" w:rsidRDefault="000C451D">
            <w:pPr>
              <w:rPr>
                <w:b/>
                <w:u w:val="single"/>
              </w:rPr>
            </w:pPr>
            <w:r>
              <w:rPr>
                <w:b/>
                <w:u w:val="single"/>
              </w:rPr>
              <w:t>IF:</w:t>
            </w:r>
          </w:p>
          <w:p w14:paraId="23EC0868" w14:textId="39469C60" w:rsidR="002952B2" w:rsidRDefault="006179DD" w:rsidP="005A6C6C">
            <w:pPr>
              <w:pStyle w:val="TableText"/>
              <w:numPr>
                <w:ilvl w:val="0"/>
                <w:numId w:val="19"/>
              </w:numPr>
              <w:jc w:val="both"/>
            </w:pPr>
            <w:r>
              <w:t>Time and circumstances allow</w:t>
            </w:r>
            <w:r w:rsidR="000C451D">
              <w:t>;</w:t>
            </w:r>
          </w:p>
          <w:p w14:paraId="23EC0869" w14:textId="77777777" w:rsidR="002952B2" w:rsidRDefault="000C451D">
            <w:pPr>
              <w:rPr>
                <w:b/>
                <w:u w:val="single"/>
              </w:rPr>
            </w:pPr>
            <w:r>
              <w:rPr>
                <w:b/>
                <w:u w:val="single"/>
              </w:rPr>
              <w:t>THEN:</w:t>
            </w:r>
          </w:p>
          <w:p w14:paraId="2C4852B6" w14:textId="2704DAF1" w:rsidR="006179DD" w:rsidRDefault="006179DD" w:rsidP="005A6C6C">
            <w:pPr>
              <w:pStyle w:val="TableText"/>
              <w:numPr>
                <w:ilvl w:val="0"/>
                <w:numId w:val="19"/>
              </w:numPr>
              <w:jc w:val="both"/>
            </w:pPr>
            <w:r>
              <w:t>Review the Consortium hotline attendance report to verify all QSEs were in attendance</w:t>
            </w:r>
          </w:p>
          <w:p w14:paraId="23EC086A" w14:textId="64E9CFD6" w:rsidR="002952B2" w:rsidRDefault="000C451D" w:rsidP="005A6C6C">
            <w:pPr>
              <w:pStyle w:val="TableText"/>
              <w:numPr>
                <w:ilvl w:val="0"/>
                <w:numId w:val="19"/>
              </w:numPr>
              <w:jc w:val="both"/>
            </w:pPr>
            <w:r>
              <w:t>Contact the</w:t>
            </w:r>
            <w:r w:rsidR="006179DD">
              <w:t xml:space="preserve"> QSE</w:t>
            </w:r>
            <w:r>
              <w:t xml:space="preserve"> using their OPX line or LD line to provide them with the message</w:t>
            </w:r>
          </w:p>
          <w:p w14:paraId="23EC086B" w14:textId="77777777" w:rsidR="002952B2" w:rsidRDefault="000C451D" w:rsidP="005A6C6C">
            <w:pPr>
              <w:pStyle w:val="TableText"/>
              <w:numPr>
                <w:ilvl w:val="0"/>
                <w:numId w:val="19"/>
              </w:numPr>
              <w:jc w:val="both"/>
            </w:pPr>
            <w:r>
              <w:t>Inquire why they were not on the Hotline call</w:t>
            </w:r>
          </w:p>
          <w:p w14:paraId="23EC086C" w14:textId="38F55C29" w:rsidR="002952B2" w:rsidRDefault="000C451D" w:rsidP="005A6C6C">
            <w:pPr>
              <w:pStyle w:val="TableText"/>
              <w:numPr>
                <w:ilvl w:val="0"/>
                <w:numId w:val="19"/>
              </w:numPr>
              <w:jc w:val="both"/>
            </w:pPr>
            <w:r>
              <w:t xml:space="preserve">Open a </w:t>
            </w:r>
            <w:r w:rsidR="00125DE2">
              <w:t>Service</w:t>
            </w:r>
            <w:r>
              <w:t xml:space="preserve"> ticket if ERCOT’s Telecommunications department is needed to investigate.</w:t>
            </w:r>
          </w:p>
        </w:tc>
      </w:tr>
      <w:tr w:rsidR="002952B2" w14:paraId="23EC086F" w14:textId="77777777">
        <w:trPr>
          <w:trHeight w:val="576"/>
        </w:trPr>
        <w:tc>
          <w:tcPr>
            <w:tcW w:w="9065" w:type="dxa"/>
            <w:gridSpan w:val="2"/>
            <w:tcBorders>
              <w:top w:val="double" w:sz="4" w:space="0" w:color="auto"/>
              <w:left w:val="double" w:sz="4" w:space="0" w:color="auto"/>
              <w:bottom w:val="double" w:sz="4" w:space="0" w:color="auto"/>
              <w:right w:val="double" w:sz="4" w:space="0" w:color="auto"/>
            </w:tcBorders>
            <w:vAlign w:val="center"/>
          </w:tcPr>
          <w:p w14:paraId="23EC086E" w14:textId="77777777" w:rsidR="002952B2" w:rsidRDefault="000C451D" w:rsidP="00EC502A">
            <w:pPr>
              <w:pStyle w:val="Heading3"/>
            </w:pPr>
            <w:bookmarkStart w:id="106" w:name="_Dispatch"/>
            <w:bookmarkStart w:id="107" w:name="_Verbal_Dispatch_Instruction"/>
            <w:bookmarkStart w:id="108" w:name="_VDIs_to_Master"/>
            <w:bookmarkStart w:id="109" w:name="_Master_QSE"/>
            <w:bookmarkEnd w:id="106"/>
            <w:bookmarkEnd w:id="107"/>
            <w:bookmarkEnd w:id="108"/>
            <w:bookmarkEnd w:id="109"/>
            <w:r>
              <w:t>Master QSE</w:t>
            </w:r>
          </w:p>
        </w:tc>
      </w:tr>
      <w:tr w:rsidR="002952B2" w14:paraId="23EC0872" w14:textId="77777777">
        <w:trPr>
          <w:trHeight w:val="576"/>
        </w:trPr>
        <w:tc>
          <w:tcPr>
            <w:tcW w:w="1577" w:type="dxa"/>
            <w:tcBorders>
              <w:top w:val="double" w:sz="4" w:space="0" w:color="auto"/>
              <w:left w:val="nil"/>
              <w:bottom w:val="single" w:sz="4" w:space="0" w:color="auto"/>
            </w:tcBorders>
            <w:vAlign w:val="center"/>
          </w:tcPr>
          <w:p w14:paraId="23EC0870" w14:textId="77777777" w:rsidR="002952B2" w:rsidRDefault="000C451D">
            <w:pPr>
              <w:jc w:val="center"/>
              <w:rPr>
                <w:b/>
              </w:rPr>
            </w:pPr>
            <w:r>
              <w:rPr>
                <w:b/>
              </w:rPr>
              <w:t>1</w:t>
            </w:r>
          </w:p>
        </w:tc>
        <w:tc>
          <w:tcPr>
            <w:tcW w:w="7488" w:type="dxa"/>
            <w:tcBorders>
              <w:top w:val="double" w:sz="4" w:space="0" w:color="auto"/>
              <w:bottom w:val="single" w:sz="4" w:space="0" w:color="auto"/>
              <w:right w:val="nil"/>
            </w:tcBorders>
            <w:vAlign w:val="center"/>
          </w:tcPr>
          <w:p w14:paraId="23EC0871" w14:textId="77777777" w:rsidR="002952B2" w:rsidRDefault="000C451D">
            <w:pPr>
              <w:spacing w:line="276" w:lineRule="auto"/>
            </w:pPr>
            <w:r>
              <w:t xml:space="preserve">Issue the VDI to the Master QSE of a Generation Resource that has been split to function as two or more Split Generation Resources as deemed </w:t>
            </w:r>
            <w:r>
              <w:lastRenderedPageBreak/>
              <w:t>necessary by ERCOT to effectuate actions for the total Generation Resource for instances when electronic Dispatch Instructions are not feasible.</w:t>
            </w:r>
          </w:p>
        </w:tc>
      </w:tr>
      <w:tr w:rsidR="002952B2" w14:paraId="23EC0875" w14:textId="77777777">
        <w:trPr>
          <w:trHeight w:val="576"/>
        </w:trPr>
        <w:tc>
          <w:tcPr>
            <w:tcW w:w="1577" w:type="dxa"/>
            <w:tcBorders>
              <w:top w:val="single" w:sz="4" w:space="0" w:color="auto"/>
              <w:left w:val="nil"/>
              <w:bottom w:val="double" w:sz="4" w:space="0" w:color="auto"/>
            </w:tcBorders>
            <w:vAlign w:val="center"/>
          </w:tcPr>
          <w:p w14:paraId="23EC0873" w14:textId="02A6058E" w:rsidR="002952B2" w:rsidRDefault="000C451D">
            <w:pPr>
              <w:jc w:val="center"/>
              <w:rPr>
                <w:b/>
              </w:rPr>
            </w:pPr>
            <w:r>
              <w:rPr>
                <w:b/>
              </w:rPr>
              <w:lastRenderedPageBreak/>
              <w:t>L</w:t>
            </w:r>
            <w:r w:rsidR="00433A28">
              <w:rPr>
                <w:b/>
              </w:rPr>
              <w:t>og</w:t>
            </w:r>
          </w:p>
        </w:tc>
        <w:tc>
          <w:tcPr>
            <w:tcW w:w="7488" w:type="dxa"/>
            <w:tcBorders>
              <w:top w:val="single" w:sz="4" w:space="0" w:color="auto"/>
              <w:bottom w:val="double" w:sz="4" w:space="0" w:color="auto"/>
              <w:right w:val="nil"/>
            </w:tcBorders>
            <w:vAlign w:val="center"/>
          </w:tcPr>
          <w:p w14:paraId="23EC0874" w14:textId="77777777" w:rsidR="002952B2" w:rsidRDefault="000C451D">
            <w:r>
              <w:t>Log all actions.</w:t>
            </w:r>
          </w:p>
        </w:tc>
      </w:tr>
    </w:tbl>
    <w:p w14:paraId="23EC0876" w14:textId="77777777" w:rsidR="002952B2" w:rsidRDefault="002952B2">
      <w:pPr>
        <w:sectPr w:rsidR="002952B2">
          <w:headerReference w:type="even" r:id="rId18"/>
          <w:headerReference w:type="default" r:id="rId19"/>
          <w:headerReference w:type="first" r:id="rId20"/>
          <w:pgSz w:w="12240" w:h="15840" w:code="1"/>
          <w:pgMar w:top="1008" w:right="1800" w:bottom="1008" w:left="1440" w:header="720" w:footer="720" w:gutter="0"/>
          <w:cols w:space="720"/>
          <w:titlePg/>
          <w:docGrid w:linePitch="360"/>
        </w:sectPr>
      </w:pPr>
    </w:p>
    <w:p w14:paraId="45DE7213" w14:textId="1A1EBBAB" w:rsidR="003B09D9" w:rsidRDefault="003B09D9" w:rsidP="00E53E65">
      <w:pPr>
        <w:pStyle w:val="Heading2"/>
      </w:pPr>
      <w:bookmarkStart w:id="110" w:name="_2.2_Review_Load"/>
      <w:bookmarkStart w:id="111" w:name="_2.3_Enter_A/S"/>
      <w:bookmarkStart w:id="112" w:name="_2.3_Monthly_A/S"/>
      <w:bookmarkStart w:id="113" w:name="_2.4_Publish_A/S"/>
      <w:bookmarkStart w:id="114" w:name="_2.3_Publish_A/S"/>
      <w:bookmarkStart w:id="115" w:name="_Review_Weather_Data_1"/>
      <w:bookmarkStart w:id="116" w:name="_Review_Load_Forecast"/>
      <w:bookmarkStart w:id="117" w:name="_Review_and_Select"/>
      <w:bookmarkStart w:id="118" w:name="_Review_Weather_Data"/>
      <w:bookmarkStart w:id="119" w:name="_Publish_A/S_Requirements"/>
      <w:bookmarkStart w:id="120" w:name="_Increasing_A/S_requirements"/>
      <w:bookmarkStart w:id="121" w:name="_Invalid_SPS/RAP_due"/>
      <w:bookmarkStart w:id="122" w:name="_Phase_Shifter_Tap"/>
      <w:bookmarkStart w:id="123" w:name="_Priority_Outages"/>
      <w:bookmarkStart w:id="124" w:name="_Blackstart_Availability"/>
      <w:bookmarkStart w:id="125" w:name="_Publish_Ancillary_Service"/>
      <w:bookmarkStart w:id="126" w:name="_Verification_of_published"/>
      <w:bookmarkStart w:id="127" w:name="_2.4_Provide_Initial"/>
      <w:bookmarkStart w:id="128" w:name="_2.5_Increase_A/S"/>
      <w:bookmarkStart w:id="129" w:name="_2.4_RMR_Resource"/>
      <w:bookmarkStart w:id="130" w:name="_2.4_Priority_Outages"/>
      <w:bookmarkStart w:id="131" w:name="_2.5_Priority_Outages"/>
      <w:bookmarkStart w:id="132" w:name="_2.17_Provide_an"/>
      <w:bookmarkStart w:id="133" w:name="_2.16_Extend,_Adjust,"/>
      <w:bookmarkStart w:id="134" w:name="_2.5_Monthly_A/S"/>
      <w:bookmarkStart w:id="135" w:name="_2.6_Increase_A/S"/>
      <w:bookmarkStart w:id="136" w:name="_3._Hourly_RUC"/>
      <w:bookmarkStart w:id="137" w:name="_2.8_Three-Part_Communication"/>
      <w:bookmarkStart w:id="138" w:name="_3.1_Tasks_prior"/>
      <w:bookmarkStart w:id="139" w:name="_Verify_HRUC_executed"/>
      <w:bookmarkStart w:id="140" w:name="_3.2_Review,_Approve"/>
      <w:bookmarkStart w:id="141" w:name="_RMR_Modification_to"/>
      <w:bookmarkStart w:id="142" w:name="_VSAT_and_RUC"/>
      <w:bookmarkStart w:id="143" w:name="_3.3_HRUC_Failure/Timeline"/>
      <w:bookmarkStart w:id="144" w:name="_HRUC_Timeline_Deviation"/>
      <w:bookmarkStart w:id="145" w:name="_HRUC_Timeline_Failure"/>
      <w:bookmarkStart w:id="146" w:name="_3.4_Approve/Reject_Resource"/>
      <w:bookmarkStart w:id="147" w:name="_3.5__Committing"/>
      <w:bookmarkStart w:id="148" w:name="_3.5_Committing_Resources"/>
      <w:bookmarkStart w:id="149" w:name="_3.6_Manual_Dispatch"/>
      <w:bookmarkStart w:id="150" w:name="_3.6_Assigning_A/S"/>
      <w:bookmarkStart w:id="151" w:name="_3.6__"/>
      <w:bookmarkStart w:id="152" w:name="_Manual_Dispatch_Instruction"/>
      <w:bookmarkStart w:id="153" w:name="_Manual_Dispatch_Instruction_1"/>
      <w:bookmarkStart w:id="154" w:name="_Manual_Dispatch_to"/>
      <w:bookmarkStart w:id="155" w:name="_Manual_Dispatch_to_1"/>
      <w:bookmarkStart w:id="156" w:name="_Canceling_RUC_Commitments"/>
      <w:bookmarkStart w:id="157" w:name="_4._Day-Ahead_RUC"/>
      <w:bookmarkStart w:id="158" w:name="_3.7_Projected_Capacity"/>
      <w:bookmarkStart w:id="159" w:name="_4._Day-Ahead_RUC_1"/>
      <w:bookmarkStart w:id="160" w:name="_4.1_Tasks_prior"/>
      <w:bookmarkStart w:id="161" w:name="_4.2_Tasks_prior"/>
      <w:bookmarkStart w:id="162" w:name="_By_13:00_each"/>
      <w:bookmarkStart w:id="163" w:name="_By_13:30_each"/>
      <w:bookmarkStart w:id="164" w:name="_By_14:00_each"/>
      <w:bookmarkStart w:id="165" w:name="_By_14:25_each"/>
      <w:bookmarkStart w:id="166" w:name="_At_14:30_each"/>
      <w:bookmarkStart w:id="167" w:name="_4.3_Review,_Approve"/>
      <w:bookmarkStart w:id="168" w:name="_4.4_DAM/DRUC_Failure/Timeline"/>
      <w:bookmarkStart w:id="169" w:name="_DAM_Timeline_Deviation/Failure"/>
      <w:bookmarkStart w:id="170" w:name="_A/S_Insufficiency_in"/>
      <w:bookmarkStart w:id="171" w:name="_DAM_Timeline_Deviation"/>
      <w:bookmarkStart w:id="172" w:name="_Delay_of_DRUC"/>
      <w:bookmarkStart w:id="173" w:name="_DAM_Failure"/>
      <w:bookmarkStart w:id="174" w:name="_DRUC_Timeline_Deviation/Failure"/>
      <w:bookmarkStart w:id="175" w:name="_5._Weekly_RUC"/>
      <w:bookmarkStart w:id="176" w:name="_2.64.5_Increase_A/S"/>
      <w:bookmarkStart w:id="177" w:name="_4.5_A/S_Insufficency"/>
      <w:bookmarkStart w:id="178" w:name="_4.6_DAM_Failure"/>
      <w:bookmarkStart w:id="179" w:name="_2.6_RMR_Unit"/>
      <w:bookmarkStart w:id="180" w:name="_5.1_Tasks_prior"/>
      <w:bookmarkStart w:id="181" w:name="_By_02:00_each"/>
      <w:bookmarkStart w:id="182" w:name="_By_02:30_each"/>
      <w:bookmarkStart w:id="183" w:name="_After_01:00_and"/>
      <w:bookmarkStart w:id="184" w:name="_5.2_Review_WRUC"/>
      <w:bookmarkStart w:id="185" w:name="_By_04:30_each"/>
      <w:bookmarkStart w:id="186" w:name="_6._Emergency_Operations"/>
      <w:bookmarkStart w:id="187" w:name="_3.0__Monitor"/>
      <w:bookmarkStart w:id="188" w:name="_2.3_Suspected_Sabotage"/>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lastRenderedPageBreak/>
        <w:t>2.3</w:t>
      </w:r>
      <w:r>
        <w:tab/>
        <w:t xml:space="preserve">Suspected Sabotage or Sabotage Events </w:t>
      </w:r>
    </w:p>
    <w:p w14:paraId="01CB0ECF" w14:textId="77777777" w:rsidR="003B09D9" w:rsidRDefault="003B09D9" w:rsidP="003B09D9"/>
    <w:p w14:paraId="6603CEBF" w14:textId="4865856C" w:rsidR="003B09D9" w:rsidRPr="00D34F8E" w:rsidRDefault="003B09D9" w:rsidP="00A3673D">
      <w:pPr>
        <w:ind w:left="720"/>
      </w:pPr>
      <w:r w:rsidRPr="00D34F8E">
        <w:rPr>
          <w:b/>
        </w:rPr>
        <w:t xml:space="preserve">Procedure Purpose:  </w:t>
      </w:r>
      <w:r>
        <w:t>To be aware of cyber intrusions and communicate concerning activity and any unusual occurrences</w:t>
      </w:r>
      <w:r w:rsidRPr="007A5871">
        <w:t>.</w:t>
      </w:r>
    </w:p>
    <w:p w14:paraId="3B1F7465" w14:textId="77777777" w:rsidR="003B09D9" w:rsidRDefault="003B09D9" w:rsidP="003B09D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3B09D9" w14:paraId="0E396DCD" w14:textId="77777777" w:rsidTr="00C5042B">
        <w:tc>
          <w:tcPr>
            <w:tcW w:w="2628" w:type="dxa"/>
            <w:vAlign w:val="center"/>
          </w:tcPr>
          <w:p w14:paraId="40C10C9A" w14:textId="77777777" w:rsidR="003B09D9" w:rsidRDefault="003B09D9" w:rsidP="00C5042B">
            <w:pPr>
              <w:rPr>
                <w:b/>
              </w:rPr>
            </w:pPr>
            <w:r>
              <w:rPr>
                <w:b/>
              </w:rPr>
              <w:t>Protocol Reference</w:t>
            </w:r>
          </w:p>
        </w:tc>
        <w:tc>
          <w:tcPr>
            <w:tcW w:w="1557" w:type="dxa"/>
          </w:tcPr>
          <w:p w14:paraId="490D357B" w14:textId="77777777" w:rsidR="003B09D9" w:rsidRDefault="003B09D9" w:rsidP="00C5042B">
            <w:pPr>
              <w:rPr>
                <w:b/>
              </w:rPr>
            </w:pPr>
          </w:p>
        </w:tc>
        <w:tc>
          <w:tcPr>
            <w:tcW w:w="1557" w:type="dxa"/>
          </w:tcPr>
          <w:p w14:paraId="1AC978BE" w14:textId="77777777" w:rsidR="003B09D9" w:rsidRDefault="003B09D9" w:rsidP="00C5042B">
            <w:pPr>
              <w:rPr>
                <w:b/>
              </w:rPr>
            </w:pPr>
          </w:p>
        </w:tc>
        <w:tc>
          <w:tcPr>
            <w:tcW w:w="1557" w:type="dxa"/>
          </w:tcPr>
          <w:p w14:paraId="3E29C852" w14:textId="77777777" w:rsidR="003B09D9" w:rsidRDefault="003B09D9" w:rsidP="00C5042B">
            <w:pPr>
              <w:rPr>
                <w:b/>
              </w:rPr>
            </w:pPr>
          </w:p>
        </w:tc>
        <w:tc>
          <w:tcPr>
            <w:tcW w:w="1557" w:type="dxa"/>
          </w:tcPr>
          <w:p w14:paraId="63F6CD93" w14:textId="77777777" w:rsidR="003B09D9" w:rsidRDefault="003B09D9" w:rsidP="00C5042B">
            <w:pPr>
              <w:rPr>
                <w:b/>
              </w:rPr>
            </w:pPr>
          </w:p>
        </w:tc>
      </w:tr>
      <w:tr w:rsidR="003B09D9" w14:paraId="6F1D209C" w14:textId="77777777" w:rsidTr="00C5042B">
        <w:tc>
          <w:tcPr>
            <w:tcW w:w="2628" w:type="dxa"/>
            <w:vAlign w:val="center"/>
          </w:tcPr>
          <w:p w14:paraId="4C360C71" w14:textId="77777777" w:rsidR="003B09D9" w:rsidRDefault="003B09D9" w:rsidP="00C5042B">
            <w:pPr>
              <w:rPr>
                <w:b/>
              </w:rPr>
            </w:pPr>
            <w:r>
              <w:rPr>
                <w:b/>
              </w:rPr>
              <w:t>Guide Reference</w:t>
            </w:r>
          </w:p>
        </w:tc>
        <w:tc>
          <w:tcPr>
            <w:tcW w:w="1557" w:type="dxa"/>
          </w:tcPr>
          <w:p w14:paraId="50882304" w14:textId="77777777" w:rsidR="003B09D9" w:rsidRDefault="003B09D9" w:rsidP="00C5042B">
            <w:pPr>
              <w:rPr>
                <w:b/>
              </w:rPr>
            </w:pPr>
          </w:p>
        </w:tc>
        <w:tc>
          <w:tcPr>
            <w:tcW w:w="1557" w:type="dxa"/>
          </w:tcPr>
          <w:p w14:paraId="11B433BC" w14:textId="77777777" w:rsidR="003B09D9" w:rsidRDefault="003B09D9" w:rsidP="00C5042B">
            <w:pPr>
              <w:rPr>
                <w:b/>
              </w:rPr>
            </w:pPr>
          </w:p>
        </w:tc>
        <w:tc>
          <w:tcPr>
            <w:tcW w:w="1557" w:type="dxa"/>
          </w:tcPr>
          <w:p w14:paraId="4931809F" w14:textId="77777777" w:rsidR="003B09D9" w:rsidRDefault="003B09D9" w:rsidP="00C5042B">
            <w:pPr>
              <w:rPr>
                <w:b/>
              </w:rPr>
            </w:pPr>
          </w:p>
        </w:tc>
        <w:tc>
          <w:tcPr>
            <w:tcW w:w="1557" w:type="dxa"/>
          </w:tcPr>
          <w:p w14:paraId="0B203EFD" w14:textId="77777777" w:rsidR="003B09D9" w:rsidRDefault="003B09D9" w:rsidP="00C5042B">
            <w:pPr>
              <w:rPr>
                <w:b/>
              </w:rPr>
            </w:pPr>
          </w:p>
        </w:tc>
      </w:tr>
      <w:tr w:rsidR="003B09D9" w14:paraId="357BFEB8" w14:textId="77777777" w:rsidTr="00C5042B">
        <w:tc>
          <w:tcPr>
            <w:tcW w:w="2628" w:type="dxa"/>
            <w:vAlign w:val="center"/>
          </w:tcPr>
          <w:p w14:paraId="4B79036C" w14:textId="77777777" w:rsidR="003B09D9" w:rsidRDefault="003B09D9" w:rsidP="00C5042B">
            <w:pPr>
              <w:rPr>
                <w:b/>
              </w:rPr>
            </w:pPr>
            <w:r>
              <w:rPr>
                <w:b/>
              </w:rPr>
              <w:t>NERC Standard</w:t>
            </w:r>
          </w:p>
        </w:tc>
        <w:tc>
          <w:tcPr>
            <w:tcW w:w="1557" w:type="dxa"/>
          </w:tcPr>
          <w:p w14:paraId="7C851EB9" w14:textId="77777777" w:rsidR="003B09D9" w:rsidRDefault="003B09D9" w:rsidP="00C5042B">
            <w:pPr>
              <w:rPr>
                <w:b/>
              </w:rPr>
            </w:pPr>
          </w:p>
        </w:tc>
        <w:tc>
          <w:tcPr>
            <w:tcW w:w="1557" w:type="dxa"/>
          </w:tcPr>
          <w:p w14:paraId="19F88CE8" w14:textId="77777777" w:rsidR="003B09D9" w:rsidRDefault="003B09D9" w:rsidP="00C5042B">
            <w:pPr>
              <w:rPr>
                <w:b/>
              </w:rPr>
            </w:pPr>
          </w:p>
        </w:tc>
        <w:tc>
          <w:tcPr>
            <w:tcW w:w="1557" w:type="dxa"/>
          </w:tcPr>
          <w:p w14:paraId="6F4250C2" w14:textId="77777777" w:rsidR="003B09D9" w:rsidRDefault="003B09D9" w:rsidP="00C5042B">
            <w:pPr>
              <w:rPr>
                <w:b/>
              </w:rPr>
            </w:pPr>
          </w:p>
        </w:tc>
        <w:tc>
          <w:tcPr>
            <w:tcW w:w="1557" w:type="dxa"/>
          </w:tcPr>
          <w:p w14:paraId="5E211052" w14:textId="77777777" w:rsidR="003B09D9" w:rsidRDefault="003B09D9" w:rsidP="00C5042B">
            <w:pPr>
              <w:rPr>
                <w:b/>
              </w:rPr>
            </w:pPr>
          </w:p>
        </w:tc>
      </w:tr>
    </w:tbl>
    <w:p w14:paraId="70E7A604" w14:textId="77777777" w:rsidR="003B09D9" w:rsidRDefault="003B09D9" w:rsidP="003B09D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9D9EC2E" w14:textId="77777777" w:rsidTr="00C5042B">
        <w:tc>
          <w:tcPr>
            <w:tcW w:w="1908" w:type="dxa"/>
          </w:tcPr>
          <w:p w14:paraId="01D8EB1B" w14:textId="00A02053" w:rsidR="00DD5F44" w:rsidRDefault="00DD5F44" w:rsidP="00DD5F44">
            <w:pPr>
              <w:rPr>
                <w:b/>
              </w:rPr>
            </w:pPr>
            <w:r>
              <w:rPr>
                <w:b/>
              </w:rPr>
              <w:t xml:space="preserve">Version: 2 </w:t>
            </w:r>
          </w:p>
        </w:tc>
        <w:tc>
          <w:tcPr>
            <w:tcW w:w="2250" w:type="dxa"/>
          </w:tcPr>
          <w:p w14:paraId="79C023D3" w14:textId="44840125" w:rsidR="00DD5F44" w:rsidRDefault="00DD5F44" w:rsidP="00DD5F44">
            <w:pPr>
              <w:rPr>
                <w:b/>
              </w:rPr>
            </w:pPr>
            <w:r>
              <w:rPr>
                <w:b/>
              </w:rPr>
              <w:t>Revision: 0</w:t>
            </w:r>
          </w:p>
        </w:tc>
        <w:tc>
          <w:tcPr>
            <w:tcW w:w="4680" w:type="dxa"/>
          </w:tcPr>
          <w:p w14:paraId="5B2B5E9F" w14:textId="29027E81" w:rsidR="00DD5F44" w:rsidRDefault="00DD5F44" w:rsidP="00DD5F44">
            <w:pPr>
              <w:rPr>
                <w:b/>
              </w:rPr>
            </w:pPr>
            <w:r>
              <w:rPr>
                <w:b/>
              </w:rPr>
              <w:t>Effective Date:  December 5, 2025</w:t>
            </w:r>
          </w:p>
        </w:tc>
      </w:tr>
    </w:tbl>
    <w:p w14:paraId="28466233" w14:textId="77777777" w:rsidR="003B09D9" w:rsidRDefault="003B09D9" w:rsidP="003B09D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7687"/>
      </w:tblGrid>
      <w:tr w:rsidR="003B09D9" w14:paraId="1DA0F675" w14:textId="77777777" w:rsidTr="00C5042B">
        <w:trPr>
          <w:trHeight w:val="576"/>
          <w:tblHeader/>
        </w:trPr>
        <w:tc>
          <w:tcPr>
            <w:tcW w:w="1313" w:type="dxa"/>
            <w:tcBorders>
              <w:top w:val="double" w:sz="4" w:space="0" w:color="auto"/>
              <w:left w:val="nil"/>
              <w:bottom w:val="double" w:sz="4" w:space="0" w:color="auto"/>
            </w:tcBorders>
            <w:vAlign w:val="center"/>
          </w:tcPr>
          <w:p w14:paraId="2F320EED" w14:textId="77777777" w:rsidR="003B09D9" w:rsidRDefault="003B09D9" w:rsidP="00C5042B">
            <w:pPr>
              <w:rPr>
                <w:b/>
              </w:rPr>
            </w:pPr>
            <w:r>
              <w:rPr>
                <w:b/>
              </w:rPr>
              <w:t>Step</w:t>
            </w:r>
          </w:p>
        </w:tc>
        <w:tc>
          <w:tcPr>
            <w:tcW w:w="7687" w:type="dxa"/>
            <w:tcBorders>
              <w:top w:val="double" w:sz="4" w:space="0" w:color="auto"/>
              <w:bottom w:val="double" w:sz="4" w:space="0" w:color="auto"/>
              <w:right w:val="nil"/>
            </w:tcBorders>
            <w:vAlign w:val="center"/>
          </w:tcPr>
          <w:p w14:paraId="2E73701E" w14:textId="77777777" w:rsidR="003B09D9" w:rsidRDefault="003B09D9" w:rsidP="00C5042B">
            <w:pPr>
              <w:rPr>
                <w:b/>
              </w:rPr>
            </w:pPr>
            <w:r>
              <w:rPr>
                <w:b/>
              </w:rPr>
              <w:t>Action</w:t>
            </w:r>
          </w:p>
        </w:tc>
      </w:tr>
      <w:tr w:rsidR="003B09D9" w14:paraId="0D2EF743" w14:textId="77777777" w:rsidTr="00C5042B">
        <w:trPr>
          <w:trHeight w:val="576"/>
        </w:trPr>
        <w:tc>
          <w:tcPr>
            <w:tcW w:w="1313" w:type="dxa"/>
            <w:tcBorders>
              <w:left w:val="nil"/>
            </w:tcBorders>
            <w:vAlign w:val="center"/>
          </w:tcPr>
          <w:p w14:paraId="431BABE3" w14:textId="77777777" w:rsidR="003B09D9" w:rsidRDefault="003B09D9" w:rsidP="00C5042B">
            <w:pPr>
              <w:jc w:val="center"/>
              <w:rPr>
                <w:b/>
              </w:rPr>
            </w:pPr>
            <w:r>
              <w:rPr>
                <w:b/>
              </w:rPr>
              <w:t>ERCOT</w:t>
            </w:r>
          </w:p>
          <w:p w14:paraId="179E04F3" w14:textId="77777777" w:rsidR="003B09D9" w:rsidRDefault="003B09D9" w:rsidP="00C5042B">
            <w:pPr>
              <w:jc w:val="center"/>
            </w:pPr>
            <w:r>
              <w:rPr>
                <w:b/>
              </w:rPr>
              <w:t>Event</w:t>
            </w:r>
          </w:p>
        </w:tc>
        <w:tc>
          <w:tcPr>
            <w:tcW w:w="7687" w:type="dxa"/>
            <w:tcBorders>
              <w:right w:val="nil"/>
            </w:tcBorders>
            <w:vAlign w:val="center"/>
          </w:tcPr>
          <w:p w14:paraId="24309DD2" w14:textId="77777777" w:rsidR="003B09D9" w:rsidRDefault="003B09D9" w:rsidP="00C5042B">
            <w:pPr>
              <w:rPr>
                <w:b/>
                <w:u w:val="single"/>
              </w:rPr>
            </w:pPr>
            <w:r>
              <w:rPr>
                <w:b/>
                <w:u w:val="single"/>
              </w:rPr>
              <w:t>Refer to Cyber Intrusion Guide and Cyber Security Incident Response Plan located in procedure binder.</w:t>
            </w:r>
          </w:p>
          <w:p w14:paraId="782335F6" w14:textId="77777777" w:rsidR="003B09D9" w:rsidRDefault="003B09D9" w:rsidP="00C5042B">
            <w:pPr>
              <w:rPr>
                <w:b/>
                <w:u w:val="single"/>
              </w:rPr>
            </w:pPr>
          </w:p>
          <w:p w14:paraId="79DA12CD" w14:textId="77777777" w:rsidR="003B09D9" w:rsidRDefault="003B09D9" w:rsidP="00C5042B">
            <w:pPr>
              <w:rPr>
                <w:b/>
                <w:u w:val="single"/>
              </w:rPr>
            </w:pPr>
            <w:r>
              <w:rPr>
                <w:b/>
                <w:u w:val="single"/>
              </w:rPr>
              <w:t>IF:</w:t>
            </w:r>
          </w:p>
          <w:p w14:paraId="3E104D2A" w14:textId="77777777" w:rsidR="003B09D9" w:rsidRDefault="003B09D9" w:rsidP="005A6C6C">
            <w:pPr>
              <w:pStyle w:val="ListParagraph"/>
              <w:numPr>
                <w:ilvl w:val="0"/>
                <w:numId w:val="24"/>
              </w:numPr>
            </w:pPr>
            <w:r>
              <w:t>Unusual system behavior is observed;</w:t>
            </w:r>
          </w:p>
          <w:p w14:paraId="126D267E" w14:textId="77777777" w:rsidR="003B09D9" w:rsidRDefault="003B09D9" w:rsidP="00C5042B">
            <w:pPr>
              <w:rPr>
                <w:b/>
                <w:u w:val="single"/>
              </w:rPr>
            </w:pPr>
            <w:r>
              <w:rPr>
                <w:b/>
                <w:u w:val="single"/>
              </w:rPr>
              <w:t>THEN:</w:t>
            </w:r>
          </w:p>
          <w:p w14:paraId="006A6846" w14:textId="77777777" w:rsidR="003B09D9" w:rsidRDefault="003B09D9" w:rsidP="005A6C6C">
            <w:pPr>
              <w:pStyle w:val="ListParagraph"/>
              <w:numPr>
                <w:ilvl w:val="0"/>
                <w:numId w:val="24"/>
              </w:numPr>
            </w:pPr>
            <w:r>
              <w:t>Notify Shift Supervisor</w:t>
            </w:r>
          </w:p>
        </w:tc>
      </w:tr>
      <w:tr w:rsidR="003B09D9" w14:paraId="02E2DDF5" w14:textId="77777777" w:rsidTr="00C5042B">
        <w:trPr>
          <w:trHeight w:val="576"/>
        </w:trPr>
        <w:tc>
          <w:tcPr>
            <w:tcW w:w="1313" w:type="dxa"/>
            <w:tcBorders>
              <w:left w:val="nil"/>
            </w:tcBorders>
            <w:vAlign w:val="center"/>
          </w:tcPr>
          <w:p w14:paraId="5DD070CC" w14:textId="77777777" w:rsidR="003B09D9" w:rsidRDefault="003B09D9" w:rsidP="00C5042B">
            <w:pPr>
              <w:jc w:val="center"/>
              <w:rPr>
                <w:b/>
              </w:rPr>
            </w:pPr>
            <w:r>
              <w:rPr>
                <w:b/>
              </w:rPr>
              <w:t>Entity</w:t>
            </w:r>
          </w:p>
          <w:p w14:paraId="208434F0" w14:textId="77777777" w:rsidR="003B09D9" w:rsidRDefault="003B09D9" w:rsidP="00C5042B">
            <w:pPr>
              <w:jc w:val="center"/>
              <w:rPr>
                <w:b/>
              </w:rPr>
            </w:pPr>
            <w:r>
              <w:rPr>
                <w:b/>
              </w:rPr>
              <w:t>Event</w:t>
            </w:r>
          </w:p>
        </w:tc>
        <w:tc>
          <w:tcPr>
            <w:tcW w:w="7687" w:type="dxa"/>
            <w:tcBorders>
              <w:right w:val="nil"/>
            </w:tcBorders>
            <w:vAlign w:val="center"/>
          </w:tcPr>
          <w:p w14:paraId="0AEFAFDC" w14:textId="77777777" w:rsidR="003B09D9" w:rsidRDefault="003B09D9" w:rsidP="00C5042B">
            <w:pPr>
              <w:rPr>
                <w:b/>
                <w:u w:val="single"/>
              </w:rPr>
            </w:pPr>
            <w:r>
              <w:rPr>
                <w:b/>
                <w:u w:val="single"/>
              </w:rPr>
              <w:t>IF:</w:t>
            </w:r>
          </w:p>
          <w:p w14:paraId="283A4824" w14:textId="77777777" w:rsidR="003B09D9" w:rsidRDefault="003B09D9" w:rsidP="005A6C6C">
            <w:pPr>
              <w:pStyle w:val="ListParagraph"/>
              <w:numPr>
                <w:ilvl w:val="0"/>
                <w:numId w:val="24"/>
              </w:numPr>
            </w:pPr>
            <w:r>
              <w:t>A TO or QSE reports an act of  suspected sabotage or a sabotage event, including cyber;</w:t>
            </w:r>
          </w:p>
          <w:p w14:paraId="5EEE4FEA" w14:textId="77777777" w:rsidR="003B09D9" w:rsidRDefault="003B09D9" w:rsidP="00C5042B">
            <w:pPr>
              <w:rPr>
                <w:b/>
                <w:u w:val="single"/>
              </w:rPr>
            </w:pPr>
            <w:r>
              <w:rPr>
                <w:b/>
                <w:u w:val="single"/>
              </w:rPr>
              <w:t>THEN:</w:t>
            </w:r>
          </w:p>
          <w:p w14:paraId="777C9EBE" w14:textId="77777777" w:rsidR="003B09D9" w:rsidRDefault="003B09D9" w:rsidP="005A6C6C">
            <w:pPr>
              <w:pStyle w:val="ListParagraph"/>
              <w:numPr>
                <w:ilvl w:val="0"/>
                <w:numId w:val="24"/>
              </w:numPr>
            </w:pPr>
            <w:r>
              <w:t>Notify Shift Supervisor</w:t>
            </w:r>
          </w:p>
        </w:tc>
      </w:tr>
    </w:tbl>
    <w:p w14:paraId="1DE2F6A5" w14:textId="77777777" w:rsidR="003B09D9" w:rsidRDefault="003B09D9">
      <w:pPr>
        <w:rPr>
          <w:b/>
          <w:sz w:val="28"/>
          <w:szCs w:val="28"/>
        </w:rPr>
      </w:pPr>
      <w:r>
        <w:br w:type="page"/>
      </w:r>
    </w:p>
    <w:p w14:paraId="23EC0877" w14:textId="053BE7EF" w:rsidR="002952B2" w:rsidRDefault="000C451D" w:rsidP="00122F7C">
      <w:pPr>
        <w:pStyle w:val="Heading1"/>
      </w:pPr>
      <w:bookmarkStart w:id="189" w:name="_3.0__Resource"/>
      <w:bookmarkEnd w:id="189"/>
      <w:r>
        <w:lastRenderedPageBreak/>
        <w:t xml:space="preserve">3.0 </w:t>
      </w:r>
      <w:r>
        <w:tab/>
      </w:r>
      <w:bookmarkStart w:id="190" w:name="Monitor"/>
      <w:bookmarkEnd w:id="190"/>
      <w:r w:rsidR="003233A5">
        <w:t xml:space="preserve">Resource Testing and </w:t>
      </w:r>
      <w:r>
        <w:t>Monitor</w:t>
      </w:r>
      <w:r w:rsidR="003233A5">
        <w:t>ing</w:t>
      </w:r>
      <w:r>
        <w:t xml:space="preserve"> In</w:t>
      </w:r>
      <w:ins w:id="191" w:author="Smith, Ira" w:date="2025-03-11T14:39:00Z">
        <w:r w:rsidR="00656BDF">
          <w:t>verter</w:t>
        </w:r>
      </w:ins>
      <w:del w:id="192" w:author="Smith, Ira" w:date="2025-03-11T14:40:00Z">
        <w:r w:rsidDel="00656BDF">
          <w:delText>termittent</w:delText>
        </w:r>
      </w:del>
      <w:r>
        <w:t xml:space="preserve"> </w:t>
      </w:r>
      <w:ins w:id="193" w:author="Smith, Ira" w:date="2025-03-11T14:40:00Z">
        <w:r w:rsidR="00656BDF">
          <w:t xml:space="preserve">Based </w:t>
        </w:r>
      </w:ins>
      <w:r>
        <w:t>Resources (I</w:t>
      </w:r>
      <w:ins w:id="194" w:author="Smith, Ira" w:date="2025-03-11T14:40:00Z">
        <w:r w:rsidR="00656BDF">
          <w:t>B</w:t>
        </w:r>
      </w:ins>
      <w:del w:id="195" w:author="Smith, Ira" w:date="2025-03-11T14:40:00Z">
        <w:r w:rsidDel="00656BDF">
          <w:delText>R</w:delText>
        </w:r>
      </w:del>
      <w:r>
        <w:t>R)</w:t>
      </w:r>
    </w:p>
    <w:p w14:paraId="23EC0878" w14:textId="77777777" w:rsidR="002952B2" w:rsidRDefault="002952B2"/>
    <w:p w14:paraId="23EC0879" w14:textId="0F4224F6" w:rsidR="002952B2" w:rsidRDefault="000C451D" w:rsidP="00E53E65">
      <w:pPr>
        <w:pStyle w:val="Heading2"/>
      </w:pPr>
      <w:bookmarkStart w:id="196" w:name="_3.1_Monitor_Large"/>
      <w:bookmarkStart w:id="197" w:name="_3.1_BlankMonitor_Large"/>
      <w:bookmarkStart w:id="198" w:name="_3.1_Resource_TestingBlank"/>
      <w:bookmarkEnd w:id="196"/>
      <w:bookmarkEnd w:id="197"/>
      <w:bookmarkEnd w:id="198"/>
      <w:r>
        <w:t>3.1</w:t>
      </w:r>
      <w:r>
        <w:tab/>
      </w:r>
      <w:bookmarkStart w:id="199" w:name="LargeRampEvents"/>
      <w:bookmarkEnd w:id="199"/>
      <w:r w:rsidR="003233A5">
        <w:t>Resource Testing</w:t>
      </w:r>
      <w:r>
        <w:t xml:space="preserve"> </w:t>
      </w:r>
    </w:p>
    <w:p w14:paraId="23EC087A" w14:textId="77777777" w:rsidR="002952B2" w:rsidRDefault="002952B2"/>
    <w:p w14:paraId="23EC087B" w14:textId="7DE27D9A" w:rsidR="002952B2" w:rsidRDefault="000C451D" w:rsidP="00F011C3">
      <w:pPr>
        <w:ind w:left="900"/>
        <w:rPr>
          <w:b/>
        </w:rPr>
      </w:pPr>
      <w:r>
        <w:rPr>
          <w:b/>
        </w:rPr>
        <w:t xml:space="preserve">Procedure Purpose:  </w:t>
      </w:r>
      <w:r w:rsidR="00F011C3">
        <w:t xml:space="preserve">This procedure provides direction and guidelines for conducting various testing and approval processes for resources and transmission elements. </w:t>
      </w:r>
    </w:p>
    <w:p w14:paraId="23EC087C"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882"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7D" w14:textId="77777777" w:rsidR="002952B2" w:rsidRDefault="000C451D">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87E" w14:textId="220EE3A8" w:rsidR="002952B2" w:rsidRDefault="00F011C3">
            <w:pPr>
              <w:spacing w:line="276" w:lineRule="auto"/>
              <w:rPr>
                <w:b/>
              </w:rPr>
            </w:pPr>
            <w:r>
              <w:rPr>
                <w:b/>
              </w:rPr>
              <w:t>3.3.1</w:t>
            </w:r>
          </w:p>
        </w:tc>
        <w:tc>
          <w:tcPr>
            <w:tcW w:w="1557" w:type="dxa"/>
            <w:tcBorders>
              <w:top w:val="single" w:sz="4" w:space="0" w:color="auto"/>
              <w:left w:val="single" w:sz="4" w:space="0" w:color="auto"/>
              <w:bottom w:val="single" w:sz="4" w:space="0" w:color="auto"/>
              <w:right w:val="single" w:sz="4" w:space="0" w:color="auto"/>
            </w:tcBorders>
          </w:tcPr>
          <w:p w14:paraId="23EC087F" w14:textId="1BE51FD1" w:rsidR="002952B2" w:rsidRDefault="00F011C3">
            <w:pPr>
              <w:spacing w:line="276" w:lineRule="auto"/>
              <w:rPr>
                <w:b/>
              </w:rPr>
            </w:pPr>
            <w:r>
              <w:rPr>
                <w:b/>
              </w:rPr>
              <w:t>6.5.7.8(1)</w:t>
            </w:r>
          </w:p>
        </w:tc>
        <w:tc>
          <w:tcPr>
            <w:tcW w:w="1557" w:type="dxa"/>
            <w:tcBorders>
              <w:top w:val="single" w:sz="4" w:space="0" w:color="auto"/>
              <w:left w:val="single" w:sz="4" w:space="0" w:color="auto"/>
              <w:bottom w:val="single" w:sz="4" w:space="0" w:color="auto"/>
              <w:right w:val="single" w:sz="4" w:space="0" w:color="auto"/>
            </w:tcBorders>
          </w:tcPr>
          <w:p w14:paraId="23EC0880" w14:textId="59F54758" w:rsidR="002952B2" w:rsidRDefault="00F011C3">
            <w:pPr>
              <w:spacing w:line="276" w:lineRule="auto"/>
              <w:rPr>
                <w:b/>
              </w:rPr>
            </w:pPr>
            <w:r>
              <w:rPr>
                <w:b/>
              </w:rPr>
              <w:t>8.5.1.1</w:t>
            </w:r>
          </w:p>
        </w:tc>
        <w:tc>
          <w:tcPr>
            <w:tcW w:w="1557" w:type="dxa"/>
            <w:tcBorders>
              <w:top w:val="single" w:sz="4" w:space="0" w:color="auto"/>
              <w:left w:val="single" w:sz="4" w:space="0" w:color="auto"/>
              <w:bottom w:val="single" w:sz="4" w:space="0" w:color="auto"/>
              <w:right w:val="single" w:sz="4" w:space="0" w:color="auto"/>
            </w:tcBorders>
          </w:tcPr>
          <w:p w14:paraId="23EC0881" w14:textId="488B3280" w:rsidR="002952B2" w:rsidRDefault="00F011C3">
            <w:pPr>
              <w:spacing w:line="276" w:lineRule="auto"/>
              <w:rPr>
                <w:b/>
              </w:rPr>
            </w:pPr>
            <w:r>
              <w:rPr>
                <w:b/>
              </w:rPr>
              <w:t>8.5.1.2</w:t>
            </w:r>
          </w:p>
        </w:tc>
      </w:tr>
      <w:tr w:rsidR="002952B2" w14:paraId="23EC0888"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83" w14:textId="77777777" w:rsidR="002952B2" w:rsidRDefault="000C451D">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884" w14:textId="69F61BF4" w:rsidR="002952B2" w:rsidRDefault="00F011C3">
            <w:pPr>
              <w:spacing w:line="276" w:lineRule="auto"/>
              <w:rPr>
                <w:b/>
              </w:rPr>
            </w:pPr>
            <w:r>
              <w:rPr>
                <w:b/>
              </w:rPr>
              <w:t>3.3.2.2</w:t>
            </w:r>
          </w:p>
        </w:tc>
        <w:tc>
          <w:tcPr>
            <w:tcW w:w="1557" w:type="dxa"/>
            <w:tcBorders>
              <w:top w:val="single" w:sz="4" w:space="0" w:color="auto"/>
              <w:left w:val="single" w:sz="4" w:space="0" w:color="auto"/>
              <w:bottom w:val="single" w:sz="4" w:space="0" w:color="auto"/>
              <w:right w:val="single" w:sz="4" w:space="0" w:color="auto"/>
            </w:tcBorders>
          </w:tcPr>
          <w:p w14:paraId="23EC0885"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86"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87" w14:textId="77777777" w:rsidR="002952B2" w:rsidRDefault="002952B2">
            <w:pPr>
              <w:spacing w:line="276" w:lineRule="auto"/>
              <w:rPr>
                <w:b/>
              </w:rPr>
            </w:pPr>
          </w:p>
        </w:tc>
      </w:tr>
      <w:tr w:rsidR="002952B2" w14:paraId="23EC088F"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89" w14:textId="77777777" w:rsidR="002952B2" w:rsidRDefault="000C451D">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88B" w14:textId="24A99695"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8C"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8D"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8E" w14:textId="77777777" w:rsidR="002952B2" w:rsidRDefault="002952B2">
            <w:pPr>
              <w:spacing w:line="276" w:lineRule="auto"/>
              <w:rPr>
                <w:b/>
              </w:rPr>
            </w:pPr>
          </w:p>
        </w:tc>
      </w:tr>
    </w:tbl>
    <w:p w14:paraId="23EC0890"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894" w14:textId="77777777">
        <w:tc>
          <w:tcPr>
            <w:tcW w:w="1908" w:type="dxa"/>
            <w:tcBorders>
              <w:top w:val="single" w:sz="4" w:space="0" w:color="auto"/>
              <w:left w:val="single" w:sz="4" w:space="0" w:color="auto"/>
              <w:bottom w:val="single" w:sz="4" w:space="0" w:color="auto"/>
              <w:right w:val="single" w:sz="4" w:space="0" w:color="auto"/>
            </w:tcBorders>
            <w:hideMark/>
          </w:tcPr>
          <w:p w14:paraId="23EC0891" w14:textId="4C8C89AE"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892" w14:textId="53617CEF"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893" w14:textId="2BF2293B" w:rsidR="00DD5F44" w:rsidRDefault="00DD5F44" w:rsidP="00DD5F44">
            <w:pPr>
              <w:spacing w:line="276" w:lineRule="auto"/>
              <w:rPr>
                <w:b/>
              </w:rPr>
            </w:pPr>
            <w:r>
              <w:rPr>
                <w:b/>
              </w:rPr>
              <w:t>Effective Date:  December 5, 2025</w:t>
            </w:r>
          </w:p>
        </w:tc>
      </w:tr>
    </w:tbl>
    <w:p w14:paraId="23EC0895" w14:textId="77777777" w:rsidR="002952B2" w:rsidRDefault="002952B2">
      <w:pPr>
        <w:rPr>
          <w:b/>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252"/>
        <w:gridCol w:w="8010"/>
        <w:gridCol w:w="36"/>
      </w:tblGrid>
      <w:tr w:rsidR="002952B2" w14:paraId="23EC0898" w14:textId="77777777" w:rsidTr="003233A5">
        <w:trPr>
          <w:trHeight w:val="576"/>
          <w:tblHeader/>
        </w:trPr>
        <w:tc>
          <w:tcPr>
            <w:tcW w:w="918" w:type="dxa"/>
            <w:tcBorders>
              <w:top w:val="double" w:sz="4" w:space="0" w:color="auto"/>
              <w:left w:val="nil"/>
              <w:bottom w:val="double" w:sz="4" w:space="0" w:color="auto"/>
              <w:right w:val="single" w:sz="4" w:space="0" w:color="auto"/>
            </w:tcBorders>
            <w:vAlign w:val="center"/>
            <w:hideMark/>
          </w:tcPr>
          <w:p w14:paraId="23EC0896" w14:textId="77777777" w:rsidR="002952B2" w:rsidRDefault="000C451D">
            <w:pPr>
              <w:spacing w:line="276" w:lineRule="auto"/>
              <w:rPr>
                <w:b/>
              </w:rPr>
            </w:pPr>
            <w:r>
              <w:rPr>
                <w:b/>
              </w:rPr>
              <w:t>Step</w:t>
            </w:r>
          </w:p>
        </w:tc>
        <w:tc>
          <w:tcPr>
            <w:tcW w:w="8298" w:type="dxa"/>
            <w:gridSpan w:val="3"/>
            <w:tcBorders>
              <w:top w:val="double" w:sz="4" w:space="0" w:color="auto"/>
              <w:left w:val="single" w:sz="4" w:space="0" w:color="auto"/>
              <w:bottom w:val="double" w:sz="4" w:space="0" w:color="auto"/>
              <w:right w:val="nil"/>
            </w:tcBorders>
            <w:vAlign w:val="center"/>
            <w:hideMark/>
          </w:tcPr>
          <w:p w14:paraId="23EC0897" w14:textId="77777777" w:rsidR="002952B2" w:rsidRDefault="000C451D">
            <w:pPr>
              <w:spacing w:line="276" w:lineRule="auto"/>
              <w:rPr>
                <w:b/>
              </w:rPr>
            </w:pPr>
            <w:r>
              <w:rPr>
                <w:b/>
              </w:rPr>
              <w:t>Action</w:t>
            </w:r>
          </w:p>
        </w:tc>
      </w:tr>
      <w:tr w:rsidR="002952B2" w14:paraId="23EC08A2" w14:textId="592AC51D" w:rsidTr="003233A5">
        <w:trPr>
          <w:trHeight w:val="576"/>
        </w:trPr>
        <w:tc>
          <w:tcPr>
            <w:tcW w:w="918" w:type="dxa"/>
            <w:tcBorders>
              <w:top w:val="double" w:sz="4" w:space="0" w:color="auto"/>
              <w:left w:val="nil"/>
              <w:bottom w:val="single" w:sz="4" w:space="0" w:color="auto"/>
              <w:right w:val="single" w:sz="4" w:space="0" w:color="auto"/>
            </w:tcBorders>
            <w:vAlign w:val="center"/>
          </w:tcPr>
          <w:p w14:paraId="23EC0899" w14:textId="3802E5D9" w:rsidR="002952B2" w:rsidRDefault="003233A5">
            <w:pPr>
              <w:spacing w:line="276" w:lineRule="auto"/>
              <w:jc w:val="center"/>
              <w:rPr>
                <w:b/>
              </w:rPr>
            </w:pPr>
            <w:r>
              <w:rPr>
                <w:b/>
              </w:rPr>
              <w:t>Note</w:t>
            </w:r>
          </w:p>
        </w:tc>
        <w:tc>
          <w:tcPr>
            <w:tcW w:w="8298" w:type="dxa"/>
            <w:gridSpan w:val="3"/>
            <w:tcBorders>
              <w:top w:val="double" w:sz="4" w:space="0" w:color="auto"/>
              <w:left w:val="single" w:sz="4" w:space="0" w:color="auto"/>
              <w:bottom w:val="single" w:sz="4" w:space="0" w:color="auto"/>
              <w:right w:val="nil"/>
            </w:tcBorders>
            <w:vAlign w:val="center"/>
          </w:tcPr>
          <w:p w14:paraId="3D277ED2" w14:textId="77777777" w:rsidR="003233A5" w:rsidRDefault="003233A5" w:rsidP="003233A5">
            <w:pPr>
              <w:pStyle w:val="TableText"/>
            </w:pPr>
            <w:r>
              <w:rPr>
                <w:iCs/>
              </w:rPr>
              <w:t xml:space="preserve">QSE’s will submit test requests through NDCRC. As requests for unit tests are received, </w:t>
            </w:r>
            <w:r>
              <w:t>make every reasonable effort to accommodate testing.</w:t>
            </w:r>
          </w:p>
          <w:p w14:paraId="23EC08A1" w14:textId="0051E4EA" w:rsidR="002952B2" w:rsidRDefault="003233A5" w:rsidP="003233A5">
            <w:pPr>
              <w:spacing w:line="276" w:lineRule="auto"/>
            </w:pPr>
            <w:r>
              <w:rPr>
                <w:iCs/>
              </w:rPr>
              <w:t xml:space="preserve">ERCOT will communicate with the QSE if a request is </w:t>
            </w:r>
            <w:r w:rsidR="00180CB4">
              <w:rPr>
                <w:iCs/>
              </w:rPr>
              <w:t>Rejected</w:t>
            </w:r>
            <w:r>
              <w:rPr>
                <w:iCs/>
              </w:rPr>
              <w:t xml:space="preserve"> or cancelled. All rejections will be coordinated with the Shift Supervisor.</w:t>
            </w:r>
          </w:p>
        </w:tc>
      </w:tr>
      <w:tr w:rsidR="002952B2" w14:paraId="23EC08AA" w14:textId="20B5F864" w:rsidTr="003233A5">
        <w:trPr>
          <w:trHeight w:val="576"/>
        </w:trPr>
        <w:tc>
          <w:tcPr>
            <w:tcW w:w="9216" w:type="dxa"/>
            <w:gridSpan w:val="4"/>
            <w:tcBorders>
              <w:top w:val="double" w:sz="4" w:space="0" w:color="auto"/>
              <w:left w:val="double" w:sz="4" w:space="0" w:color="auto"/>
              <w:bottom w:val="double" w:sz="4" w:space="0" w:color="auto"/>
              <w:right w:val="double" w:sz="4" w:space="0" w:color="auto"/>
            </w:tcBorders>
            <w:vAlign w:val="center"/>
          </w:tcPr>
          <w:p w14:paraId="23EC08A9" w14:textId="4892FDE5" w:rsidR="002952B2" w:rsidRDefault="003233A5" w:rsidP="00EC502A">
            <w:pPr>
              <w:pStyle w:val="Heading3"/>
            </w:pPr>
            <w:bookmarkStart w:id="200" w:name="DownRamp"/>
            <w:bookmarkEnd w:id="200"/>
            <w:r>
              <w:t>Unit Testing and Tracing</w:t>
            </w:r>
          </w:p>
        </w:tc>
      </w:tr>
      <w:tr w:rsidR="003233A5" w14:paraId="59A49E3D" w14:textId="77777777" w:rsidTr="003233A5">
        <w:trPr>
          <w:gridAfter w:val="1"/>
          <w:wAfter w:w="36" w:type="dxa"/>
          <w:trHeight w:val="576"/>
        </w:trPr>
        <w:tc>
          <w:tcPr>
            <w:tcW w:w="1170" w:type="dxa"/>
            <w:gridSpan w:val="2"/>
            <w:tcBorders>
              <w:top w:val="single" w:sz="4" w:space="0" w:color="auto"/>
              <w:left w:val="nil"/>
              <w:bottom w:val="single" w:sz="4" w:space="0" w:color="auto"/>
            </w:tcBorders>
            <w:vAlign w:val="center"/>
          </w:tcPr>
          <w:p w14:paraId="4E5050D0" w14:textId="77777777" w:rsidR="003233A5" w:rsidRDefault="003233A5" w:rsidP="0022540A">
            <w:pPr>
              <w:jc w:val="center"/>
              <w:rPr>
                <w:b/>
              </w:rPr>
            </w:pPr>
            <w:bookmarkStart w:id="201" w:name="_Down_Ramp_Event"/>
            <w:bookmarkStart w:id="202" w:name="_Up_Ramp_Event"/>
            <w:bookmarkStart w:id="203" w:name="_Up_Ramp_Event_1"/>
            <w:bookmarkEnd w:id="201"/>
            <w:bookmarkEnd w:id="202"/>
            <w:bookmarkEnd w:id="203"/>
            <w:r>
              <w:rPr>
                <w:b/>
              </w:rPr>
              <w:t>1</w:t>
            </w:r>
          </w:p>
        </w:tc>
        <w:tc>
          <w:tcPr>
            <w:tcW w:w="8010" w:type="dxa"/>
            <w:tcBorders>
              <w:top w:val="single" w:sz="4" w:space="0" w:color="auto"/>
              <w:bottom w:val="single" w:sz="4" w:space="0" w:color="auto"/>
              <w:right w:val="nil"/>
            </w:tcBorders>
            <w:vAlign w:val="center"/>
          </w:tcPr>
          <w:p w14:paraId="7A391EB0" w14:textId="77777777" w:rsidR="003233A5" w:rsidRDefault="003233A5" w:rsidP="0022540A">
            <w:pPr>
              <w:pStyle w:val="TableText"/>
            </w:pPr>
            <w:r>
              <w:rPr>
                <w:iCs/>
              </w:rPr>
              <w:t xml:space="preserve">As requests for unit tests are received, </w:t>
            </w:r>
            <w:r>
              <w:t>make every reasonable effort to accommodate testing.</w:t>
            </w:r>
          </w:p>
          <w:p w14:paraId="7C5B520D" w14:textId="77777777" w:rsidR="003233A5" w:rsidRDefault="003233A5" w:rsidP="0022540A"/>
          <w:p w14:paraId="5667B056" w14:textId="77777777" w:rsidR="003233A5" w:rsidRDefault="003233A5" w:rsidP="0022540A"/>
          <w:p w14:paraId="62E4B792" w14:textId="77777777" w:rsidR="003233A5" w:rsidRDefault="003233A5" w:rsidP="0022540A">
            <w:r>
              <w:t xml:space="preserve">Reasons for </w:t>
            </w:r>
            <w:r>
              <w:rPr>
                <w:u w:val="single"/>
              </w:rPr>
              <w:t>not</w:t>
            </w:r>
            <w:r>
              <w:t xml:space="preserve"> accommodating testing:</w:t>
            </w:r>
          </w:p>
          <w:p w14:paraId="7B633E31" w14:textId="77777777" w:rsidR="003233A5" w:rsidRDefault="003233A5" w:rsidP="0022540A">
            <w:pPr>
              <w:pStyle w:val="TableText"/>
              <w:numPr>
                <w:ilvl w:val="0"/>
                <w:numId w:val="25"/>
              </w:numPr>
              <w:jc w:val="both"/>
            </w:pPr>
            <w:r>
              <w:t>Unit has best shift factor to manage congestion for an outage (Planned or Forced).</w:t>
            </w:r>
          </w:p>
          <w:p w14:paraId="2955DC0F" w14:textId="77777777" w:rsidR="003233A5" w:rsidRDefault="003233A5" w:rsidP="0022540A">
            <w:pPr>
              <w:pStyle w:val="TableText"/>
              <w:numPr>
                <w:ilvl w:val="0"/>
                <w:numId w:val="25"/>
              </w:numPr>
              <w:jc w:val="both"/>
            </w:pPr>
            <w:bookmarkStart w:id="204" w:name="_Hlk173239320"/>
            <w:r>
              <w:t>If the Unit creating unjustified congestion under normal conditions.</w:t>
            </w:r>
          </w:p>
          <w:bookmarkEnd w:id="204"/>
          <w:p w14:paraId="5DE7E179" w14:textId="77777777" w:rsidR="003233A5" w:rsidRDefault="003233A5" w:rsidP="0022540A">
            <w:pPr>
              <w:pStyle w:val="TableText"/>
              <w:numPr>
                <w:ilvl w:val="0"/>
                <w:numId w:val="25"/>
              </w:numPr>
              <w:jc w:val="both"/>
            </w:pPr>
            <w:r>
              <w:t>Without unit, contingency may reach max shadow price and become unsolvable,</w:t>
            </w:r>
          </w:p>
          <w:p w14:paraId="23C1B760" w14:textId="30F9C176" w:rsidR="003233A5" w:rsidRDefault="003233A5" w:rsidP="0022540A">
            <w:pPr>
              <w:pStyle w:val="TableText"/>
              <w:numPr>
                <w:ilvl w:val="0"/>
                <w:numId w:val="25"/>
              </w:numPr>
              <w:jc w:val="both"/>
            </w:pPr>
            <w:r>
              <w:t xml:space="preserve">If </w:t>
            </w:r>
            <w:r w:rsidR="00F011C3">
              <w:t xml:space="preserve">a </w:t>
            </w:r>
            <w:r>
              <w:t>pattern of repeated requests for the same unit(s) indicate that abuse of the testing privilege may</w:t>
            </w:r>
            <w:r w:rsidR="008B780E">
              <w:t xml:space="preserve"> </w:t>
            </w:r>
            <w:r>
              <w:t xml:space="preserve">be taking place. Verify the rejection with the Shift Supervisor and if the rejection is approved, the Shift Supervisor will notify the </w:t>
            </w:r>
            <w:r w:rsidR="00A37E9B">
              <w:t>Control Room Operations management.</w:t>
            </w:r>
          </w:p>
        </w:tc>
      </w:tr>
      <w:tr w:rsidR="003233A5" w14:paraId="1423ECE7" w14:textId="77777777" w:rsidTr="003233A5">
        <w:trPr>
          <w:gridAfter w:val="1"/>
          <w:wAfter w:w="36" w:type="dxa"/>
          <w:trHeight w:val="576"/>
        </w:trPr>
        <w:tc>
          <w:tcPr>
            <w:tcW w:w="1170" w:type="dxa"/>
            <w:gridSpan w:val="2"/>
            <w:tcBorders>
              <w:top w:val="single" w:sz="4" w:space="0" w:color="auto"/>
              <w:left w:val="nil"/>
              <w:bottom w:val="single" w:sz="4" w:space="0" w:color="auto"/>
            </w:tcBorders>
            <w:vAlign w:val="center"/>
          </w:tcPr>
          <w:p w14:paraId="1B576520" w14:textId="77777777" w:rsidR="003233A5" w:rsidRDefault="003233A5" w:rsidP="0022540A">
            <w:pPr>
              <w:jc w:val="center"/>
              <w:rPr>
                <w:b/>
              </w:rPr>
            </w:pPr>
            <w:r>
              <w:rPr>
                <w:b/>
              </w:rPr>
              <w:t>Monitor</w:t>
            </w:r>
          </w:p>
          <w:p w14:paraId="02CF43BC" w14:textId="77777777" w:rsidR="003233A5" w:rsidRDefault="003233A5" w:rsidP="0022540A">
            <w:pPr>
              <w:jc w:val="center"/>
              <w:rPr>
                <w:b/>
              </w:rPr>
            </w:pPr>
          </w:p>
        </w:tc>
        <w:tc>
          <w:tcPr>
            <w:tcW w:w="8010" w:type="dxa"/>
            <w:tcBorders>
              <w:top w:val="single" w:sz="4" w:space="0" w:color="auto"/>
              <w:bottom w:val="single" w:sz="4" w:space="0" w:color="auto"/>
              <w:right w:val="nil"/>
            </w:tcBorders>
            <w:vAlign w:val="center"/>
          </w:tcPr>
          <w:p w14:paraId="6466453B" w14:textId="77777777" w:rsidR="003233A5" w:rsidRDefault="003233A5" w:rsidP="0022540A">
            <w:pPr>
              <w:pStyle w:val="TableText"/>
              <w:numPr>
                <w:ilvl w:val="0"/>
                <w:numId w:val="26"/>
              </w:numPr>
            </w:pPr>
            <w:r>
              <w:t>All Resource tests that are approved shall be monitored in real time.</w:t>
            </w:r>
          </w:p>
          <w:p w14:paraId="427AE2A5" w14:textId="77777777" w:rsidR="003233A5" w:rsidRDefault="003233A5" w:rsidP="0022540A">
            <w:pPr>
              <w:pStyle w:val="TableText"/>
              <w:numPr>
                <w:ilvl w:val="0"/>
                <w:numId w:val="26"/>
              </w:numPr>
            </w:pPr>
            <w:r>
              <w:t>Dailey ONTEST approvals in NDCRC.</w:t>
            </w:r>
          </w:p>
          <w:p w14:paraId="7F55A83B" w14:textId="77777777" w:rsidR="003233A5" w:rsidRDefault="003233A5" w:rsidP="0022540A">
            <w:pPr>
              <w:pStyle w:val="TableText"/>
              <w:rPr>
                <w:iCs/>
              </w:rPr>
            </w:pPr>
          </w:p>
        </w:tc>
      </w:tr>
      <w:tr w:rsidR="003233A5" w14:paraId="00B465AD" w14:textId="77777777" w:rsidTr="003233A5">
        <w:trPr>
          <w:gridAfter w:val="1"/>
          <w:wAfter w:w="36" w:type="dxa"/>
          <w:trHeight w:val="576"/>
        </w:trPr>
        <w:tc>
          <w:tcPr>
            <w:tcW w:w="1170" w:type="dxa"/>
            <w:gridSpan w:val="2"/>
            <w:tcBorders>
              <w:top w:val="single" w:sz="4" w:space="0" w:color="auto"/>
              <w:left w:val="nil"/>
            </w:tcBorders>
            <w:vAlign w:val="center"/>
          </w:tcPr>
          <w:p w14:paraId="41440AFF" w14:textId="77777777" w:rsidR="003233A5" w:rsidRDefault="003233A5" w:rsidP="0022540A">
            <w:pPr>
              <w:jc w:val="center"/>
              <w:rPr>
                <w:b/>
              </w:rPr>
            </w:pPr>
            <w:r>
              <w:rPr>
                <w:b/>
              </w:rPr>
              <w:t>Caution</w:t>
            </w:r>
          </w:p>
        </w:tc>
        <w:tc>
          <w:tcPr>
            <w:tcW w:w="8010" w:type="dxa"/>
            <w:tcBorders>
              <w:top w:val="single" w:sz="4" w:space="0" w:color="auto"/>
              <w:right w:val="nil"/>
            </w:tcBorders>
            <w:vAlign w:val="center"/>
          </w:tcPr>
          <w:p w14:paraId="6A66B180" w14:textId="77777777" w:rsidR="003233A5" w:rsidRDefault="003233A5" w:rsidP="0022540A">
            <w:pPr>
              <w:pStyle w:val="TableText"/>
            </w:pPr>
            <w:r>
              <w:t>The rejection of a testing unit is sometimes necessary to maintain system security, instruct the test be canceled and deploy as needed.</w:t>
            </w:r>
          </w:p>
        </w:tc>
      </w:tr>
    </w:tbl>
    <w:p w14:paraId="23EC08EB" w14:textId="3BE89EB7" w:rsidR="002952B2" w:rsidRDefault="000C451D">
      <w:pPr>
        <w:rPr>
          <w:b/>
          <w:bCs/>
          <w:iCs/>
          <w:sz w:val="28"/>
          <w:szCs w:val="28"/>
        </w:rPr>
      </w:pPr>
      <w:r>
        <w:rPr>
          <w:b/>
          <w:bCs/>
          <w:iCs/>
          <w:sz w:val="28"/>
          <w:szCs w:val="28"/>
        </w:rPr>
        <w:br w:type="page"/>
      </w:r>
    </w:p>
    <w:tbl>
      <w:tblPr>
        <w:tblW w:w="90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20"/>
        <w:gridCol w:w="7900"/>
      </w:tblGrid>
      <w:tr w:rsidR="003233A5" w14:paraId="0A8A35BD" w14:textId="77777777" w:rsidTr="00DA7139">
        <w:trPr>
          <w:trHeight w:val="576"/>
        </w:trPr>
        <w:tc>
          <w:tcPr>
            <w:tcW w:w="9090" w:type="dxa"/>
            <w:gridSpan w:val="3"/>
            <w:tcBorders>
              <w:top w:val="double" w:sz="4" w:space="0" w:color="auto"/>
              <w:left w:val="double" w:sz="4" w:space="0" w:color="auto"/>
              <w:bottom w:val="double" w:sz="4" w:space="0" w:color="auto"/>
              <w:right w:val="double" w:sz="4" w:space="0" w:color="auto"/>
            </w:tcBorders>
            <w:vAlign w:val="center"/>
          </w:tcPr>
          <w:p w14:paraId="444447FB" w14:textId="77777777" w:rsidR="003233A5" w:rsidRDefault="003233A5" w:rsidP="0022540A">
            <w:pPr>
              <w:pStyle w:val="Heading3"/>
            </w:pPr>
            <w:r>
              <w:lastRenderedPageBreak/>
              <w:t>Approved Resources to be ONTEST</w:t>
            </w:r>
          </w:p>
        </w:tc>
      </w:tr>
      <w:tr w:rsidR="003233A5" w14:paraId="60EAC64D" w14:textId="77777777" w:rsidTr="00DA7139">
        <w:trPr>
          <w:trHeight w:val="576"/>
        </w:trPr>
        <w:tc>
          <w:tcPr>
            <w:tcW w:w="1190" w:type="dxa"/>
            <w:gridSpan w:val="2"/>
            <w:tcBorders>
              <w:left w:val="nil"/>
              <w:bottom w:val="double" w:sz="4" w:space="0" w:color="auto"/>
            </w:tcBorders>
            <w:vAlign w:val="center"/>
          </w:tcPr>
          <w:p w14:paraId="09E2C4CE" w14:textId="77777777" w:rsidR="003233A5" w:rsidRDefault="003233A5" w:rsidP="0022540A">
            <w:pPr>
              <w:jc w:val="center"/>
              <w:rPr>
                <w:b/>
              </w:rPr>
            </w:pPr>
            <w:r>
              <w:rPr>
                <w:b/>
              </w:rPr>
              <w:t>Approval</w:t>
            </w:r>
          </w:p>
          <w:p w14:paraId="5BA4DB6E" w14:textId="77777777" w:rsidR="003233A5" w:rsidRDefault="003233A5" w:rsidP="0022540A">
            <w:pPr>
              <w:jc w:val="center"/>
              <w:rPr>
                <w:b/>
              </w:rPr>
            </w:pPr>
          </w:p>
        </w:tc>
        <w:tc>
          <w:tcPr>
            <w:tcW w:w="7900" w:type="dxa"/>
            <w:tcBorders>
              <w:bottom w:val="double" w:sz="4" w:space="0" w:color="auto"/>
              <w:right w:val="nil"/>
            </w:tcBorders>
            <w:vAlign w:val="center"/>
          </w:tcPr>
          <w:p w14:paraId="5E82FC47" w14:textId="77777777" w:rsidR="003233A5" w:rsidRDefault="003233A5" w:rsidP="0022540A">
            <w:pPr>
              <w:pStyle w:val="TableText"/>
              <w:numPr>
                <w:ilvl w:val="0"/>
                <w:numId w:val="26"/>
              </w:numPr>
            </w:pPr>
            <w:r>
              <w:t>As Resource tests are submitted into NDCRC, Review the request and Approve the test if there are no reliability concerns.</w:t>
            </w:r>
          </w:p>
          <w:p w14:paraId="621529A0" w14:textId="77777777" w:rsidR="003233A5" w:rsidRDefault="003233A5" w:rsidP="0022540A">
            <w:pPr>
              <w:pStyle w:val="TableText"/>
              <w:numPr>
                <w:ilvl w:val="0"/>
                <w:numId w:val="26"/>
              </w:numPr>
            </w:pPr>
            <w:r>
              <w:t xml:space="preserve">All operators will be able to view NDCRC to determine which resources are approved to use the status of ONTEST. </w:t>
            </w:r>
          </w:p>
        </w:tc>
      </w:tr>
      <w:tr w:rsidR="00DA7139" w14:paraId="4AAAD747" w14:textId="77777777" w:rsidTr="00DA7139">
        <w:trPr>
          <w:trHeight w:val="576"/>
        </w:trPr>
        <w:tc>
          <w:tcPr>
            <w:tcW w:w="9090" w:type="dxa"/>
            <w:gridSpan w:val="3"/>
            <w:tcBorders>
              <w:top w:val="double" w:sz="4" w:space="0" w:color="auto"/>
              <w:left w:val="double" w:sz="4" w:space="0" w:color="auto"/>
              <w:bottom w:val="double" w:sz="4" w:space="0" w:color="auto"/>
              <w:right w:val="double" w:sz="4" w:space="0" w:color="auto"/>
            </w:tcBorders>
            <w:vAlign w:val="center"/>
          </w:tcPr>
          <w:p w14:paraId="3823A62D" w14:textId="77777777" w:rsidR="00DA7139" w:rsidRDefault="00DA7139" w:rsidP="0022540A">
            <w:pPr>
              <w:pStyle w:val="Heading3"/>
            </w:pPr>
            <w:r>
              <w:t>Managing Unit testing in TCM</w:t>
            </w:r>
          </w:p>
        </w:tc>
      </w:tr>
      <w:tr w:rsidR="00DA7139" w:rsidRPr="008C2CFA" w14:paraId="2F9DF908" w14:textId="77777777" w:rsidTr="00DA7139">
        <w:trPr>
          <w:trHeight w:val="576"/>
        </w:trPr>
        <w:tc>
          <w:tcPr>
            <w:tcW w:w="1190" w:type="dxa"/>
            <w:gridSpan w:val="2"/>
            <w:tcBorders>
              <w:top w:val="double" w:sz="4" w:space="0" w:color="auto"/>
              <w:left w:val="nil"/>
              <w:bottom w:val="double" w:sz="4" w:space="0" w:color="auto"/>
            </w:tcBorders>
            <w:vAlign w:val="center"/>
          </w:tcPr>
          <w:p w14:paraId="17059460" w14:textId="77777777" w:rsidR="00DA7139" w:rsidRDefault="00DA7139" w:rsidP="0022540A">
            <w:pPr>
              <w:jc w:val="center"/>
              <w:rPr>
                <w:b/>
              </w:rPr>
            </w:pPr>
            <w:r>
              <w:rPr>
                <w:b/>
              </w:rPr>
              <w:t>Monitor</w:t>
            </w:r>
          </w:p>
        </w:tc>
        <w:tc>
          <w:tcPr>
            <w:tcW w:w="7900" w:type="dxa"/>
            <w:tcBorders>
              <w:top w:val="double" w:sz="4" w:space="0" w:color="auto"/>
              <w:bottom w:val="double" w:sz="4" w:space="0" w:color="auto"/>
              <w:right w:val="nil"/>
            </w:tcBorders>
            <w:vAlign w:val="center"/>
          </w:tcPr>
          <w:p w14:paraId="4C19DC26" w14:textId="77777777" w:rsidR="00DA7139" w:rsidRDefault="00DA7139" w:rsidP="0022540A">
            <w:pPr>
              <w:pStyle w:val="TableText"/>
            </w:pPr>
          </w:p>
          <w:p w14:paraId="171F7D44" w14:textId="77777777" w:rsidR="00DA7139" w:rsidRDefault="00DA7139" w:rsidP="0022540A">
            <w:pPr>
              <w:pStyle w:val="TableText"/>
              <w:rPr>
                <w:b/>
                <w:u w:val="single"/>
              </w:rPr>
            </w:pPr>
            <w:r>
              <w:rPr>
                <w:b/>
                <w:u w:val="single"/>
              </w:rPr>
              <w:t>VERIFY:</w:t>
            </w:r>
          </w:p>
          <w:p w14:paraId="2E155CEA" w14:textId="77777777" w:rsidR="00DA7139" w:rsidRDefault="00DA7139" w:rsidP="0022540A">
            <w:pPr>
              <w:pStyle w:val="TableText"/>
              <w:numPr>
                <w:ilvl w:val="0"/>
                <w:numId w:val="25"/>
              </w:numPr>
              <w:jc w:val="both"/>
            </w:pPr>
            <w:r>
              <w:t>Active Constraint’s in TCM at =/&gt;100%. Compare the unit shift factors with the units that are ONTEST.</w:t>
            </w:r>
          </w:p>
          <w:p w14:paraId="049A543A" w14:textId="77777777" w:rsidR="00DA7139" w:rsidRPr="008C2CFA" w:rsidRDefault="00DA7139" w:rsidP="0022540A">
            <w:pPr>
              <w:pStyle w:val="TableText"/>
              <w:ind w:left="720"/>
              <w:jc w:val="both"/>
            </w:pPr>
          </w:p>
        </w:tc>
      </w:tr>
      <w:tr w:rsidR="00DA7139" w:rsidRPr="00F434B1" w14:paraId="59119FFE" w14:textId="77777777" w:rsidTr="00DA7139">
        <w:trPr>
          <w:trHeight w:val="576"/>
        </w:trPr>
        <w:tc>
          <w:tcPr>
            <w:tcW w:w="1190" w:type="dxa"/>
            <w:gridSpan w:val="2"/>
            <w:tcBorders>
              <w:top w:val="double" w:sz="4" w:space="0" w:color="auto"/>
              <w:left w:val="nil"/>
              <w:bottom w:val="double" w:sz="4" w:space="0" w:color="auto"/>
            </w:tcBorders>
            <w:vAlign w:val="center"/>
          </w:tcPr>
          <w:p w14:paraId="5A677814" w14:textId="77777777" w:rsidR="00DA7139" w:rsidRDefault="00DA7139" w:rsidP="0022540A">
            <w:pPr>
              <w:jc w:val="center"/>
              <w:rPr>
                <w:b/>
              </w:rPr>
            </w:pPr>
            <w:r>
              <w:rPr>
                <w:b/>
              </w:rPr>
              <w:t>2</w:t>
            </w:r>
          </w:p>
        </w:tc>
        <w:tc>
          <w:tcPr>
            <w:tcW w:w="7900" w:type="dxa"/>
            <w:tcBorders>
              <w:top w:val="double" w:sz="4" w:space="0" w:color="auto"/>
              <w:bottom w:val="double" w:sz="4" w:space="0" w:color="auto"/>
              <w:right w:val="nil"/>
            </w:tcBorders>
            <w:vAlign w:val="center"/>
          </w:tcPr>
          <w:p w14:paraId="4E767EBE" w14:textId="77777777" w:rsidR="00DA7139" w:rsidRDefault="00DA7139" w:rsidP="0022540A">
            <w:pPr>
              <w:pStyle w:val="TableText"/>
              <w:rPr>
                <w:b/>
                <w:bCs/>
              </w:rPr>
            </w:pPr>
            <w:r w:rsidRPr="00A07E0B">
              <w:rPr>
                <w:b/>
                <w:bCs/>
              </w:rPr>
              <w:t>IF:</w:t>
            </w:r>
          </w:p>
          <w:p w14:paraId="32E912F2" w14:textId="77777777" w:rsidR="00DA7139" w:rsidRDefault="00DA7139" w:rsidP="0022540A">
            <w:pPr>
              <w:pStyle w:val="TableText"/>
              <w:numPr>
                <w:ilvl w:val="0"/>
                <w:numId w:val="27"/>
              </w:numPr>
            </w:pPr>
            <w:r w:rsidRPr="00A07E0B">
              <w:t>A constraint in TCM is =/&gt;100</w:t>
            </w:r>
            <w:r>
              <w:t>% and a Unit is ONTEST and creating congestion and the unit can solve the congestion.</w:t>
            </w:r>
          </w:p>
          <w:p w14:paraId="3288922D" w14:textId="77777777" w:rsidR="00DA7139" w:rsidRDefault="00DA7139" w:rsidP="0022540A">
            <w:pPr>
              <w:pStyle w:val="TableText"/>
              <w:rPr>
                <w:b/>
                <w:bCs/>
              </w:rPr>
            </w:pPr>
          </w:p>
          <w:p w14:paraId="3C5C8E08" w14:textId="77777777" w:rsidR="00DA7139" w:rsidRDefault="00DA7139" w:rsidP="0022540A">
            <w:pPr>
              <w:pStyle w:val="TableText"/>
              <w:rPr>
                <w:b/>
                <w:bCs/>
              </w:rPr>
            </w:pPr>
            <w:r>
              <w:rPr>
                <w:b/>
                <w:bCs/>
              </w:rPr>
              <w:t>THEN:</w:t>
            </w:r>
          </w:p>
          <w:p w14:paraId="45C19FE6" w14:textId="77777777" w:rsidR="00DA7139" w:rsidRPr="00F434B1" w:rsidRDefault="00DA7139" w:rsidP="0022540A">
            <w:pPr>
              <w:pStyle w:val="TableText"/>
              <w:numPr>
                <w:ilvl w:val="0"/>
                <w:numId w:val="27"/>
              </w:numPr>
              <w:rPr>
                <w:b/>
                <w:bCs/>
              </w:rPr>
            </w:pPr>
            <w:r>
              <w:t>Notify the Shift Supervisor and Transmission Security, give the QSE an Operating instruction change units resource status from ONTEST to ON and follow it’s SCED Basepoint. Reject the UNIT Test request in NDCRC.</w:t>
            </w:r>
          </w:p>
          <w:p w14:paraId="30200FF9" w14:textId="77777777" w:rsidR="00DA7139" w:rsidRPr="00F434B1" w:rsidRDefault="00DA7139" w:rsidP="0022540A">
            <w:pPr>
              <w:pStyle w:val="TableText"/>
              <w:ind w:left="720"/>
              <w:rPr>
                <w:b/>
                <w:bCs/>
              </w:rPr>
            </w:pPr>
          </w:p>
        </w:tc>
      </w:tr>
      <w:tr w:rsidR="00DA7139" w:rsidRPr="00A07E0B" w14:paraId="0FC8B51A" w14:textId="77777777" w:rsidTr="00DA7139">
        <w:trPr>
          <w:trHeight w:val="576"/>
        </w:trPr>
        <w:tc>
          <w:tcPr>
            <w:tcW w:w="1190" w:type="dxa"/>
            <w:gridSpan w:val="2"/>
            <w:tcBorders>
              <w:top w:val="double" w:sz="4" w:space="0" w:color="auto"/>
              <w:left w:val="nil"/>
              <w:bottom w:val="single" w:sz="4" w:space="0" w:color="auto"/>
            </w:tcBorders>
            <w:vAlign w:val="center"/>
          </w:tcPr>
          <w:p w14:paraId="6B60BC0A" w14:textId="77777777" w:rsidR="00DA7139" w:rsidRDefault="00DA7139" w:rsidP="0022540A">
            <w:pPr>
              <w:jc w:val="center"/>
              <w:rPr>
                <w:b/>
              </w:rPr>
            </w:pPr>
            <w:r>
              <w:rPr>
                <w:b/>
              </w:rPr>
              <w:t>Logs</w:t>
            </w:r>
          </w:p>
        </w:tc>
        <w:tc>
          <w:tcPr>
            <w:tcW w:w="7900" w:type="dxa"/>
            <w:tcBorders>
              <w:top w:val="double" w:sz="4" w:space="0" w:color="auto"/>
              <w:bottom w:val="single" w:sz="4" w:space="0" w:color="auto"/>
              <w:right w:val="nil"/>
            </w:tcBorders>
            <w:vAlign w:val="center"/>
          </w:tcPr>
          <w:p w14:paraId="791AAF6C" w14:textId="77777777" w:rsidR="00DA7139" w:rsidRPr="00A07E0B" w:rsidRDefault="00DA7139" w:rsidP="0022540A">
            <w:pPr>
              <w:pStyle w:val="TableText"/>
              <w:rPr>
                <w:b/>
                <w:bCs/>
              </w:rPr>
            </w:pPr>
            <w:r>
              <w:t>Log all actions.</w:t>
            </w:r>
          </w:p>
        </w:tc>
      </w:tr>
      <w:tr w:rsidR="00DA7139" w14:paraId="22C277B0" w14:textId="77777777" w:rsidTr="00DA7139">
        <w:trPr>
          <w:trHeight w:val="576"/>
        </w:trPr>
        <w:tc>
          <w:tcPr>
            <w:tcW w:w="9090" w:type="dxa"/>
            <w:gridSpan w:val="3"/>
            <w:tcBorders>
              <w:top w:val="double" w:sz="4" w:space="0" w:color="auto"/>
              <w:left w:val="double" w:sz="4" w:space="0" w:color="auto"/>
              <w:bottom w:val="double" w:sz="4" w:space="0" w:color="auto"/>
              <w:right w:val="double" w:sz="4" w:space="0" w:color="auto"/>
            </w:tcBorders>
            <w:vAlign w:val="center"/>
          </w:tcPr>
          <w:p w14:paraId="5482389B" w14:textId="77777777" w:rsidR="00DA7139" w:rsidRDefault="00DA7139" w:rsidP="0022540A">
            <w:pPr>
              <w:pStyle w:val="Heading3"/>
            </w:pPr>
            <w:r>
              <w:t>Coordinated Reactive Tests</w:t>
            </w:r>
          </w:p>
        </w:tc>
      </w:tr>
      <w:tr w:rsidR="00DA7139" w14:paraId="5695FE93" w14:textId="77777777" w:rsidTr="00DA7139">
        <w:trPr>
          <w:trHeight w:val="576"/>
        </w:trPr>
        <w:tc>
          <w:tcPr>
            <w:tcW w:w="1170" w:type="dxa"/>
            <w:tcBorders>
              <w:top w:val="double" w:sz="4" w:space="0" w:color="auto"/>
              <w:left w:val="nil"/>
              <w:bottom w:val="single" w:sz="4" w:space="0" w:color="auto"/>
            </w:tcBorders>
            <w:vAlign w:val="center"/>
          </w:tcPr>
          <w:p w14:paraId="5EDE3598" w14:textId="77777777" w:rsidR="00DA7139" w:rsidRDefault="00DA7139" w:rsidP="0022540A">
            <w:pPr>
              <w:jc w:val="center"/>
              <w:rPr>
                <w:b/>
              </w:rPr>
            </w:pPr>
            <w:r>
              <w:rPr>
                <w:b/>
              </w:rPr>
              <w:t>Note</w:t>
            </w:r>
          </w:p>
        </w:tc>
        <w:tc>
          <w:tcPr>
            <w:tcW w:w="7920" w:type="dxa"/>
            <w:gridSpan w:val="2"/>
            <w:tcBorders>
              <w:top w:val="double" w:sz="4" w:space="0" w:color="auto"/>
              <w:bottom w:val="single" w:sz="4" w:space="0" w:color="auto"/>
              <w:right w:val="nil"/>
            </w:tcBorders>
            <w:vAlign w:val="center"/>
          </w:tcPr>
          <w:p w14:paraId="0DBAE954" w14:textId="37EA2015" w:rsidR="00DA7139" w:rsidRDefault="00DA7139" w:rsidP="0022540A">
            <w:pPr>
              <w:pStyle w:val="TableText"/>
            </w:pPr>
            <w:r>
              <w:t>The Resource Entity requesting to perform a Coordinated Test will provide ERCOT Operations and the TO with notice of the proposed test date before 1500 on the day prior to the day of the test. Requests shall be made between 0800 and 1700 on Business Days. Upon receipt of a request for test, ERCOT Operations and the TO will evaluate the expected conditions and determine whether ERCOT System conditions are conducive to a valid test can be created through coordinated network switching, modification of the generation reactive dispatch of nearby Generation Resources, or by some other means.  Having established that suitable ERCOT System conditions exist or can be created, ERCOT Operations, and the TO shall confirm with the Resource Entity and the QSE the agreed upon test time and date or a rejection of the test time and date before 1700 on the day prior to the day of the test.</w:t>
            </w:r>
          </w:p>
        </w:tc>
      </w:tr>
    </w:tbl>
    <w:p w14:paraId="48666D99" w14:textId="77777777" w:rsidR="003233A5" w:rsidRDefault="003233A5">
      <w:pPr>
        <w:rPr>
          <w:b/>
          <w:bCs/>
          <w:iCs/>
          <w:sz w:val="28"/>
          <w:szCs w:val="28"/>
        </w:rPr>
      </w:pPr>
    </w:p>
    <w:p w14:paraId="6199125B" w14:textId="77777777" w:rsidR="00DA7139" w:rsidRDefault="00DA7139">
      <w:pPr>
        <w:rPr>
          <w:b/>
          <w:bCs/>
          <w:iCs/>
          <w:sz w:val="28"/>
          <w:szCs w:val="28"/>
        </w:rPr>
      </w:pPr>
    </w:p>
    <w:p w14:paraId="4D7D54AB" w14:textId="77777777" w:rsidR="00DA7139" w:rsidRDefault="00DA7139">
      <w:pPr>
        <w:rPr>
          <w:b/>
          <w:bCs/>
          <w:iCs/>
          <w:sz w:val="28"/>
          <w:szCs w:val="28"/>
        </w:rPr>
      </w:pPr>
    </w:p>
    <w:p w14:paraId="5ED779BF" w14:textId="77777777" w:rsidR="00DA7139" w:rsidRDefault="00DA7139">
      <w:pPr>
        <w:rPr>
          <w:b/>
          <w:bCs/>
          <w:iCs/>
          <w:sz w:val="28"/>
          <w:szCs w:val="28"/>
        </w:rPr>
      </w:pPr>
    </w:p>
    <w:p w14:paraId="0AF1E872" w14:textId="77777777" w:rsidR="00DA7139" w:rsidRDefault="00DA7139">
      <w:pPr>
        <w:rPr>
          <w:b/>
          <w:bCs/>
          <w:iCs/>
          <w:sz w:val="28"/>
          <w:szCs w:val="28"/>
        </w:rPr>
      </w:pPr>
    </w:p>
    <w:p w14:paraId="596EC194" w14:textId="77777777" w:rsidR="00DA7139" w:rsidRDefault="00DA7139">
      <w:pPr>
        <w:rPr>
          <w:b/>
          <w:bCs/>
          <w:iCs/>
          <w:sz w:val="28"/>
          <w:szCs w:val="28"/>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830"/>
      </w:tblGrid>
      <w:tr w:rsidR="00DA7139" w14:paraId="2C9B2599" w14:textId="77777777" w:rsidTr="00DA7139">
        <w:trPr>
          <w:trHeight w:val="576"/>
        </w:trPr>
        <w:tc>
          <w:tcPr>
            <w:tcW w:w="1260" w:type="dxa"/>
            <w:tcBorders>
              <w:top w:val="single" w:sz="4" w:space="0" w:color="auto"/>
              <w:left w:val="nil"/>
              <w:bottom w:val="single" w:sz="4" w:space="0" w:color="auto"/>
            </w:tcBorders>
            <w:vAlign w:val="center"/>
          </w:tcPr>
          <w:p w14:paraId="7F96E8A2" w14:textId="77777777" w:rsidR="00DA7139" w:rsidRDefault="00DA7139" w:rsidP="0022540A">
            <w:pPr>
              <w:jc w:val="center"/>
              <w:rPr>
                <w:b/>
              </w:rPr>
            </w:pPr>
            <w:r>
              <w:rPr>
                <w:b/>
              </w:rPr>
              <w:lastRenderedPageBreak/>
              <w:t>1</w:t>
            </w:r>
          </w:p>
        </w:tc>
        <w:tc>
          <w:tcPr>
            <w:tcW w:w="7830" w:type="dxa"/>
            <w:tcBorders>
              <w:top w:val="single" w:sz="4" w:space="0" w:color="auto"/>
              <w:bottom w:val="single" w:sz="4" w:space="0" w:color="auto"/>
              <w:right w:val="nil"/>
            </w:tcBorders>
            <w:vAlign w:val="center"/>
          </w:tcPr>
          <w:p w14:paraId="5B677ABF" w14:textId="77777777" w:rsidR="00DA7139" w:rsidRDefault="00DA7139" w:rsidP="0022540A">
            <w:pPr>
              <w:pStyle w:val="TableText"/>
            </w:pPr>
            <w:r>
              <w:t xml:space="preserve">Coordinated Reactive Tests will be done in coordination with System Operations, Resource Integration Department, the Transmission Operator (TO), and the Qualified Scheduling Entity (QSE).  </w:t>
            </w:r>
          </w:p>
          <w:p w14:paraId="2BDCE0CF" w14:textId="77777777" w:rsidR="00DA7139" w:rsidRDefault="00DA7139" w:rsidP="0022540A">
            <w:pPr>
              <w:pStyle w:val="TableText"/>
              <w:jc w:val="both"/>
              <w:rPr>
                <w:b/>
                <w:u w:val="single"/>
              </w:rPr>
            </w:pPr>
            <w:r>
              <w:rPr>
                <w:b/>
                <w:u w:val="single"/>
              </w:rPr>
              <w:t>WHEN:</w:t>
            </w:r>
          </w:p>
          <w:p w14:paraId="53A91C7F" w14:textId="77777777" w:rsidR="00DA7139" w:rsidRDefault="00DA7139" w:rsidP="0022540A">
            <w:pPr>
              <w:pStyle w:val="TableText"/>
              <w:numPr>
                <w:ilvl w:val="0"/>
                <w:numId w:val="28"/>
              </w:numPr>
              <w:jc w:val="both"/>
            </w:pPr>
            <w:r>
              <w:t>A QSE makes a request for a Coordinate Reactive Test;</w:t>
            </w:r>
          </w:p>
          <w:p w14:paraId="19B70FED" w14:textId="77777777" w:rsidR="00DA7139" w:rsidRDefault="00DA7139" w:rsidP="0022540A">
            <w:pPr>
              <w:pStyle w:val="TableText"/>
              <w:jc w:val="both"/>
              <w:rPr>
                <w:b/>
                <w:u w:val="single"/>
              </w:rPr>
            </w:pPr>
            <w:r>
              <w:rPr>
                <w:b/>
                <w:u w:val="single"/>
              </w:rPr>
              <w:t>VERIFY:</w:t>
            </w:r>
          </w:p>
          <w:p w14:paraId="1EEABE22" w14:textId="77777777" w:rsidR="00DA7139" w:rsidRDefault="00DA7139" w:rsidP="0022540A">
            <w:pPr>
              <w:pStyle w:val="TableText"/>
              <w:numPr>
                <w:ilvl w:val="0"/>
                <w:numId w:val="28"/>
              </w:numPr>
            </w:pPr>
            <w:r>
              <w:t>Date/Time of Testing</w:t>
            </w:r>
          </w:p>
          <w:p w14:paraId="2E8CD952" w14:textId="77777777" w:rsidR="00DA7139" w:rsidRDefault="00DA7139" w:rsidP="0022540A">
            <w:pPr>
              <w:pStyle w:val="TableText"/>
              <w:numPr>
                <w:ilvl w:val="0"/>
                <w:numId w:val="28"/>
              </w:numPr>
            </w:pPr>
            <w:r>
              <w:t>MVAR Leading and/or Lagging expected during the test</w:t>
            </w:r>
          </w:p>
          <w:p w14:paraId="6C79F6C1" w14:textId="77777777" w:rsidR="00DA7139" w:rsidRDefault="00DA7139" w:rsidP="0022540A">
            <w:pPr>
              <w:pStyle w:val="TableText"/>
              <w:numPr>
                <w:ilvl w:val="0"/>
                <w:numId w:val="28"/>
              </w:numPr>
            </w:pPr>
            <w:r>
              <w:t>CURL/D-Curve is attached</w:t>
            </w:r>
          </w:p>
          <w:p w14:paraId="1DFC2D65" w14:textId="77777777" w:rsidR="00DA7139" w:rsidRDefault="00DA7139" w:rsidP="0022540A">
            <w:pPr>
              <w:pStyle w:val="TableText"/>
              <w:numPr>
                <w:ilvl w:val="0"/>
                <w:numId w:val="28"/>
              </w:numPr>
            </w:pPr>
            <w:r>
              <w:t>Estimated MW output </w:t>
            </w:r>
          </w:p>
          <w:p w14:paraId="6E664917" w14:textId="77777777" w:rsidR="00DA7139" w:rsidRDefault="00DA7139" w:rsidP="0022540A">
            <w:pPr>
              <w:pStyle w:val="TableText"/>
            </w:pPr>
          </w:p>
          <w:p w14:paraId="650EE98B" w14:textId="77777777" w:rsidR="00DA7139" w:rsidRDefault="00DA7139" w:rsidP="0022540A">
            <w:pPr>
              <w:pStyle w:val="TableText"/>
            </w:pPr>
            <w:r>
              <w:t xml:space="preserve">If all information is included in the test request, proceed to step 2.  If not, verify with the shift supervisor and reject the request with a reason why. </w:t>
            </w:r>
          </w:p>
          <w:p w14:paraId="082272CF" w14:textId="77777777" w:rsidR="00DA7139" w:rsidRDefault="00DA7139" w:rsidP="0022540A">
            <w:pPr>
              <w:pStyle w:val="TableText"/>
            </w:pPr>
          </w:p>
        </w:tc>
      </w:tr>
      <w:tr w:rsidR="00DA7139" w14:paraId="5272D1EE" w14:textId="77777777" w:rsidTr="00DA7139">
        <w:trPr>
          <w:trHeight w:val="576"/>
        </w:trPr>
        <w:tc>
          <w:tcPr>
            <w:tcW w:w="1260" w:type="dxa"/>
            <w:tcBorders>
              <w:top w:val="single" w:sz="4" w:space="0" w:color="auto"/>
              <w:left w:val="nil"/>
              <w:bottom w:val="single" w:sz="4" w:space="0" w:color="auto"/>
            </w:tcBorders>
            <w:vAlign w:val="center"/>
          </w:tcPr>
          <w:p w14:paraId="71979402" w14:textId="77777777" w:rsidR="00DA7139" w:rsidRDefault="00DA7139" w:rsidP="0022540A">
            <w:pPr>
              <w:jc w:val="center"/>
              <w:rPr>
                <w:b/>
              </w:rPr>
            </w:pPr>
            <w:r>
              <w:rPr>
                <w:b/>
              </w:rPr>
              <w:t>2</w:t>
            </w:r>
          </w:p>
        </w:tc>
        <w:tc>
          <w:tcPr>
            <w:tcW w:w="7830" w:type="dxa"/>
            <w:tcBorders>
              <w:top w:val="single" w:sz="4" w:space="0" w:color="auto"/>
              <w:bottom w:val="single" w:sz="4" w:space="0" w:color="auto"/>
              <w:right w:val="nil"/>
            </w:tcBorders>
            <w:vAlign w:val="center"/>
          </w:tcPr>
          <w:p w14:paraId="5F16102E" w14:textId="77777777" w:rsidR="00DA7139" w:rsidRDefault="00DA7139" w:rsidP="0022540A">
            <w:pPr>
              <w:pStyle w:val="TableText"/>
            </w:pPr>
            <w:r>
              <w:t xml:space="preserve">The coordination of the testing times will be between System Operations, Resource Integration Department and the Transmission Operator (TO). </w:t>
            </w:r>
          </w:p>
          <w:p w14:paraId="6C778D80" w14:textId="77777777" w:rsidR="00DA7139" w:rsidRDefault="00DA7139" w:rsidP="0022540A">
            <w:pPr>
              <w:pStyle w:val="TableText"/>
            </w:pPr>
            <w:r>
              <w:rPr>
                <w:b/>
                <w:u w:val="single"/>
              </w:rPr>
              <w:t>WHEN:</w:t>
            </w:r>
            <w:r>
              <w:t xml:space="preserve"> </w:t>
            </w:r>
          </w:p>
          <w:p w14:paraId="417C4AB5" w14:textId="77777777" w:rsidR="00DA7139" w:rsidRDefault="00DA7139" w:rsidP="0022540A">
            <w:pPr>
              <w:pStyle w:val="TableText"/>
              <w:numPr>
                <w:ilvl w:val="0"/>
                <w:numId w:val="29"/>
              </w:numPr>
            </w:pPr>
            <w:r>
              <w:t>All information above is received;</w:t>
            </w:r>
          </w:p>
          <w:p w14:paraId="584AC81C" w14:textId="77777777" w:rsidR="00DA7139" w:rsidRDefault="00DA7139" w:rsidP="0022540A">
            <w:pPr>
              <w:pStyle w:val="TableText"/>
            </w:pPr>
            <w:r>
              <w:rPr>
                <w:b/>
                <w:u w:val="single"/>
              </w:rPr>
              <w:t>VERIFY:</w:t>
            </w:r>
          </w:p>
          <w:p w14:paraId="47EBC984" w14:textId="77777777" w:rsidR="00DA7139" w:rsidRDefault="00DA7139" w:rsidP="0022540A">
            <w:pPr>
              <w:pStyle w:val="TableText"/>
              <w:numPr>
                <w:ilvl w:val="0"/>
                <w:numId w:val="29"/>
              </w:numPr>
            </w:pPr>
            <w:r>
              <w:t>TO has approved the test,</w:t>
            </w:r>
          </w:p>
          <w:p w14:paraId="4438E500" w14:textId="53656379" w:rsidR="002F3337" w:rsidRDefault="002F3337" w:rsidP="002F3337">
            <w:pPr>
              <w:pStyle w:val="TableText"/>
              <w:numPr>
                <w:ilvl w:val="1"/>
                <w:numId w:val="29"/>
              </w:numPr>
            </w:pPr>
            <w:r>
              <w:t>TO can approve verbally on a recorded line or by email.</w:t>
            </w:r>
          </w:p>
          <w:p w14:paraId="3B9EA3A5" w14:textId="77777777" w:rsidR="00DA7139" w:rsidRDefault="00DA7139" w:rsidP="0022540A">
            <w:pPr>
              <w:pStyle w:val="TableText"/>
            </w:pPr>
          </w:p>
          <w:p w14:paraId="4FF8D0D9" w14:textId="77777777" w:rsidR="00DA7139" w:rsidRDefault="00DA7139" w:rsidP="0022540A">
            <w:pPr>
              <w:pStyle w:val="TableText"/>
              <w:jc w:val="both"/>
            </w:pPr>
            <w:r>
              <w:t>Once the TO has approved and all information is accurate, approve the QSE test request. There will be a email automatically generated with the approval to the following:</w:t>
            </w:r>
          </w:p>
          <w:p w14:paraId="177101DB" w14:textId="77777777" w:rsidR="00DA7139" w:rsidRDefault="00DA7139" w:rsidP="0022540A">
            <w:pPr>
              <w:pStyle w:val="TableText"/>
              <w:numPr>
                <w:ilvl w:val="0"/>
                <w:numId w:val="30"/>
              </w:numPr>
              <w:jc w:val="both"/>
            </w:pPr>
            <w:r>
              <w:t>Resource Integration Department</w:t>
            </w:r>
          </w:p>
          <w:p w14:paraId="6560ED0C" w14:textId="1D936E9E" w:rsidR="00DA7139" w:rsidRDefault="00DA7139" w:rsidP="0022540A">
            <w:pPr>
              <w:pStyle w:val="TableText"/>
              <w:numPr>
                <w:ilvl w:val="0"/>
                <w:numId w:val="30"/>
              </w:numPr>
              <w:jc w:val="both"/>
            </w:pPr>
            <w:r>
              <w:t>1</w:t>
            </w:r>
            <w:r w:rsidR="00BE2351">
              <w:t>Ercot</w:t>
            </w:r>
            <w:r w:rsidR="00031534">
              <w:t xml:space="preserve"> </w:t>
            </w:r>
            <w:r>
              <w:t>System Operators</w:t>
            </w:r>
          </w:p>
        </w:tc>
      </w:tr>
      <w:tr w:rsidR="002F3337" w14:paraId="10638391" w14:textId="77777777" w:rsidTr="00DA7139">
        <w:trPr>
          <w:trHeight w:val="576"/>
        </w:trPr>
        <w:tc>
          <w:tcPr>
            <w:tcW w:w="1260" w:type="dxa"/>
            <w:tcBorders>
              <w:top w:val="single" w:sz="4" w:space="0" w:color="auto"/>
              <w:left w:val="nil"/>
              <w:bottom w:val="single" w:sz="4" w:space="0" w:color="auto"/>
            </w:tcBorders>
            <w:vAlign w:val="center"/>
          </w:tcPr>
          <w:p w14:paraId="199C0A3A" w14:textId="77777777" w:rsidR="002F3337" w:rsidRDefault="002F3337" w:rsidP="002F3337">
            <w:pPr>
              <w:jc w:val="center"/>
              <w:rPr>
                <w:b/>
              </w:rPr>
            </w:pPr>
            <w:r>
              <w:rPr>
                <w:b/>
              </w:rPr>
              <w:t xml:space="preserve">Not OK </w:t>
            </w:r>
          </w:p>
          <w:p w14:paraId="00EB4CA1" w14:textId="12410D25" w:rsidR="002F3337" w:rsidRDefault="002F3337" w:rsidP="002F3337">
            <w:pPr>
              <w:jc w:val="center"/>
              <w:rPr>
                <w:b/>
              </w:rPr>
            </w:pPr>
            <w:r>
              <w:rPr>
                <w:b/>
              </w:rPr>
              <w:t>to Test</w:t>
            </w:r>
          </w:p>
        </w:tc>
        <w:tc>
          <w:tcPr>
            <w:tcW w:w="7830" w:type="dxa"/>
            <w:tcBorders>
              <w:top w:val="single" w:sz="4" w:space="0" w:color="auto"/>
              <w:bottom w:val="single" w:sz="4" w:space="0" w:color="auto"/>
              <w:right w:val="nil"/>
            </w:tcBorders>
            <w:vAlign w:val="center"/>
          </w:tcPr>
          <w:p w14:paraId="5DE7603A" w14:textId="69EF1BC7" w:rsidR="002F3337" w:rsidRDefault="002F3337" w:rsidP="0022540A">
            <w:pPr>
              <w:pStyle w:val="TableText"/>
            </w:pPr>
            <w:r>
              <w:t xml:space="preserve">If the request </w:t>
            </w:r>
            <w:r>
              <w:rPr>
                <w:u w:val="single"/>
              </w:rPr>
              <w:t>cannot be accommodated</w:t>
            </w:r>
            <w:r>
              <w:t>,</w:t>
            </w:r>
            <w:r w:rsidR="0093632D">
              <w:t xml:space="preserve"> Reject the test with the reasons why and follow up a call with the QSE</w:t>
            </w:r>
            <w:r>
              <w:t>:</w:t>
            </w:r>
          </w:p>
        </w:tc>
      </w:tr>
      <w:tr w:rsidR="00DA7139" w14:paraId="2BD6FA6B" w14:textId="77777777" w:rsidTr="00DA7139">
        <w:trPr>
          <w:trHeight w:val="576"/>
        </w:trPr>
        <w:tc>
          <w:tcPr>
            <w:tcW w:w="1260" w:type="dxa"/>
            <w:tcBorders>
              <w:top w:val="single" w:sz="4" w:space="0" w:color="auto"/>
              <w:left w:val="nil"/>
              <w:bottom w:val="single" w:sz="4" w:space="0" w:color="auto"/>
              <w:right w:val="single" w:sz="4" w:space="0" w:color="auto"/>
            </w:tcBorders>
            <w:vAlign w:val="center"/>
          </w:tcPr>
          <w:p w14:paraId="7E6C0A25" w14:textId="77777777" w:rsidR="00DA7139" w:rsidRDefault="00DA7139" w:rsidP="0022540A">
            <w:pPr>
              <w:jc w:val="center"/>
              <w:rPr>
                <w:b/>
              </w:rPr>
            </w:pPr>
            <w:r>
              <w:rPr>
                <w:b/>
              </w:rPr>
              <w:t>Log</w:t>
            </w:r>
          </w:p>
        </w:tc>
        <w:tc>
          <w:tcPr>
            <w:tcW w:w="7830" w:type="dxa"/>
            <w:tcBorders>
              <w:top w:val="single" w:sz="4" w:space="0" w:color="auto"/>
              <w:left w:val="single" w:sz="4" w:space="0" w:color="auto"/>
              <w:bottom w:val="single" w:sz="4" w:space="0" w:color="auto"/>
              <w:right w:val="nil"/>
            </w:tcBorders>
            <w:vAlign w:val="center"/>
          </w:tcPr>
          <w:p w14:paraId="11CE210F" w14:textId="77777777" w:rsidR="00DA7139" w:rsidRDefault="00DA7139" w:rsidP="0022540A">
            <w:pPr>
              <w:pStyle w:val="TableText"/>
            </w:pPr>
            <w:r>
              <w:t>Log all actions.</w:t>
            </w:r>
          </w:p>
        </w:tc>
      </w:tr>
    </w:tbl>
    <w:p w14:paraId="2E8D6FAA" w14:textId="25D811CB" w:rsidR="00DA7139" w:rsidRDefault="00DA7139">
      <w:pPr>
        <w:rPr>
          <w:b/>
          <w:bCs/>
          <w:iCs/>
          <w:sz w:val="28"/>
          <w:szCs w:val="28"/>
        </w:rPr>
      </w:pPr>
    </w:p>
    <w:p w14:paraId="6D2F5DE7" w14:textId="77777777" w:rsidR="00DA7139" w:rsidRDefault="00DA7139">
      <w:pPr>
        <w:rPr>
          <w:b/>
          <w:bCs/>
          <w:iCs/>
          <w:sz w:val="28"/>
          <w:szCs w:val="28"/>
        </w:rPr>
      </w:pPr>
      <w:r>
        <w:rPr>
          <w:b/>
          <w:bCs/>
          <w:iCs/>
          <w:sz w:val="28"/>
          <w:szCs w:val="28"/>
        </w:rPr>
        <w:br w:type="page"/>
      </w:r>
    </w:p>
    <w:p w14:paraId="79B813AF" w14:textId="77777777" w:rsidR="00DA7139" w:rsidRDefault="00DA7139">
      <w:pPr>
        <w:rPr>
          <w:b/>
          <w:bCs/>
          <w:iCs/>
          <w:sz w:val="28"/>
          <w:szCs w:val="28"/>
        </w:rPr>
      </w:pPr>
    </w:p>
    <w:p w14:paraId="23EC08EC" w14:textId="77777777" w:rsidR="002952B2" w:rsidRDefault="000C451D" w:rsidP="00E53E65">
      <w:pPr>
        <w:pStyle w:val="Heading2"/>
      </w:pPr>
      <w:bookmarkStart w:id="205" w:name="_3.2_Reliability_and"/>
      <w:bookmarkEnd w:id="205"/>
      <w:r>
        <w:t>3.2</w:t>
      </w:r>
      <w:r>
        <w:tab/>
      </w:r>
      <w:bookmarkStart w:id="206" w:name="ReliabilityNSRS"/>
      <w:bookmarkEnd w:id="206"/>
      <w:r>
        <w:t xml:space="preserve">Reliability and Non-Spin Adequacy Assessment </w:t>
      </w:r>
    </w:p>
    <w:p w14:paraId="23EC08ED" w14:textId="77777777" w:rsidR="002952B2" w:rsidRDefault="002952B2"/>
    <w:p w14:paraId="23EC08EE" w14:textId="77777777" w:rsidR="002952B2" w:rsidRDefault="000C451D" w:rsidP="00A3673D">
      <w:pPr>
        <w:ind w:left="720"/>
        <w:rPr>
          <w:b/>
        </w:rPr>
      </w:pPr>
      <w:r>
        <w:rPr>
          <w:b/>
        </w:rPr>
        <w:t xml:space="preserve">Procedure Purpose:  </w:t>
      </w:r>
      <w:r>
        <w:t>To monitor and detect possible reliability issues that may occur due to over-forecasting wind and/or under-forecasting of load/demand.</w:t>
      </w:r>
      <w:r>
        <w:rPr>
          <w:b/>
        </w:rPr>
        <w:t xml:space="preserve"> </w:t>
      </w:r>
    </w:p>
    <w:p w14:paraId="23EC08EF" w14:textId="77777777" w:rsidR="002952B2" w:rsidRDefault="002952B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8F5"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F0" w14:textId="77777777" w:rsidR="002952B2" w:rsidRDefault="000C451D">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8F1" w14:textId="25A7CA5C" w:rsidR="002952B2" w:rsidRDefault="00263623">
            <w:pPr>
              <w:spacing w:line="276" w:lineRule="auto"/>
              <w:rPr>
                <w:b/>
              </w:rPr>
            </w:pPr>
            <w:r>
              <w:rPr>
                <w:b/>
              </w:rPr>
              <w:t>6.4.9.1(1)</w:t>
            </w:r>
          </w:p>
        </w:tc>
        <w:tc>
          <w:tcPr>
            <w:tcW w:w="1557" w:type="dxa"/>
            <w:tcBorders>
              <w:top w:val="single" w:sz="4" w:space="0" w:color="auto"/>
              <w:left w:val="single" w:sz="4" w:space="0" w:color="auto"/>
              <w:bottom w:val="single" w:sz="4" w:space="0" w:color="auto"/>
              <w:right w:val="single" w:sz="4" w:space="0" w:color="auto"/>
            </w:tcBorders>
          </w:tcPr>
          <w:p w14:paraId="23EC08F2"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3"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4" w14:textId="77777777" w:rsidR="002952B2" w:rsidRDefault="002952B2">
            <w:pPr>
              <w:spacing w:line="276" w:lineRule="auto"/>
              <w:rPr>
                <w:b/>
              </w:rPr>
            </w:pPr>
          </w:p>
        </w:tc>
      </w:tr>
      <w:tr w:rsidR="002952B2" w14:paraId="23EC08FB"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F6" w14:textId="77777777" w:rsidR="002952B2" w:rsidRDefault="000C451D">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8F7"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8"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9"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A" w14:textId="77777777" w:rsidR="002952B2" w:rsidRDefault="002952B2">
            <w:pPr>
              <w:spacing w:line="276" w:lineRule="auto"/>
              <w:rPr>
                <w:b/>
              </w:rPr>
            </w:pPr>
          </w:p>
        </w:tc>
      </w:tr>
      <w:tr w:rsidR="002952B2" w14:paraId="23EC0902"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8FC" w14:textId="77777777" w:rsidR="002952B2" w:rsidRDefault="000C451D">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8FE" w14:textId="6CDCA5FF"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8FF"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00"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01" w14:textId="77777777" w:rsidR="002952B2" w:rsidRDefault="002952B2">
            <w:pPr>
              <w:spacing w:line="276" w:lineRule="auto"/>
              <w:rPr>
                <w:b/>
              </w:rPr>
            </w:pPr>
          </w:p>
        </w:tc>
      </w:tr>
    </w:tbl>
    <w:p w14:paraId="23EC0903"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907" w14:textId="77777777">
        <w:tc>
          <w:tcPr>
            <w:tcW w:w="1908" w:type="dxa"/>
            <w:tcBorders>
              <w:top w:val="single" w:sz="4" w:space="0" w:color="auto"/>
              <w:left w:val="single" w:sz="4" w:space="0" w:color="auto"/>
              <w:bottom w:val="single" w:sz="4" w:space="0" w:color="auto"/>
              <w:right w:val="single" w:sz="4" w:space="0" w:color="auto"/>
            </w:tcBorders>
            <w:hideMark/>
          </w:tcPr>
          <w:p w14:paraId="23EC0904" w14:textId="21549900"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905" w14:textId="1B052718"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906" w14:textId="7CD32028" w:rsidR="00DD5F44" w:rsidRDefault="00DD5F44" w:rsidP="00DD5F44">
            <w:pPr>
              <w:spacing w:line="276" w:lineRule="auto"/>
              <w:rPr>
                <w:b/>
              </w:rPr>
            </w:pPr>
            <w:r>
              <w:rPr>
                <w:b/>
              </w:rPr>
              <w:t>Effective Date:  December 5, 2025</w:t>
            </w:r>
          </w:p>
        </w:tc>
      </w:tr>
    </w:tbl>
    <w:p w14:paraId="23EC0908" w14:textId="77777777" w:rsidR="002952B2" w:rsidRDefault="002952B2"/>
    <w:tbl>
      <w:tblPr>
        <w:tblW w:w="9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5"/>
        <w:gridCol w:w="1427"/>
        <w:gridCol w:w="7488"/>
      </w:tblGrid>
      <w:tr w:rsidR="002952B2" w14:paraId="23EC090B" w14:textId="77777777">
        <w:trPr>
          <w:trHeight w:val="576"/>
          <w:tblHeader/>
        </w:trPr>
        <w:tc>
          <w:tcPr>
            <w:tcW w:w="1550" w:type="dxa"/>
            <w:gridSpan w:val="3"/>
            <w:tcBorders>
              <w:top w:val="double" w:sz="4" w:space="0" w:color="auto"/>
              <w:left w:val="nil"/>
              <w:bottom w:val="double" w:sz="4" w:space="0" w:color="auto"/>
            </w:tcBorders>
            <w:vAlign w:val="center"/>
          </w:tcPr>
          <w:p w14:paraId="23EC0909" w14:textId="77777777" w:rsidR="002952B2" w:rsidRDefault="000C451D">
            <w:pPr>
              <w:jc w:val="center"/>
              <w:rPr>
                <w:b/>
              </w:rPr>
            </w:pPr>
            <w:r>
              <w:rPr>
                <w:b/>
              </w:rPr>
              <w:t>Step</w:t>
            </w:r>
          </w:p>
        </w:tc>
        <w:tc>
          <w:tcPr>
            <w:tcW w:w="7488" w:type="dxa"/>
            <w:tcBorders>
              <w:top w:val="double" w:sz="4" w:space="0" w:color="auto"/>
              <w:bottom w:val="double" w:sz="4" w:space="0" w:color="auto"/>
              <w:right w:val="nil"/>
            </w:tcBorders>
            <w:vAlign w:val="center"/>
          </w:tcPr>
          <w:p w14:paraId="23EC090A" w14:textId="77777777" w:rsidR="002952B2" w:rsidRDefault="000C451D">
            <w:pPr>
              <w:rPr>
                <w:b/>
              </w:rPr>
            </w:pPr>
            <w:r>
              <w:rPr>
                <w:b/>
              </w:rPr>
              <w:t>Action</w:t>
            </w:r>
          </w:p>
        </w:tc>
      </w:tr>
      <w:tr w:rsidR="002952B2" w14:paraId="23EC091C" w14:textId="77777777">
        <w:trPr>
          <w:gridBefore w:val="1"/>
          <w:wBefore w:w="108" w:type="dxa"/>
          <w:trHeight w:val="576"/>
        </w:trPr>
        <w:tc>
          <w:tcPr>
            <w:tcW w:w="1442" w:type="dxa"/>
            <w:gridSpan w:val="2"/>
            <w:tcBorders>
              <w:top w:val="single" w:sz="4" w:space="0" w:color="auto"/>
              <w:left w:val="nil"/>
              <w:bottom w:val="single" w:sz="4" w:space="0" w:color="auto"/>
              <w:right w:val="single" w:sz="4" w:space="0" w:color="auto"/>
            </w:tcBorders>
            <w:vAlign w:val="center"/>
            <w:hideMark/>
          </w:tcPr>
          <w:p w14:paraId="23EC090C" w14:textId="256597E1" w:rsidR="002952B2" w:rsidRDefault="000C451D">
            <w:pPr>
              <w:spacing w:line="276" w:lineRule="auto"/>
              <w:jc w:val="center"/>
              <w:rPr>
                <w:b/>
              </w:rPr>
            </w:pPr>
            <w:r>
              <w:rPr>
                <w:b/>
              </w:rPr>
              <w:t>N</w:t>
            </w:r>
            <w:r w:rsidR="00433A28">
              <w:rPr>
                <w:b/>
              </w:rPr>
              <w:t>ote</w:t>
            </w:r>
          </w:p>
        </w:tc>
        <w:tc>
          <w:tcPr>
            <w:tcW w:w="7488" w:type="dxa"/>
            <w:tcBorders>
              <w:top w:val="nil"/>
              <w:left w:val="single" w:sz="4" w:space="0" w:color="auto"/>
              <w:bottom w:val="single" w:sz="4" w:space="0" w:color="auto"/>
              <w:right w:val="nil"/>
            </w:tcBorders>
            <w:vAlign w:val="center"/>
          </w:tcPr>
          <w:p w14:paraId="23EC090D" w14:textId="01F6143B" w:rsidR="002952B2" w:rsidRDefault="000C451D">
            <w:pPr>
              <w:spacing w:line="276" w:lineRule="auto"/>
            </w:pPr>
            <w:r>
              <w:t>Monitor and evaluate the impact of the uncertainties from wind  and load forecasts over the adequacy of available reserves and identify hours when scheduled generation may not be sufficient to meet the expected demand (i.e.</w:t>
            </w:r>
            <w:r w:rsidR="00AF7340">
              <w:t>,</w:t>
            </w:r>
            <w:r>
              <w:t xml:space="preserve"> decreased online room). (See Desktop Guide Reliability Risk Desk Section 2.2).</w:t>
            </w:r>
          </w:p>
          <w:p w14:paraId="23EC090E" w14:textId="77777777" w:rsidR="002952B2" w:rsidRDefault="002952B2">
            <w:pPr>
              <w:spacing w:line="276" w:lineRule="auto"/>
            </w:pPr>
          </w:p>
          <w:p w14:paraId="23EC090F" w14:textId="77777777" w:rsidR="002952B2" w:rsidRDefault="000C451D">
            <w:pPr>
              <w:spacing w:line="276" w:lineRule="auto"/>
            </w:pPr>
            <w:r>
              <w:t>Evaluate the following:</w:t>
            </w:r>
          </w:p>
          <w:p w14:paraId="23EC0910" w14:textId="77777777" w:rsidR="002952B2" w:rsidRDefault="002952B2">
            <w:pPr>
              <w:spacing w:line="276" w:lineRule="auto"/>
            </w:pPr>
          </w:p>
          <w:p w14:paraId="23EC0911" w14:textId="5872C05F" w:rsidR="002952B2" w:rsidRDefault="000C451D" w:rsidP="005A6C6C">
            <w:pPr>
              <w:pStyle w:val="TableText"/>
              <w:numPr>
                <w:ilvl w:val="0"/>
                <w:numId w:val="19"/>
              </w:numPr>
              <w:jc w:val="both"/>
            </w:pPr>
            <w:r>
              <w:t>Expected load/demand (i.e.</w:t>
            </w:r>
            <w:r w:rsidR="00AF7340">
              <w:t>,</w:t>
            </w:r>
            <w:r>
              <w:t xml:space="preserve"> active load forecast),</w:t>
            </w:r>
          </w:p>
          <w:p w14:paraId="23EC0912" w14:textId="77777777" w:rsidR="002952B2" w:rsidRDefault="000C451D" w:rsidP="005A6C6C">
            <w:pPr>
              <w:pStyle w:val="TableText"/>
              <w:numPr>
                <w:ilvl w:val="0"/>
                <w:numId w:val="19"/>
              </w:numPr>
              <w:jc w:val="both"/>
            </w:pPr>
            <w:r>
              <w:t xml:space="preserve">Potential increase in load/demand in the next 6 hours due to under-forecast errors in load forecast, </w:t>
            </w:r>
          </w:p>
          <w:p w14:paraId="23EC0913" w14:textId="77777777" w:rsidR="002952B2" w:rsidRDefault="000C451D" w:rsidP="005A6C6C">
            <w:pPr>
              <w:pStyle w:val="TableText"/>
              <w:numPr>
                <w:ilvl w:val="0"/>
                <w:numId w:val="19"/>
              </w:numPr>
              <w:jc w:val="both"/>
            </w:pPr>
            <w:r>
              <w:t xml:space="preserve">Scheduled generation, </w:t>
            </w:r>
          </w:p>
          <w:p w14:paraId="23EC0914" w14:textId="4081FC5C" w:rsidR="002952B2" w:rsidRDefault="000C451D" w:rsidP="005A6C6C">
            <w:pPr>
              <w:pStyle w:val="TableText"/>
              <w:numPr>
                <w:ilvl w:val="0"/>
                <w:numId w:val="19"/>
              </w:numPr>
              <w:jc w:val="both"/>
            </w:pPr>
            <w:r>
              <w:t>Potential reduction in scheduled generation in the next 6 hours due to under-forecast errors in wind</w:t>
            </w:r>
            <w:ins w:id="207" w:author="Smith, Ira" w:date="2025-03-11T14:46:00Z">
              <w:r w:rsidR="00F1653E">
                <w:t xml:space="preserve"> or solar forecasts</w:t>
              </w:r>
            </w:ins>
            <w:del w:id="208" w:author="Smith, Ira" w:date="2025-03-11T14:46:00Z">
              <w:r w:rsidDel="00F1653E">
                <w:delText>/STWPF</w:delText>
              </w:r>
            </w:del>
            <w:r>
              <w:t xml:space="preserve">, </w:t>
            </w:r>
          </w:p>
          <w:p w14:paraId="23EC0915" w14:textId="6EDD0D7A" w:rsidR="002952B2" w:rsidDel="00656BDF" w:rsidRDefault="000C451D" w:rsidP="005A6C6C">
            <w:pPr>
              <w:pStyle w:val="TableText"/>
              <w:numPr>
                <w:ilvl w:val="0"/>
                <w:numId w:val="19"/>
              </w:numPr>
              <w:jc w:val="both"/>
              <w:rPr>
                <w:del w:id="209" w:author="Smith, Ira" w:date="2025-03-11T14:43:00Z"/>
              </w:rPr>
            </w:pPr>
            <w:del w:id="210" w:author="Smith, Ira" w:date="2025-03-11T14:43:00Z">
              <w:r w:rsidDel="00656BDF">
                <w:delText>Procured Regulation-Up reserves,</w:delText>
              </w:r>
            </w:del>
          </w:p>
          <w:p w14:paraId="23EC0916" w14:textId="09CF5505" w:rsidR="002952B2" w:rsidDel="00656BDF" w:rsidRDefault="000C451D" w:rsidP="005A6C6C">
            <w:pPr>
              <w:pStyle w:val="TableText"/>
              <w:numPr>
                <w:ilvl w:val="0"/>
                <w:numId w:val="19"/>
              </w:numPr>
              <w:jc w:val="both"/>
              <w:rPr>
                <w:del w:id="211" w:author="Smith, Ira" w:date="2025-03-11T14:43:00Z"/>
              </w:rPr>
            </w:pPr>
            <w:del w:id="212" w:author="Smith, Ira" w:date="2025-03-11T14:43:00Z">
              <w:r w:rsidDel="00656BDF">
                <w:delText xml:space="preserve">Procured Non-Spin reserves and </w:delText>
              </w:r>
            </w:del>
          </w:p>
          <w:p w14:paraId="23EC0917" w14:textId="77777777" w:rsidR="002952B2" w:rsidRDefault="000C451D" w:rsidP="005A6C6C">
            <w:pPr>
              <w:pStyle w:val="TableText"/>
              <w:numPr>
                <w:ilvl w:val="0"/>
                <w:numId w:val="19"/>
              </w:numPr>
              <w:jc w:val="both"/>
            </w:pPr>
            <w:r>
              <w:t xml:space="preserve">Online room. </w:t>
            </w:r>
          </w:p>
          <w:p w14:paraId="23EC0918" w14:textId="77777777" w:rsidR="002952B2" w:rsidRDefault="002952B2">
            <w:pPr>
              <w:spacing w:line="276" w:lineRule="auto"/>
              <w:rPr>
                <w:sz w:val="16"/>
              </w:rPr>
            </w:pPr>
          </w:p>
          <w:p w14:paraId="23EC0919" w14:textId="1CBB654A" w:rsidR="002952B2" w:rsidRDefault="000C451D">
            <w:pPr>
              <w:spacing w:line="276" w:lineRule="auto"/>
              <w:rPr>
                <w:sz w:val="16"/>
              </w:rPr>
            </w:pPr>
            <w:r>
              <w:t xml:space="preserve">An insufficiency situation occurs during hours when the online room is negative. The insufficiency situation could be severe if the magnitude is expected to be larger than the total capacity </w:t>
            </w:r>
            <w:del w:id="213" w:author="Smith, Ira" w:date="2025-03-11T14:46:00Z">
              <w:r w:rsidDel="00F1653E">
                <w:delText>of regulation and non-spinning reserve procured/</w:delText>
              </w:r>
            </w:del>
            <w:r>
              <w:t xml:space="preserve">available. The insufficiency situation could be more severe when the available generation/capacity that can be brought online to mitigate isn’t adequate to cover the negative online room. </w:t>
            </w:r>
          </w:p>
          <w:p w14:paraId="23EC091A" w14:textId="77777777" w:rsidR="002952B2" w:rsidRDefault="002952B2">
            <w:pPr>
              <w:spacing w:line="276" w:lineRule="auto"/>
              <w:rPr>
                <w:sz w:val="16"/>
              </w:rPr>
            </w:pPr>
          </w:p>
          <w:p w14:paraId="23EC091B" w14:textId="6F5C3550" w:rsidR="002952B2" w:rsidRDefault="000C451D">
            <w:pPr>
              <w:spacing w:line="276" w:lineRule="auto"/>
            </w:pPr>
            <w:r>
              <w:t>Most insufficiency scenarios noticed in the future hours can be handled via updated COP submissions and regular market tools. Hence, for insufficiency scenarios noticed in the future hours, QSEs should be contacted to update their COPs to reflect proper HSL/Resource status of wind units, Day-Ahead ancillary service obligations etc. COP submission timing hours prohibit the same approach applied for the near</w:t>
            </w:r>
            <w:r w:rsidR="00AF7340">
              <w:t>-</w:t>
            </w:r>
            <w:r>
              <w:t>term hours (1-</w:t>
            </w:r>
            <w:r>
              <w:lastRenderedPageBreak/>
              <w:t>3 hours away).  Should an insufficiency scenario be noticed in the future hours, continue to manifest in the near</w:t>
            </w:r>
            <w:r w:rsidR="00AF7340">
              <w:t>-</w:t>
            </w:r>
            <w:r>
              <w:t>term hours (1-3 hours ahead), as time progresses, then there is a higher potential for reliability issues and actions may need to be taken to bring additional capacity online.</w:t>
            </w:r>
          </w:p>
        </w:tc>
      </w:tr>
      <w:tr w:rsidR="002952B2" w14:paraId="23EC091E" w14:textId="77777777">
        <w:trPr>
          <w:gridBefore w:val="2"/>
          <w:wBefore w:w="123" w:type="dxa"/>
          <w:trHeight w:val="576"/>
        </w:trPr>
        <w:tc>
          <w:tcPr>
            <w:tcW w:w="8915" w:type="dxa"/>
            <w:gridSpan w:val="2"/>
            <w:tcBorders>
              <w:top w:val="double" w:sz="4" w:space="0" w:color="auto"/>
              <w:left w:val="double" w:sz="4" w:space="0" w:color="auto"/>
              <w:bottom w:val="double" w:sz="4" w:space="0" w:color="auto"/>
              <w:right w:val="double" w:sz="4" w:space="0" w:color="auto"/>
            </w:tcBorders>
            <w:vAlign w:val="center"/>
          </w:tcPr>
          <w:p w14:paraId="23EC091D" w14:textId="77777777" w:rsidR="002952B2" w:rsidRDefault="000C451D" w:rsidP="00EC502A">
            <w:pPr>
              <w:pStyle w:val="Heading3"/>
            </w:pPr>
            <w:bookmarkStart w:id="214" w:name="CapacityReserve"/>
            <w:bookmarkStart w:id="215" w:name="_Capacity_and_Reserve"/>
            <w:bookmarkEnd w:id="214"/>
            <w:bookmarkEnd w:id="215"/>
            <w:r>
              <w:lastRenderedPageBreak/>
              <w:t>Capacity and Reserve Monitoring during Real-Time Conditions</w:t>
            </w:r>
          </w:p>
        </w:tc>
      </w:tr>
      <w:tr w:rsidR="002952B2" w14:paraId="23EC0921" w14:textId="77777777">
        <w:trPr>
          <w:gridBefore w:val="2"/>
          <w:wBefore w:w="123" w:type="dxa"/>
          <w:trHeight w:val="576"/>
        </w:trPr>
        <w:tc>
          <w:tcPr>
            <w:tcW w:w="1427" w:type="dxa"/>
            <w:tcBorders>
              <w:top w:val="double" w:sz="4" w:space="0" w:color="auto"/>
              <w:left w:val="nil"/>
              <w:bottom w:val="single" w:sz="4" w:space="0" w:color="auto"/>
            </w:tcBorders>
            <w:vAlign w:val="center"/>
          </w:tcPr>
          <w:p w14:paraId="23EC091F" w14:textId="471E0839" w:rsidR="002952B2" w:rsidRDefault="000C451D">
            <w:pPr>
              <w:spacing w:line="276" w:lineRule="auto"/>
              <w:jc w:val="center"/>
              <w:rPr>
                <w:b/>
              </w:rPr>
            </w:pPr>
            <w:r>
              <w:rPr>
                <w:b/>
              </w:rPr>
              <w:t>N</w:t>
            </w:r>
            <w:r w:rsidR="00433A28">
              <w:rPr>
                <w:b/>
              </w:rPr>
              <w:t>ote</w:t>
            </w:r>
          </w:p>
        </w:tc>
        <w:tc>
          <w:tcPr>
            <w:tcW w:w="7488" w:type="dxa"/>
            <w:tcBorders>
              <w:top w:val="double" w:sz="4" w:space="0" w:color="auto"/>
              <w:right w:val="nil"/>
            </w:tcBorders>
            <w:vAlign w:val="center"/>
          </w:tcPr>
          <w:p w14:paraId="23EC0920" w14:textId="0632C7DD" w:rsidR="002952B2" w:rsidRDefault="000C451D" w:rsidP="003E1DCA">
            <w:pPr>
              <w:spacing w:line="276" w:lineRule="auto"/>
            </w:pPr>
            <w:r>
              <w:t>The purpose of this section is to provide recommendations for assessing and detecting possible reliability issues that may occur due to over-forecasting wind</w:t>
            </w:r>
            <w:ins w:id="216" w:author="Smith, Ira" w:date="2025-03-11T14:46:00Z">
              <w:r w:rsidR="00656BDF">
                <w:t xml:space="preserve"> and solar</w:t>
              </w:r>
            </w:ins>
            <w:r>
              <w:t xml:space="preserve"> and/or under-forecasting of load/demand.</w:t>
            </w:r>
          </w:p>
        </w:tc>
      </w:tr>
      <w:tr w:rsidR="002952B2" w14:paraId="23EC0924" w14:textId="77777777">
        <w:trPr>
          <w:gridBefore w:val="1"/>
          <w:wBefore w:w="108" w:type="dxa"/>
          <w:trHeight w:val="576"/>
        </w:trPr>
        <w:tc>
          <w:tcPr>
            <w:tcW w:w="1442" w:type="dxa"/>
            <w:gridSpan w:val="2"/>
            <w:tcBorders>
              <w:top w:val="single" w:sz="4" w:space="0" w:color="auto"/>
              <w:left w:val="nil"/>
              <w:bottom w:val="single" w:sz="4" w:space="0" w:color="auto"/>
              <w:right w:val="single" w:sz="4" w:space="0" w:color="auto"/>
            </w:tcBorders>
            <w:vAlign w:val="center"/>
          </w:tcPr>
          <w:p w14:paraId="23EC0922" w14:textId="285A8D81" w:rsidR="002952B2" w:rsidRDefault="000C451D">
            <w:pPr>
              <w:spacing w:line="276" w:lineRule="auto"/>
              <w:jc w:val="center"/>
              <w:rPr>
                <w:b/>
              </w:rPr>
            </w:pPr>
            <w:r>
              <w:rPr>
                <w:b/>
              </w:rPr>
              <w:t>M</w:t>
            </w:r>
            <w:r w:rsidR="00433A28">
              <w:rPr>
                <w:b/>
              </w:rPr>
              <w:t>onitor</w:t>
            </w:r>
          </w:p>
        </w:tc>
        <w:tc>
          <w:tcPr>
            <w:tcW w:w="7488" w:type="dxa"/>
            <w:tcBorders>
              <w:top w:val="single" w:sz="4" w:space="0" w:color="auto"/>
              <w:left w:val="single" w:sz="4" w:space="0" w:color="auto"/>
              <w:bottom w:val="single" w:sz="4" w:space="0" w:color="auto"/>
              <w:right w:val="nil"/>
            </w:tcBorders>
            <w:vAlign w:val="center"/>
          </w:tcPr>
          <w:p w14:paraId="23EC0923" w14:textId="77777777" w:rsidR="002952B2" w:rsidRDefault="000C451D" w:rsidP="003E1DCA">
            <w:pPr>
              <w:spacing w:line="276" w:lineRule="auto"/>
            </w:pPr>
            <w:r>
              <w:t>(See Desktop Guide Reliability Risk Desk Section 2.2).</w:t>
            </w:r>
          </w:p>
        </w:tc>
      </w:tr>
      <w:tr w:rsidR="002952B2" w14:paraId="23EC092F" w14:textId="77777777">
        <w:trPr>
          <w:gridBefore w:val="1"/>
          <w:wBefore w:w="108" w:type="dxa"/>
          <w:trHeight w:val="576"/>
        </w:trPr>
        <w:tc>
          <w:tcPr>
            <w:tcW w:w="1442" w:type="dxa"/>
            <w:gridSpan w:val="2"/>
            <w:tcBorders>
              <w:top w:val="single" w:sz="4" w:space="0" w:color="auto"/>
              <w:left w:val="nil"/>
              <w:bottom w:val="single" w:sz="4" w:space="0" w:color="auto"/>
              <w:right w:val="single" w:sz="4" w:space="0" w:color="auto"/>
            </w:tcBorders>
            <w:vAlign w:val="center"/>
          </w:tcPr>
          <w:p w14:paraId="23EC0925" w14:textId="3B74A7CB" w:rsidR="002952B2" w:rsidRDefault="000C451D">
            <w:pPr>
              <w:spacing w:line="276" w:lineRule="auto"/>
              <w:jc w:val="center"/>
              <w:rPr>
                <w:b/>
              </w:rPr>
            </w:pPr>
            <w:r>
              <w:rPr>
                <w:b/>
              </w:rPr>
              <w:t>N</w:t>
            </w:r>
            <w:r w:rsidR="00433A28">
              <w:rPr>
                <w:b/>
              </w:rPr>
              <w:t>ote</w:t>
            </w:r>
          </w:p>
        </w:tc>
        <w:tc>
          <w:tcPr>
            <w:tcW w:w="7488" w:type="dxa"/>
            <w:tcBorders>
              <w:top w:val="single" w:sz="4" w:space="0" w:color="auto"/>
              <w:left w:val="single" w:sz="4" w:space="0" w:color="auto"/>
              <w:bottom w:val="single" w:sz="4" w:space="0" w:color="auto"/>
              <w:right w:val="nil"/>
            </w:tcBorders>
            <w:vAlign w:val="center"/>
          </w:tcPr>
          <w:p w14:paraId="23EC0926" w14:textId="77777777" w:rsidR="002952B2" w:rsidRDefault="000C451D" w:rsidP="003E1DCA">
            <w:r>
              <w:t>Selection of Uncertainty margins:</w:t>
            </w:r>
          </w:p>
          <w:p w14:paraId="23EC0927" w14:textId="77777777" w:rsidR="002952B2" w:rsidRDefault="002952B2" w:rsidP="003E1DCA"/>
          <w:p w14:paraId="23EC0928" w14:textId="117EBA9D" w:rsidR="002952B2" w:rsidRDefault="000C451D" w:rsidP="005A6C6C">
            <w:pPr>
              <w:pStyle w:val="TableText"/>
              <w:numPr>
                <w:ilvl w:val="0"/>
                <w:numId w:val="19"/>
              </w:numPr>
            </w:pPr>
            <w:r>
              <w:t xml:space="preserve">If uncertainty in wind </w:t>
            </w:r>
            <w:ins w:id="217" w:author="Smith, Ira" w:date="2025-03-11T14:55:00Z">
              <w:r w:rsidR="00F1653E">
                <w:t xml:space="preserve">or solar </w:t>
              </w:r>
            </w:ins>
            <w:r>
              <w:t xml:space="preserve">forecast is consistent with average errors for the time of day and month, lower </w:t>
            </w:r>
            <w:del w:id="218" w:author="Smith, Ira" w:date="2025-03-11T14:55:00Z">
              <w:r w:rsidDel="00F1653E">
                <w:delText xml:space="preserve">STWPF </w:delText>
              </w:r>
            </w:del>
            <w:r>
              <w:t xml:space="preserve">uncertainty margins can be used for assessments. If conditions are expected to be volatile, use higher </w:t>
            </w:r>
            <w:del w:id="219" w:author="Smith, Ira" w:date="2025-03-11T14:55:00Z">
              <w:r w:rsidDel="00F1653E">
                <w:delText xml:space="preserve">STWPF </w:delText>
              </w:r>
            </w:del>
            <w:r>
              <w:t>uncertainty margins.</w:t>
            </w:r>
          </w:p>
          <w:p w14:paraId="23EC0929" w14:textId="77777777" w:rsidR="002952B2" w:rsidRDefault="000C451D" w:rsidP="005A6C6C">
            <w:pPr>
              <w:pStyle w:val="TableText"/>
              <w:numPr>
                <w:ilvl w:val="0"/>
                <w:numId w:val="19"/>
              </w:numPr>
            </w:pPr>
            <w:r>
              <w:t>Similarly, if uncertainty in load forecast is consistent with average errors for the time of day and month, lower and/or no load forecast uncertainty can be used for conducting assessments. If conditions are expected to be volatile, use higher load forecast uncertainty margins.</w:t>
            </w:r>
          </w:p>
          <w:p w14:paraId="23EC092A" w14:textId="77777777" w:rsidR="002952B2" w:rsidRDefault="002952B2" w:rsidP="003E1DCA">
            <w:pPr>
              <w:ind w:left="720"/>
              <w:rPr>
                <w:sz w:val="16"/>
              </w:rPr>
            </w:pPr>
          </w:p>
          <w:p w14:paraId="23EC092B" w14:textId="3F763EDD" w:rsidR="002952B2" w:rsidRDefault="000C451D" w:rsidP="003E1DCA">
            <w:r>
              <w:t>If an insufficiency scenario occurs during hours when the online room is negative (i.e.</w:t>
            </w:r>
            <w:r w:rsidR="00AF7340">
              <w:t>,</w:t>
            </w:r>
            <w:r>
              <w:t xml:space="preserve"> insufficient capacity):</w:t>
            </w:r>
          </w:p>
          <w:p w14:paraId="23EC092C" w14:textId="77777777" w:rsidR="002952B2" w:rsidRDefault="002952B2" w:rsidP="003E1DCA"/>
          <w:p w14:paraId="23EC092D" w14:textId="3656876B" w:rsidR="002952B2" w:rsidRDefault="000C451D" w:rsidP="005A6C6C">
            <w:pPr>
              <w:pStyle w:val="TableText"/>
              <w:numPr>
                <w:ilvl w:val="0"/>
                <w:numId w:val="19"/>
              </w:numPr>
            </w:pPr>
            <w:r>
              <w:t xml:space="preserve">The insufficiency scenario could be severe if its magnitude is expected to be larger than the total capacity </w:t>
            </w:r>
            <w:del w:id="220" w:author="Smith, Ira" w:date="2025-03-11T14:55:00Z">
              <w:r w:rsidDel="00F1653E">
                <w:delText>of regulation and non-spinning reserve procured/</w:delText>
              </w:r>
            </w:del>
            <w:r>
              <w:t>available (i.e.</w:t>
            </w:r>
            <w:r w:rsidR="00AF7340">
              <w:t>,</w:t>
            </w:r>
            <w:r>
              <w:t xml:space="preserve"> insufficient reserves). </w:t>
            </w:r>
          </w:p>
          <w:p w14:paraId="23EC092E" w14:textId="3095D343" w:rsidR="002952B2" w:rsidRDefault="000C451D" w:rsidP="005A6C6C">
            <w:pPr>
              <w:pStyle w:val="TableText"/>
              <w:numPr>
                <w:ilvl w:val="0"/>
                <w:numId w:val="19"/>
              </w:numPr>
            </w:pPr>
            <w:r>
              <w:t>The insufficiency scenario could be more severe when the available generation/capacity that can be brought online to mitigate this is not adequate to cover the negative online room (i.e.</w:t>
            </w:r>
            <w:r w:rsidR="00AF7340">
              <w:t>,</w:t>
            </w:r>
            <w:r>
              <w:t xml:space="preserve"> insufficient capacity and reserves).</w:t>
            </w:r>
          </w:p>
        </w:tc>
      </w:tr>
      <w:tr w:rsidR="002952B2" w14:paraId="23EC0939" w14:textId="77777777">
        <w:trPr>
          <w:gridBefore w:val="1"/>
          <w:wBefore w:w="108" w:type="dxa"/>
          <w:trHeight w:val="260"/>
        </w:trPr>
        <w:tc>
          <w:tcPr>
            <w:tcW w:w="1442" w:type="dxa"/>
            <w:gridSpan w:val="2"/>
            <w:tcBorders>
              <w:top w:val="single" w:sz="4" w:space="0" w:color="auto"/>
              <w:left w:val="nil"/>
              <w:bottom w:val="single" w:sz="4" w:space="0" w:color="auto"/>
              <w:right w:val="single" w:sz="4" w:space="0" w:color="auto"/>
            </w:tcBorders>
            <w:vAlign w:val="center"/>
          </w:tcPr>
          <w:p w14:paraId="23EC0930" w14:textId="77777777" w:rsidR="002952B2" w:rsidRDefault="000C451D">
            <w:pPr>
              <w:spacing w:line="276" w:lineRule="auto"/>
              <w:jc w:val="center"/>
              <w:rPr>
                <w:b/>
              </w:rPr>
            </w:pPr>
            <w:r>
              <w:t>1</w:t>
            </w:r>
          </w:p>
        </w:tc>
        <w:tc>
          <w:tcPr>
            <w:tcW w:w="7488" w:type="dxa"/>
            <w:tcBorders>
              <w:top w:val="single" w:sz="4" w:space="0" w:color="auto"/>
              <w:left w:val="single" w:sz="4" w:space="0" w:color="auto"/>
              <w:bottom w:val="single" w:sz="4" w:space="0" w:color="auto"/>
              <w:right w:val="nil"/>
            </w:tcBorders>
            <w:vAlign w:val="center"/>
          </w:tcPr>
          <w:p w14:paraId="23EC0931" w14:textId="77777777" w:rsidR="002952B2" w:rsidRDefault="000C451D" w:rsidP="003E1DCA">
            <w:pPr>
              <w:spacing w:line="276" w:lineRule="auto"/>
              <w:rPr>
                <w:b/>
              </w:rPr>
            </w:pPr>
            <w:r>
              <w:rPr>
                <w:b/>
              </w:rPr>
              <w:t>IF:</w:t>
            </w:r>
          </w:p>
          <w:p w14:paraId="23EC0932" w14:textId="77777777" w:rsidR="002952B2" w:rsidRDefault="000C451D" w:rsidP="005A6C6C">
            <w:pPr>
              <w:pStyle w:val="TableText"/>
              <w:numPr>
                <w:ilvl w:val="0"/>
                <w:numId w:val="19"/>
              </w:numPr>
            </w:pPr>
            <w:r>
              <w:t>Insufficiency scenario noticed in the future hours (4-6 hours away)</w:t>
            </w:r>
          </w:p>
          <w:p w14:paraId="23EC0933" w14:textId="77777777" w:rsidR="002952B2" w:rsidRDefault="000C451D" w:rsidP="003E1DCA">
            <w:pPr>
              <w:spacing w:line="276" w:lineRule="auto"/>
              <w:rPr>
                <w:b/>
              </w:rPr>
            </w:pPr>
            <w:r>
              <w:rPr>
                <w:b/>
              </w:rPr>
              <w:t>THEN:</w:t>
            </w:r>
          </w:p>
          <w:p w14:paraId="23EC0934" w14:textId="77777777" w:rsidR="002952B2" w:rsidRDefault="000C451D" w:rsidP="005A6C6C">
            <w:pPr>
              <w:pStyle w:val="TableText"/>
              <w:numPr>
                <w:ilvl w:val="0"/>
                <w:numId w:val="19"/>
              </w:numPr>
            </w:pPr>
            <w:r>
              <w:t>Contact wind QSEs with large errors in COP HSLs for these hours and continue to monitor for updates.</w:t>
            </w:r>
          </w:p>
          <w:p w14:paraId="23EC0935" w14:textId="45E0F49E" w:rsidR="002952B2" w:rsidRDefault="000C451D" w:rsidP="005A6C6C">
            <w:pPr>
              <w:pStyle w:val="TableText"/>
              <w:numPr>
                <w:ilvl w:val="0"/>
                <w:numId w:val="19"/>
              </w:numPr>
            </w:pPr>
            <w:r>
              <w:t xml:space="preserve">Determine if override of wind </w:t>
            </w:r>
            <w:ins w:id="221" w:author="Smith, Ira" w:date="2025-03-11T14:45:00Z">
              <w:r w:rsidR="00656BDF">
                <w:t xml:space="preserve">or solar </w:t>
              </w:r>
            </w:ins>
            <w:r>
              <w:t>forecast is needed and engage the on-call Operations Analysis Engineer.</w:t>
            </w:r>
          </w:p>
          <w:p w14:paraId="23EC0936" w14:textId="1B6B0BA9" w:rsidR="002952B2" w:rsidRDefault="000C451D" w:rsidP="005A6C6C">
            <w:pPr>
              <w:pStyle w:val="TableText"/>
              <w:numPr>
                <w:ilvl w:val="0"/>
                <w:numId w:val="19"/>
              </w:numPr>
            </w:pPr>
            <w:r>
              <w:t>Consult with Shift Supervisor and RUC operator to determine if</w:t>
            </w:r>
            <w:r w:rsidR="00A67011">
              <w:t>;</w:t>
            </w:r>
            <w:r>
              <w:t xml:space="preserve"> </w:t>
            </w:r>
          </w:p>
          <w:p w14:paraId="23EC0937" w14:textId="77777777" w:rsidR="002952B2" w:rsidRDefault="000C451D" w:rsidP="005A6C6C">
            <w:pPr>
              <w:pStyle w:val="TableText"/>
              <w:numPr>
                <w:ilvl w:val="1"/>
                <w:numId w:val="19"/>
              </w:numPr>
            </w:pPr>
            <w:r>
              <w:t xml:space="preserve">load forecast is reasonable or if forecast accuracy could be improved by switching the load forecast model. </w:t>
            </w:r>
          </w:p>
          <w:p w14:paraId="23EC0938" w14:textId="69216D9C" w:rsidR="002952B2" w:rsidRDefault="000C451D" w:rsidP="005A6C6C">
            <w:pPr>
              <w:pStyle w:val="TableText"/>
              <w:numPr>
                <w:ilvl w:val="1"/>
                <w:numId w:val="19"/>
              </w:numPr>
              <w:rPr>
                <w:b/>
              </w:rPr>
            </w:pPr>
            <w:del w:id="222" w:author="Smith, Ira" w:date="2025-03-11T14:56:00Z">
              <w:r w:rsidDel="00F1653E">
                <w:delText>Determine if any QSEs with Ancillary Service Obligations has Ancillary Service shortage in their COPs.</w:delText>
              </w:r>
            </w:del>
          </w:p>
        </w:tc>
      </w:tr>
      <w:tr w:rsidR="002952B2" w14:paraId="23EC0947" w14:textId="77777777">
        <w:trPr>
          <w:gridBefore w:val="1"/>
          <w:wBefore w:w="108" w:type="dxa"/>
          <w:trHeight w:val="576"/>
        </w:trPr>
        <w:tc>
          <w:tcPr>
            <w:tcW w:w="1442" w:type="dxa"/>
            <w:gridSpan w:val="2"/>
            <w:tcBorders>
              <w:top w:val="single" w:sz="4" w:space="0" w:color="auto"/>
              <w:left w:val="nil"/>
              <w:bottom w:val="single" w:sz="4" w:space="0" w:color="auto"/>
              <w:right w:val="single" w:sz="4" w:space="0" w:color="auto"/>
            </w:tcBorders>
            <w:vAlign w:val="center"/>
          </w:tcPr>
          <w:p w14:paraId="23EC093A" w14:textId="77777777" w:rsidR="002952B2" w:rsidRDefault="000C451D">
            <w:pPr>
              <w:spacing w:line="276" w:lineRule="auto"/>
              <w:jc w:val="center"/>
              <w:rPr>
                <w:b/>
              </w:rPr>
            </w:pPr>
            <w:r>
              <w:rPr>
                <w:b/>
              </w:rPr>
              <w:lastRenderedPageBreak/>
              <w:t>2</w:t>
            </w:r>
          </w:p>
        </w:tc>
        <w:tc>
          <w:tcPr>
            <w:tcW w:w="7488" w:type="dxa"/>
            <w:tcBorders>
              <w:top w:val="single" w:sz="4" w:space="0" w:color="auto"/>
              <w:left w:val="single" w:sz="4" w:space="0" w:color="auto"/>
              <w:bottom w:val="single" w:sz="4" w:space="0" w:color="auto"/>
              <w:right w:val="nil"/>
            </w:tcBorders>
            <w:vAlign w:val="center"/>
          </w:tcPr>
          <w:p w14:paraId="23EC093B" w14:textId="77777777" w:rsidR="002952B2" w:rsidRDefault="000C451D" w:rsidP="003E1DCA">
            <w:pPr>
              <w:spacing w:line="276" w:lineRule="auto"/>
              <w:rPr>
                <w:b/>
              </w:rPr>
            </w:pPr>
            <w:r>
              <w:rPr>
                <w:b/>
              </w:rPr>
              <w:t>IF:</w:t>
            </w:r>
          </w:p>
          <w:p w14:paraId="23EC093C" w14:textId="68AF2E2E" w:rsidR="002952B2" w:rsidRDefault="000C451D" w:rsidP="005A6C6C">
            <w:pPr>
              <w:pStyle w:val="TableText"/>
              <w:numPr>
                <w:ilvl w:val="0"/>
                <w:numId w:val="19"/>
              </w:numPr>
              <w:rPr>
                <w:b/>
              </w:rPr>
            </w:pPr>
            <w:r>
              <w:t>Insufficiency capacity scenario noticed for the future hours (4-6 hours away) continues in the near</w:t>
            </w:r>
            <w:r w:rsidR="00AF7340">
              <w:t>-</w:t>
            </w:r>
            <w:r>
              <w:t>term hours (1-3 hours away)</w:t>
            </w:r>
            <w:r w:rsidR="007B71C1">
              <w:t>,</w:t>
            </w:r>
            <w:r>
              <w:rPr>
                <w:b/>
              </w:rPr>
              <w:t xml:space="preserve"> </w:t>
            </w:r>
            <w:r>
              <w:t>AND</w:t>
            </w:r>
          </w:p>
          <w:p w14:paraId="23EC093D" w14:textId="77777777" w:rsidR="002952B2" w:rsidRDefault="000C451D" w:rsidP="005A6C6C">
            <w:pPr>
              <w:pStyle w:val="TableText"/>
              <w:numPr>
                <w:ilvl w:val="0"/>
                <w:numId w:val="19"/>
              </w:numPr>
            </w:pPr>
            <w:r>
              <w:t>Net import from DC Ties based on their schedules is inadequate to cover the insufficiency magnitude.</w:t>
            </w:r>
          </w:p>
          <w:p w14:paraId="23EC093E" w14:textId="77777777" w:rsidR="002952B2" w:rsidRDefault="000C451D" w:rsidP="003E1DCA">
            <w:pPr>
              <w:spacing w:line="276" w:lineRule="auto"/>
              <w:contextualSpacing/>
              <w:rPr>
                <w:b/>
              </w:rPr>
            </w:pPr>
            <w:r>
              <w:rPr>
                <w:b/>
              </w:rPr>
              <w:t>THEN:</w:t>
            </w:r>
          </w:p>
          <w:p w14:paraId="23EC093F" w14:textId="52B61E8E" w:rsidR="002952B2" w:rsidDel="00130008" w:rsidRDefault="000C451D" w:rsidP="005A6C6C">
            <w:pPr>
              <w:pStyle w:val="TableText"/>
              <w:numPr>
                <w:ilvl w:val="0"/>
                <w:numId w:val="19"/>
              </w:numPr>
              <w:rPr>
                <w:del w:id="223" w:author="Smith, Ira" w:date="2025-03-11T14:56:00Z"/>
              </w:rPr>
            </w:pPr>
            <w:del w:id="224" w:author="Smith, Ira" w:date="2025-03-11T14:56:00Z">
              <w:r w:rsidDel="00130008">
                <w:delText xml:space="preserve">Monitor for Ancillary Service shortages in Real-time and contact QSEs if shortages are detected. </w:delText>
              </w:r>
            </w:del>
          </w:p>
          <w:p w14:paraId="23EC0940" w14:textId="4FF068C7" w:rsidR="002952B2" w:rsidRDefault="000C451D" w:rsidP="005A6C6C">
            <w:pPr>
              <w:pStyle w:val="TableText"/>
              <w:numPr>
                <w:ilvl w:val="0"/>
                <w:numId w:val="19"/>
              </w:numPr>
            </w:pPr>
            <w:r>
              <w:t>Verify that the uncertainty selections for wind</w:t>
            </w:r>
            <w:ins w:id="225" w:author="Smith, Ira" w:date="2025-03-11T14:57:00Z">
              <w:r w:rsidR="00130008">
                <w:t>, solar,</w:t>
              </w:r>
            </w:ins>
            <w:del w:id="226" w:author="Smith, Ira" w:date="2025-03-11T14:57:00Z">
              <w:r w:rsidDel="00130008">
                <w:delText xml:space="preserve"> forecast</w:delText>
              </w:r>
            </w:del>
            <w:r>
              <w:t xml:space="preserve"> and load forecast are reasonable, and the insufficiency scenario is viable.</w:t>
            </w:r>
          </w:p>
          <w:p w14:paraId="23EC0941" w14:textId="77777777" w:rsidR="002952B2" w:rsidRDefault="002952B2" w:rsidP="003E1DCA">
            <w:pPr>
              <w:spacing w:line="276" w:lineRule="auto"/>
              <w:rPr>
                <w:b/>
              </w:rPr>
            </w:pPr>
          </w:p>
          <w:p w14:paraId="23EC0942" w14:textId="77777777" w:rsidR="002952B2" w:rsidRDefault="000C451D" w:rsidP="003E1DCA">
            <w:pPr>
              <w:spacing w:line="276" w:lineRule="auto"/>
            </w:pPr>
            <w:r>
              <w:rPr>
                <w:b/>
              </w:rPr>
              <w:t>IF:</w:t>
            </w:r>
          </w:p>
          <w:p w14:paraId="23EC0943" w14:textId="77777777" w:rsidR="002952B2" w:rsidRDefault="000C451D" w:rsidP="005A6C6C">
            <w:pPr>
              <w:pStyle w:val="TableText"/>
              <w:numPr>
                <w:ilvl w:val="0"/>
                <w:numId w:val="19"/>
              </w:numPr>
              <w:rPr>
                <w:b/>
              </w:rPr>
            </w:pPr>
            <w:r>
              <w:t>The projected insufficiency capacity scenario is expected,</w:t>
            </w:r>
          </w:p>
          <w:p w14:paraId="23EC0944" w14:textId="77777777" w:rsidR="002952B2" w:rsidRDefault="000C451D" w:rsidP="003E1DCA">
            <w:pPr>
              <w:spacing w:line="276" w:lineRule="auto"/>
              <w:contextualSpacing/>
              <w:rPr>
                <w:b/>
              </w:rPr>
            </w:pPr>
            <w:r>
              <w:rPr>
                <w:b/>
              </w:rPr>
              <w:t>THEN:</w:t>
            </w:r>
          </w:p>
          <w:p w14:paraId="23EC0945" w14:textId="77777777" w:rsidR="002952B2" w:rsidRDefault="000C451D" w:rsidP="005A6C6C">
            <w:pPr>
              <w:pStyle w:val="TableText"/>
              <w:numPr>
                <w:ilvl w:val="0"/>
                <w:numId w:val="19"/>
              </w:numPr>
              <w:rPr>
                <w:b/>
              </w:rPr>
            </w:pPr>
            <w:r>
              <w:t>In consultation with the Shift Supervisor and Real-Time Desk Operator determine if it is necessary to make a market Notification for Diminishing Reserves and/or implement steps in Real-Time Desk Operating Procedure 5.2.</w:t>
            </w:r>
          </w:p>
          <w:p w14:paraId="23EC0946" w14:textId="77777777" w:rsidR="002952B2" w:rsidRDefault="002952B2" w:rsidP="003E1DCA">
            <w:pPr>
              <w:spacing w:line="276" w:lineRule="auto"/>
              <w:ind w:left="720"/>
              <w:contextualSpacing/>
              <w:rPr>
                <w:b/>
              </w:rPr>
            </w:pPr>
          </w:p>
        </w:tc>
      </w:tr>
      <w:tr w:rsidR="002952B2" w14:paraId="23EC0951" w14:textId="77777777">
        <w:trPr>
          <w:gridBefore w:val="1"/>
          <w:wBefore w:w="108" w:type="dxa"/>
          <w:trHeight w:val="576"/>
        </w:trPr>
        <w:tc>
          <w:tcPr>
            <w:tcW w:w="1442" w:type="dxa"/>
            <w:gridSpan w:val="2"/>
            <w:tcBorders>
              <w:top w:val="single" w:sz="4" w:space="0" w:color="auto"/>
              <w:left w:val="nil"/>
              <w:bottom w:val="single" w:sz="4" w:space="0" w:color="auto"/>
              <w:right w:val="single" w:sz="4" w:space="0" w:color="auto"/>
            </w:tcBorders>
            <w:vAlign w:val="center"/>
          </w:tcPr>
          <w:p w14:paraId="23EC0948" w14:textId="77777777" w:rsidR="002952B2" w:rsidRDefault="000C451D">
            <w:pPr>
              <w:spacing w:line="276" w:lineRule="auto"/>
              <w:jc w:val="center"/>
              <w:rPr>
                <w:b/>
              </w:rPr>
            </w:pPr>
            <w:r>
              <w:rPr>
                <w:b/>
              </w:rPr>
              <w:t>3</w:t>
            </w:r>
          </w:p>
        </w:tc>
        <w:tc>
          <w:tcPr>
            <w:tcW w:w="7488" w:type="dxa"/>
            <w:tcBorders>
              <w:top w:val="single" w:sz="4" w:space="0" w:color="auto"/>
              <w:left w:val="single" w:sz="4" w:space="0" w:color="auto"/>
              <w:bottom w:val="single" w:sz="4" w:space="0" w:color="auto"/>
              <w:right w:val="nil"/>
            </w:tcBorders>
            <w:vAlign w:val="center"/>
          </w:tcPr>
          <w:p w14:paraId="23EC0949" w14:textId="77777777" w:rsidR="002952B2" w:rsidRDefault="000C451D" w:rsidP="003E1DCA">
            <w:pPr>
              <w:spacing w:line="276" w:lineRule="auto"/>
              <w:rPr>
                <w:b/>
              </w:rPr>
            </w:pPr>
            <w:r>
              <w:rPr>
                <w:b/>
              </w:rPr>
              <w:t>IF:</w:t>
            </w:r>
          </w:p>
          <w:p w14:paraId="23EC094A" w14:textId="3D4DDD12" w:rsidR="002952B2" w:rsidRDefault="000C451D" w:rsidP="005A6C6C">
            <w:pPr>
              <w:pStyle w:val="TableText"/>
              <w:numPr>
                <w:ilvl w:val="0"/>
                <w:numId w:val="19"/>
              </w:numPr>
              <w:rPr>
                <w:b/>
              </w:rPr>
            </w:pPr>
            <w:r>
              <w:t>Insufficiency capacity scenario noticed for the future hours (4-6 hours away) continues in the near-term hours (1-3 hours away)</w:t>
            </w:r>
            <w:r w:rsidR="007B71C1">
              <w:t>,</w:t>
            </w:r>
            <w:r>
              <w:rPr>
                <w:b/>
              </w:rPr>
              <w:t xml:space="preserve"> </w:t>
            </w:r>
            <w:r>
              <w:t>AND</w:t>
            </w:r>
          </w:p>
          <w:p w14:paraId="23EC094B" w14:textId="6F26C8DD" w:rsidR="002952B2" w:rsidRDefault="000C451D" w:rsidP="005A6C6C">
            <w:pPr>
              <w:pStyle w:val="TableText"/>
              <w:numPr>
                <w:ilvl w:val="0"/>
                <w:numId w:val="19"/>
              </w:numPr>
              <w:rPr>
                <w:b/>
              </w:rPr>
            </w:pPr>
            <w:r>
              <w:t>Net import from DC Ties based on their schedules is inadequate to cover the insufficiency magnitude</w:t>
            </w:r>
            <w:r w:rsidR="007B71C1">
              <w:t>,</w:t>
            </w:r>
            <w:r>
              <w:t xml:space="preserve"> AND</w:t>
            </w:r>
          </w:p>
          <w:p w14:paraId="23EC094C" w14:textId="3DF4B182" w:rsidR="002952B2" w:rsidRDefault="000C451D" w:rsidP="005A6C6C">
            <w:pPr>
              <w:pStyle w:val="TableText"/>
              <w:numPr>
                <w:ilvl w:val="0"/>
                <w:numId w:val="19"/>
              </w:numPr>
              <w:rPr>
                <w:b/>
              </w:rPr>
            </w:pPr>
            <w:r>
              <w:t>Available reserves are projected to be insufficient</w:t>
            </w:r>
            <w:r w:rsidR="007B71C1">
              <w:t>.</w:t>
            </w:r>
            <w:r>
              <w:t xml:space="preserve"> AND</w:t>
            </w:r>
          </w:p>
          <w:p w14:paraId="23EC094D" w14:textId="77777777" w:rsidR="002952B2" w:rsidRDefault="000C451D" w:rsidP="005A6C6C">
            <w:pPr>
              <w:pStyle w:val="TableText"/>
              <w:numPr>
                <w:ilvl w:val="0"/>
                <w:numId w:val="19"/>
              </w:numPr>
              <w:rPr>
                <w:b/>
              </w:rPr>
            </w:pPr>
            <w:r>
              <w:t xml:space="preserve">The projected insufficiency scenario in reserves is expected, </w:t>
            </w:r>
          </w:p>
          <w:p w14:paraId="23EC094E" w14:textId="77777777" w:rsidR="002952B2" w:rsidRDefault="000C451D" w:rsidP="003E1DCA">
            <w:pPr>
              <w:spacing w:line="276" w:lineRule="auto"/>
              <w:contextualSpacing/>
              <w:rPr>
                <w:b/>
              </w:rPr>
            </w:pPr>
            <w:r>
              <w:rPr>
                <w:b/>
              </w:rPr>
              <w:t>THEN:</w:t>
            </w:r>
          </w:p>
          <w:p w14:paraId="23EC094F" w14:textId="5816CC8A" w:rsidR="002952B2" w:rsidRDefault="000C451D" w:rsidP="005A6C6C">
            <w:pPr>
              <w:pStyle w:val="TableText"/>
              <w:numPr>
                <w:ilvl w:val="0"/>
                <w:numId w:val="19"/>
              </w:numPr>
              <w:rPr>
                <w:b/>
              </w:rPr>
            </w:pPr>
            <w:r>
              <w:t xml:space="preserve">Discus with the Shift Supervisor </w:t>
            </w:r>
            <w:del w:id="227" w:author="Smith, Ira" w:date="2025-03-12T08:07:00Z">
              <w:r w:rsidDel="000E1C87">
                <w:delText xml:space="preserve">if additional Ancillary Services may need to be procured (SASM) or </w:delText>
              </w:r>
            </w:del>
            <w:r>
              <w:t>if additional resources may need be committed (RUC).</w:t>
            </w:r>
          </w:p>
          <w:p w14:paraId="23EC0950" w14:textId="77777777" w:rsidR="002952B2" w:rsidRDefault="002952B2" w:rsidP="003E1DCA">
            <w:pPr>
              <w:spacing w:line="276" w:lineRule="auto"/>
              <w:ind w:left="720"/>
              <w:contextualSpacing/>
              <w:rPr>
                <w:b/>
              </w:rPr>
            </w:pPr>
          </w:p>
        </w:tc>
      </w:tr>
      <w:tr w:rsidR="002952B2" w14:paraId="23EC095B" w14:textId="77777777">
        <w:trPr>
          <w:gridBefore w:val="1"/>
          <w:wBefore w:w="108" w:type="dxa"/>
          <w:trHeight w:val="170"/>
        </w:trPr>
        <w:tc>
          <w:tcPr>
            <w:tcW w:w="1442" w:type="dxa"/>
            <w:gridSpan w:val="2"/>
            <w:tcBorders>
              <w:top w:val="single" w:sz="4" w:space="0" w:color="auto"/>
              <w:left w:val="nil"/>
              <w:bottom w:val="single" w:sz="4" w:space="0" w:color="auto"/>
              <w:right w:val="single" w:sz="4" w:space="0" w:color="auto"/>
            </w:tcBorders>
            <w:vAlign w:val="center"/>
          </w:tcPr>
          <w:p w14:paraId="23EC0952" w14:textId="77777777" w:rsidR="002952B2" w:rsidRDefault="000C451D">
            <w:pPr>
              <w:spacing w:line="276" w:lineRule="auto"/>
              <w:jc w:val="center"/>
              <w:rPr>
                <w:b/>
              </w:rPr>
            </w:pPr>
            <w:r>
              <w:rPr>
                <w:b/>
              </w:rPr>
              <w:t>4</w:t>
            </w:r>
          </w:p>
        </w:tc>
        <w:tc>
          <w:tcPr>
            <w:tcW w:w="7488" w:type="dxa"/>
            <w:tcBorders>
              <w:top w:val="single" w:sz="4" w:space="0" w:color="auto"/>
              <w:left w:val="single" w:sz="4" w:space="0" w:color="auto"/>
              <w:bottom w:val="single" w:sz="4" w:space="0" w:color="auto"/>
              <w:right w:val="nil"/>
            </w:tcBorders>
            <w:vAlign w:val="center"/>
          </w:tcPr>
          <w:p w14:paraId="23EC0953" w14:textId="77777777" w:rsidR="002952B2" w:rsidRDefault="000C451D" w:rsidP="003E1DCA">
            <w:pPr>
              <w:spacing w:line="276" w:lineRule="auto"/>
              <w:rPr>
                <w:b/>
              </w:rPr>
            </w:pPr>
            <w:r>
              <w:rPr>
                <w:b/>
              </w:rPr>
              <w:t>IF:</w:t>
            </w:r>
          </w:p>
          <w:p w14:paraId="23EC0954" w14:textId="238B9C57" w:rsidR="002952B2" w:rsidRDefault="000C451D" w:rsidP="005A6C6C">
            <w:pPr>
              <w:pStyle w:val="TableText"/>
              <w:numPr>
                <w:ilvl w:val="0"/>
                <w:numId w:val="19"/>
              </w:numPr>
              <w:rPr>
                <w:b/>
              </w:rPr>
            </w:pPr>
            <w:r>
              <w:t>Insufficiency capacity scenario noticed for the future hours (4-6 hours away) continues in the near</w:t>
            </w:r>
            <w:r w:rsidR="00AF7340">
              <w:t>-</w:t>
            </w:r>
            <w:r>
              <w:t>term hours (1-3 hours away)</w:t>
            </w:r>
            <w:r w:rsidR="007B71C1">
              <w:t>,</w:t>
            </w:r>
            <w:r>
              <w:rPr>
                <w:b/>
              </w:rPr>
              <w:t xml:space="preserve"> </w:t>
            </w:r>
            <w:r>
              <w:t>AND</w:t>
            </w:r>
          </w:p>
          <w:p w14:paraId="23EC0955" w14:textId="60012F02" w:rsidR="002952B2" w:rsidRDefault="000C451D" w:rsidP="005A6C6C">
            <w:pPr>
              <w:pStyle w:val="TableText"/>
              <w:numPr>
                <w:ilvl w:val="0"/>
                <w:numId w:val="19"/>
              </w:numPr>
              <w:rPr>
                <w:b/>
              </w:rPr>
            </w:pPr>
            <w:r>
              <w:t>Net import from DC Ties based on their schedules is inadequate to cover the insufficiency magnitude</w:t>
            </w:r>
            <w:r w:rsidR="007B71C1">
              <w:t xml:space="preserve">, </w:t>
            </w:r>
            <w:r>
              <w:t>AND</w:t>
            </w:r>
          </w:p>
          <w:p w14:paraId="23EC0956" w14:textId="1586BBC7" w:rsidR="002952B2" w:rsidDel="000E1C87" w:rsidRDefault="000C451D" w:rsidP="005A6C6C">
            <w:pPr>
              <w:pStyle w:val="TableText"/>
              <w:numPr>
                <w:ilvl w:val="0"/>
                <w:numId w:val="19"/>
              </w:numPr>
              <w:rPr>
                <w:del w:id="228" w:author="Smith, Ira" w:date="2025-03-12T08:08:00Z"/>
                <w:b/>
              </w:rPr>
            </w:pPr>
            <w:del w:id="229" w:author="Smith, Ira" w:date="2025-03-12T08:08:00Z">
              <w:r w:rsidDel="000E1C87">
                <w:delText>Available reserves are projected to be insufficient</w:delText>
              </w:r>
              <w:r w:rsidR="007B71C1" w:rsidDel="000E1C87">
                <w:delText>,</w:delText>
              </w:r>
              <w:r w:rsidDel="000E1C87">
                <w:delText xml:space="preserve"> AND</w:delText>
              </w:r>
            </w:del>
          </w:p>
          <w:p w14:paraId="23EC0957" w14:textId="5DB37D53" w:rsidR="002952B2" w:rsidRDefault="000C451D" w:rsidP="005A6C6C">
            <w:pPr>
              <w:pStyle w:val="TableText"/>
              <w:numPr>
                <w:ilvl w:val="0"/>
                <w:numId w:val="19"/>
              </w:numPr>
              <w:rPr>
                <w:b/>
              </w:rPr>
            </w:pPr>
            <w:r>
              <w:t>Available generation/capacity that can be brought online is expected to be insufficient</w:t>
            </w:r>
            <w:r w:rsidR="007B71C1">
              <w:t>,</w:t>
            </w:r>
            <w:r>
              <w:t xml:space="preserve"> AND</w:t>
            </w:r>
          </w:p>
          <w:p w14:paraId="23EC0958" w14:textId="77777777" w:rsidR="002952B2" w:rsidRDefault="000C451D" w:rsidP="005A6C6C">
            <w:pPr>
              <w:pStyle w:val="TableText"/>
              <w:numPr>
                <w:ilvl w:val="0"/>
                <w:numId w:val="19"/>
              </w:numPr>
              <w:rPr>
                <w:b/>
              </w:rPr>
            </w:pPr>
            <w:r>
              <w:t xml:space="preserve">The projected insufficiency scenario in reserves is expected, </w:t>
            </w:r>
          </w:p>
          <w:p w14:paraId="23EC0959" w14:textId="77777777" w:rsidR="002952B2" w:rsidRDefault="000C451D" w:rsidP="003E1DCA">
            <w:pPr>
              <w:spacing w:line="276" w:lineRule="auto"/>
              <w:contextualSpacing/>
              <w:rPr>
                <w:b/>
              </w:rPr>
            </w:pPr>
            <w:r>
              <w:rPr>
                <w:b/>
              </w:rPr>
              <w:t>THEN:</w:t>
            </w:r>
          </w:p>
          <w:p w14:paraId="23EC095A" w14:textId="77777777" w:rsidR="002952B2" w:rsidRDefault="000C451D" w:rsidP="005A6C6C">
            <w:pPr>
              <w:pStyle w:val="TableText"/>
              <w:numPr>
                <w:ilvl w:val="0"/>
                <w:numId w:val="19"/>
              </w:numPr>
              <w:rPr>
                <w:b/>
              </w:rPr>
            </w:pPr>
            <w:r>
              <w:lastRenderedPageBreak/>
              <w:t>Discuss with the Shift Supervisor and Real-Time Desk Operator if it is necessary to make a market Notification for Diminishing Reserves and/or implement steps in Real-Time Desk Operating Procedure 5.2.</w:t>
            </w:r>
          </w:p>
        </w:tc>
      </w:tr>
      <w:tr w:rsidR="002952B2" w14:paraId="23EC095E" w14:textId="77777777">
        <w:trPr>
          <w:gridBefore w:val="1"/>
          <w:wBefore w:w="108" w:type="dxa"/>
          <w:trHeight w:val="395"/>
        </w:trPr>
        <w:tc>
          <w:tcPr>
            <w:tcW w:w="1442" w:type="dxa"/>
            <w:gridSpan w:val="2"/>
            <w:tcBorders>
              <w:top w:val="single" w:sz="4" w:space="0" w:color="auto"/>
              <w:left w:val="nil"/>
              <w:bottom w:val="double" w:sz="4" w:space="0" w:color="auto"/>
              <w:right w:val="single" w:sz="4" w:space="0" w:color="auto"/>
            </w:tcBorders>
            <w:vAlign w:val="center"/>
          </w:tcPr>
          <w:p w14:paraId="23EC095C" w14:textId="6698F66E" w:rsidR="002952B2" w:rsidRDefault="000C451D">
            <w:pPr>
              <w:spacing w:line="276" w:lineRule="auto"/>
              <w:jc w:val="center"/>
              <w:rPr>
                <w:b/>
              </w:rPr>
            </w:pPr>
            <w:r>
              <w:rPr>
                <w:b/>
              </w:rPr>
              <w:lastRenderedPageBreak/>
              <w:t>L</w:t>
            </w:r>
            <w:r w:rsidR="00433A28">
              <w:rPr>
                <w:b/>
              </w:rPr>
              <w:t>og</w:t>
            </w:r>
          </w:p>
        </w:tc>
        <w:tc>
          <w:tcPr>
            <w:tcW w:w="7488" w:type="dxa"/>
            <w:tcBorders>
              <w:top w:val="single" w:sz="4" w:space="0" w:color="auto"/>
              <w:left w:val="single" w:sz="4" w:space="0" w:color="auto"/>
              <w:bottom w:val="double" w:sz="4" w:space="0" w:color="auto"/>
              <w:right w:val="nil"/>
            </w:tcBorders>
            <w:vAlign w:val="center"/>
          </w:tcPr>
          <w:p w14:paraId="23EC095D" w14:textId="77777777" w:rsidR="002952B2" w:rsidRDefault="000C451D" w:rsidP="003E1DCA">
            <w:pPr>
              <w:spacing w:line="276" w:lineRule="auto"/>
            </w:pPr>
            <w:r>
              <w:t>Log all actions.</w:t>
            </w:r>
          </w:p>
        </w:tc>
      </w:tr>
    </w:tbl>
    <w:p w14:paraId="23EC095F" w14:textId="77777777" w:rsidR="002952B2" w:rsidRDefault="002952B2"/>
    <w:p w14:paraId="23EC0960" w14:textId="77777777" w:rsidR="002952B2" w:rsidRDefault="000C451D">
      <w:pPr>
        <w:rPr>
          <w:rFonts w:cs="Arial"/>
          <w:b/>
          <w:bCs/>
          <w:iCs/>
          <w:sz w:val="28"/>
          <w:szCs w:val="28"/>
        </w:rPr>
      </w:pPr>
      <w:r>
        <w:rPr>
          <w:rFonts w:cs="Arial"/>
          <w:b/>
          <w:bCs/>
          <w:iCs/>
          <w:sz w:val="28"/>
          <w:szCs w:val="28"/>
        </w:rPr>
        <w:br w:type="page"/>
      </w:r>
    </w:p>
    <w:p w14:paraId="23EC0961" w14:textId="753F4B27" w:rsidR="002952B2" w:rsidRDefault="000C451D" w:rsidP="00E53E65">
      <w:pPr>
        <w:pStyle w:val="Heading2"/>
      </w:pPr>
      <w:bookmarkStart w:id="230" w:name="_3.3_Responsive_Reserve"/>
      <w:bookmarkEnd w:id="230"/>
      <w:r>
        <w:lastRenderedPageBreak/>
        <w:t>3.3</w:t>
      </w:r>
      <w:r>
        <w:tab/>
      </w:r>
      <w:bookmarkStart w:id="231" w:name="ResponsiveReserve"/>
      <w:bookmarkEnd w:id="231"/>
      <w:del w:id="232" w:author="Smith, Ira" w:date="2025-03-12T08:13:00Z">
        <w:r w:rsidDel="001079D3">
          <w:delText xml:space="preserve">Responsive Reserve and </w:delText>
        </w:r>
      </w:del>
      <w:r>
        <w:t>System Inertia Sufficiency Monitoring</w:t>
      </w:r>
    </w:p>
    <w:p w14:paraId="23EC0962" w14:textId="77777777" w:rsidR="002952B2" w:rsidRDefault="002952B2"/>
    <w:p w14:paraId="23EC0963" w14:textId="4BD9C059" w:rsidR="002952B2" w:rsidRDefault="000C451D" w:rsidP="00A3673D">
      <w:pPr>
        <w:ind w:left="720"/>
      </w:pPr>
      <w:r>
        <w:rPr>
          <w:b/>
        </w:rPr>
        <w:t xml:space="preserve">Procedure Purpose:  </w:t>
      </w:r>
      <w:r>
        <w:t xml:space="preserve">Monitor and detect possible time periods when </w:t>
      </w:r>
      <w:ins w:id="233" w:author="Smith, Ira" w:date="2025-03-12T08:14:00Z">
        <w:r w:rsidR="001079D3">
          <w:t>resources</w:t>
        </w:r>
      </w:ins>
      <w:del w:id="234" w:author="Smith, Ira" w:date="2025-03-12T08:14:00Z">
        <w:r w:rsidDel="001079D3">
          <w:delText xml:space="preserve">procured Responsive Reserve (RRS) </w:delText>
        </w:r>
      </w:del>
      <w:r>
        <w:t>may be inadequate based on expected online inertia with recommended actions.</w:t>
      </w:r>
    </w:p>
    <w:p w14:paraId="23EC0964" w14:textId="77777777" w:rsidR="002952B2" w:rsidRDefault="002952B2">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96A"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965" w14:textId="77777777" w:rsidR="002952B2" w:rsidRDefault="000C451D">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966" w14:textId="5E6D5DB4" w:rsidR="002952B2" w:rsidRDefault="00263623">
            <w:pPr>
              <w:spacing w:line="276" w:lineRule="auto"/>
              <w:rPr>
                <w:b/>
              </w:rPr>
            </w:pPr>
            <w:r>
              <w:rPr>
                <w:b/>
              </w:rPr>
              <w:t>6.4.9.1(1)</w:t>
            </w:r>
          </w:p>
        </w:tc>
        <w:tc>
          <w:tcPr>
            <w:tcW w:w="1557" w:type="dxa"/>
            <w:tcBorders>
              <w:top w:val="single" w:sz="4" w:space="0" w:color="auto"/>
              <w:left w:val="single" w:sz="4" w:space="0" w:color="auto"/>
              <w:bottom w:val="single" w:sz="4" w:space="0" w:color="auto"/>
              <w:right w:val="single" w:sz="4" w:space="0" w:color="auto"/>
            </w:tcBorders>
          </w:tcPr>
          <w:p w14:paraId="23EC0967"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68"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69" w14:textId="77777777" w:rsidR="002952B2" w:rsidRDefault="002952B2">
            <w:pPr>
              <w:spacing w:line="276" w:lineRule="auto"/>
              <w:rPr>
                <w:b/>
              </w:rPr>
            </w:pPr>
          </w:p>
        </w:tc>
      </w:tr>
      <w:tr w:rsidR="002952B2" w14:paraId="23EC0970"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96B" w14:textId="77777777" w:rsidR="002952B2" w:rsidRDefault="000C451D">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96C"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6D"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6E"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6F" w14:textId="77777777" w:rsidR="002952B2" w:rsidRDefault="002952B2">
            <w:pPr>
              <w:spacing w:line="276" w:lineRule="auto"/>
              <w:rPr>
                <w:b/>
              </w:rPr>
            </w:pPr>
          </w:p>
        </w:tc>
      </w:tr>
      <w:tr w:rsidR="002952B2" w14:paraId="23EC0977"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971" w14:textId="77777777" w:rsidR="002952B2" w:rsidRDefault="000C451D">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498BFE9" w14:textId="77777777" w:rsidR="00E836F6" w:rsidRDefault="00E836F6" w:rsidP="00E836F6">
            <w:pPr>
              <w:spacing w:line="276" w:lineRule="auto"/>
              <w:rPr>
                <w:b/>
              </w:rPr>
            </w:pPr>
            <w:r>
              <w:rPr>
                <w:b/>
              </w:rPr>
              <w:t>IRO-001-4</w:t>
            </w:r>
          </w:p>
          <w:p w14:paraId="23EC0973" w14:textId="0DDB9943" w:rsidR="002952B2" w:rsidRDefault="007B6C23" w:rsidP="00E836F6">
            <w:pPr>
              <w:spacing w:line="276" w:lineRule="auto"/>
              <w:rPr>
                <w:b/>
              </w:rPr>
            </w:pPr>
            <w:r>
              <w:rPr>
                <w:b/>
              </w:rPr>
              <w:t>R</w:t>
            </w:r>
            <w:r w:rsidR="00E836F6">
              <w:rPr>
                <w:b/>
              </w:rPr>
              <w:t>1</w:t>
            </w:r>
          </w:p>
        </w:tc>
        <w:tc>
          <w:tcPr>
            <w:tcW w:w="1557" w:type="dxa"/>
            <w:tcBorders>
              <w:top w:val="single" w:sz="4" w:space="0" w:color="auto"/>
              <w:left w:val="single" w:sz="4" w:space="0" w:color="auto"/>
              <w:bottom w:val="single" w:sz="4" w:space="0" w:color="auto"/>
              <w:right w:val="single" w:sz="4" w:space="0" w:color="auto"/>
            </w:tcBorders>
          </w:tcPr>
          <w:p w14:paraId="23EC0974" w14:textId="3BF1E878" w:rsidR="002952B2" w:rsidRDefault="00E836F6" w:rsidP="00E7288A">
            <w:pPr>
              <w:spacing w:line="276" w:lineRule="auto"/>
              <w:rPr>
                <w:b/>
              </w:rPr>
            </w:pPr>
            <w:r>
              <w:rPr>
                <w:b/>
              </w:rPr>
              <w:t>TOP-001-</w:t>
            </w:r>
            <w:r w:rsidR="00B22607">
              <w:rPr>
                <w:b/>
              </w:rPr>
              <w:t>6</w:t>
            </w:r>
            <w:r>
              <w:rPr>
                <w:b/>
              </w:rPr>
              <w:t xml:space="preserve"> R2</w:t>
            </w:r>
            <w:r w:rsidR="006B21A1">
              <w:rPr>
                <w:b/>
              </w:rPr>
              <w:t>, R11</w:t>
            </w:r>
          </w:p>
        </w:tc>
        <w:tc>
          <w:tcPr>
            <w:tcW w:w="1557" w:type="dxa"/>
            <w:tcBorders>
              <w:top w:val="single" w:sz="4" w:space="0" w:color="auto"/>
              <w:left w:val="single" w:sz="4" w:space="0" w:color="auto"/>
              <w:bottom w:val="single" w:sz="4" w:space="0" w:color="auto"/>
              <w:right w:val="single" w:sz="4" w:space="0" w:color="auto"/>
            </w:tcBorders>
          </w:tcPr>
          <w:p w14:paraId="23EC0975"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76" w14:textId="77777777" w:rsidR="002952B2" w:rsidRDefault="002952B2">
            <w:pPr>
              <w:spacing w:line="276" w:lineRule="auto"/>
              <w:rPr>
                <w:b/>
              </w:rPr>
            </w:pPr>
          </w:p>
        </w:tc>
      </w:tr>
    </w:tbl>
    <w:p w14:paraId="23EC0978" w14:textId="13071F3F"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97C" w14:textId="77777777">
        <w:tc>
          <w:tcPr>
            <w:tcW w:w="1908" w:type="dxa"/>
            <w:tcBorders>
              <w:top w:val="single" w:sz="4" w:space="0" w:color="auto"/>
              <w:left w:val="single" w:sz="4" w:space="0" w:color="auto"/>
              <w:bottom w:val="single" w:sz="4" w:space="0" w:color="auto"/>
              <w:right w:val="single" w:sz="4" w:space="0" w:color="auto"/>
            </w:tcBorders>
            <w:hideMark/>
          </w:tcPr>
          <w:p w14:paraId="23EC0979" w14:textId="616B8443"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97A" w14:textId="32B94745"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97B" w14:textId="7A187F85" w:rsidR="00DD5F44" w:rsidRDefault="00DD5F44" w:rsidP="00DD5F44">
            <w:pPr>
              <w:spacing w:line="276" w:lineRule="auto"/>
              <w:rPr>
                <w:b/>
              </w:rPr>
            </w:pPr>
            <w:r>
              <w:rPr>
                <w:b/>
              </w:rPr>
              <w:t>Effective Date:  December 5, 2025</w:t>
            </w:r>
          </w:p>
        </w:tc>
      </w:tr>
    </w:tbl>
    <w:p w14:paraId="23EC097D" w14:textId="77777777" w:rsidR="002952B2" w:rsidRDefault="002952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7"/>
        <w:gridCol w:w="18"/>
        <w:gridCol w:w="7545"/>
      </w:tblGrid>
      <w:tr w:rsidR="002952B2" w14:paraId="23EC0980" w14:textId="77777777">
        <w:trPr>
          <w:trHeight w:val="576"/>
          <w:tblHeader/>
        </w:trPr>
        <w:tc>
          <w:tcPr>
            <w:tcW w:w="1437" w:type="dxa"/>
            <w:tcBorders>
              <w:top w:val="double" w:sz="4" w:space="0" w:color="auto"/>
              <w:left w:val="nil"/>
              <w:bottom w:val="double" w:sz="4" w:space="0" w:color="auto"/>
            </w:tcBorders>
            <w:vAlign w:val="center"/>
          </w:tcPr>
          <w:p w14:paraId="23EC097E" w14:textId="77777777" w:rsidR="002952B2" w:rsidRDefault="000C451D">
            <w:pPr>
              <w:rPr>
                <w:b/>
              </w:rPr>
            </w:pPr>
            <w:r>
              <w:rPr>
                <w:b/>
              </w:rPr>
              <w:t>Step</w:t>
            </w:r>
          </w:p>
        </w:tc>
        <w:tc>
          <w:tcPr>
            <w:tcW w:w="7563" w:type="dxa"/>
            <w:gridSpan w:val="2"/>
            <w:tcBorders>
              <w:top w:val="double" w:sz="4" w:space="0" w:color="auto"/>
              <w:bottom w:val="double" w:sz="4" w:space="0" w:color="auto"/>
              <w:right w:val="nil"/>
            </w:tcBorders>
            <w:vAlign w:val="center"/>
          </w:tcPr>
          <w:p w14:paraId="23EC097F" w14:textId="77777777" w:rsidR="002952B2" w:rsidRDefault="000C451D">
            <w:pPr>
              <w:rPr>
                <w:b/>
              </w:rPr>
            </w:pPr>
            <w:r>
              <w:rPr>
                <w:b/>
              </w:rPr>
              <w:t>Action</w:t>
            </w:r>
          </w:p>
        </w:tc>
      </w:tr>
      <w:tr w:rsidR="002952B2" w14:paraId="23EC0982" w14:textId="77777777">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3EC0981" w14:textId="6FAE89F1" w:rsidR="002952B2" w:rsidRDefault="000C451D" w:rsidP="00EC502A">
            <w:pPr>
              <w:pStyle w:val="Heading3"/>
            </w:pPr>
            <w:bookmarkStart w:id="235" w:name="_Real-time_RRS_Sufficiency"/>
            <w:bookmarkStart w:id="236" w:name="_Day_Ahead_RRS"/>
            <w:bookmarkEnd w:id="235"/>
            <w:bookmarkEnd w:id="236"/>
            <w:del w:id="237" w:author="Smith, Ira" w:date="2025-03-12T08:10:00Z">
              <w:r w:rsidDel="000E1C87">
                <w:delText>Day Ahead RRS Sufficiency Monitoring</w:delText>
              </w:r>
            </w:del>
          </w:p>
        </w:tc>
      </w:tr>
      <w:tr w:rsidR="002952B2" w14:paraId="23EC098F" w14:textId="77777777">
        <w:trPr>
          <w:trHeight w:val="576"/>
        </w:trPr>
        <w:tc>
          <w:tcPr>
            <w:tcW w:w="1437" w:type="dxa"/>
            <w:tcBorders>
              <w:top w:val="double" w:sz="4" w:space="0" w:color="auto"/>
              <w:left w:val="nil"/>
              <w:bottom w:val="single" w:sz="4" w:space="0" w:color="auto"/>
              <w:right w:val="single" w:sz="4" w:space="0" w:color="auto"/>
            </w:tcBorders>
            <w:vAlign w:val="center"/>
          </w:tcPr>
          <w:p w14:paraId="23EC0983" w14:textId="1E3FA1A1" w:rsidR="002952B2" w:rsidRDefault="000C451D">
            <w:pPr>
              <w:spacing w:line="276" w:lineRule="auto"/>
              <w:jc w:val="center"/>
              <w:rPr>
                <w:b/>
              </w:rPr>
            </w:pPr>
            <w:del w:id="238" w:author="Smith, Ira" w:date="2025-03-12T08:10:00Z">
              <w:r w:rsidDel="000E1C87">
                <w:rPr>
                  <w:b/>
                </w:rPr>
                <w:delText>N</w:delText>
              </w:r>
              <w:r w:rsidR="00433A28" w:rsidDel="000E1C87">
                <w:rPr>
                  <w:b/>
                </w:rPr>
                <w:delText>ote</w:delText>
              </w:r>
            </w:del>
          </w:p>
        </w:tc>
        <w:tc>
          <w:tcPr>
            <w:tcW w:w="7563" w:type="dxa"/>
            <w:gridSpan w:val="2"/>
            <w:tcBorders>
              <w:top w:val="double" w:sz="4" w:space="0" w:color="auto"/>
              <w:left w:val="single" w:sz="4" w:space="0" w:color="auto"/>
              <w:bottom w:val="single" w:sz="4" w:space="0" w:color="auto"/>
              <w:right w:val="nil"/>
            </w:tcBorders>
            <w:vAlign w:val="center"/>
          </w:tcPr>
          <w:p w14:paraId="23EC0984" w14:textId="03DD8D25" w:rsidR="002952B2" w:rsidDel="000E1C87" w:rsidRDefault="000C451D" w:rsidP="003E1DCA">
            <w:pPr>
              <w:spacing w:line="276" w:lineRule="auto"/>
              <w:rPr>
                <w:del w:id="239" w:author="Smith, Ira" w:date="2025-03-12T08:10:00Z"/>
              </w:rPr>
            </w:pPr>
            <w:del w:id="240" w:author="Smith, Ira" w:date="2025-03-12T08:10:00Z">
              <w:r w:rsidDel="000E1C87">
                <w:delText xml:space="preserve">Monitor the adequacy of available RRS reserves based on expected grid operating conditions and identify hours when procured RRS may not be sufficient. </w:delText>
              </w:r>
            </w:del>
          </w:p>
          <w:p w14:paraId="23EC0985" w14:textId="657C8853" w:rsidR="002952B2" w:rsidDel="000E1C87" w:rsidRDefault="002952B2" w:rsidP="003E1DCA">
            <w:pPr>
              <w:spacing w:line="276" w:lineRule="auto"/>
              <w:rPr>
                <w:del w:id="241" w:author="Smith, Ira" w:date="2025-03-12T08:10:00Z"/>
              </w:rPr>
            </w:pPr>
          </w:p>
          <w:p w14:paraId="23EC0986" w14:textId="4EA8C971" w:rsidR="002952B2" w:rsidDel="000E1C87" w:rsidRDefault="000C451D" w:rsidP="005A6C6C">
            <w:pPr>
              <w:pStyle w:val="TableText"/>
              <w:numPr>
                <w:ilvl w:val="0"/>
                <w:numId w:val="19"/>
              </w:numPr>
              <w:rPr>
                <w:del w:id="242" w:author="Smith, Ira" w:date="2025-03-12T08:10:00Z"/>
              </w:rPr>
            </w:pPr>
            <w:del w:id="243" w:author="Smith, Ira" w:date="2025-03-12T08:10:00Z">
              <w:r w:rsidDel="000E1C87">
                <w:delText xml:space="preserve">Monitor RRS computed using the expected online inertia based on the most recent COPs for resources, </w:delText>
              </w:r>
            </w:del>
          </w:p>
          <w:p w14:paraId="23EC0987" w14:textId="35AA005D" w:rsidR="002952B2" w:rsidDel="000E1C87" w:rsidRDefault="000C451D" w:rsidP="005A6C6C">
            <w:pPr>
              <w:pStyle w:val="TableText"/>
              <w:numPr>
                <w:ilvl w:val="0"/>
                <w:numId w:val="19"/>
              </w:numPr>
              <w:rPr>
                <w:del w:id="244" w:author="Smith, Ira" w:date="2025-03-12T08:10:00Z"/>
              </w:rPr>
            </w:pPr>
            <w:del w:id="245" w:author="Smith, Ira" w:date="2025-03-12T08:10:00Z">
              <w:r w:rsidDel="000E1C87">
                <w:delText xml:space="preserve">Posted RRS computed using studies based on TAC approved A/S Methodology, </w:delText>
              </w:r>
            </w:del>
          </w:p>
          <w:p w14:paraId="23EC0988" w14:textId="12411006" w:rsidR="002952B2" w:rsidDel="000E1C87" w:rsidRDefault="000C451D" w:rsidP="005A6C6C">
            <w:pPr>
              <w:pStyle w:val="TableText"/>
              <w:numPr>
                <w:ilvl w:val="0"/>
                <w:numId w:val="19"/>
              </w:numPr>
              <w:rPr>
                <w:del w:id="246" w:author="Smith, Ira" w:date="2025-03-12T08:10:00Z"/>
              </w:rPr>
            </w:pPr>
            <w:del w:id="247" w:author="Smith, Ira" w:date="2025-03-12T08:10:00Z">
              <w:r w:rsidDel="000E1C87">
                <w:delText xml:space="preserve">Scheduled RRS computed using obligations in COPs of generation &amp; load resources and the estimated online inertia, </w:delText>
              </w:r>
            </w:del>
          </w:p>
          <w:p w14:paraId="23EC0989" w14:textId="43AC0CF1" w:rsidR="002952B2" w:rsidDel="000E1C87" w:rsidRDefault="000C451D" w:rsidP="005A6C6C">
            <w:pPr>
              <w:pStyle w:val="TableText"/>
              <w:numPr>
                <w:ilvl w:val="0"/>
                <w:numId w:val="19"/>
              </w:numPr>
              <w:rPr>
                <w:del w:id="248" w:author="Smith, Ira" w:date="2025-03-12T08:10:00Z"/>
              </w:rPr>
            </w:pPr>
            <w:del w:id="249" w:author="Smith, Ira" w:date="2025-03-12T08:10:00Z">
              <w:r w:rsidDel="000E1C87">
                <w:delText>Actual RRS available computed based on telemetry and actual online inertia and</w:delText>
              </w:r>
            </w:del>
          </w:p>
          <w:p w14:paraId="23EC098A" w14:textId="5BF9AF91" w:rsidR="002952B2" w:rsidDel="000E1C87" w:rsidRDefault="000C451D" w:rsidP="005A6C6C">
            <w:pPr>
              <w:pStyle w:val="TableText"/>
              <w:numPr>
                <w:ilvl w:val="0"/>
                <w:numId w:val="19"/>
              </w:numPr>
              <w:rPr>
                <w:del w:id="250" w:author="Smith, Ira" w:date="2025-03-12T08:10:00Z"/>
              </w:rPr>
            </w:pPr>
            <w:del w:id="251" w:author="Smith, Ira" w:date="2025-03-12T08:10:00Z">
              <w:r w:rsidDel="000E1C87">
                <w:delText xml:space="preserve">Shortfall in posted/procured RRS in comparison to estimated RRS computed using expected online inertia. </w:delText>
              </w:r>
            </w:del>
          </w:p>
          <w:p w14:paraId="23EC098B" w14:textId="14D139CD" w:rsidR="002952B2" w:rsidDel="000E1C87" w:rsidRDefault="002952B2" w:rsidP="003E1DCA">
            <w:pPr>
              <w:spacing w:line="276" w:lineRule="auto"/>
              <w:rPr>
                <w:del w:id="252" w:author="Smith, Ira" w:date="2025-03-12T08:10:00Z"/>
                <w:sz w:val="16"/>
              </w:rPr>
            </w:pPr>
          </w:p>
          <w:p w14:paraId="23EC098C" w14:textId="2BB649D3" w:rsidR="002952B2" w:rsidDel="000E1C87" w:rsidRDefault="000C451D" w:rsidP="003E1DCA">
            <w:pPr>
              <w:spacing w:line="276" w:lineRule="auto"/>
              <w:rPr>
                <w:del w:id="253" w:author="Smith, Ira" w:date="2025-03-12T08:10:00Z"/>
              </w:rPr>
            </w:pPr>
            <w:del w:id="254" w:author="Smith, Ira" w:date="2025-03-12T08:10:00Z">
              <w:r w:rsidDel="000E1C87">
                <w:delText>Once DAM and DRUC have completed (after 1600) observe the next day for RRS shortages. If you have small shortages of ~2% or less</w:delText>
              </w:r>
              <w:r w:rsidR="00AF7340" w:rsidDel="000E1C87">
                <w:delText>,</w:delText>
              </w:r>
              <w:r w:rsidDel="000E1C87">
                <w:delText xml:space="preserve"> it is recommended that you monitor those hours as you get closer to Real-Time. If the anticipated insufficiency continues and the PRC is expected to be low during those hours</w:delText>
              </w:r>
              <w:r w:rsidR="00AF7340" w:rsidDel="000E1C87">
                <w:delText>,</w:delText>
              </w:r>
              <w:r w:rsidDel="000E1C87">
                <w:delText xml:space="preserve"> then additional RRS reserves may be needed. Discuss and coordinate with Shift Supervisor, Real-Time and Resource Desk all necessary actions.</w:delText>
              </w:r>
            </w:del>
          </w:p>
          <w:p w14:paraId="23EC098D" w14:textId="0B3AF87A" w:rsidR="002952B2" w:rsidDel="000E1C87" w:rsidRDefault="002952B2" w:rsidP="003E1DCA">
            <w:pPr>
              <w:spacing w:line="276" w:lineRule="auto"/>
              <w:rPr>
                <w:del w:id="255" w:author="Smith, Ira" w:date="2025-03-12T08:10:00Z"/>
              </w:rPr>
            </w:pPr>
          </w:p>
          <w:p w14:paraId="23EC098E" w14:textId="705B051C" w:rsidR="002952B2" w:rsidRDefault="000C451D">
            <w:pPr>
              <w:spacing w:line="276" w:lineRule="auto"/>
              <w:rPr>
                <w:noProof/>
                <w:sz w:val="16"/>
              </w:rPr>
            </w:pPr>
            <w:del w:id="256" w:author="Smith, Ira" w:date="2025-03-12T08:10:00Z">
              <w:r w:rsidDel="000E1C87">
                <w:delText>(See Desktop Guide Reliability Risk Desk Section 2.4)</w:delText>
              </w:r>
            </w:del>
          </w:p>
        </w:tc>
      </w:tr>
      <w:tr w:rsidR="002952B2" w14:paraId="23EC0992" w14:textId="77777777">
        <w:trPr>
          <w:trHeight w:val="395"/>
        </w:trPr>
        <w:tc>
          <w:tcPr>
            <w:tcW w:w="1437" w:type="dxa"/>
            <w:tcBorders>
              <w:top w:val="single" w:sz="4" w:space="0" w:color="auto"/>
              <w:left w:val="nil"/>
              <w:bottom w:val="double" w:sz="4" w:space="0" w:color="auto"/>
              <w:right w:val="single" w:sz="4" w:space="0" w:color="auto"/>
            </w:tcBorders>
            <w:vAlign w:val="center"/>
          </w:tcPr>
          <w:p w14:paraId="23EC0990" w14:textId="0B72E980" w:rsidR="002952B2" w:rsidRDefault="000C451D">
            <w:pPr>
              <w:spacing w:line="276" w:lineRule="auto"/>
              <w:jc w:val="center"/>
              <w:rPr>
                <w:b/>
              </w:rPr>
            </w:pPr>
            <w:del w:id="257" w:author="Smith, Ira" w:date="2025-03-12T08:10:00Z">
              <w:r w:rsidDel="000E1C87">
                <w:rPr>
                  <w:b/>
                </w:rPr>
                <w:delText>L</w:delText>
              </w:r>
              <w:r w:rsidR="00433A28" w:rsidDel="000E1C87">
                <w:rPr>
                  <w:b/>
                </w:rPr>
                <w:delText>og</w:delText>
              </w:r>
            </w:del>
          </w:p>
        </w:tc>
        <w:tc>
          <w:tcPr>
            <w:tcW w:w="7563" w:type="dxa"/>
            <w:gridSpan w:val="2"/>
            <w:tcBorders>
              <w:top w:val="single" w:sz="4" w:space="0" w:color="auto"/>
              <w:left w:val="single" w:sz="4" w:space="0" w:color="auto"/>
              <w:bottom w:val="double" w:sz="4" w:space="0" w:color="auto"/>
              <w:right w:val="nil"/>
            </w:tcBorders>
            <w:vAlign w:val="center"/>
          </w:tcPr>
          <w:p w14:paraId="23EC0991" w14:textId="0A2856AA" w:rsidR="002952B2" w:rsidRDefault="000C451D">
            <w:pPr>
              <w:spacing w:line="276" w:lineRule="auto"/>
            </w:pPr>
            <w:del w:id="258" w:author="Smith, Ira" w:date="2025-03-12T08:10:00Z">
              <w:r w:rsidDel="000E1C87">
                <w:delText>Log all actions.</w:delText>
              </w:r>
            </w:del>
          </w:p>
        </w:tc>
      </w:tr>
      <w:tr w:rsidR="002952B2" w14:paraId="23EC0994" w14:textId="77777777">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3EC0993" w14:textId="47D72698" w:rsidR="002952B2" w:rsidRDefault="000C451D" w:rsidP="00EC502A">
            <w:pPr>
              <w:pStyle w:val="Heading3"/>
            </w:pPr>
            <w:bookmarkStart w:id="259" w:name="LookAhead"/>
            <w:bookmarkStart w:id="260" w:name="_Look_Ahead_Monitoring"/>
            <w:bookmarkEnd w:id="259"/>
            <w:bookmarkEnd w:id="260"/>
            <w:del w:id="261" w:author="Smith, Ira" w:date="2025-03-12T08:10:00Z">
              <w:r w:rsidDel="000E1C87">
                <w:lastRenderedPageBreak/>
                <w:delText>Look Ahead Monitoring of Responsive Reserve Service</w:delText>
              </w:r>
            </w:del>
          </w:p>
        </w:tc>
      </w:tr>
      <w:tr w:rsidR="002952B2" w14:paraId="23EC0998" w14:textId="77777777">
        <w:trPr>
          <w:trHeight w:val="576"/>
        </w:trPr>
        <w:tc>
          <w:tcPr>
            <w:tcW w:w="1455" w:type="dxa"/>
            <w:gridSpan w:val="2"/>
            <w:tcBorders>
              <w:left w:val="nil"/>
            </w:tcBorders>
            <w:vAlign w:val="center"/>
          </w:tcPr>
          <w:p w14:paraId="23EC0995" w14:textId="5E1ABE44" w:rsidR="002952B2" w:rsidRDefault="000C451D">
            <w:pPr>
              <w:spacing w:line="276" w:lineRule="auto"/>
              <w:jc w:val="center"/>
              <w:rPr>
                <w:b/>
              </w:rPr>
            </w:pPr>
            <w:del w:id="262" w:author="Smith, Ira" w:date="2025-03-12T08:10:00Z">
              <w:r w:rsidDel="000E1C87">
                <w:rPr>
                  <w:b/>
                </w:rPr>
                <w:delText>N</w:delText>
              </w:r>
              <w:r w:rsidR="00433A28" w:rsidDel="000E1C87">
                <w:rPr>
                  <w:b/>
                </w:rPr>
                <w:delText>ote</w:delText>
              </w:r>
            </w:del>
          </w:p>
        </w:tc>
        <w:tc>
          <w:tcPr>
            <w:tcW w:w="7545" w:type="dxa"/>
            <w:tcBorders>
              <w:right w:val="nil"/>
            </w:tcBorders>
            <w:vAlign w:val="center"/>
          </w:tcPr>
          <w:p w14:paraId="23EC0996" w14:textId="59D5E4A3" w:rsidR="002952B2" w:rsidDel="000E1C87" w:rsidRDefault="000C451D">
            <w:pPr>
              <w:rPr>
                <w:del w:id="263" w:author="Smith, Ira" w:date="2025-03-12T08:10:00Z"/>
              </w:rPr>
            </w:pPr>
            <w:del w:id="264" w:author="Smith, Ira" w:date="2025-03-12T08:10:00Z">
              <w:r w:rsidDel="000E1C87">
                <w:delText xml:space="preserve">The purpose of this section is to provide recommendations for </w:delText>
              </w:r>
            </w:del>
          </w:p>
          <w:p w14:paraId="23EC0997" w14:textId="10CEDE16" w:rsidR="002952B2" w:rsidRDefault="000C451D">
            <w:del w:id="265" w:author="Smith, Ira" w:date="2025-03-12T08:10:00Z">
              <w:r w:rsidDel="000E1C87">
                <w:delText>assessing and detecting possible insufficiencies in RRS reserves that may be detected in several hours ahead of Real-Time hours due to changes in wind forecast and thus changes in estimated online inertia.</w:delText>
              </w:r>
            </w:del>
          </w:p>
        </w:tc>
      </w:tr>
      <w:tr w:rsidR="002952B2" w14:paraId="23EC099B" w14:textId="77777777">
        <w:trPr>
          <w:trHeight w:val="576"/>
        </w:trPr>
        <w:tc>
          <w:tcPr>
            <w:tcW w:w="1455" w:type="dxa"/>
            <w:gridSpan w:val="2"/>
            <w:tcBorders>
              <w:top w:val="single" w:sz="4" w:space="0" w:color="auto"/>
              <w:left w:val="nil"/>
              <w:bottom w:val="single" w:sz="4" w:space="0" w:color="auto"/>
              <w:right w:val="single" w:sz="4" w:space="0" w:color="auto"/>
            </w:tcBorders>
            <w:vAlign w:val="center"/>
          </w:tcPr>
          <w:p w14:paraId="23EC0999" w14:textId="4E458173" w:rsidR="002952B2" w:rsidRDefault="000C451D">
            <w:pPr>
              <w:spacing w:line="276" w:lineRule="auto"/>
              <w:jc w:val="center"/>
              <w:rPr>
                <w:b/>
              </w:rPr>
            </w:pPr>
            <w:del w:id="266" w:author="Smith, Ira" w:date="2025-03-12T08:10:00Z">
              <w:r w:rsidDel="000E1C87">
                <w:rPr>
                  <w:b/>
                </w:rPr>
                <w:delText>M</w:delText>
              </w:r>
              <w:r w:rsidR="00433A28" w:rsidDel="000E1C87">
                <w:rPr>
                  <w:b/>
                </w:rPr>
                <w:delText>onitor</w:delText>
              </w:r>
            </w:del>
          </w:p>
        </w:tc>
        <w:tc>
          <w:tcPr>
            <w:tcW w:w="7545" w:type="dxa"/>
            <w:tcBorders>
              <w:top w:val="single" w:sz="4" w:space="0" w:color="auto"/>
              <w:left w:val="single" w:sz="4" w:space="0" w:color="auto"/>
              <w:bottom w:val="single" w:sz="4" w:space="0" w:color="auto"/>
              <w:right w:val="nil"/>
            </w:tcBorders>
            <w:vAlign w:val="center"/>
          </w:tcPr>
          <w:p w14:paraId="23EC099A" w14:textId="4302103E" w:rsidR="002952B2" w:rsidRDefault="000C451D">
            <w:pPr>
              <w:spacing w:line="276" w:lineRule="auto"/>
            </w:pPr>
            <w:del w:id="267" w:author="Smith, Ira" w:date="2025-03-12T08:10:00Z">
              <w:r w:rsidDel="000E1C87">
                <w:delText>(See Desktop Guide Reliability Risk Desk Section 2.4)</w:delText>
              </w:r>
            </w:del>
          </w:p>
        </w:tc>
      </w:tr>
      <w:tr w:rsidR="002952B2" w14:paraId="23EC09A4" w14:textId="77777777">
        <w:trPr>
          <w:trHeight w:val="260"/>
        </w:trPr>
        <w:tc>
          <w:tcPr>
            <w:tcW w:w="1455" w:type="dxa"/>
            <w:gridSpan w:val="2"/>
            <w:tcBorders>
              <w:top w:val="single" w:sz="4" w:space="0" w:color="auto"/>
              <w:left w:val="nil"/>
              <w:bottom w:val="single" w:sz="4" w:space="0" w:color="auto"/>
              <w:right w:val="single" w:sz="4" w:space="0" w:color="auto"/>
            </w:tcBorders>
            <w:vAlign w:val="center"/>
          </w:tcPr>
          <w:p w14:paraId="23EC099C" w14:textId="103B2F69" w:rsidR="002952B2" w:rsidRDefault="000C451D">
            <w:pPr>
              <w:spacing w:line="276" w:lineRule="auto"/>
              <w:jc w:val="center"/>
              <w:rPr>
                <w:b/>
              </w:rPr>
            </w:pPr>
            <w:del w:id="268" w:author="Smith, Ira" w:date="2025-03-12T08:10:00Z">
              <w:r w:rsidDel="000E1C87">
                <w:rPr>
                  <w:b/>
                </w:rPr>
                <w:delText>1</w:delText>
              </w:r>
            </w:del>
          </w:p>
        </w:tc>
        <w:tc>
          <w:tcPr>
            <w:tcW w:w="7545" w:type="dxa"/>
            <w:tcBorders>
              <w:top w:val="single" w:sz="4" w:space="0" w:color="auto"/>
              <w:left w:val="single" w:sz="4" w:space="0" w:color="auto"/>
              <w:bottom w:val="single" w:sz="4" w:space="0" w:color="auto"/>
              <w:right w:val="nil"/>
            </w:tcBorders>
            <w:vAlign w:val="center"/>
          </w:tcPr>
          <w:p w14:paraId="23EC099D" w14:textId="6E085FB3" w:rsidR="002952B2" w:rsidDel="000E1C87" w:rsidRDefault="000C451D" w:rsidP="003E1DCA">
            <w:pPr>
              <w:spacing w:line="276" w:lineRule="auto"/>
              <w:rPr>
                <w:del w:id="269" w:author="Smith, Ira" w:date="2025-03-12T08:10:00Z"/>
                <w:b/>
              </w:rPr>
            </w:pPr>
            <w:del w:id="270" w:author="Smith, Ira" w:date="2025-03-12T08:10:00Z">
              <w:r w:rsidDel="000E1C87">
                <w:rPr>
                  <w:b/>
                </w:rPr>
                <w:delText>IF:</w:delText>
              </w:r>
            </w:del>
          </w:p>
          <w:p w14:paraId="23EC099E" w14:textId="60B8B06E" w:rsidR="002952B2" w:rsidDel="000E1C87" w:rsidRDefault="000C451D" w:rsidP="005A6C6C">
            <w:pPr>
              <w:pStyle w:val="TableText"/>
              <w:numPr>
                <w:ilvl w:val="0"/>
                <w:numId w:val="19"/>
              </w:numPr>
              <w:rPr>
                <w:del w:id="271" w:author="Smith, Ira" w:date="2025-03-12T08:10:00Z"/>
              </w:rPr>
            </w:pPr>
            <w:del w:id="272" w:author="Smith, Ira" w:date="2025-03-12T08:10:00Z">
              <w:r w:rsidDel="000E1C87">
                <w:delText>DAM &amp; DRUC have finished execution</w:delText>
              </w:r>
              <w:r w:rsidR="003E1DCA" w:rsidDel="000E1C87">
                <w:delText>,</w:delText>
              </w:r>
              <w:r w:rsidDel="000E1C87">
                <w:delText xml:space="preserve"> AND</w:delText>
              </w:r>
            </w:del>
          </w:p>
          <w:p w14:paraId="23EC099F" w14:textId="34F518FC" w:rsidR="002952B2" w:rsidDel="000E1C87" w:rsidRDefault="000C451D" w:rsidP="005A6C6C">
            <w:pPr>
              <w:pStyle w:val="TableText"/>
              <w:numPr>
                <w:ilvl w:val="0"/>
                <w:numId w:val="19"/>
              </w:numPr>
              <w:rPr>
                <w:del w:id="273" w:author="Smith, Ira" w:date="2025-03-12T08:10:00Z"/>
              </w:rPr>
            </w:pPr>
            <w:del w:id="274" w:author="Smith, Ira" w:date="2025-03-12T08:10:00Z">
              <w:r w:rsidDel="000E1C87">
                <w:delText>Shortfall is noticed in posted/procured RRS in comparison to the estimated RRS needed based on expected online inertia computed using the most recent COPs from resources.</w:delText>
              </w:r>
            </w:del>
          </w:p>
          <w:p w14:paraId="23EC09A0" w14:textId="6EE90927" w:rsidR="002952B2" w:rsidDel="000E1C87" w:rsidRDefault="000C451D" w:rsidP="003E1DCA">
            <w:pPr>
              <w:spacing w:line="276" w:lineRule="auto"/>
              <w:rPr>
                <w:del w:id="275" w:author="Smith, Ira" w:date="2025-03-12T08:10:00Z"/>
                <w:b/>
              </w:rPr>
            </w:pPr>
            <w:del w:id="276" w:author="Smith, Ira" w:date="2025-03-12T08:10:00Z">
              <w:r w:rsidDel="000E1C87">
                <w:rPr>
                  <w:b/>
                </w:rPr>
                <w:delText>THEN:</w:delText>
              </w:r>
            </w:del>
          </w:p>
          <w:p w14:paraId="23EC09A1" w14:textId="1147FDCD" w:rsidR="002952B2" w:rsidDel="000E1C87" w:rsidRDefault="000C451D" w:rsidP="005A6C6C">
            <w:pPr>
              <w:pStyle w:val="TableText"/>
              <w:numPr>
                <w:ilvl w:val="0"/>
                <w:numId w:val="19"/>
              </w:numPr>
              <w:rPr>
                <w:del w:id="277" w:author="Smith, Ira" w:date="2025-03-12T08:10:00Z"/>
              </w:rPr>
            </w:pPr>
            <w:del w:id="278" w:author="Smith, Ira" w:date="2025-03-12T08:10:00Z">
              <w:r w:rsidDel="000E1C87">
                <w:delText>Contact wind QSEs with large errors in COP HSLs for these hours and continue to monitor the Worksheet/Chart for updates.</w:delText>
              </w:r>
            </w:del>
          </w:p>
          <w:p w14:paraId="23EC09A2" w14:textId="6735F3CA" w:rsidR="002952B2" w:rsidDel="000E1C87" w:rsidRDefault="000C451D" w:rsidP="005A6C6C">
            <w:pPr>
              <w:pStyle w:val="TableText"/>
              <w:numPr>
                <w:ilvl w:val="0"/>
                <w:numId w:val="19"/>
              </w:numPr>
              <w:rPr>
                <w:del w:id="279" w:author="Smith, Ira" w:date="2025-03-12T08:10:00Z"/>
                <w:b/>
              </w:rPr>
            </w:pPr>
            <w:del w:id="280" w:author="Smith, Ira" w:date="2025-03-12T08:10:00Z">
              <w:r w:rsidDel="000E1C87">
                <w:delText>Determine if any QSEs with Ancillary Service Obligations have Ancillary Service shortage in their COPs and if so ask them to research this issue.</w:delText>
              </w:r>
            </w:del>
          </w:p>
          <w:p w14:paraId="23EC09A3" w14:textId="1BD68864" w:rsidR="002952B2" w:rsidRDefault="000C451D" w:rsidP="005A6C6C">
            <w:pPr>
              <w:pStyle w:val="TableText"/>
              <w:numPr>
                <w:ilvl w:val="0"/>
                <w:numId w:val="19"/>
              </w:numPr>
              <w:rPr>
                <w:b/>
              </w:rPr>
            </w:pPr>
            <w:del w:id="281" w:author="Smith, Ira" w:date="2025-03-12T08:10:00Z">
              <w:r w:rsidDel="000E1C87">
                <w:delText>Continue monitoring conditions closer to Real-Time. If shortfall persists, if PRC is expected to be low during these hours, determine in consultation with Shift Supervisor if additional RRS may need to be procured (via Supplemental Ancillary Service Market (SASM) or if additional resources may need be committed (via Reliability Unit Commitment (RUC).</w:delText>
              </w:r>
            </w:del>
          </w:p>
        </w:tc>
      </w:tr>
      <w:tr w:rsidR="002952B2" w14:paraId="23EC09A7" w14:textId="77777777">
        <w:trPr>
          <w:trHeight w:val="395"/>
        </w:trPr>
        <w:tc>
          <w:tcPr>
            <w:tcW w:w="1455" w:type="dxa"/>
            <w:gridSpan w:val="2"/>
            <w:tcBorders>
              <w:top w:val="single" w:sz="4" w:space="0" w:color="auto"/>
              <w:left w:val="nil"/>
              <w:bottom w:val="double" w:sz="4" w:space="0" w:color="auto"/>
              <w:right w:val="single" w:sz="4" w:space="0" w:color="auto"/>
            </w:tcBorders>
            <w:vAlign w:val="center"/>
          </w:tcPr>
          <w:p w14:paraId="23EC09A5" w14:textId="279E527F" w:rsidR="002952B2" w:rsidRDefault="000C451D">
            <w:pPr>
              <w:spacing w:line="276" w:lineRule="auto"/>
              <w:jc w:val="center"/>
              <w:rPr>
                <w:b/>
              </w:rPr>
            </w:pPr>
            <w:del w:id="282" w:author="Smith, Ira" w:date="2025-03-12T08:10:00Z">
              <w:r w:rsidDel="000E1C87">
                <w:rPr>
                  <w:b/>
                </w:rPr>
                <w:delText>L</w:delText>
              </w:r>
              <w:r w:rsidR="00433A28" w:rsidDel="000E1C87">
                <w:rPr>
                  <w:b/>
                </w:rPr>
                <w:delText>og</w:delText>
              </w:r>
            </w:del>
          </w:p>
        </w:tc>
        <w:tc>
          <w:tcPr>
            <w:tcW w:w="7545" w:type="dxa"/>
            <w:tcBorders>
              <w:top w:val="single" w:sz="4" w:space="0" w:color="auto"/>
              <w:left w:val="single" w:sz="4" w:space="0" w:color="auto"/>
              <w:bottom w:val="double" w:sz="4" w:space="0" w:color="auto"/>
              <w:right w:val="nil"/>
            </w:tcBorders>
            <w:vAlign w:val="center"/>
          </w:tcPr>
          <w:p w14:paraId="23EC09A6" w14:textId="499682C5" w:rsidR="002952B2" w:rsidRDefault="000C451D">
            <w:pPr>
              <w:spacing w:line="276" w:lineRule="auto"/>
            </w:pPr>
            <w:del w:id="283" w:author="Smith, Ira" w:date="2025-03-12T08:10:00Z">
              <w:r w:rsidDel="000E1C87">
                <w:delText>Log all actions.</w:delText>
              </w:r>
            </w:del>
          </w:p>
        </w:tc>
      </w:tr>
      <w:tr w:rsidR="002952B2" w14:paraId="23EC09A9" w14:textId="77777777">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3EC09A8" w14:textId="01CD1978" w:rsidR="002952B2" w:rsidRDefault="000C451D" w:rsidP="00EC502A">
            <w:pPr>
              <w:pStyle w:val="Heading3"/>
            </w:pPr>
            <w:bookmarkStart w:id="284" w:name="_Real-time_RRS_Sufficiency_1"/>
            <w:bookmarkEnd w:id="284"/>
            <w:del w:id="285" w:author="Smith, Ira" w:date="2025-03-12T08:12:00Z">
              <w:r w:rsidDel="000E1C87">
                <w:delText>Real-time RRS Sufficiency Monitoring</w:delText>
              </w:r>
            </w:del>
          </w:p>
        </w:tc>
      </w:tr>
      <w:tr w:rsidR="002952B2" w14:paraId="23EC09B2" w14:textId="77777777">
        <w:trPr>
          <w:trHeight w:val="576"/>
        </w:trPr>
        <w:tc>
          <w:tcPr>
            <w:tcW w:w="1437" w:type="dxa"/>
            <w:tcBorders>
              <w:top w:val="double" w:sz="4" w:space="0" w:color="auto"/>
              <w:left w:val="nil"/>
              <w:bottom w:val="single" w:sz="4" w:space="0" w:color="auto"/>
              <w:right w:val="single" w:sz="4" w:space="0" w:color="auto"/>
            </w:tcBorders>
            <w:vAlign w:val="center"/>
          </w:tcPr>
          <w:p w14:paraId="23EC09AA" w14:textId="7D973CD1" w:rsidR="002952B2" w:rsidRDefault="000C451D">
            <w:pPr>
              <w:spacing w:line="276" w:lineRule="auto"/>
              <w:jc w:val="center"/>
              <w:rPr>
                <w:b/>
              </w:rPr>
            </w:pPr>
            <w:del w:id="286" w:author="Smith, Ira" w:date="2025-03-12T08:12:00Z">
              <w:r w:rsidDel="000E1C87">
                <w:rPr>
                  <w:b/>
                </w:rPr>
                <w:delText>N</w:delText>
              </w:r>
              <w:r w:rsidR="00433A28" w:rsidDel="000E1C87">
                <w:rPr>
                  <w:b/>
                </w:rPr>
                <w:delText>ote</w:delText>
              </w:r>
            </w:del>
          </w:p>
        </w:tc>
        <w:tc>
          <w:tcPr>
            <w:tcW w:w="7563" w:type="dxa"/>
            <w:gridSpan w:val="2"/>
            <w:tcBorders>
              <w:top w:val="double" w:sz="4" w:space="0" w:color="auto"/>
              <w:left w:val="single" w:sz="4" w:space="0" w:color="auto"/>
              <w:bottom w:val="single" w:sz="4" w:space="0" w:color="auto"/>
              <w:right w:val="nil"/>
            </w:tcBorders>
            <w:vAlign w:val="center"/>
          </w:tcPr>
          <w:p w14:paraId="23EC09AB" w14:textId="044C440D" w:rsidR="002952B2" w:rsidDel="000E1C87" w:rsidRDefault="000C451D">
            <w:pPr>
              <w:spacing w:line="276" w:lineRule="auto"/>
              <w:rPr>
                <w:del w:id="287" w:author="Smith, Ira" w:date="2025-03-12T08:12:00Z"/>
              </w:rPr>
            </w:pPr>
            <w:del w:id="288" w:author="Smith, Ira" w:date="2025-03-12T08:12:00Z">
              <w:r w:rsidDel="000E1C87">
                <w:delText>Constantly monitor the grid operating conditions &amp; the adequacy of available RRS and identify hours when procured RRS &amp; Physical Responsive Capability (PRC) may not be sufficient. If there is a shortfall in the procured/available RRS obligations and the reserves required exceed RRS procured/available based on actual grid conditions and online inertia but during those same hours, there was adequate PRC and primary frequency responsive capacity available to arrest frequency decline during a sudden loss of generation no action is necessary.</w:delText>
              </w:r>
            </w:del>
          </w:p>
          <w:p w14:paraId="23EC09AC" w14:textId="7CDB55DA" w:rsidR="002952B2" w:rsidDel="000E1C87" w:rsidRDefault="002952B2">
            <w:pPr>
              <w:spacing w:line="276" w:lineRule="auto"/>
              <w:rPr>
                <w:del w:id="289" w:author="Smith, Ira" w:date="2025-03-12T08:12:00Z"/>
              </w:rPr>
            </w:pPr>
          </w:p>
          <w:p w14:paraId="23EC09AD" w14:textId="20781671" w:rsidR="002952B2" w:rsidDel="000E1C87" w:rsidRDefault="000C451D" w:rsidP="005A6C6C">
            <w:pPr>
              <w:pStyle w:val="TableText"/>
              <w:numPr>
                <w:ilvl w:val="0"/>
                <w:numId w:val="19"/>
              </w:numPr>
              <w:jc w:val="both"/>
              <w:rPr>
                <w:del w:id="290" w:author="Smith, Ira" w:date="2025-03-12T08:12:00Z"/>
              </w:rPr>
            </w:pPr>
            <w:del w:id="291" w:author="Smith, Ira" w:date="2025-03-12T08:12:00Z">
              <w:r w:rsidDel="000E1C87">
                <w:delText xml:space="preserve">Monitor RRS needed based on grid operating conditions &amp; online inertia, </w:delText>
              </w:r>
            </w:del>
          </w:p>
          <w:p w14:paraId="23EC09AE" w14:textId="6CA5FF22" w:rsidR="002952B2" w:rsidDel="000E1C87" w:rsidRDefault="000C451D" w:rsidP="005A6C6C">
            <w:pPr>
              <w:pStyle w:val="TableText"/>
              <w:numPr>
                <w:ilvl w:val="0"/>
                <w:numId w:val="19"/>
              </w:numPr>
              <w:jc w:val="both"/>
              <w:rPr>
                <w:del w:id="292" w:author="Smith, Ira" w:date="2025-03-12T08:12:00Z"/>
              </w:rPr>
            </w:pPr>
            <w:del w:id="293" w:author="Smith, Ira" w:date="2025-03-12T08:12:00Z">
              <w:r w:rsidDel="000E1C87">
                <w:delText xml:space="preserve">Monitor RRS available computed based on telemetry and online inertia, </w:delText>
              </w:r>
            </w:del>
          </w:p>
          <w:p w14:paraId="23EC09AF" w14:textId="3400FAF2" w:rsidR="002952B2" w:rsidDel="000E1C87" w:rsidRDefault="000C451D" w:rsidP="005A6C6C">
            <w:pPr>
              <w:pStyle w:val="TableText"/>
              <w:numPr>
                <w:ilvl w:val="0"/>
                <w:numId w:val="19"/>
              </w:numPr>
              <w:rPr>
                <w:del w:id="294" w:author="Smith, Ira" w:date="2025-03-12T08:12:00Z"/>
              </w:rPr>
            </w:pPr>
            <w:del w:id="295" w:author="Smith, Ira" w:date="2025-03-12T08:12:00Z">
              <w:r w:rsidDel="000E1C87">
                <w:delText xml:space="preserve">If Shortfall in procured/available RRS in comparison to actual RRS required is identified as well as actual PRC and Primary Frequency Responsive (PFR) capability computed using actual PRC capability </w:delText>
              </w:r>
              <w:r w:rsidDel="000E1C87">
                <w:lastRenderedPageBreak/>
                <w:delText>is determined to be insufficient to arrest frequency decline during a sudden loss of generation then necessary actions must be discussed and coordinated with Shift Supervisor, RUC, Real-Time</w:delText>
              </w:r>
              <w:r w:rsidR="003E1DCA" w:rsidDel="000E1C87">
                <w:delText>,</w:delText>
              </w:r>
              <w:r w:rsidDel="000E1C87">
                <w:delText xml:space="preserve"> and Resource Desks.</w:delText>
              </w:r>
            </w:del>
          </w:p>
          <w:p w14:paraId="23EC09B0" w14:textId="24A7D60E" w:rsidR="002952B2" w:rsidDel="000E1C87" w:rsidRDefault="002952B2" w:rsidP="003E1DCA">
            <w:pPr>
              <w:spacing w:line="276" w:lineRule="auto"/>
              <w:ind w:left="720"/>
              <w:rPr>
                <w:del w:id="296" w:author="Smith, Ira" w:date="2025-03-12T08:12:00Z"/>
              </w:rPr>
            </w:pPr>
          </w:p>
          <w:p w14:paraId="23EC09B1" w14:textId="55CB9D25" w:rsidR="002952B2" w:rsidRDefault="000C451D">
            <w:pPr>
              <w:spacing w:line="276" w:lineRule="auto"/>
            </w:pPr>
            <w:del w:id="297" w:author="Smith, Ira" w:date="2025-03-12T08:12:00Z">
              <w:r w:rsidDel="000E1C87">
                <w:delText>(See Desktop Guide Reliability Risk Desk Section 2.4)</w:delText>
              </w:r>
            </w:del>
          </w:p>
        </w:tc>
      </w:tr>
      <w:tr w:rsidR="002952B2" w14:paraId="23EC09B5"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B3" w14:textId="57C570B5" w:rsidR="002952B2" w:rsidRDefault="000C451D">
            <w:pPr>
              <w:spacing w:line="276" w:lineRule="auto"/>
              <w:jc w:val="center"/>
              <w:rPr>
                <w:b/>
              </w:rPr>
            </w:pPr>
            <w:del w:id="298" w:author="Smith, Ira" w:date="2025-03-12T08:12:00Z">
              <w:r w:rsidDel="000E1C87">
                <w:rPr>
                  <w:b/>
                </w:rPr>
                <w:lastRenderedPageBreak/>
                <w:delText>N</w:delText>
              </w:r>
              <w:r w:rsidR="00433A28" w:rsidDel="000E1C87">
                <w:rPr>
                  <w:b/>
                </w:rPr>
                <w:delText>ote</w:delText>
              </w:r>
            </w:del>
          </w:p>
        </w:tc>
        <w:tc>
          <w:tcPr>
            <w:tcW w:w="7563" w:type="dxa"/>
            <w:gridSpan w:val="2"/>
            <w:tcBorders>
              <w:top w:val="single" w:sz="4" w:space="0" w:color="auto"/>
              <w:left w:val="single" w:sz="4" w:space="0" w:color="auto"/>
              <w:bottom w:val="single" w:sz="4" w:space="0" w:color="auto"/>
              <w:right w:val="nil"/>
            </w:tcBorders>
            <w:vAlign w:val="center"/>
          </w:tcPr>
          <w:p w14:paraId="23EC09B4" w14:textId="1613E1B8" w:rsidR="002952B2" w:rsidRDefault="000C451D">
            <w:pPr>
              <w:pStyle w:val="ListParagraph"/>
              <w:spacing w:line="276" w:lineRule="auto"/>
              <w:ind w:left="0"/>
            </w:pPr>
            <w:del w:id="299" w:author="Smith, Ira" w:date="2025-03-12T08:12:00Z">
              <w:r w:rsidDel="000E1C87">
                <w:delText>The purpose of this section is to provide recommendations for monitoring adequacy of RRS in Real-Time.</w:delText>
              </w:r>
            </w:del>
          </w:p>
        </w:tc>
      </w:tr>
      <w:tr w:rsidR="002952B2" w14:paraId="23EC09BE"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B6" w14:textId="65A4E579" w:rsidR="002952B2" w:rsidRDefault="000C451D">
            <w:pPr>
              <w:spacing w:line="276" w:lineRule="auto"/>
              <w:jc w:val="center"/>
              <w:rPr>
                <w:b/>
              </w:rPr>
            </w:pPr>
            <w:del w:id="300" w:author="Smith, Ira" w:date="2025-03-12T08:12:00Z">
              <w:r w:rsidDel="000E1C87">
                <w:rPr>
                  <w:b/>
                </w:rPr>
                <w:delText>1</w:delText>
              </w:r>
            </w:del>
          </w:p>
        </w:tc>
        <w:tc>
          <w:tcPr>
            <w:tcW w:w="7563" w:type="dxa"/>
            <w:gridSpan w:val="2"/>
            <w:tcBorders>
              <w:top w:val="single" w:sz="4" w:space="0" w:color="auto"/>
              <w:left w:val="single" w:sz="4" w:space="0" w:color="auto"/>
              <w:bottom w:val="single" w:sz="4" w:space="0" w:color="auto"/>
              <w:right w:val="nil"/>
            </w:tcBorders>
            <w:vAlign w:val="center"/>
          </w:tcPr>
          <w:p w14:paraId="23EC09B7" w14:textId="250C2120" w:rsidR="002952B2" w:rsidDel="000E1C87" w:rsidRDefault="000C451D" w:rsidP="003E1DCA">
            <w:pPr>
              <w:spacing w:line="276" w:lineRule="auto"/>
              <w:rPr>
                <w:del w:id="301" w:author="Smith, Ira" w:date="2025-03-12T08:12:00Z"/>
                <w:b/>
              </w:rPr>
            </w:pPr>
            <w:del w:id="302" w:author="Smith, Ira" w:date="2025-03-12T08:12:00Z">
              <w:r w:rsidDel="000E1C87">
                <w:rPr>
                  <w:b/>
                </w:rPr>
                <w:delText>IF:</w:delText>
              </w:r>
            </w:del>
          </w:p>
          <w:p w14:paraId="23EC09B8" w14:textId="37087680" w:rsidR="002952B2" w:rsidDel="000E1C87" w:rsidRDefault="000C451D" w:rsidP="005A6C6C">
            <w:pPr>
              <w:pStyle w:val="TableText"/>
              <w:numPr>
                <w:ilvl w:val="0"/>
                <w:numId w:val="19"/>
              </w:numPr>
              <w:rPr>
                <w:del w:id="303" w:author="Smith, Ira" w:date="2025-03-12T08:12:00Z"/>
              </w:rPr>
            </w:pPr>
            <w:del w:id="304" w:author="Smith, Ira" w:date="2025-03-12T08:12:00Z">
              <w:r w:rsidDel="000E1C87">
                <w:delText>Shortfall is noticed in procured/available RRS in comparison to  the estimated RRS needed based on actual grid conditions and online inertia AND</w:delText>
              </w:r>
            </w:del>
          </w:p>
          <w:p w14:paraId="23EC09B9" w14:textId="35450E10" w:rsidR="002952B2" w:rsidDel="000E1C87" w:rsidRDefault="000C451D" w:rsidP="005A6C6C">
            <w:pPr>
              <w:pStyle w:val="TableText"/>
              <w:numPr>
                <w:ilvl w:val="0"/>
                <w:numId w:val="19"/>
              </w:numPr>
              <w:rPr>
                <w:del w:id="305" w:author="Smith, Ira" w:date="2025-03-12T08:12:00Z"/>
              </w:rPr>
            </w:pPr>
            <w:del w:id="306" w:author="Smith, Ira" w:date="2025-03-12T08:12:00Z">
              <w:r w:rsidDel="000E1C87">
                <w:delText xml:space="preserve">Shortfall is noticed in available PFR capability computed based on PRC in comparison to actual RRS needed AND </w:delText>
              </w:r>
            </w:del>
          </w:p>
          <w:p w14:paraId="23EC09BA" w14:textId="73611BCB" w:rsidR="002952B2" w:rsidDel="000E1C87" w:rsidRDefault="000C451D" w:rsidP="005A6C6C">
            <w:pPr>
              <w:pStyle w:val="TableText"/>
              <w:numPr>
                <w:ilvl w:val="0"/>
                <w:numId w:val="19"/>
              </w:numPr>
              <w:rPr>
                <w:del w:id="307" w:author="Smith, Ira" w:date="2025-03-12T08:12:00Z"/>
              </w:rPr>
            </w:pPr>
            <w:del w:id="308" w:author="Smith, Ira" w:date="2025-03-12T08:12:00Z">
              <w:r w:rsidDel="000E1C87">
                <w:delText xml:space="preserve">Analysis determines shortfall in posted/procured RRS in the hours immediately following the current Operating Hour. </w:delText>
              </w:r>
            </w:del>
          </w:p>
          <w:p w14:paraId="23EC09BB" w14:textId="59316C28" w:rsidR="002952B2" w:rsidDel="000E1C87" w:rsidRDefault="000C451D" w:rsidP="005A6C6C">
            <w:pPr>
              <w:pStyle w:val="TableText"/>
              <w:numPr>
                <w:ilvl w:val="0"/>
                <w:numId w:val="19"/>
              </w:numPr>
              <w:rPr>
                <w:del w:id="309" w:author="Smith, Ira" w:date="2025-03-12T08:12:00Z"/>
              </w:rPr>
            </w:pPr>
            <w:del w:id="310" w:author="Smith, Ira" w:date="2025-03-12T08:12:00Z">
              <w:r w:rsidDel="000E1C87">
                <w:delText>If PRC is expected to be low during these hours,</w:delText>
              </w:r>
            </w:del>
          </w:p>
          <w:p w14:paraId="23EC09BC" w14:textId="59D1A10A" w:rsidR="002952B2" w:rsidDel="000E1C87" w:rsidRDefault="000C451D" w:rsidP="003E1DCA">
            <w:pPr>
              <w:spacing w:line="276" w:lineRule="auto"/>
              <w:contextualSpacing/>
              <w:rPr>
                <w:del w:id="311" w:author="Smith, Ira" w:date="2025-03-12T08:12:00Z"/>
                <w:b/>
              </w:rPr>
            </w:pPr>
            <w:del w:id="312" w:author="Smith, Ira" w:date="2025-03-12T08:12:00Z">
              <w:r w:rsidDel="000E1C87">
                <w:rPr>
                  <w:b/>
                </w:rPr>
                <w:delText>THEN:</w:delText>
              </w:r>
            </w:del>
          </w:p>
          <w:p w14:paraId="23EC09BD" w14:textId="0FF5D97A" w:rsidR="002952B2" w:rsidRDefault="000C451D" w:rsidP="005A6C6C">
            <w:pPr>
              <w:pStyle w:val="TableText"/>
              <w:numPr>
                <w:ilvl w:val="0"/>
                <w:numId w:val="19"/>
              </w:numPr>
              <w:rPr>
                <w:b/>
              </w:rPr>
            </w:pPr>
            <w:del w:id="313" w:author="Smith, Ira" w:date="2025-03-12T08:12:00Z">
              <w:r w:rsidDel="000E1C87">
                <w:delText>Determine in consultation with Shift Supervisor if additional RRS may need to be procured via SASM or if additional resources may need be committed via RUC.</w:delText>
              </w:r>
            </w:del>
          </w:p>
        </w:tc>
      </w:tr>
      <w:tr w:rsidR="002952B2" w14:paraId="23EC09C1"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BF" w14:textId="26C2005B" w:rsidR="002952B2" w:rsidRDefault="000C451D">
            <w:pPr>
              <w:spacing w:line="276" w:lineRule="auto"/>
              <w:jc w:val="center"/>
              <w:rPr>
                <w:b/>
              </w:rPr>
            </w:pPr>
            <w:del w:id="314" w:author="Smith, Ira" w:date="2025-03-12T08:12:00Z">
              <w:r w:rsidDel="000E1C87">
                <w:rPr>
                  <w:b/>
                </w:rPr>
                <w:delText>L</w:delText>
              </w:r>
              <w:r w:rsidR="00433A28" w:rsidDel="000E1C87">
                <w:rPr>
                  <w:b/>
                </w:rPr>
                <w:delText>og</w:delText>
              </w:r>
            </w:del>
          </w:p>
        </w:tc>
        <w:tc>
          <w:tcPr>
            <w:tcW w:w="7563" w:type="dxa"/>
            <w:gridSpan w:val="2"/>
            <w:tcBorders>
              <w:top w:val="single" w:sz="4" w:space="0" w:color="auto"/>
              <w:left w:val="single" w:sz="4" w:space="0" w:color="auto"/>
              <w:bottom w:val="single" w:sz="4" w:space="0" w:color="auto"/>
              <w:right w:val="nil"/>
            </w:tcBorders>
            <w:vAlign w:val="center"/>
          </w:tcPr>
          <w:p w14:paraId="23EC09C0" w14:textId="34AF1B5A" w:rsidR="002952B2" w:rsidRDefault="000C451D">
            <w:pPr>
              <w:spacing w:line="276" w:lineRule="auto"/>
            </w:pPr>
            <w:del w:id="315" w:author="Smith, Ira" w:date="2025-03-12T08:12:00Z">
              <w:r w:rsidDel="000E1C87">
                <w:delText>Log all actions.</w:delText>
              </w:r>
            </w:del>
          </w:p>
        </w:tc>
      </w:tr>
      <w:tr w:rsidR="002952B2" w14:paraId="23EC09C3" w14:textId="77777777">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3EC09C2" w14:textId="77777777" w:rsidR="002952B2" w:rsidRDefault="000C451D" w:rsidP="00EC502A">
            <w:pPr>
              <w:pStyle w:val="Heading3"/>
            </w:pPr>
            <w:bookmarkStart w:id="316" w:name="_Look_Ahead_Critical"/>
            <w:bookmarkEnd w:id="316"/>
            <w:r>
              <w:t>Look Ahead Critical Inertia Level Sufficiency Monitoring</w:t>
            </w:r>
          </w:p>
        </w:tc>
      </w:tr>
      <w:tr w:rsidR="002952B2" w14:paraId="23EC09C6" w14:textId="77777777">
        <w:trPr>
          <w:trHeight w:val="576"/>
        </w:trPr>
        <w:tc>
          <w:tcPr>
            <w:tcW w:w="1437" w:type="dxa"/>
            <w:tcBorders>
              <w:top w:val="double" w:sz="4" w:space="0" w:color="auto"/>
              <w:left w:val="nil"/>
              <w:bottom w:val="single" w:sz="4" w:space="0" w:color="auto"/>
              <w:right w:val="single" w:sz="4" w:space="0" w:color="auto"/>
            </w:tcBorders>
            <w:vAlign w:val="center"/>
          </w:tcPr>
          <w:p w14:paraId="23EC09C4" w14:textId="208AE6FB" w:rsidR="002952B2" w:rsidRDefault="000C451D">
            <w:pPr>
              <w:spacing w:line="276" w:lineRule="auto"/>
              <w:jc w:val="center"/>
              <w:rPr>
                <w:b/>
              </w:rPr>
            </w:pPr>
            <w:r>
              <w:rPr>
                <w:b/>
              </w:rPr>
              <w:t>N</w:t>
            </w:r>
            <w:r w:rsidR="00433A28">
              <w:rPr>
                <w:b/>
              </w:rPr>
              <w:t>ote</w:t>
            </w:r>
          </w:p>
        </w:tc>
        <w:tc>
          <w:tcPr>
            <w:tcW w:w="7563" w:type="dxa"/>
            <w:gridSpan w:val="2"/>
            <w:tcBorders>
              <w:top w:val="double" w:sz="4" w:space="0" w:color="auto"/>
              <w:left w:val="single" w:sz="4" w:space="0" w:color="auto"/>
              <w:bottom w:val="single" w:sz="4" w:space="0" w:color="auto"/>
              <w:right w:val="nil"/>
            </w:tcBorders>
            <w:vAlign w:val="center"/>
          </w:tcPr>
          <w:p w14:paraId="23EC09C5" w14:textId="77777777" w:rsidR="002952B2" w:rsidRDefault="000C451D">
            <w:pPr>
              <w:spacing w:line="276" w:lineRule="auto"/>
              <w:rPr>
                <w:b/>
              </w:rPr>
            </w:pPr>
            <w:r>
              <w:t>Monitor the adequacy of Critical Inertia Level based on expected grid operating conditions and identify hours when Critical Inertia Level may not be sufficient.  Critical Inertia Level for ERCOT is 100 GW-s.</w:t>
            </w:r>
          </w:p>
        </w:tc>
      </w:tr>
      <w:tr w:rsidR="002952B2" w14:paraId="23EC09CE"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C7" w14:textId="77777777" w:rsidR="002952B2" w:rsidRDefault="000C451D">
            <w:pPr>
              <w:spacing w:line="276" w:lineRule="auto"/>
              <w:jc w:val="center"/>
              <w:rPr>
                <w:b/>
              </w:rPr>
            </w:pPr>
            <w:r>
              <w:rPr>
                <w:b/>
              </w:rPr>
              <w:t>1</w:t>
            </w:r>
          </w:p>
        </w:tc>
        <w:tc>
          <w:tcPr>
            <w:tcW w:w="7563" w:type="dxa"/>
            <w:gridSpan w:val="2"/>
            <w:tcBorders>
              <w:top w:val="single" w:sz="4" w:space="0" w:color="auto"/>
              <w:left w:val="single" w:sz="4" w:space="0" w:color="auto"/>
              <w:bottom w:val="single" w:sz="4" w:space="0" w:color="auto"/>
              <w:right w:val="nil"/>
            </w:tcBorders>
            <w:vAlign w:val="center"/>
          </w:tcPr>
          <w:p w14:paraId="23EC09C8" w14:textId="77777777" w:rsidR="002952B2" w:rsidRDefault="000C451D" w:rsidP="003E1DCA">
            <w:pPr>
              <w:spacing w:line="276" w:lineRule="auto"/>
              <w:rPr>
                <w:b/>
              </w:rPr>
            </w:pPr>
            <w:r>
              <w:rPr>
                <w:b/>
              </w:rPr>
              <w:t>IF:</w:t>
            </w:r>
          </w:p>
          <w:p w14:paraId="23EC09C9" w14:textId="673C8E09" w:rsidR="002952B2" w:rsidRDefault="000C451D" w:rsidP="005A6C6C">
            <w:pPr>
              <w:pStyle w:val="TableText"/>
              <w:numPr>
                <w:ilvl w:val="0"/>
                <w:numId w:val="19"/>
              </w:numPr>
            </w:pPr>
            <w:r>
              <w:t>DAM &amp; DRUC have finished execution</w:t>
            </w:r>
            <w:r w:rsidR="003E1DCA">
              <w:t>,</w:t>
            </w:r>
            <w:r>
              <w:t xml:space="preserve"> AND</w:t>
            </w:r>
          </w:p>
          <w:p w14:paraId="23EC09CA" w14:textId="77777777" w:rsidR="002952B2" w:rsidRDefault="000C451D" w:rsidP="005A6C6C">
            <w:pPr>
              <w:pStyle w:val="TableText"/>
              <w:numPr>
                <w:ilvl w:val="0"/>
                <w:numId w:val="19"/>
              </w:numPr>
            </w:pPr>
            <w:r>
              <w:t>Shortfall is noticed in Critical Inertia Level needed based on expected online Critical Inertia Level computed using the most recent COPs from resources.</w:t>
            </w:r>
          </w:p>
          <w:p w14:paraId="23EC09CB" w14:textId="77777777" w:rsidR="002952B2" w:rsidRDefault="000C451D" w:rsidP="003E1DCA">
            <w:pPr>
              <w:spacing w:line="276" w:lineRule="auto"/>
              <w:rPr>
                <w:b/>
              </w:rPr>
            </w:pPr>
            <w:r>
              <w:rPr>
                <w:b/>
              </w:rPr>
              <w:t>THEN:</w:t>
            </w:r>
          </w:p>
          <w:p w14:paraId="23EC09CC" w14:textId="32F041B9" w:rsidR="002952B2" w:rsidRDefault="000C451D" w:rsidP="005A6C6C">
            <w:pPr>
              <w:pStyle w:val="TableText"/>
              <w:numPr>
                <w:ilvl w:val="0"/>
                <w:numId w:val="19"/>
              </w:numPr>
              <w:rPr>
                <w:b/>
              </w:rPr>
            </w:pPr>
            <w:r>
              <w:t xml:space="preserve">Determine the need for additional generation to be </w:t>
            </w:r>
            <w:r w:rsidR="00540ADB">
              <w:t>RUC</w:t>
            </w:r>
            <w:r w:rsidR="0060267E">
              <w:t xml:space="preserve"> </w:t>
            </w:r>
            <w:r>
              <w:t>committed for future hours to maintain Critical Inertia Level above 105 GW-s</w:t>
            </w:r>
          </w:p>
          <w:p w14:paraId="23EC09CD" w14:textId="77777777" w:rsidR="002952B2" w:rsidRDefault="000C451D" w:rsidP="005A6C6C">
            <w:pPr>
              <w:pStyle w:val="TableText"/>
              <w:numPr>
                <w:ilvl w:val="0"/>
                <w:numId w:val="19"/>
              </w:numPr>
            </w:pPr>
            <w:r>
              <w:t>Discuss results with shift supervisor.</w:t>
            </w:r>
          </w:p>
        </w:tc>
      </w:tr>
      <w:tr w:rsidR="002952B2" w14:paraId="23EC09D1" w14:textId="77777777">
        <w:trPr>
          <w:trHeight w:val="576"/>
        </w:trPr>
        <w:tc>
          <w:tcPr>
            <w:tcW w:w="1437" w:type="dxa"/>
            <w:tcBorders>
              <w:top w:val="single" w:sz="4" w:space="0" w:color="auto"/>
              <w:left w:val="nil"/>
              <w:bottom w:val="double" w:sz="4" w:space="0" w:color="auto"/>
              <w:right w:val="single" w:sz="4" w:space="0" w:color="auto"/>
            </w:tcBorders>
            <w:vAlign w:val="center"/>
          </w:tcPr>
          <w:p w14:paraId="23EC09CF" w14:textId="715650BA" w:rsidR="002952B2" w:rsidRDefault="000C451D">
            <w:pPr>
              <w:spacing w:line="276" w:lineRule="auto"/>
              <w:jc w:val="center"/>
              <w:rPr>
                <w:b/>
              </w:rPr>
            </w:pPr>
            <w:r>
              <w:rPr>
                <w:b/>
              </w:rPr>
              <w:t>L</w:t>
            </w:r>
            <w:r w:rsidR="00433A28">
              <w:rPr>
                <w:b/>
              </w:rPr>
              <w:t>og</w:t>
            </w:r>
          </w:p>
        </w:tc>
        <w:tc>
          <w:tcPr>
            <w:tcW w:w="7563" w:type="dxa"/>
            <w:gridSpan w:val="2"/>
            <w:tcBorders>
              <w:top w:val="single" w:sz="4" w:space="0" w:color="auto"/>
              <w:left w:val="single" w:sz="4" w:space="0" w:color="auto"/>
              <w:bottom w:val="double" w:sz="4" w:space="0" w:color="auto"/>
              <w:right w:val="nil"/>
            </w:tcBorders>
            <w:vAlign w:val="center"/>
          </w:tcPr>
          <w:p w14:paraId="23EC09D0" w14:textId="77777777" w:rsidR="002952B2" w:rsidRDefault="000C451D">
            <w:pPr>
              <w:spacing w:line="276" w:lineRule="auto"/>
              <w:rPr>
                <w:b/>
              </w:rPr>
            </w:pPr>
            <w:r>
              <w:t>Log all actions.</w:t>
            </w:r>
          </w:p>
        </w:tc>
      </w:tr>
      <w:tr w:rsidR="002952B2" w14:paraId="23EC09D3" w14:textId="77777777">
        <w:trPr>
          <w:trHeight w:val="576"/>
        </w:trPr>
        <w:tc>
          <w:tcPr>
            <w:tcW w:w="9000" w:type="dxa"/>
            <w:gridSpan w:val="3"/>
            <w:tcBorders>
              <w:top w:val="double" w:sz="4" w:space="0" w:color="auto"/>
              <w:left w:val="double" w:sz="4" w:space="0" w:color="auto"/>
              <w:bottom w:val="double" w:sz="4" w:space="0" w:color="auto"/>
              <w:right w:val="double" w:sz="4" w:space="0" w:color="auto"/>
            </w:tcBorders>
            <w:vAlign w:val="center"/>
          </w:tcPr>
          <w:p w14:paraId="23EC09D2" w14:textId="77777777" w:rsidR="002952B2" w:rsidRDefault="000C451D" w:rsidP="00EC502A">
            <w:pPr>
              <w:pStyle w:val="Heading3"/>
            </w:pPr>
            <w:bookmarkStart w:id="317" w:name="_Real-time_Critical_Inertia"/>
            <w:bookmarkEnd w:id="317"/>
            <w:r>
              <w:t>Real-time Critical Inertia Level Sufficiency Monitoring</w:t>
            </w:r>
          </w:p>
        </w:tc>
      </w:tr>
      <w:tr w:rsidR="002952B2" w14:paraId="23EC09D6" w14:textId="77777777">
        <w:trPr>
          <w:trHeight w:val="576"/>
        </w:trPr>
        <w:tc>
          <w:tcPr>
            <w:tcW w:w="1437" w:type="dxa"/>
            <w:tcBorders>
              <w:top w:val="double" w:sz="4" w:space="0" w:color="auto"/>
              <w:left w:val="nil"/>
              <w:bottom w:val="single" w:sz="4" w:space="0" w:color="auto"/>
              <w:right w:val="single" w:sz="4" w:space="0" w:color="auto"/>
            </w:tcBorders>
            <w:vAlign w:val="center"/>
          </w:tcPr>
          <w:p w14:paraId="23EC09D4" w14:textId="7DAA8C59" w:rsidR="002952B2" w:rsidRDefault="000C451D">
            <w:pPr>
              <w:spacing w:line="276" w:lineRule="auto"/>
              <w:jc w:val="center"/>
              <w:rPr>
                <w:b/>
              </w:rPr>
            </w:pPr>
            <w:r>
              <w:rPr>
                <w:b/>
              </w:rPr>
              <w:t>N</w:t>
            </w:r>
            <w:r w:rsidR="00433A28">
              <w:rPr>
                <w:b/>
              </w:rPr>
              <w:t>ote</w:t>
            </w:r>
          </w:p>
        </w:tc>
        <w:tc>
          <w:tcPr>
            <w:tcW w:w="7563" w:type="dxa"/>
            <w:gridSpan w:val="2"/>
            <w:tcBorders>
              <w:top w:val="double" w:sz="4" w:space="0" w:color="auto"/>
              <w:left w:val="single" w:sz="4" w:space="0" w:color="auto"/>
              <w:bottom w:val="single" w:sz="4" w:space="0" w:color="auto"/>
              <w:right w:val="nil"/>
            </w:tcBorders>
            <w:vAlign w:val="center"/>
          </w:tcPr>
          <w:p w14:paraId="23EC09D5" w14:textId="77777777" w:rsidR="002952B2" w:rsidRDefault="000C451D">
            <w:pPr>
              <w:spacing w:line="276" w:lineRule="auto"/>
            </w:pPr>
            <w:r>
              <w:t>Monitor the adequacy of Critical Inertia Level based on expected grid operating conditions and identify hours when Critical Inertia Level may not be sufficient.  Critical Inertia Level for ERCOT is 100 GW-s.</w:t>
            </w:r>
          </w:p>
        </w:tc>
      </w:tr>
      <w:tr w:rsidR="002952B2" w14:paraId="23EC09DE"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D7" w14:textId="77777777" w:rsidR="002952B2" w:rsidRDefault="000C451D">
            <w:pPr>
              <w:spacing w:line="276" w:lineRule="auto"/>
              <w:jc w:val="center"/>
              <w:rPr>
                <w:b/>
              </w:rPr>
            </w:pPr>
            <w:r>
              <w:rPr>
                <w:b/>
              </w:rPr>
              <w:lastRenderedPageBreak/>
              <w:t>1</w:t>
            </w:r>
          </w:p>
        </w:tc>
        <w:tc>
          <w:tcPr>
            <w:tcW w:w="7563" w:type="dxa"/>
            <w:gridSpan w:val="2"/>
            <w:tcBorders>
              <w:top w:val="single" w:sz="4" w:space="0" w:color="auto"/>
              <w:left w:val="single" w:sz="4" w:space="0" w:color="auto"/>
              <w:bottom w:val="single" w:sz="4" w:space="0" w:color="auto"/>
              <w:right w:val="nil"/>
            </w:tcBorders>
            <w:vAlign w:val="center"/>
          </w:tcPr>
          <w:p w14:paraId="23EC09D8" w14:textId="77777777" w:rsidR="002952B2" w:rsidRDefault="000C451D">
            <w:pPr>
              <w:spacing w:line="276" w:lineRule="auto"/>
              <w:rPr>
                <w:b/>
              </w:rPr>
            </w:pPr>
            <w:r>
              <w:rPr>
                <w:b/>
              </w:rPr>
              <w:t>IF:</w:t>
            </w:r>
          </w:p>
          <w:p w14:paraId="23EC09D9" w14:textId="77777777" w:rsidR="002952B2" w:rsidRDefault="000C451D" w:rsidP="005A6C6C">
            <w:pPr>
              <w:pStyle w:val="TableText"/>
              <w:numPr>
                <w:ilvl w:val="0"/>
                <w:numId w:val="19"/>
              </w:numPr>
              <w:jc w:val="both"/>
            </w:pPr>
            <w:r>
              <w:t>Critical Inertia Level alarm comes in at 120 GW-s.</w:t>
            </w:r>
          </w:p>
          <w:p w14:paraId="23EC09DA" w14:textId="77777777" w:rsidR="002952B2" w:rsidRDefault="000C451D">
            <w:pPr>
              <w:spacing w:line="276" w:lineRule="auto"/>
              <w:rPr>
                <w:b/>
              </w:rPr>
            </w:pPr>
            <w:r>
              <w:rPr>
                <w:b/>
              </w:rPr>
              <w:t>THEN:</w:t>
            </w:r>
          </w:p>
          <w:p w14:paraId="23EC09DB" w14:textId="77777777" w:rsidR="002952B2" w:rsidRDefault="000C451D" w:rsidP="005A6C6C">
            <w:pPr>
              <w:pStyle w:val="TableText"/>
              <w:numPr>
                <w:ilvl w:val="0"/>
                <w:numId w:val="19"/>
              </w:numPr>
              <w:jc w:val="both"/>
            </w:pPr>
            <w:r>
              <w:t>Verify accuracy of the Critical Inertia Level monitoring display</w:t>
            </w:r>
          </w:p>
          <w:p w14:paraId="23EC09DC" w14:textId="2B9043B5" w:rsidR="002952B2" w:rsidRDefault="000C451D" w:rsidP="005A6C6C">
            <w:pPr>
              <w:pStyle w:val="TableText"/>
              <w:numPr>
                <w:ilvl w:val="0"/>
                <w:numId w:val="19"/>
              </w:numPr>
              <w:jc w:val="both"/>
            </w:pPr>
            <w:r>
              <w:t xml:space="preserve">Determine the need for additional generation to be </w:t>
            </w:r>
            <w:r w:rsidR="00540ADB">
              <w:t>RUC</w:t>
            </w:r>
            <w:r w:rsidR="0060267E">
              <w:t xml:space="preserve"> </w:t>
            </w:r>
            <w:r>
              <w:t>committed for future hours to maintain Critical Inertia Level above 105 GW-s</w:t>
            </w:r>
          </w:p>
          <w:p w14:paraId="23EC09DD" w14:textId="77777777" w:rsidR="002952B2" w:rsidRDefault="000C451D" w:rsidP="005A6C6C">
            <w:pPr>
              <w:pStyle w:val="TableText"/>
              <w:numPr>
                <w:ilvl w:val="0"/>
                <w:numId w:val="19"/>
              </w:numPr>
              <w:jc w:val="both"/>
            </w:pPr>
            <w:r>
              <w:t>Discuss results with shift supervisor and RUC desk</w:t>
            </w:r>
          </w:p>
        </w:tc>
      </w:tr>
      <w:tr w:rsidR="002952B2" w14:paraId="23EC09E6"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DF" w14:textId="77777777" w:rsidR="002952B2" w:rsidRDefault="000C451D">
            <w:pPr>
              <w:spacing w:line="276" w:lineRule="auto"/>
              <w:jc w:val="center"/>
              <w:rPr>
                <w:b/>
              </w:rPr>
            </w:pPr>
            <w:r>
              <w:rPr>
                <w:b/>
              </w:rPr>
              <w:t>2</w:t>
            </w:r>
          </w:p>
        </w:tc>
        <w:tc>
          <w:tcPr>
            <w:tcW w:w="7563" w:type="dxa"/>
            <w:gridSpan w:val="2"/>
            <w:tcBorders>
              <w:top w:val="single" w:sz="4" w:space="0" w:color="auto"/>
              <w:left w:val="single" w:sz="4" w:space="0" w:color="auto"/>
              <w:bottom w:val="single" w:sz="4" w:space="0" w:color="auto"/>
              <w:right w:val="nil"/>
            </w:tcBorders>
            <w:vAlign w:val="center"/>
          </w:tcPr>
          <w:p w14:paraId="23EC09E0" w14:textId="77777777" w:rsidR="002952B2" w:rsidRDefault="000C451D">
            <w:pPr>
              <w:spacing w:line="276" w:lineRule="auto"/>
              <w:rPr>
                <w:b/>
              </w:rPr>
            </w:pPr>
            <w:r>
              <w:rPr>
                <w:b/>
              </w:rPr>
              <w:t>IF:</w:t>
            </w:r>
          </w:p>
          <w:p w14:paraId="23EC09E1" w14:textId="77777777" w:rsidR="002952B2" w:rsidRDefault="000C451D" w:rsidP="005A6C6C">
            <w:pPr>
              <w:pStyle w:val="TableText"/>
              <w:numPr>
                <w:ilvl w:val="0"/>
                <w:numId w:val="19"/>
              </w:numPr>
              <w:jc w:val="both"/>
            </w:pPr>
            <w:r>
              <w:t>Critical Inertia Level alarm comes in at 110 GW-s.</w:t>
            </w:r>
          </w:p>
          <w:p w14:paraId="23EC09E2" w14:textId="77777777" w:rsidR="002952B2" w:rsidRDefault="000C451D">
            <w:pPr>
              <w:spacing w:line="276" w:lineRule="auto"/>
              <w:rPr>
                <w:b/>
              </w:rPr>
            </w:pPr>
            <w:r>
              <w:rPr>
                <w:b/>
              </w:rPr>
              <w:t>THEN:</w:t>
            </w:r>
          </w:p>
          <w:p w14:paraId="23EC09E3" w14:textId="77777777" w:rsidR="002952B2" w:rsidRDefault="000C451D" w:rsidP="005A6C6C">
            <w:pPr>
              <w:pStyle w:val="TableText"/>
              <w:numPr>
                <w:ilvl w:val="0"/>
                <w:numId w:val="19"/>
              </w:numPr>
              <w:jc w:val="both"/>
            </w:pPr>
            <w:r>
              <w:t>Verify accuracy of the Critical Inertia Level monitoring display</w:t>
            </w:r>
          </w:p>
          <w:p w14:paraId="23EC09E4" w14:textId="004C708C" w:rsidR="002952B2" w:rsidRDefault="000C451D" w:rsidP="005A6C6C">
            <w:pPr>
              <w:pStyle w:val="TableText"/>
              <w:numPr>
                <w:ilvl w:val="0"/>
                <w:numId w:val="19"/>
              </w:numPr>
              <w:jc w:val="both"/>
              <w:rPr>
                <w:b/>
              </w:rPr>
            </w:pPr>
            <w:r>
              <w:t xml:space="preserve">Determine the need for additional generation to be </w:t>
            </w:r>
            <w:r w:rsidR="00540ADB">
              <w:t>RUC</w:t>
            </w:r>
            <w:r w:rsidR="0060267E">
              <w:t xml:space="preserve"> </w:t>
            </w:r>
            <w:r>
              <w:t>committed for future hours to maintain Critical Inertia Level above 105 GW-s</w:t>
            </w:r>
          </w:p>
          <w:p w14:paraId="23EC09E5" w14:textId="77777777" w:rsidR="002952B2" w:rsidRDefault="000C451D" w:rsidP="005A6C6C">
            <w:pPr>
              <w:pStyle w:val="TableText"/>
              <w:numPr>
                <w:ilvl w:val="0"/>
                <w:numId w:val="19"/>
              </w:numPr>
              <w:jc w:val="both"/>
              <w:rPr>
                <w:b/>
              </w:rPr>
            </w:pPr>
            <w:r>
              <w:t>Discuss results with shift supervisor and RUC desk</w:t>
            </w:r>
          </w:p>
        </w:tc>
      </w:tr>
      <w:tr w:rsidR="002952B2" w14:paraId="23EC09F0"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E7" w14:textId="77777777" w:rsidR="002952B2" w:rsidRDefault="000C451D">
            <w:pPr>
              <w:spacing w:line="276" w:lineRule="auto"/>
              <w:jc w:val="center"/>
              <w:rPr>
                <w:b/>
              </w:rPr>
            </w:pPr>
            <w:r>
              <w:rPr>
                <w:b/>
              </w:rPr>
              <w:t>3</w:t>
            </w:r>
          </w:p>
        </w:tc>
        <w:tc>
          <w:tcPr>
            <w:tcW w:w="7563" w:type="dxa"/>
            <w:gridSpan w:val="2"/>
            <w:tcBorders>
              <w:top w:val="single" w:sz="4" w:space="0" w:color="auto"/>
              <w:left w:val="single" w:sz="4" w:space="0" w:color="auto"/>
              <w:bottom w:val="single" w:sz="4" w:space="0" w:color="auto"/>
              <w:right w:val="nil"/>
            </w:tcBorders>
            <w:vAlign w:val="center"/>
          </w:tcPr>
          <w:p w14:paraId="23EC09E8" w14:textId="77777777" w:rsidR="002952B2" w:rsidRDefault="000C451D">
            <w:pPr>
              <w:spacing w:line="276" w:lineRule="auto"/>
              <w:rPr>
                <w:b/>
              </w:rPr>
            </w:pPr>
            <w:r>
              <w:rPr>
                <w:b/>
              </w:rPr>
              <w:t>IF:</w:t>
            </w:r>
          </w:p>
          <w:p w14:paraId="23EC09E9" w14:textId="77777777" w:rsidR="002952B2" w:rsidRDefault="000C451D" w:rsidP="005A6C6C">
            <w:pPr>
              <w:pStyle w:val="TableText"/>
              <w:numPr>
                <w:ilvl w:val="0"/>
                <w:numId w:val="19"/>
              </w:numPr>
              <w:jc w:val="both"/>
            </w:pPr>
            <w:r>
              <w:t>Critical Inertia Level declines to 105 GW-s.</w:t>
            </w:r>
          </w:p>
          <w:p w14:paraId="23EC09EA" w14:textId="77777777" w:rsidR="002952B2" w:rsidRDefault="000C451D">
            <w:pPr>
              <w:spacing w:line="276" w:lineRule="auto"/>
              <w:rPr>
                <w:b/>
              </w:rPr>
            </w:pPr>
            <w:r>
              <w:rPr>
                <w:b/>
              </w:rPr>
              <w:t>THEN:</w:t>
            </w:r>
          </w:p>
          <w:p w14:paraId="23EC09EB" w14:textId="7FB482B8" w:rsidR="002952B2" w:rsidRDefault="000C451D" w:rsidP="005A6C6C">
            <w:pPr>
              <w:pStyle w:val="TableText"/>
              <w:numPr>
                <w:ilvl w:val="0"/>
                <w:numId w:val="19"/>
              </w:numPr>
              <w:jc w:val="both"/>
            </w:pPr>
            <w:r>
              <w:t>Take action immediately by notifying Shift Supervisor, RUC</w:t>
            </w:r>
            <w:r w:rsidR="00AF7340">
              <w:t>,</w:t>
            </w:r>
            <w:r>
              <w:t xml:space="preserve"> and </w:t>
            </w:r>
            <w:r w:rsidR="0051371A">
              <w:t>Resource</w:t>
            </w:r>
            <w:r>
              <w:t xml:space="preserve"> desks.  Actions may include:</w:t>
            </w:r>
          </w:p>
          <w:p w14:paraId="23EC09EC" w14:textId="377E5D5A" w:rsidR="002952B2" w:rsidRDefault="000C451D" w:rsidP="005A6C6C">
            <w:pPr>
              <w:pStyle w:val="ListParagraph"/>
              <w:numPr>
                <w:ilvl w:val="1"/>
                <w:numId w:val="14"/>
              </w:numPr>
              <w:spacing w:line="276" w:lineRule="auto"/>
            </w:pPr>
            <w:r>
              <w:t xml:space="preserve">Resource operator deploying </w:t>
            </w:r>
            <w:r w:rsidR="00530B7C">
              <w:t xml:space="preserve">off-line </w:t>
            </w:r>
            <w:r>
              <w:t>Non-Spin</w:t>
            </w:r>
          </w:p>
          <w:p w14:paraId="23EC09ED" w14:textId="77777777" w:rsidR="002952B2" w:rsidRDefault="000C451D" w:rsidP="005A6C6C">
            <w:pPr>
              <w:pStyle w:val="ListParagraph"/>
              <w:numPr>
                <w:ilvl w:val="1"/>
                <w:numId w:val="14"/>
              </w:numPr>
              <w:spacing w:line="276" w:lineRule="auto"/>
            </w:pPr>
            <w:r>
              <w:t>RUC operator deploying off-line short start</w:t>
            </w:r>
          </w:p>
          <w:p w14:paraId="23EC09EE" w14:textId="77777777" w:rsidR="002952B2" w:rsidRDefault="000C451D" w:rsidP="005A6C6C">
            <w:pPr>
              <w:pStyle w:val="ListParagraph"/>
              <w:numPr>
                <w:ilvl w:val="1"/>
                <w:numId w:val="14"/>
              </w:numPr>
              <w:spacing w:line="276" w:lineRule="auto"/>
            </w:pPr>
            <w:r>
              <w:t xml:space="preserve">RUC operator giving Operating instruction to bring on OFFQS generation AND </w:t>
            </w:r>
          </w:p>
          <w:p w14:paraId="23EC09EF" w14:textId="77777777" w:rsidR="002952B2" w:rsidRDefault="000C451D" w:rsidP="005A6C6C">
            <w:pPr>
              <w:pStyle w:val="ListParagraph"/>
              <w:numPr>
                <w:ilvl w:val="1"/>
                <w:numId w:val="14"/>
              </w:numPr>
              <w:spacing w:line="276" w:lineRule="auto"/>
            </w:pPr>
            <w:r>
              <w:t>Follow up OFFQS EDI from RUC operator</w:t>
            </w:r>
          </w:p>
        </w:tc>
      </w:tr>
      <w:tr w:rsidR="002952B2" w14:paraId="23EC09F3" w14:textId="77777777">
        <w:trPr>
          <w:trHeight w:val="576"/>
        </w:trPr>
        <w:tc>
          <w:tcPr>
            <w:tcW w:w="1437" w:type="dxa"/>
            <w:tcBorders>
              <w:top w:val="single" w:sz="4" w:space="0" w:color="auto"/>
              <w:left w:val="nil"/>
              <w:bottom w:val="single" w:sz="4" w:space="0" w:color="auto"/>
              <w:right w:val="single" w:sz="4" w:space="0" w:color="auto"/>
            </w:tcBorders>
            <w:vAlign w:val="center"/>
          </w:tcPr>
          <w:p w14:paraId="23EC09F1" w14:textId="4E786ACB" w:rsidR="002952B2" w:rsidRDefault="000C451D">
            <w:pPr>
              <w:spacing w:line="276" w:lineRule="auto"/>
              <w:jc w:val="center"/>
              <w:rPr>
                <w:b/>
              </w:rPr>
            </w:pPr>
            <w:r>
              <w:rPr>
                <w:b/>
              </w:rPr>
              <w:t>L</w:t>
            </w:r>
            <w:r w:rsidR="00433A28">
              <w:rPr>
                <w:b/>
              </w:rPr>
              <w:t>og</w:t>
            </w:r>
          </w:p>
        </w:tc>
        <w:tc>
          <w:tcPr>
            <w:tcW w:w="7563" w:type="dxa"/>
            <w:gridSpan w:val="2"/>
            <w:tcBorders>
              <w:top w:val="single" w:sz="4" w:space="0" w:color="auto"/>
              <w:left w:val="single" w:sz="4" w:space="0" w:color="auto"/>
              <w:bottom w:val="single" w:sz="4" w:space="0" w:color="auto"/>
              <w:right w:val="nil"/>
            </w:tcBorders>
            <w:vAlign w:val="center"/>
          </w:tcPr>
          <w:p w14:paraId="23EC09F2" w14:textId="77777777" w:rsidR="002952B2" w:rsidRDefault="000C451D">
            <w:pPr>
              <w:spacing w:line="276" w:lineRule="auto"/>
            </w:pPr>
            <w:r>
              <w:t>Log all actions.</w:t>
            </w:r>
          </w:p>
        </w:tc>
      </w:tr>
    </w:tbl>
    <w:p w14:paraId="23EC09F4" w14:textId="77777777" w:rsidR="002952B2" w:rsidRDefault="002952B2">
      <w:pPr>
        <w:ind w:left="720"/>
        <w:rPr>
          <w:b/>
        </w:rPr>
      </w:pPr>
    </w:p>
    <w:p w14:paraId="23EC09F5" w14:textId="77777777" w:rsidR="002952B2" w:rsidRDefault="000C451D">
      <w:pPr>
        <w:rPr>
          <w:b/>
        </w:rPr>
      </w:pPr>
      <w:r>
        <w:rPr>
          <w:b/>
        </w:rPr>
        <w:br w:type="page"/>
      </w:r>
    </w:p>
    <w:p w14:paraId="23EC09F6" w14:textId="77777777" w:rsidR="002952B2" w:rsidRDefault="000C451D" w:rsidP="00FC42EF">
      <w:pPr>
        <w:pStyle w:val="Heading2"/>
        <w:ind w:left="1440" w:hanging="720"/>
        <w:jc w:val="left"/>
      </w:pPr>
      <w:bookmarkStart w:id="318" w:name="RealTimeMon"/>
      <w:bookmarkStart w:id="319" w:name="_3.4_Monitor_Curtailed"/>
      <w:bookmarkEnd w:id="318"/>
      <w:bookmarkEnd w:id="319"/>
      <w:r>
        <w:lastRenderedPageBreak/>
        <w:t>3.4</w:t>
      </w:r>
      <w:r>
        <w:tab/>
      </w:r>
      <w:bookmarkStart w:id="320" w:name="MonitorCurtailed"/>
      <w:bookmarkEnd w:id="320"/>
      <w:r>
        <w:t>Monitor Curtailed Intermittent Renewable Resource Performance</w:t>
      </w:r>
    </w:p>
    <w:p w14:paraId="23EC09F7" w14:textId="77777777" w:rsidR="002952B2" w:rsidRDefault="002952B2">
      <w:pPr>
        <w:ind w:left="900"/>
        <w:rPr>
          <w:b/>
        </w:rPr>
      </w:pPr>
    </w:p>
    <w:p w14:paraId="23EC09F8" w14:textId="77777777" w:rsidR="002952B2" w:rsidRDefault="000C451D" w:rsidP="00A3673D">
      <w:pPr>
        <w:ind w:left="720"/>
      </w:pPr>
      <w:r>
        <w:rPr>
          <w:b/>
        </w:rPr>
        <w:t xml:space="preserve">Procedure Purpose:  </w:t>
      </w:r>
      <w:r>
        <w:t>To monitor intermittent resources to confirm units are responding and following curtailments properly.</w:t>
      </w:r>
    </w:p>
    <w:p w14:paraId="23EC09F9" w14:textId="77777777" w:rsidR="002952B2" w:rsidRDefault="002952B2">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9FF"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9FA" w14:textId="77777777" w:rsidR="002952B2" w:rsidRDefault="000C451D">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9FB" w14:textId="0EE73BA3" w:rsidR="002952B2" w:rsidRDefault="00263623">
            <w:pPr>
              <w:spacing w:line="276" w:lineRule="auto"/>
              <w:rPr>
                <w:b/>
              </w:rPr>
            </w:pPr>
            <w:r>
              <w:rPr>
                <w:b/>
              </w:rPr>
              <w:t>6.4.9.1(1)</w:t>
            </w:r>
          </w:p>
        </w:tc>
        <w:tc>
          <w:tcPr>
            <w:tcW w:w="1557" w:type="dxa"/>
            <w:tcBorders>
              <w:top w:val="single" w:sz="4" w:space="0" w:color="auto"/>
              <w:left w:val="single" w:sz="4" w:space="0" w:color="auto"/>
              <w:bottom w:val="single" w:sz="4" w:space="0" w:color="auto"/>
              <w:right w:val="single" w:sz="4" w:space="0" w:color="auto"/>
            </w:tcBorders>
          </w:tcPr>
          <w:p w14:paraId="23EC09FC"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FD"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9FE" w14:textId="77777777" w:rsidR="002952B2" w:rsidRDefault="002952B2">
            <w:pPr>
              <w:spacing w:line="276" w:lineRule="auto"/>
              <w:rPr>
                <w:b/>
              </w:rPr>
            </w:pPr>
          </w:p>
        </w:tc>
      </w:tr>
      <w:tr w:rsidR="002952B2" w14:paraId="23EC0A05"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00" w14:textId="77777777" w:rsidR="002952B2" w:rsidRDefault="000C451D">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A01"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2"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3"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4" w14:textId="77777777" w:rsidR="002952B2" w:rsidRDefault="002952B2">
            <w:pPr>
              <w:spacing w:line="276" w:lineRule="auto"/>
              <w:rPr>
                <w:b/>
              </w:rPr>
            </w:pPr>
          </w:p>
        </w:tc>
      </w:tr>
      <w:tr w:rsidR="002952B2" w14:paraId="23EC0A0C" w14:textId="77777777" w:rsidTr="00E836F6">
        <w:trPr>
          <w:trHeight w:val="368"/>
        </w:trPr>
        <w:tc>
          <w:tcPr>
            <w:tcW w:w="2628" w:type="dxa"/>
            <w:tcBorders>
              <w:top w:val="single" w:sz="4" w:space="0" w:color="auto"/>
              <w:left w:val="single" w:sz="4" w:space="0" w:color="auto"/>
              <w:bottom w:val="single" w:sz="4" w:space="0" w:color="auto"/>
              <w:right w:val="single" w:sz="4" w:space="0" w:color="auto"/>
            </w:tcBorders>
            <w:vAlign w:val="center"/>
            <w:hideMark/>
          </w:tcPr>
          <w:p w14:paraId="23EC0A06" w14:textId="77777777" w:rsidR="002952B2" w:rsidRDefault="000C451D">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A08" w14:textId="7754BE93"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9"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A" w14:textId="77777777" w:rsidR="002952B2" w:rsidRDefault="002952B2">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0B" w14:textId="77777777" w:rsidR="002952B2" w:rsidRDefault="002952B2">
            <w:pPr>
              <w:spacing w:line="276" w:lineRule="auto"/>
              <w:rPr>
                <w:b/>
              </w:rPr>
            </w:pPr>
          </w:p>
        </w:tc>
      </w:tr>
    </w:tbl>
    <w:p w14:paraId="23EC0A0D"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A11" w14:textId="77777777">
        <w:tc>
          <w:tcPr>
            <w:tcW w:w="1908" w:type="dxa"/>
            <w:tcBorders>
              <w:top w:val="single" w:sz="4" w:space="0" w:color="auto"/>
              <w:left w:val="single" w:sz="4" w:space="0" w:color="auto"/>
              <w:bottom w:val="single" w:sz="4" w:space="0" w:color="auto"/>
              <w:right w:val="single" w:sz="4" w:space="0" w:color="auto"/>
            </w:tcBorders>
            <w:hideMark/>
          </w:tcPr>
          <w:p w14:paraId="23EC0A0E" w14:textId="7CCFE7D1"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A0F" w14:textId="64B18636"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A10" w14:textId="2BD5035E" w:rsidR="00DD5F44" w:rsidRDefault="00DD5F44" w:rsidP="00DD5F44">
            <w:pPr>
              <w:spacing w:line="276" w:lineRule="auto"/>
              <w:rPr>
                <w:b/>
              </w:rPr>
            </w:pPr>
            <w:r>
              <w:rPr>
                <w:b/>
              </w:rPr>
              <w:t>Effective Date:  December 5, 2025</w:t>
            </w:r>
          </w:p>
        </w:tc>
      </w:tr>
    </w:tbl>
    <w:p w14:paraId="23EC0A12" w14:textId="77777777" w:rsidR="002952B2" w:rsidRDefault="000C451D">
      <w:pPr>
        <w:ind w:left="900"/>
      </w:pPr>
      <w: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7071"/>
      </w:tblGrid>
      <w:tr w:rsidR="002952B2" w14:paraId="23EC0A15" w14:textId="77777777" w:rsidTr="00433A28">
        <w:trPr>
          <w:trHeight w:val="576"/>
          <w:tblHeader/>
        </w:trPr>
        <w:tc>
          <w:tcPr>
            <w:tcW w:w="1839" w:type="dxa"/>
            <w:tcBorders>
              <w:top w:val="double" w:sz="4" w:space="0" w:color="auto"/>
              <w:left w:val="nil"/>
              <w:bottom w:val="double" w:sz="4" w:space="0" w:color="auto"/>
            </w:tcBorders>
            <w:vAlign w:val="center"/>
          </w:tcPr>
          <w:p w14:paraId="23EC0A13" w14:textId="77777777" w:rsidR="002952B2" w:rsidRDefault="000C451D" w:rsidP="008E75E8">
            <w:pPr>
              <w:spacing w:line="276" w:lineRule="auto"/>
              <w:jc w:val="center"/>
              <w:rPr>
                <w:b/>
              </w:rPr>
            </w:pPr>
            <w:r>
              <w:rPr>
                <w:b/>
              </w:rPr>
              <w:t>Step</w:t>
            </w:r>
          </w:p>
        </w:tc>
        <w:tc>
          <w:tcPr>
            <w:tcW w:w="7071" w:type="dxa"/>
            <w:tcBorders>
              <w:top w:val="double" w:sz="4" w:space="0" w:color="auto"/>
              <w:bottom w:val="double" w:sz="4" w:space="0" w:color="auto"/>
              <w:right w:val="nil"/>
            </w:tcBorders>
            <w:vAlign w:val="center"/>
          </w:tcPr>
          <w:p w14:paraId="23EC0A14" w14:textId="77777777" w:rsidR="002952B2" w:rsidRDefault="000C451D" w:rsidP="00433A28">
            <w:pPr>
              <w:spacing w:line="276" w:lineRule="auto"/>
              <w:rPr>
                <w:b/>
              </w:rPr>
            </w:pPr>
            <w:r>
              <w:rPr>
                <w:b/>
              </w:rPr>
              <w:t>Action</w:t>
            </w:r>
          </w:p>
        </w:tc>
      </w:tr>
      <w:tr w:rsidR="002952B2" w14:paraId="23EC0A17" w14:textId="77777777" w:rsidTr="00433A28">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23EC0A16" w14:textId="77777777" w:rsidR="002952B2" w:rsidRDefault="000C451D" w:rsidP="00EC502A">
            <w:pPr>
              <w:pStyle w:val="Heading3"/>
            </w:pPr>
            <w:bookmarkStart w:id="321" w:name="_Wind_or_Solar"/>
            <w:bookmarkEnd w:id="321"/>
            <w:r>
              <w:t>Wind or Solar Unit Curtailments</w:t>
            </w:r>
          </w:p>
        </w:tc>
      </w:tr>
      <w:tr w:rsidR="002952B2" w14:paraId="23EC0A1A" w14:textId="77777777" w:rsidTr="00433A28">
        <w:trPr>
          <w:trHeight w:val="576"/>
        </w:trPr>
        <w:tc>
          <w:tcPr>
            <w:tcW w:w="1839" w:type="dxa"/>
            <w:tcBorders>
              <w:top w:val="double" w:sz="4" w:space="0" w:color="auto"/>
              <w:left w:val="nil"/>
            </w:tcBorders>
            <w:vAlign w:val="center"/>
          </w:tcPr>
          <w:p w14:paraId="23EC0A18" w14:textId="06931C1E" w:rsidR="002952B2" w:rsidRDefault="000C451D" w:rsidP="00433A28">
            <w:pPr>
              <w:jc w:val="center"/>
              <w:rPr>
                <w:b/>
              </w:rPr>
            </w:pPr>
            <w:r>
              <w:rPr>
                <w:b/>
              </w:rPr>
              <w:t>N</w:t>
            </w:r>
            <w:r w:rsidR="00433A28">
              <w:rPr>
                <w:b/>
              </w:rPr>
              <w:t>ote</w:t>
            </w:r>
          </w:p>
        </w:tc>
        <w:tc>
          <w:tcPr>
            <w:tcW w:w="7071" w:type="dxa"/>
            <w:tcBorders>
              <w:top w:val="double" w:sz="4" w:space="0" w:color="auto"/>
              <w:right w:val="nil"/>
            </w:tcBorders>
            <w:vAlign w:val="center"/>
          </w:tcPr>
          <w:p w14:paraId="23EC0A19" w14:textId="77777777" w:rsidR="002952B2" w:rsidRDefault="000C451D" w:rsidP="00433A28">
            <w:r>
              <w:rPr>
                <w:iCs/>
              </w:rPr>
              <w:t>An Intermittent Renewable Resource (IRR) must comply with Dispatch Instructions when receiving a flag signifying that the IRR has received a Base Point below the HDL used by SCED. When the SBBH (SCED Basepoint Below HDL) flag is set this will assist the intermittent resources in recognizing the need to reduce generation output due to transmission network constraint violations.</w:t>
            </w:r>
          </w:p>
        </w:tc>
      </w:tr>
      <w:tr w:rsidR="002952B2" w14:paraId="23EC0A1E" w14:textId="77777777" w:rsidTr="00433A28">
        <w:trPr>
          <w:trHeight w:val="576"/>
        </w:trPr>
        <w:tc>
          <w:tcPr>
            <w:tcW w:w="1839" w:type="dxa"/>
            <w:tcBorders>
              <w:top w:val="single" w:sz="4" w:space="0" w:color="auto"/>
              <w:left w:val="nil"/>
              <w:bottom w:val="single" w:sz="4" w:space="0" w:color="auto"/>
            </w:tcBorders>
            <w:vAlign w:val="center"/>
          </w:tcPr>
          <w:p w14:paraId="23EC0A1B" w14:textId="18989F97" w:rsidR="002952B2" w:rsidRDefault="000C451D" w:rsidP="00433A28">
            <w:pPr>
              <w:jc w:val="center"/>
              <w:rPr>
                <w:b/>
              </w:rPr>
            </w:pPr>
            <w:r>
              <w:rPr>
                <w:b/>
              </w:rPr>
              <w:t>N</w:t>
            </w:r>
            <w:r w:rsidR="00433A28">
              <w:rPr>
                <w:b/>
              </w:rPr>
              <w:t>ote</w:t>
            </w:r>
          </w:p>
        </w:tc>
        <w:tc>
          <w:tcPr>
            <w:tcW w:w="7071" w:type="dxa"/>
            <w:tcBorders>
              <w:top w:val="single" w:sz="4" w:space="0" w:color="auto"/>
              <w:bottom w:val="single" w:sz="4" w:space="0" w:color="auto"/>
              <w:right w:val="nil"/>
            </w:tcBorders>
            <w:vAlign w:val="center"/>
          </w:tcPr>
          <w:p w14:paraId="23EC0A1C" w14:textId="77777777" w:rsidR="002952B2" w:rsidRDefault="000C451D" w:rsidP="00433A28">
            <w:r>
              <w:t xml:space="preserve">IRRs with a telemetered resource status equal to OFF, OUT or ONTEST should ignore the SBBH flag. If a curtailment is necessary </w:t>
            </w:r>
          </w:p>
          <w:p w14:paraId="23EC0A1D" w14:textId="77777777" w:rsidR="002952B2" w:rsidRDefault="000C451D" w:rsidP="00433A28">
            <w:pPr>
              <w:rPr>
                <w:b/>
                <w:u w:val="single"/>
              </w:rPr>
            </w:pPr>
            <w:r>
              <w:t>for an IRR that is telemetering a Unit status of ONTEST ERCOT Operations will verbally communicate the necessary Dispatch instructions to the resource’s QSE.</w:t>
            </w:r>
          </w:p>
        </w:tc>
      </w:tr>
      <w:tr w:rsidR="002952B2" w14:paraId="23EC0A26" w14:textId="77777777" w:rsidTr="00433A28">
        <w:trPr>
          <w:trHeight w:val="576"/>
        </w:trPr>
        <w:tc>
          <w:tcPr>
            <w:tcW w:w="1839" w:type="dxa"/>
            <w:tcBorders>
              <w:top w:val="single" w:sz="4" w:space="0" w:color="auto"/>
              <w:left w:val="nil"/>
              <w:bottom w:val="single" w:sz="4" w:space="0" w:color="auto"/>
            </w:tcBorders>
            <w:vAlign w:val="center"/>
          </w:tcPr>
          <w:p w14:paraId="23EC0A1F" w14:textId="77777777" w:rsidR="002952B2" w:rsidRDefault="000C451D" w:rsidP="00433A28">
            <w:pPr>
              <w:jc w:val="center"/>
              <w:rPr>
                <w:b/>
              </w:rPr>
            </w:pPr>
            <w:r>
              <w:rPr>
                <w:b/>
                <w:bCs/>
              </w:rPr>
              <w:t>ONTEST</w:t>
            </w:r>
          </w:p>
        </w:tc>
        <w:tc>
          <w:tcPr>
            <w:tcW w:w="7071" w:type="dxa"/>
            <w:tcBorders>
              <w:top w:val="single" w:sz="4" w:space="0" w:color="auto"/>
              <w:bottom w:val="single" w:sz="4" w:space="0" w:color="auto"/>
              <w:right w:val="nil"/>
            </w:tcBorders>
            <w:vAlign w:val="center"/>
          </w:tcPr>
          <w:p w14:paraId="23EC0A20" w14:textId="77777777" w:rsidR="002952B2" w:rsidRDefault="000C451D" w:rsidP="00433A28">
            <w:pPr>
              <w:rPr>
                <w:sz w:val="22"/>
                <w:szCs w:val="22"/>
              </w:rPr>
            </w:pPr>
            <w:r>
              <w:t>Resources with a Resource Status of ONTEST, may not be issued dispatch instructions except:</w:t>
            </w:r>
          </w:p>
          <w:p w14:paraId="23EC0A21" w14:textId="77777777" w:rsidR="002952B2" w:rsidRDefault="000C451D" w:rsidP="005A6C6C">
            <w:pPr>
              <w:pStyle w:val="TableText"/>
              <w:numPr>
                <w:ilvl w:val="0"/>
                <w:numId w:val="19"/>
              </w:numPr>
              <w:jc w:val="both"/>
            </w:pPr>
            <w:r>
              <w:t>For Dispatch Instructions that are a part of the testing; or</w:t>
            </w:r>
          </w:p>
          <w:p w14:paraId="23EC0A22" w14:textId="77777777" w:rsidR="002952B2" w:rsidRDefault="000C451D" w:rsidP="005A6C6C">
            <w:pPr>
              <w:pStyle w:val="TableText"/>
              <w:numPr>
                <w:ilvl w:val="0"/>
                <w:numId w:val="19"/>
              </w:numPr>
              <w:jc w:val="both"/>
            </w:pPr>
            <w:r>
              <w:t>During conditions when the Resource is the only alternative for solving a transmission constraint (would need QSE to change Resource Status); or</w:t>
            </w:r>
          </w:p>
          <w:p w14:paraId="23EC0A23" w14:textId="77777777" w:rsidR="002952B2" w:rsidRDefault="000C451D" w:rsidP="005A6C6C">
            <w:pPr>
              <w:pStyle w:val="TableText"/>
              <w:numPr>
                <w:ilvl w:val="0"/>
                <w:numId w:val="19"/>
              </w:numPr>
              <w:jc w:val="both"/>
            </w:pPr>
            <w:r>
              <w:t>During Force Majeure Events that threaten the reliability of the ERCOT System.</w:t>
            </w:r>
          </w:p>
          <w:p w14:paraId="23EC0A24" w14:textId="77777777" w:rsidR="002952B2" w:rsidRDefault="000C451D" w:rsidP="00433A28">
            <w:pPr>
              <w:spacing w:line="276" w:lineRule="auto"/>
              <w:rPr>
                <w:b/>
              </w:rPr>
            </w:pPr>
            <w:r>
              <w:rPr>
                <w:b/>
              </w:rPr>
              <w:t>THEN:</w:t>
            </w:r>
          </w:p>
          <w:p w14:paraId="23EC0A25" w14:textId="77777777" w:rsidR="002952B2" w:rsidRDefault="000C451D" w:rsidP="005A6C6C">
            <w:pPr>
              <w:pStyle w:val="TableText"/>
              <w:numPr>
                <w:ilvl w:val="0"/>
                <w:numId w:val="19"/>
              </w:numPr>
              <w:jc w:val="both"/>
            </w:pPr>
            <w:r>
              <w:t>Discuss with Shift Supervisor and Coordinate with the Transmission &amp; Security Operator</w:t>
            </w:r>
          </w:p>
        </w:tc>
      </w:tr>
      <w:tr w:rsidR="002952B2" w14:paraId="23EC0A2A" w14:textId="77777777" w:rsidTr="00433A28">
        <w:trPr>
          <w:trHeight w:val="576"/>
        </w:trPr>
        <w:tc>
          <w:tcPr>
            <w:tcW w:w="1839" w:type="dxa"/>
            <w:tcBorders>
              <w:top w:val="single" w:sz="4" w:space="0" w:color="auto"/>
              <w:left w:val="nil"/>
              <w:bottom w:val="single" w:sz="4" w:space="0" w:color="auto"/>
            </w:tcBorders>
            <w:vAlign w:val="center"/>
          </w:tcPr>
          <w:p w14:paraId="23EC0A27" w14:textId="0932FBE5" w:rsidR="002952B2" w:rsidRDefault="000C451D" w:rsidP="00433A28">
            <w:pPr>
              <w:jc w:val="center"/>
              <w:rPr>
                <w:b/>
              </w:rPr>
            </w:pPr>
            <w:r>
              <w:rPr>
                <w:b/>
              </w:rPr>
              <w:t>N</w:t>
            </w:r>
            <w:r w:rsidR="00433A28">
              <w:rPr>
                <w:b/>
              </w:rPr>
              <w:t>ote</w:t>
            </w:r>
          </w:p>
        </w:tc>
        <w:tc>
          <w:tcPr>
            <w:tcW w:w="7071" w:type="dxa"/>
            <w:tcBorders>
              <w:top w:val="single" w:sz="4" w:space="0" w:color="auto"/>
              <w:bottom w:val="single" w:sz="4" w:space="0" w:color="auto"/>
              <w:right w:val="nil"/>
            </w:tcBorders>
            <w:vAlign w:val="center"/>
          </w:tcPr>
          <w:p w14:paraId="23EC0A28" w14:textId="15DE8E22" w:rsidR="002952B2" w:rsidRDefault="000C451D" w:rsidP="00433A28">
            <w:pPr>
              <w:spacing w:line="259" w:lineRule="auto"/>
            </w:pPr>
            <w:r>
              <w:t xml:space="preserve">HSL should remain at </w:t>
            </w:r>
            <w:r w:rsidR="002A7325">
              <w:t>the</w:t>
            </w:r>
            <w:r>
              <w:t xml:space="preserve"> forecasted output capability for the IRR. </w:t>
            </w:r>
          </w:p>
          <w:p w14:paraId="23EC0A29" w14:textId="18079A1C" w:rsidR="002952B2" w:rsidRDefault="000C451D" w:rsidP="00433A28">
            <w:pPr>
              <w:spacing w:line="259" w:lineRule="auto"/>
            </w:pPr>
            <w:r>
              <w:t>If HSL is observed decreasing with the curtailed SCED dispatch instructions</w:t>
            </w:r>
            <w:r w:rsidR="00CF3320">
              <w:t>,</w:t>
            </w:r>
            <w:r>
              <w:t xml:space="preserve"> then notify the resource’s QSE to investigate.</w:t>
            </w:r>
          </w:p>
        </w:tc>
      </w:tr>
      <w:tr w:rsidR="002952B2" w14:paraId="23EC0A34" w14:textId="77777777" w:rsidTr="00433A28">
        <w:trPr>
          <w:trHeight w:val="576"/>
        </w:trPr>
        <w:tc>
          <w:tcPr>
            <w:tcW w:w="1839" w:type="dxa"/>
            <w:tcBorders>
              <w:top w:val="single" w:sz="4" w:space="0" w:color="auto"/>
              <w:left w:val="nil"/>
              <w:bottom w:val="single" w:sz="4" w:space="0" w:color="auto"/>
            </w:tcBorders>
            <w:vAlign w:val="center"/>
          </w:tcPr>
          <w:p w14:paraId="23EC0A2B" w14:textId="77777777" w:rsidR="002952B2" w:rsidRDefault="000C451D" w:rsidP="00433A28">
            <w:pPr>
              <w:jc w:val="center"/>
              <w:rPr>
                <w:b/>
              </w:rPr>
            </w:pPr>
            <w:r>
              <w:rPr>
                <w:b/>
              </w:rPr>
              <w:t>Base Point</w:t>
            </w:r>
          </w:p>
          <w:p w14:paraId="23EC0A2C" w14:textId="77777777" w:rsidR="002952B2" w:rsidRDefault="000C451D" w:rsidP="00433A28">
            <w:pPr>
              <w:jc w:val="center"/>
              <w:rPr>
                <w:b/>
              </w:rPr>
            </w:pPr>
            <w:r>
              <w:rPr>
                <w:b/>
              </w:rPr>
              <w:t>Deviation</w:t>
            </w:r>
          </w:p>
        </w:tc>
        <w:tc>
          <w:tcPr>
            <w:tcW w:w="7071" w:type="dxa"/>
            <w:tcBorders>
              <w:top w:val="single" w:sz="4" w:space="0" w:color="auto"/>
              <w:bottom w:val="single" w:sz="4" w:space="0" w:color="auto"/>
              <w:right w:val="nil"/>
            </w:tcBorders>
            <w:vAlign w:val="center"/>
          </w:tcPr>
          <w:p w14:paraId="23EC0A2D" w14:textId="77777777" w:rsidR="002952B2" w:rsidRDefault="000C451D" w:rsidP="00433A28">
            <w:pPr>
              <w:pStyle w:val="TableText"/>
              <w:rPr>
                <w:b/>
                <w:u w:val="single"/>
              </w:rPr>
            </w:pPr>
            <w:r>
              <w:rPr>
                <w:b/>
                <w:u w:val="single"/>
              </w:rPr>
              <w:t>IF:</w:t>
            </w:r>
          </w:p>
          <w:p w14:paraId="23EC0A2E" w14:textId="77777777" w:rsidR="002952B2" w:rsidRDefault="000C451D" w:rsidP="005A6C6C">
            <w:pPr>
              <w:pStyle w:val="TableText"/>
              <w:numPr>
                <w:ilvl w:val="0"/>
                <w:numId w:val="19"/>
              </w:numPr>
              <w:jc w:val="both"/>
            </w:pPr>
            <w:r>
              <w:t xml:space="preserve">A QSE has an Intermittent Renewable Resource (IRR) with a                                                             </w:t>
            </w:r>
          </w:p>
          <w:p w14:paraId="23EC0A2F" w14:textId="77777777" w:rsidR="002952B2" w:rsidRDefault="000C451D" w:rsidP="00433A28">
            <w:pPr>
              <w:spacing w:line="259" w:lineRule="auto"/>
            </w:pPr>
            <w:r>
              <w:t xml:space="preserve">            large Base Point deviation AND the resource is not curtailed</w:t>
            </w:r>
          </w:p>
          <w:p w14:paraId="23EC0A30" w14:textId="77777777" w:rsidR="002952B2" w:rsidRDefault="000C451D" w:rsidP="005A6C6C">
            <w:pPr>
              <w:pStyle w:val="TableText"/>
              <w:numPr>
                <w:ilvl w:val="0"/>
                <w:numId w:val="19"/>
              </w:numPr>
              <w:jc w:val="both"/>
            </w:pPr>
            <w:r>
              <w:t>Their generation is not moving in the proper direction to correct their Base Point Deviation;</w:t>
            </w:r>
          </w:p>
          <w:p w14:paraId="23EC0A31" w14:textId="77777777" w:rsidR="002952B2" w:rsidRDefault="000C451D" w:rsidP="00433A28">
            <w:pPr>
              <w:spacing w:line="259" w:lineRule="auto"/>
              <w:rPr>
                <w:b/>
                <w:u w:val="single"/>
              </w:rPr>
            </w:pPr>
            <w:r>
              <w:rPr>
                <w:b/>
                <w:u w:val="single"/>
              </w:rPr>
              <w:t>THEN:</w:t>
            </w:r>
          </w:p>
          <w:p w14:paraId="23EC0A32" w14:textId="77777777" w:rsidR="002952B2" w:rsidRDefault="000C451D" w:rsidP="005A6C6C">
            <w:pPr>
              <w:pStyle w:val="TableText"/>
              <w:numPr>
                <w:ilvl w:val="0"/>
                <w:numId w:val="19"/>
              </w:numPr>
              <w:jc w:val="both"/>
            </w:pPr>
            <w:r>
              <w:lastRenderedPageBreak/>
              <w:t>Possible reasons, if known (Base Point deviation, large forecast       errors, failed telemetry, icing conditions, down or up ramp                                                                                             event, unit trip, etc.)</w:t>
            </w:r>
          </w:p>
          <w:p w14:paraId="23EC0A33" w14:textId="77777777" w:rsidR="002952B2" w:rsidRDefault="000C451D" w:rsidP="005A6C6C">
            <w:pPr>
              <w:pStyle w:val="TableText"/>
              <w:numPr>
                <w:ilvl w:val="0"/>
                <w:numId w:val="19"/>
              </w:numPr>
              <w:jc w:val="both"/>
            </w:pPr>
            <w:r>
              <w:t>Notify the QSE of the issue.</w:t>
            </w:r>
          </w:p>
        </w:tc>
      </w:tr>
      <w:tr w:rsidR="002952B2" w14:paraId="23EC0A37" w14:textId="77777777" w:rsidTr="00433A28">
        <w:trPr>
          <w:trHeight w:val="576"/>
        </w:trPr>
        <w:tc>
          <w:tcPr>
            <w:tcW w:w="1839" w:type="dxa"/>
            <w:tcBorders>
              <w:top w:val="single" w:sz="4" w:space="0" w:color="auto"/>
              <w:left w:val="nil"/>
              <w:bottom w:val="single" w:sz="4" w:space="0" w:color="auto"/>
            </w:tcBorders>
            <w:vAlign w:val="center"/>
          </w:tcPr>
          <w:p w14:paraId="23EC0A35" w14:textId="0EE91C4F" w:rsidR="002952B2" w:rsidRDefault="000C451D" w:rsidP="00433A28">
            <w:pPr>
              <w:jc w:val="center"/>
              <w:rPr>
                <w:b/>
              </w:rPr>
            </w:pPr>
            <w:r>
              <w:rPr>
                <w:b/>
              </w:rPr>
              <w:lastRenderedPageBreak/>
              <w:t>L</w:t>
            </w:r>
            <w:r w:rsidR="008E75E8">
              <w:rPr>
                <w:b/>
              </w:rPr>
              <w:t>og</w:t>
            </w:r>
          </w:p>
        </w:tc>
        <w:tc>
          <w:tcPr>
            <w:tcW w:w="7071" w:type="dxa"/>
            <w:tcBorders>
              <w:top w:val="single" w:sz="4" w:space="0" w:color="auto"/>
              <w:bottom w:val="single" w:sz="4" w:space="0" w:color="auto"/>
              <w:right w:val="nil"/>
            </w:tcBorders>
            <w:vAlign w:val="center"/>
          </w:tcPr>
          <w:p w14:paraId="23EC0A36" w14:textId="77777777" w:rsidR="002952B2" w:rsidRDefault="000C451D" w:rsidP="00433A28">
            <w:pPr>
              <w:spacing w:line="276" w:lineRule="auto"/>
            </w:pPr>
            <w:r>
              <w:t>Log all actions.</w:t>
            </w:r>
          </w:p>
        </w:tc>
      </w:tr>
    </w:tbl>
    <w:p w14:paraId="23EC0A38" w14:textId="03F63C96" w:rsidR="002952B2" w:rsidRDefault="00433A28" w:rsidP="00122F7C">
      <w:pPr>
        <w:pStyle w:val="Heading1"/>
      </w:pPr>
      <w:bookmarkStart w:id="322" w:name="_4.0_Wind_Forecast"/>
      <w:bookmarkEnd w:id="322"/>
      <w:r>
        <w:lastRenderedPageBreak/>
        <w:br w:type="textWrapping" w:clear="all"/>
      </w:r>
      <w:r w:rsidR="000C451D">
        <w:t>4.0</w:t>
      </w:r>
      <w:r w:rsidR="000C451D">
        <w:tab/>
      </w:r>
      <w:bookmarkStart w:id="323" w:name="WindForecast"/>
      <w:bookmarkEnd w:id="323"/>
      <w:r w:rsidR="000C451D">
        <w:t xml:space="preserve">Wind </w:t>
      </w:r>
      <w:r w:rsidR="00D90191">
        <w:t xml:space="preserve">and Solar </w:t>
      </w:r>
      <w:r w:rsidR="000C451D">
        <w:t>Forecast</w:t>
      </w:r>
      <w:r w:rsidR="00D90191">
        <w:t>ing</w:t>
      </w:r>
    </w:p>
    <w:p w14:paraId="13838C3B" w14:textId="77777777" w:rsidR="00A3673D" w:rsidRPr="00A3673D" w:rsidRDefault="00A3673D" w:rsidP="00A3673D"/>
    <w:p w14:paraId="23EC0A39" w14:textId="0453FD3C" w:rsidR="002952B2" w:rsidRDefault="000C451D" w:rsidP="00E53E65">
      <w:pPr>
        <w:pStyle w:val="Heading2"/>
      </w:pPr>
      <w:bookmarkStart w:id="324" w:name="_4.1_Responding_to"/>
      <w:bookmarkEnd w:id="324"/>
      <w:r>
        <w:t>4</w:t>
      </w:r>
      <w:bookmarkStart w:id="325" w:name="_Toc220812175"/>
      <w:r>
        <w:t>.</w:t>
      </w:r>
      <w:bookmarkStart w:id="326" w:name="RespondingWeather"/>
      <w:bookmarkEnd w:id="326"/>
      <w:r>
        <w:t>1</w:t>
      </w:r>
      <w:r>
        <w:tab/>
      </w:r>
      <w:bookmarkEnd w:id="325"/>
      <w:r>
        <w:t>Responding to Wind Forecast Errors</w:t>
      </w:r>
    </w:p>
    <w:p w14:paraId="6F5F8422" w14:textId="77777777" w:rsidR="00A3673D" w:rsidRDefault="00A3673D">
      <w:pPr>
        <w:ind w:left="720"/>
        <w:rPr>
          <w:b/>
        </w:rPr>
      </w:pPr>
    </w:p>
    <w:p w14:paraId="23EC0A3A" w14:textId="1A69FEC5" w:rsidR="002952B2" w:rsidRDefault="000C451D">
      <w:pPr>
        <w:ind w:left="720"/>
      </w:pPr>
      <w:r>
        <w:rPr>
          <w:b/>
        </w:rPr>
        <w:t xml:space="preserve">Procedure Purpose:  </w:t>
      </w:r>
      <w:r>
        <w:t xml:space="preserve">Make corrections to errors in the weather forecast data (in </w:t>
      </w:r>
      <w:r w:rsidR="00540B99">
        <w:t>FPP Tool</w:t>
      </w:r>
      <w:r>
        <w:t xml:space="preserve">) and/or  </w:t>
      </w:r>
      <w:r w:rsidR="00204EE8">
        <w:t>switch between two w</w:t>
      </w:r>
      <w:r>
        <w:t>ind forecast</w:t>
      </w:r>
      <w:r w:rsidR="00204EE8">
        <w:t>s</w:t>
      </w:r>
      <w:r>
        <w:t xml:space="preserve"> needed to contribute to reliable system performance.</w:t>
      </w:r>
    </w:p>
    <w:p w14:paraId="23EC0A3B"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A41" w14:textId="77777777">
        <w:tc>
          <w:tcPr>
            <w:tcW w:w="2628" w:type="dxa"/>
            <w:vAlign w:val="center"/>
          </w:tcPr>
          <w:p w14:paraId="23EC0A3C" w14:textId="77777777" w:rsidR="002952B2" w:rsidRDefault="000C451D">
            <w:pPr>
              <w:rPr>
                <w:b/>
                <w:lang w:val="pt-BR"/>
              </w:rPr>
            </w:pPr>
            <w:r>
              <w:rPr>
                <w:b/>
                <w:lang w:val="pt-BR"/>
              </w:rPr>
              <w:t>Protocol Reference</w:t>
            </w:r>
          </w:p>
        </w:tc>
        <w:tc>
          <w:tcPr>
            <w:tcW w:w="1557" w:type="dxa"/>
          </w:tcPr>
          <w:p w14:paraId="23EC0A3D" w14:textId="77777777" w:rsidR="002952B2" w:rsidRDefault="002952B2">
            <w:pPr>
              <w:rPr>
                <w:b/>
                <w:lang w:val="pt-BR"/>
              </w:rPr>
            </w:pPr>
          </w:p>
        </w:tc>
        <w:tc>
          <w:tcPr>
            <w:tcW w:w="1557" w:type="dxa"/>
          </w:tcPr>
          <w:p w14:paraId="23EC0A3E" w14:textId="77777777" w:rsidR="002952B2" w:rsidRDefault="002952B2">
            <w:pPr>
              <w:rPr>
                <w:b/>
                <w:lang w:val="pt-BR"/>
              </w:rPr>
            </w:pPr>
          </w:p>
        </w:tc>
        <w:tc>
          <w:tcPr>
            <w:tcW w:w="1557" w:type="dxa"/>
          </w:tcPr>
          <w:p w14:paraId="23EC0A3F" w14:textId="77777777" w:rsidR="002952B2" w:rsidRDefault="002952B2">
            <w:pPr>
              <w:rPr>
                <w:b/>
                <w:lang w:val="pt-BR"/>
              </w:rPr>
            </w:pPr>
          </w:p>
        </w:tc>
        <w:tc>
          <w:tcPr>
            <w:tcW w:w="1557" w:type="dxa"/>
          </w:tcPr>
          <w:p w14:paraId="23EC0A40" w14:textId="77777777" w:rsidR="002952B2" w:rsidRDefault="002952B2">
            <w:pPr>
              <w:rPr>
                <w:b/>
                <w:lang w:val="pt-BR"/>
              </w:rPr>
            </w:pPr>
          </w:p>
        </w:tc>
      </w:tr>
      <w:tr w:rsidR="002952B2" w14:paraId="23EC0A47" w14:textId="77777777">
        <w:tc>
          <w:tcPr>
            <w:tcW w:w="2628" w:type="dxa"/>
            <w:vAlign w:val="center"/>
          </w:tcPr>
          <w:p w14:paraId="23EC0A42" w14:textId="77777777" w:rsidR="002952B2" w:rsidRDefault="000C451D">
            <w:pPr>
              <w:rPr>
                <w:b/>
                <w:lang w:val="pt-BR"/>
              </w:rPr>
            </w:pPr>
            <w:r>
              <w:rPr>
                <w:b/>
                <w:lang w:val="pt-BR"/>
              </w:rPr>
              <w:t>Guide Reference</w:t>
            </w:r>
          </w:p>
        </w:tc>
        <w:tc>
          <w:tcPr>
            <w:tcW w:w="1557" w:type="dxa"/>
          </w:tcPr>
          <w:p w14:paraId="23EC0A43" w14:textId="77777777" w:rsidR="002952B2" w:rsidRDefault="002952B2">
            <w:pPr>
              <w:rPr>
                <w:b/>
                <w:lang w:val="pt-BR"/>
              </w:rPr>
            </w:pPr>
          </w:p>
        </w:tc>
        <w:tc>
          <w:tcPr>
            <w:tcW w:w="1557" w:type="dxa"/>
          </w:tcPr>
          <w:p w14:paraId="23EC0A44" w14:textId="77777777" w:rsidR="002952B2" w:rsidRDefault="002952B2">
            <w:pPr>
              <w:rPr>
                <w:b/>
                <w:lang w:val="pt-BR"/>
              </w:rPr>
            </w:pPr>
          </w:p>
        </w:tc>
        <w:tc>
          <w:tcPr>
            <w:tcW w:w="1557" w:type="dxa"/>
          </w:tcPr>
          <w:p w14:paraId="23EC0A45" w14:textId="77777777" w:rsidR="002952B2" w:rsidRDefault="002952B2">
            <w:pPr>
              <w:rPr>
                <w:b/>
                <w:lang w:val="pt-BR"/>
              </w:rPr>
            </w:pPr>
          </w:p>
        </w:tc>
        <w:tc>
          <w:tcPr>
            <w:tcW w:w="1557" w:type="dxa"/>
          </w:tcPr>
          <w:p w14:paraId="23EC0A46" w14:textId="77777777" w:rsidR="002952B2" w:rsidRDefault="002952B2">
            <w:pPr>
              <w:rPr>
                <w:b/>
                <w:lang w:val="pt-BR"/>
              </w:rPr>
            </w:pPr>
          </w:p>
        </w:tc>
      </w:tr>
      <w:tr w:rsidR="002952B2" w14:paraId="23EC0A4D" w14:textId="77777777">
        <w:tc>
          <w:tcPr>
            <w:tcW w:w="2628" w:type="dxa"/>
            <w:vAlign w:val="center"/>
          </w:tcPr>
          <w:p w14:paraId="23EC0A48" w14:textId="77777777" w:rsidR="002952B2" w:rsidRDefault="000C451D">
            <w:pPr>
              <w:rPr>
                <w:b/>
                <w:lang w:val="pt-BR"/>
              </w:rPr>
            </w:pPr>
            <w:r>
              <w:rPr>
                <w:b/>
                <w:lang w:val="pt-BR"/>
              </w:rPr>
              <w:t>NERC Standard</w:t>
            </w:r>
          </w:p>
        </w:tc>
        <w:tc>
          <w:tcPr>
            <w:tcW w:w="1557" w:type="dxa"/>
          </w:tcPr>
          <w:p w14:paraId="23EC0A49" w14:textId="77777777" w:rsidR="002952B2" w:rsidRDefault="002952B2">
            <w:pPr>
              <w:rPr>
                <w:b/>
                <w:lang w:val="pt-BR"/>
              </w:rPr>
            </w:pPr>
          </w:p>
        </w:tc>
        <w:tc>
          <w:tcPr>
            <w:tcW w:w="1557" w:type="dxa"/>
          </w:tcPr>
          <w:p w14:paraId="23EC0A4A" w14:textId="77777777" w:rsidR="002952B2" w:rsidRDefault="002952B2">
            <w:pPr>
              <w:rPr>
                <w:b/>
                <w:lang w:val="pt-BR"/>
              </w:rPr>
            </w:pPr>
          </w:p>
        </w:tc>
        <w:tc>
          <w:tcPr>
            <w:tcW w:w="1557" w:type="dxa"/>
          </w:tcPr>
          <w:p w14:paraId="23EC0A4B" w14:textId="77777777" w:rsidR="002952B2" w:rsidRDefault="002952B2">
            <w:pPr>
              <w:rPr>
                <w:b/>
              </w:rPr>
            </w:pPr>
          </w:p>
        </w:tc>
        <w:tc>
          <w:tcPr>
            <w:tcW w:w="1557" w:type="dxa"/>
          </w:tcPr>
          <w:p w14:paraId="23EC0A4C" w14:textId="77777777" w:rsidR="002952B2" w:rsidRDefault="002952B2">
            <w:pPr>
              <w:rPr>
                <w:b/>
              </w:rPr>
            </w:pPr>
          </w:p>
        </w:tc>
      </w:tr>
    </w:tbl>
    <w:p w14:paraId="23EC0A4E"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A52" w14:textId="77777777">
        <w:tc>
          <w:tcPr>
            <w:tcW w:w="1908" w:type="dxa"/>
          </w:tcPr>
          <w:p w14:paraId="23EC0A4F" w14:textId="1D1204B7" w:rsidR="00DD5F44" w:rsidRDefault="00DD5F44" w:rsidP="00DD5F44">
            <w:pPr>
              <w:rPr>
                <w:b/>
              </w:rPr>
            </w:pPr>
            <w:r>
              <w:rPr>
                <w:b/>
              </w:rPr>
              <w:t xml:space="preserve">Version: 2 </w:t>
            </w:r>
          </w:p>
        </w:tc>
        <w:tc>
          <w:tcPr>
            <w:tcW w:w="2250" w:type="dxa"/>
          </w:tcPr>
          <w:p w14:paraId="23EC0A50" w14:textId="090D9477" w:rsidR="00DD5F44" w:rsidRDefault="00DD5F44" w:rsidP="00DD5F44">
            <w:pPr>
              <w:rPr>
                <w:b/>
              </w:rPr>
            </w:pPr>
            <w:r>
              <w:rPr>
                <w:b/>
              </w:rPr>
              <w:t>Revision: 0</w:t>
            </w:r>
          </w:p>
        </w:tc>
        <w:tc>
          <w:tcPr>
            <w:tcW w:w="4680" w:type="dxa"/>
          </w:tcPr>
          <w:p w14:paraId="23EC0A51" w14:textId="0B25EFE3" w:rsidR="00DD5F44" w:rsidRDefault="00DD5F44" w:rsidP="00DD5F44">
            <w:pPr>
              <w:rPr>
                <w:b/>
              </w:rPr>
            </w:pPr>
            <w:r>
              <w:rPr>
                <w:b/>
              </w:rPr>
              <w:t>Effective Date:  December 5, 2025</w:t>
            </w:r>
          </w:p>
        </w:tc>
      </w:tr>
    </w:tbl>
    <w:p w14:paraId="23EC0A53"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2952B2" w14:paraId="23EC0A56" w14:textId="77777777">
        <w:trPr>
          <w:trHeight w:val="576"/>
          <w:tblHeader/>
        </w:trPr>
        <w:tc>
          <w:tcPr>
            <w:tcW w:w="1368" w:type="dxa"/>
            <w:tcBorders>
              <w:top w:val="double" w:sz="4" w:space="0" w:color="auto"/>
              <w:left w:val="nil"/>
              <w:bottom w:val="double" w:sz="4" w:space="0" w:color="auto"/>
            </w:tcBorders>
            <w:vAlign w:val="center"/>
          </w:tcPr>
          <w:p w14:paraId="23EC0A54" w14:textId="77777777" w:rsidR="002952B2" w:rsidRDefault="000C451D" w:rsidP="008E75E8">
            <w:pPr>
              <w:jc w:val="center"/>
              <w:rPr>
                <w:b/>
              </w:rPr>
            </w:pPr>
            <w:r>
              <w:rPr>
                <w:b/>
              </w:rPr>
              <w:t>Step</w:t>
            </w:r>
          </w:p>
        </w:tc>
        <w:tc>
          <w:tcPr>
            <w:tcW w:w="7488" w:type="dxa"/>
            <w:tcBorders>
              <w:top w:val="double" w:sz="4" w:space="0" w:color="auto"/>
              <w:bottom w:val="double" w:sz="4" w:space="0" w:color="auto"/>
              <w:right w:val="nil"/>
            </w:tcBorders>
            <w:vAlign w:val="center"/>
          </w:tcPr>
          <w:p w14:paraId="23EC0A55" w14:textId="77777777" w:rsidR="002952B2" w:rsidRDefault="000C451D">
            <w:pPr>
              <w:rPr>
                <w:b/>
              </w:rPr>
            </w:pPr>
            <w:r>
              <w:rPr>
                <w:b/>
              </w:rPr>
              <w:t>Action</w:t>
            </w:r>
          </w:p>
        </w:tc>
      </w:tr>
      <w:tr w:rsidR="00893295" w14:paraId="7800FBC3" w14:textId="77777777">
        <w:trPr>
          <w:trHeight w:val="576"/>
        </w:trPr>
        <w:tc>
          <w:tcPr>
            <w:tcW w:w="1368" w:type="dxa"/>
            <w:tcBorders>
              <w:left w:val="nil"/>
              <w:bottom w:val="single" w:sz="4" w:space="0" w:color="auto"/>
            </w:tcBorders>
            <w:vAlign w:val="center"/>
          </w:tcPr>
          <w:p w14:paraId="7FC6B59E" w14:textId="240263F5" w:rsidR="00893295" w:rsidRDefault="00893295">
            <w:pPr>
              <w:jc w:val="center"/>
              <w:rPr>
                <w:b/>
              </w:rPr>
            </w:pPr>
            <w:r>
              <w:rPr>
                <w:b/>
              </w:rPr>
              <w:t>N</w:t>
            </w:r>
            <w:r w:rsidR="008E75E8">
              <w:rPr>
                <w:b/>
              </w:rPr>
              <w:t>ote</w:t>
            </w:r>
          </w:p>
        </w:tc>
        <w:tc>
          <w:tcPr>
            <w:tcW w:w="7488" w:type="dxa"/>
            <w:tcBorders>
              <w:bottom w:val="single" w:sz="4" w:space="0" w:color="auto"/>
              <w:right w:val="nil"/>
            </w:tcBorders>
            <w:vAlign w:val="center"/>
          </w:tcPr>
          <w:p w14:paraId="05325C06" w14:textId="325A3C11" w:rsidR="00893295" w:rsidRPr="008F63FB" w:rsidRDefault="00893295">
            <w:pPr>
              <w:rPr>
                <w:u w:val="single"/>
              </w:rPr>
            </w:pPr>
            <w:r w:rsidRPr="008F63FB">
              <w:t>The wind forecasts produced  provide enhanced situational awareness by additional means of validating the expected wind conditions. The selected wind forecast between two is sent to Wind QSEs to update their COP and used by the downstream EMS applications.</w:t>
            </w:r>
          </w:p>
        </w:tc>
      </w:tr>
      <w:tr w:rsidR="0094691C" w14:paraId="663F554F" w14:textId="77777777">
        <w:trPr>
          <w:trHeight w:val="576"/>
        </w:trPr>
        <w:tc>
          <w:tcPr>
            <w:tcW w:w="1368" w:type="dxa"/>
            <w:tcBorders>
              <w:left w:val="nil"/>
              <w:bottom w:val="single" w:sz="4" w:space="0" w:color="auto"/>
            </w:tcBorders>
            <w:vAlign w:val="center"/>
          </w:tcPr>
          <w:p w14:paraId="2F4B42B8" w14:textId="4842D356" w:rsidR="0094691C" w:rsidRDefault="0094691C" w:rsidP="00893295">
            <w:pPr>
              <w:jc w:val="center"/>
              <w:rPr>
                <w:b/>
              </w:rPr>
            </w:pPr>
            <w:r>
              <w:rPr>
                <w:b/>
              </w:rPr>
              <w:t>N</w:t>
            </w:r>
            <w:r w:rsidR="008E75E8">
              <w:rPr>
                <w:b/>
              </w:rPr>
              <w:t>ote</w:t>
            </w:r>
          </w:p>
        </w:tc>
        <w:tc>
          <w:tcPr>
            <w:tcW w:w="7488" w:type="dxa"/>
            <w:tcBorders>
              <w:bottom w:val="single" w:sz="4" w:space="0" w:color="auto"/>
              <w:right w:val="nil"/>
            </w:tcBorders>
            <w:vAlign w:val="center"/>
          </w:tcPr>
          <w:p w14:paraId="754B566C" w14:textId="76AFF52B" w:rsidR="0094691C" w:rsidRPr="0094691C" w:rsidRDefault="007F1BE0" w:rsidP="0094691C">
            <w:pPr>
              <w:rPr>
                <w:b/>
                <w:u w:val="single"/>
              </w:rPr>
            </w:pPr>
            <w:r w:rsidRPr="007F1BE0">
              <w:t>Do not continuously switch between two wind forecasting services for a small gain in accuracy (i.e.</w:t>
            </w:r>
            <w:r w:rsidR="00CF3320">
              <w:t>,</w:t>
            </w:r>
            <w:r w:rsidRPr="007F1BE0">
              <w:t xml:space="preserve"> “chasing the forecast”)</w:t>
            </w:r>
          </w:p>
        </w:tc>
      </w:tr>
      <w:tr w:rsidR="002952B2" w14:paraId="23EC0A6D" w14:textId="77777777">
        <w:trPr>
          <w:trHeight w:val="576"/>
        </w:trPr>
        <w:tc>
          <w:tcPr>
            <w:tcW w:w="1368" w:type="dxa"/>
            <w:tcBorders>
              <w:left w:val="nil"/>
              <w:bottom w:val="single" w:sz="4" w:space="0" w:color="auto"/>
            </w:tcBorders>
            <w:vAlign w:val="center"/>
          </w:tcPr>
          <w:p w14:paraId="23EC0A63" w14:textId="50E7B80C" w:rsidR="002952B2" w:rsidRDefault="00204EE8" w:rsidP="00204EE8">
            <w:pPr>
              <w:jc w:val="center"/>
              <w:rPr>
                <w:b/>
              </w:rPr>
            </w:pPr>
            <w:r>
              <w:rPr>
                <w:b/>
              </w:rPr>
              <w:t>STWPF Selection Change due to forecast vs. output deviation</w:t>
            </w:r>
          </w:p>
        </w:tc>
        <w:tc>
          <w:tcPr>
            <w:tcW w:w="7488" w:type="dxa"/>
            <w:tcBorders>
              <w:bottom w:val="single" w:sz="4" w:space="0" w:color="auto"/>
              <w:right w:val="nil"/>
            </w:tcBorders>
            <w:vAlign w:val="center"/>
          </w:tcPr>
          <w:p w14:paraId="23EC0A64" w14:textId="77777777" w:rsidR="002952B2" w:rsidRDefault="000C451D">
            <w:pPr>
              <w:rPr>
                <w:b/>
                <w:u w:val="single"/>
              </w:rPr>
            </w:pPr>
            <w:r>
              <w:rPr>
                <w:b/>
                <w:u w:val="single"/>
              </w:rPr>
              <w:t>IF:</w:t>
            </w:r>
          </w:p>
          <w:p w14:paraId="23EC0A65" w14:textId="75E7CE25" w:rsidR="002952B2" w:rsidRDefault="00F37EB0" w:rsidP="005A6C6C">
            <w:pPr>
              <w:pStyle w:val="TableText"/>
              <w:numPr>
                <w:ilvl w:val="0"/>
                <w:numId w:val="19"/>
              </w:numPr>
              <w:jc w:val="both"/>
            </w:pPr>
            <w:r w:rsidRPr="00F37EB0">
              <w:t xml:space="preserve">The end of adjustment period selected wind forecast which is currently in use has been greater than the actual wind HSL for more than 2000 MW for at least three hours or 3000 MW for at least one hour </w:t>
            </w:r>
            <w:r>
              <w:t xml:space="preserve">or reliability concern </w:t>
            </w:r>
            <w:r w:rsidRPr="00F37EB0">
              <w:t>and the other vendor forecast has been more accurate</w:t>
            </w:r>
            <w:r w:rsidR="000C451D">
              <w:t>;</w:t>
            </w:r>
          </w:p>
          <w:p w14:paraId="23EC0A66" w14:textId="77777777" w:rsidR="002952B2" w:rsidRDefault="000C451D">
            <w:pPr>
              <w:rPr>
                <w:b/>
                <w:u w:val="single"/>
              </w:rPr>
            </w:pPr>
            <w:r>
              <w:rPr>
                <w:b/>
                <w:u w:val="single"/>
              </w:rPr>
              <w:t>THEN:</w:t>
            </w:r>
          </w:p>
          <w:p w14:paraId="23EC0A67" w14:textId="5C3B3F20" w:rsidR="002952B2" w:rsidRDefault="00F37EB0" w:rsidP="005A6C6C">
            <w:pPr>
              <w:pStyle w:val="TableText"/>
              <w:numPr>
                <w:ilvl w:val="0"/>
                <w:numId w:val="19"/>
              </w:numPr>
              <w:jc w:val="both"/>
            </w:pPr>
            <w:r w:rsidRPr="00F37EB0">
              <w:t>Log the period of time for which the forecast has been underperforming and the accuracy of both forecasts. Inform the Shift Supervisor and potentially switch forecast selection to alternative wind forecast which has been more accurate</w:t>
            </w:r>
            <w:r w:rsidR="000C451D">
              <w:t xml:space="preserve">, </w:t>
            </w:r>
          </w:p>
          <w:p w14:paraId="23EC0A68" w14:textId="77777777" w:rsidR="002952B2" w:rsidRDefault="000C451D" w:rsidP="005A6C6C">
            <w:pPr>
              <w:pStyle w:val="TableText"/>
              <w:numPr>
                <w:ilvl w:val="0"/>
                <w:numId w:val="19"/>
              </w:numPr>
              <w:jc w:val="both"/>
            </w:pPr>
            <w:r>
              <w:t xml:space="preserve">E-mail the information to: </w:t>
            </w:r>
          </w:p>
          <w:p w14:paraId="23EC0A69" w14:textId="77777777" w:rsidR="002952B2" w:rsidRDefault="000C451D" w:rsidP="005A6C6C">
            <w:pPr>
              <w:numPr>
                <w:ilvl w:val="1"/>
                <w:numId w:val="15"/>
              </w:numPr>
            </w:pPr>
            <w:r>
              <w:t>Operations Analysis</w:t>
            </w:r>
          </w:p>
          <w:p w14:paraId="23EC0A6A" w14:textId="77777777" w:rsidR="002952B2" w:rsidRDefault="000C451D" w:rsidP="005A6C6C">
            <w:pPr>
              <w:numPr>
                <w:ilvl w:val="1"/>
                <w:numId w:val="15"/>
              </w:numPr>
            </w:pPr>
            <w:r>
              <w:t>1 ERCOT Shift Supervisors</w:t>
            </w:r>
          </w:p>
          <w:p w14:paraId="790CF80D" w14:textId="77777777" w:rsidR="00841B1E" w:rsidRDefault="00841B1E">
            <w:pPr>
              <w:rPr>
                <w:b/>
              </w:rPr>
            </w:pPr>
          </w:p>
          <w:p w14:paraId="23EC0A6B" w14:textId="019507C8" w:rsidR="002952B2" w:rsidRDefault="000C451D">
            <w:pPr>
              <w:rPr>
                <w:b/>
              </w:rPr>
            </w:pPr>
            <w:r>
              <w:rPr>
                <w:b/>
              </w:rPr>
              <w:t>Reference Display:</w:t>
            </w:r>
          </w:p>
          <w:p w14:paraId="2AA5A479" w14:textId="5A215E04" w:rsidR="00841B1E" w:rsidRDefault="00D07922">
            <w:pPr>
              <w:rPr>
                <w:b/>
              </w:rPr>
            </w:pPr>
            <w:r>
              <w:rPr>
                <w:b/>
              </w:rPr>
              <w:t xml:space="preserve">FPP </w:t>
            </w:r>
            <w:r w:rsidR="00B86892">
              <w:rPr>
                <w:b/>
              </w:rPr>
              <w:t>(</w:t>
            </w:r>
            <w:r>
              <w:rPr>
                <w:b/>
              </w:rPr>
              <w:t>Taylor or Bastrop</w:t>
            </w:r>
            <w:r w:rsidR="00B86892">
              <w:rPr>
                <w:b/>
              </w:rPr>
              <w:t>) Desktop Icon</w:t>
            </w:r>
            <w:r w:rsidR="00841B1E" w:rsidRPr="00841B1E">
              <w:rPr>
                <w:b/>
              </w:rPr>
              <w:t>&gt;Hourly</w:t>
            </w:r>
            <w:r>
              <w:rPr>
                <w:b/>
              </w:rPr>
              <w:t xml:space="preserve"> Wind</w:t>
            </w:r>
          </w:p>
          <w:p w14:paraId="085D0487" w14:textId="77777777" w:rsidR="00841B1E" w:rsidRPr="00841B1E" w:rsidRDefault="00841B1E">
            <w:pPr>
              <w:rPr>
                <w:b/>
              </w:rPr>
            </w:pPr>
          </w:p>
          <w:p w14:paraId="23EC0A6C" w14:textId="4D20B265" w:rsidR="00204EE8" w:rsidRDefault="000C451D">
            <w:r>
              <w:rPr>
                <w:b/>
              </w:rPr>
              <w:t>          </w:t>
            </w:r>
            <w:r w:rsidR="00D07922">
              <w:t>FPP</w:t>
            </w:r>
            <w:r w:rsidR="00B86892">
              <w:t xml:space="preserve"> (Taylor or Bastrop)</w:t>
            </w:r>
            <w:r>
              <w:t xml:space="preserve"> and other necessary displays.</w:t>
            </w:r>
          </w:p>
        </w:tc>
      </w:tr>
      <w:tr w:rsidR="00967A31" w14:paraId="1575C8D5" w14:textId="77777777">
        <w:trPr>
          <w:trHeight w:val="576"/>
        </w:trPr>
        <w:tc>
          <w:tcPr>
            <w:tcW w:w="1368" w:type="dxa"/>
            <w:tcBorders>
              <w:left w:val="nil"/>
              <w:bottom w:val="single" w:sz="4" w:space="0" w:color="auto"/>
            </w:tcBorders>
            <w:vAlign w:val="center"/>
          </w:tcPr>
          <w:p w14:paraId="62338E75" w14:textId="08BB3046" w:rsidR="00967A31" w:rsidRDefault="00967A31" w:rsidP="00204EE8">
            <w:pPr>
              <w:jc w:val="center"/>
              <w:rPr>
                <w:b/>
              </w:rPr>
            </w:pPr>
            <w:r>
              <w:rPr>
                <w:b/>
              </w:rPr>
              <w:t>N</w:t>
            </w:r>
            <w:r w:rsidR="008E75E8">
              <w:rPr>
                <w:b/>
              </w:rPr>
              <w:t>ote</w:t>
            </w:r>
          </w:p>
        </w:tc>
        <w:tc>
          <w:tcPr>
            <w:tcW w:w="7488" w:type="dxa"/>
            <w:tcBorders>
              <w:bottom w:val="single" w:sz="4" w:space="0" w:color="auto"/>
              <w:right w:val="nil"/>
            </w:tcBorders>
            <w:vAlign w:val="center"/>
          </w:tcPr>
          <w:p w14:paraId="6EED0215" w14:textId="3A624EA9" w:rsidR="00967A31" w:rsidRDefault="00967A31">
            <w:pPr>
              <w:rPr>
                <w:b/>
                <w:u w:val="single"/>
              </w:rPr>
            </w:pPr>
            <w:r>
              <w:t>The projected wind ramp rate (PWRR) calculation is such that it will revert to using persistence (PWRR=0) if the actual wind HSL has been ramping in the opposite direction of the PWRR value for more than 25 minutes (5 intervals).</w:t>
            </w:r>
            <w:r w:rsidR="000E3FBB">
              <w:t xml:space="preserve">  RLC will set the PWRR to 0 to minimize the impact and then cancel the flag after the PWRR is forecasting the ramp to be the same as the actual ramp again.</w:t>
            </w:r>
          </w:p>
        </w:tc>
      </w:tr>
      <w:tr w:rsidR="00967A31" w14:paraId="6EAF3237" w14:textId="77777777">
        <w:trPr>
          <w:trHeight w:val="576"/>
        </w:trPr>
        <w:tc>
          <w:tcPr>
            <w:tcW w:w="1368" w:type="dxa"/>
            <w:tcBorders>
              <w:left w:val="nil"/>
              <w:bottom w:val="single" w:sz="4" w:space="0" w:color="auto"/>
            </w:tcBorders>
            <w:vAlign w:val="center"/>
          </w:tcPr>
          <w:p w14:paraId="1335F1AD" w14:textId="5786E60D" w:rsidR="00967A31" w:rsidRDefault="00967A31" w:rsidP="00204EE8">
            <w:pPr>
              <w:jc w:val="center"/>
              <w:rPr>
                <w:b/>
              </w:rPr>
            </w:pPr>
            <w:r w:rsidRPr="00967A31">
              <w:rPr>
                <w:b/>
              </w:rPr>
              <w:lastRenderedPageBreak/>
              <w:t>Intra-Hour wind Forecast</w:t>
            </w:r>
          </w:p>
        </w:tc>
        <w:tc>
          <w:tcPr>
            <w:tcW w:w="7488" w:type="dxa"/>
            <w:tcBorders>
              <w:bottom w:val="single" w:sz="4" w:space="0" w:color="auto"/>
              <w:right w:val="nil"/>
            </w:tcBorders>
            <w:vAlign w:val="center"/>
          </w:tcPr>
          <w:p w14:paraId="377A70BC" w14:textId="77777777" w:rsidR="00967A31" w:rsidRDefault="00967A31" w:rsidP="00967A31">
            <w:pPr>
              <w:rPr>
                <w:b/>
                <w:u w:val="single"/>
              </w:rPr>
            </w:pPr>
            <w:r>
              <w:rPr>
                <w:b/>
                <w:u w:val="single"/>
              </w:rPr>
              <w:t>IF:</w:t>
            </w:r>
          </w:p>
          <w:p w14:paraId="6F43A4E6" w14:textId="0245202C" w:rsidR="00967A31" w:rsidRDefault="00967A31" w:rsidP="005A6C6C">
            <w:pPr>
              <w:pStyle w:val="TableText"/>
              <w:numPr>
                <w:ilvl w:val="0"/>
                <w:numId w:val="19"/>
              </w:numPr>
              <w:jc w:val="both"/>
            </w:pPr>
            <w:r>
              <w:t xml:space="preserve">Alarmed, make sure frequency isn’t rapidly declining and wind hasn’t turned direction and is ramping very fast (only </w:t>
            </w:r>
            <w:r w:rsidR="000E3FBB">
              <w:t xml:space="preserve">need to be concerned when </w:t>
            </w:r>
            <w:r>
              <w:t>getting above 300-400 MW per 5 minutes and causing frequency to decline below 59.95</w:t>
            </w:r>
            <w:r w:rsidR="002A69FC">
              <w:t xml:space="preserve"> </w:t>
            </w:r>
            <w:r w:rsidR="00B94FCA">
              <w:t>Hz</w:t>
            </w:r>
            <w:r>
              <w:t>). If frequency does drag and regulation is exhausted, the Real-T</w:t>
            </w:r>
            <w:r w:rsidR="000E3FBB">
              <w:t>ime D</w:t>
            </w:r>
            <w:r>
              <w:t xml:space="preserve">esk should follow </w:t>
            </w:r>
            <w:r w:rsidR="00B94FCA">
              <w:t xml:space="preserve">their </w:t>
            </w:r>
            <w:r>
              <w:t>pr</w:t>
            </w:r>
            <w:r w:rsidR="000E3FBB">
              <w:t xml:space="preserve">ocedure for </w:t>
            </w:r>
            <w:r w:rsidR="00B94FCA">
              <w:t>manually</w:t>
            </w:r>
            <w:r w:rsidR="002A69FC">
              <w:t xml:space="preserve"> </w:t>
            </w:r>
            <w:r w:rsidR="000E3FBB">
              <w:t>running SCED. W</w:t>
            </w:r>
            <w:r>
              <w:t xml:space="preserve">atch the PWRR and wind ramp to help inform the </w:t>
            </w:r>
            <w:r w:rsidR="00B94FCA">
              <w:t>R</w:t>
            </w:r>
            <w:r>
              <w:t>eal-</w:t>
            </w:r>
            <w:r w:rsidR="00B94FCA">
              <w:t>T</w:t>
            </w:r>
            <w:r>
              <w:t xml:space="preserve">ime </w:t>
            </w:r>
            <w:r w:rsidR="00B94FCA">
              <w:t>D</w:t>
            </w:r>
            <w:r>
              <w:t>esk;</w:t>
            </w:r>
          </w:p>
          <w:p w14:paraId="111A0C23" w14:textId="77777777" w:rsidR="00967A31" w:rsidRDefault="00967A31" w:rsidP="00967A31">
            <w:pPr>
              <w:rPr>
                <w:b/>
                <w:u w:val="single"/>
              </w:rPr>
            </w:pPr>
            <w:r>
              <w:rPr>
                <w:b/>
                <w:u w:val="single"/>
              </w:rPr>
              <w:t>THEN:</w:t>
            </w:r>
          </w:p>
          <w:p w14:paraId="2F504281" w14:textId="7B31201F" w:rsidR="00967A31" w:rsidRDefault="00967A31" w:rsidP="005A6C6C">
            <w:pPr>
              <w:pStyle w:val="TableText"/>
              <w:numPr>
                <w:ilvl w:val="0"/>
                <w:numId w:val="19"/>
              </w:numPr>
              <w:jc w:val="both"/>
            </w:pPr>
            <w:r>
              <w:t xml:space="preserve">Notify an Operations Analysis Engineer to do further analysis, </w:t>
            </w:r>
          </w:p>
          <w:p w14:paraId="351413A6" w14:textId="77777777" w:rsidR="00967A31" w:rsidRDefault="00967A31" w:rsidP="005A6C6C">
            <w:pPr>
              <w:pStyle w:val="TableText"/>
              <w:numPr>
                <w:ilvl w:val="0"/>
                <w:numId w:val="19"/>
              </w:numPr>
              <w:jc w:val="both"/>
            </w:pPr>
            <w:r>
              <w:t xml:space="preserve">E-mail the information to: </w:t>
            </w:r>
          </w:p>
          <w:p w14:paraId="5E429767" w14:textId="77777777" w:rsidR="00967A31" w:rsidRDefault="00967A31" w:rsidP="005A6C6C">
            <w:pPr>
              <w:numPr>
                <w:ilvl w:val="1"/>
                <w:numId w:val="15"/>
              </w:numPr>
            </w:pPr>
            <w:r>
              <w:t>Operations Analysis</w:t>
            </w:r>
          </w:p>
          <w:p w14:paraId="178544DB" w14:textId="3BB72AED" w:rsidR="00967A31" w:rsidRPr="00967A31" w:rsidRDefault="00967A31" w:rsidP="005A6C6C">
            <w:pPr>
              <w:pStyle w:val="ListParagraph"/>
              <w:numPr>
                <w:ilvl w:val="1"/>
                <w:numId w:val="15"/>
              </w:numPr>
              <w:rPr>
                <w:b/>
                <w:u w:val="single"/>
              </w:rPr>
            </w:pPr>
            <w:r>
              <w:t>1 ERCOT Shift Supervisors</w:t>
            </w:r>
          </w:p>
        </w:tc>
      </w:tr>
      <w:tr w:rsidR="002952B2" w14:paraId="23EC0A70" w14:textId="77777777">
        <w:trPr>
          <w:trHeight w:val="576"/>
        </w:trPr>
        <w:tc>
          <w:tcPr>
            <w:tcW w:w="1368" w:type="dxa"/>
            <w:tcBorders>
              <w:top w:val="single" w:sz="4" w:space="0" w:color="auto"/>
              <w:left w:val="nil"/>
              <w:bottom w:val="double" w:sz="4" w:space="0" w:color="auto"/>
              <w:right w:val="single" w:sz="4" w:space="0" w:color="auto"/>
            </w:tcBorders>
            <w:vAlign w:val="center"/>
          </w:tcPr>
          <w:p w14:paraId="23EC0A6E" w14:textId="0395C007" w:rsidR="002952B2" w:rsidRDefault="000C451D">
            <w:pPr>
              <w:jc w:val="center"/>
              <w:rPr>
                <w:b/>
              </w:rPr>
            </w:pPr>
            <w:r>
              <w:rPr>
                <w:b/>
              </w:rPr>
              <w:t>L</w:t>
            </w:r>
            <w:r w:rsidR="008E75E8">
              <w:rPr>
                <w:b/>
              </w:rPr>
              <w:t>og</w:t>
            </w:r>
          </w:p>
        </w:tc>
        <w:tc>
          <w:tcPr>
            <w:tcW w:w="7488" w:type="dxa"/>
            <w:tcBorders>
              <w:top w:val="single" w:sz="4" w:space="0" w:color="auto"/>
              <w:left w:val="single" w:sz="4" w:space="0" w:color="auto"/>
              <w:bottom w:val="double" w:sz="4" w:space="0" w:color="auto"/>
              <w:right w:val="nil"/>
            </w:tcBorders>
            <w:vAlign w:val="center"/>
          </w:tcPr>
          <w:p w14:paraId="23EC0A6F" w14:textId="77777777" w:rsidR="002952B2" w:rsidRDefault="000C451D">
            <w:r>
              <w:t>Log all actions.</w:t>
            </w:r>
          </w:p>
        </w:tc>
      </w:tr>
    </w:tbl>
    <w:p w14:paraId="49C44825" w14:textId="77777777" w:rsidR="00D90191" w:rsidRPr="00D90191" w:rsidRDefault="00D90191" w:rsidP="00D90191">
      <w:bookmarkStart w:id="327" w:name="_4.2_Override_during"/>
      <w:bookmarkEnd w:id="327"/>
    </w:p>
    <w:p w14:paraId="389B6E3C" w14:textId="77777777" w:rsidR="00D90191" w:rsidRDefault="00D90191">
      <w:pPr>
        <w:rPr>
          <w:rFonts w:cs="Arial"/>
          <w:b/>
          <w:bCs/>
          <w:iCs/>
          <w:sz w:val="28"/>
          <w:szCs w:val="28"/>
        </w:rPr>
      </w:pPr>
      <w:r>
        <w:br w:type="page"/>
      </w:r>
    </w:p>
    <w:p w14:paraId="23EC0A73" w14:textId="0A10911B" w:rsidR="002952B2" w:rsidRDefault="000C451D" w:rsidP="00E53E65">
      <w:pPr>
        <w:pStyle w:val="Heading2"/>
      </w:pPr>
      <w:r>
        <w:lastRenderedPageBreak/>
        <w:t>4.2</w:t>
      </w:r>
      <w:r>
        <w:tab/>
      </w:r>
      <w:bookmarkStart w:id="328" w:name="OvverideNormal"/>
      <w:bookmarkEnd w:id="328"/>
      <w:r>
        <w:t>Override during Normal Operations</w:t>
      </w:r>
    </w:p>
    <w:p w14:paraId="23EC0A74" w14:textId="77777777" w:rsidR="002952B2" w:rsidRDefault="002952B2" w:rsidP="00540B99"/>
    <w:p w14:paraId="23EC0A75" w14:textId="30EFE40B" w:rsidR="002952B2" w:rsidRDefault="000C451D" w:rsidP="00A3673D">
      <w:pPr>
        <w:ind w:left="720"/>
        <w:rPr>
          <w:b/>
        </w:rPr>
      </w:pPr>
      <w:r>
        <w:rPr>
          <w:b/>
        </w:rPr>
        <w:t xml:space="preserve">Procedure Purpose:  </w:t>
      </w:r>
      <w:r>
        <w:t>To monitor wind forecast</w:t>
      </w:r>
      <w:r w:rsidR="008F63FB">
        <w:t>s</w:t>
      </w:r>
      <w:r>
        <w:t xml:space="preserve"> during normal operations. It is presumed that under normal operating conditions that the wind forecast override will very rarely be used. However</w:t>
      </w:r>
      <w:r w:rsidR="00CF3320">
        <w:t>,</w:t>
      </w:r>
      <w:r>
        <w:t xml:space="preserve"> there are certain scenarios that might dictate an override.</w:t>
      </w:r>
    </w:p>
    <w:p w14:paraId="23EC0A76" w14:textId="77777777" w:rsidR="002952B2" w:rsidRDefault="002952B2" w:rsidP="00540B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A7C"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77" w14:textId="77777777" w:rsidR="002952B2" w:rsidRDefault="000C451D" w:rsidP="00540B99">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A78"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79"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7A"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7B" w14:textId="77777777" w:rsidR="002952B2" w:rsidRDefault="002952B2" w:rsidP="00540B99">
            <w:pPr>
              <w:spacing w:line="276" w:lineRule="auto"/>
              <w:rPr>
                <w:b/>
              </w:rPr>
            </w:pPr>
          </w:p>
        </w:tc>
      </w:tr>
      <w:tr w:rsidR="002952B2" w14:paraId="23EC0A82"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7D" w14:textId="77777777" w:rsidR="002952B2" w:rsidRDefault="000C451D" w:rsidP="00540B99">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A7E"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7F"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80"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81" w14:textId="77777777" w:rsidR="002952B2" w:rsidRDefault="002952B2" w:rsidP="00540B99">
            <w:pPr>
              <w:spacing w:line="276" w:lineRule="auto"/>
              <w:rPr>
                <w:b/>
              </w:rPr>
            </w:pPr>
          </w:p>
        </w:tc>
      </w:tr>
      <w:tr w:rsidR="002952B2" w14:paraId="23EC0A88"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83" w14:textId="77777777" w:rsidR="002952B2" w:rsidRDefault="000C451D" w:rsidP="00540B99">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A84"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85"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86"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87" w14:textId="77777777" w:rsidR="002952B2" w:rsidRDefault="002952B2" w:rsidP="00540B99">
            <w:pPr>
              <w:spacing w:line="276" w:lineRule="auto"/>
              <w:rPr>
                <w:b/>
              </w:rPr>
            </w:pPr>
          </w:p>
        </w:tc>
      </w:tr>
    </w:tbl>
    <w:p w14:paraId="23EC0A89"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A8D" w14:textId="77777777">
        <w:tc>
          <w:tcPr>
            <w:tcW w:w="1908" w:type="dxa"/>
            <w:tcBorders>
              <w:top w:val="single" w:sz="4" w:space="0" w:color="auto"/>
              <w:left w:val="single" w:sz="4" w:space="0" w:color="auto"/>
              <w:bottom w:val="single" w:sz="4" w:space="0" w:color="auto"/>
              <w:right w:val="single" w:sz="4" w:space="0" w:color="auto"/>
            </w:tcBorders>
            <w:hideMark/>
          </w:tcPr>
          <w:p w14:paraId="23EC0A8A" w14:textId="3A20AC19"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A8B" w14:textId="7D47F4F4"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A8C" w14:textId="61C941D9" w:rsidR="00DD5F44" w:rsidRDefault="00DD5F44" w:rsidP="00DD5F44">
            <w:pPr>
              <w:spacing w:line="276" w:lineRule="auto"/>
              <w:rPr>
                <w:b/>
              </w:rPr>
            </w:pPr>
            <w:r>
              <w:rPr>
                <w:b/>
              </w:rPr>
              <w:t>Effective Date:  December 5, 2025</w:t>
            </w:r>
          </w:p>
        </w:tc>
      </w:tr>
    </w:tbl>
    <w:p w14:paraId="23EC0A8E"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7363"/>
      </w:tblGrid>
      <w:tr w:rsidR="002952B2" w14:paraId="23EC0A91" w14:textId="77777777">
        <w:trPr>
          <w:trHeight w:val="576"/>
          <w:tblHeader/>
        </w:trPr>
        <w:tc>
          <w:tcPr>
            <w:tcW w:w="1547" w:type="dxa"/>
            <w:tcBorders>
              <w:top w:val="double" w:sz="4" w:space="0" w:color="auto"/>
              <w:left w:val="nil"/>
              <w:bottom w:val="double" w:sz="4" w:space="0" w:color="auto"/>
            </w:tcBorders>
            <w:vAlign w:val="center"/>
          </w:tcPr>
          <w:p w14:paraId="23EC0A8F" w14:textId="77777777" w:rsidR="002952B2" w:rsidRDefault="000C451D" w:rsidP="008E75E8">
            <w:pPr>
              <w:spacing w:line="276" w:lineRule="auto"/>
              <w:jc w:val="center"/>
              <w:rPr>
                <w:b/>
              </w:rPr>
            </w:pPr>
            <w:r>
              <w:rPr>
                <w:b/>
              </w:rPr>
              <w:t>Step</w:t>
            </w:r>
          </w:p>
        </w:tc>
        <w:tc>
          <w:tcPr>
            <w:tcW w:w="7363" w:type="dxa"/>
            <w:tcBorders>
              <w:top w:val="double" w:sz="4" w:space="0" w:color="auto"/>
              <w:bottom w:val="double" w:sz="4" w:space="0" w:color="auto"/>
              <w:right w:val="nil"/>
            </w:tcBorders>
            <w:vAlign w:val="center"/>
          </w:tcPr>
          <w:p w14:paraId="23EC0A90" w14:textId="77777777" w:rsidR="002952B2" w:rsidRDefault="000C451D" w:rsidP="00540B99">
            <w:pPr>
              <w:rPr>
                <w:b/>
              </w:rPr>
            </w:pPr>
            <w:r>
              <w:rPr>
                <w:b/>
              </w:rPr>
              <w:t>Action</w:t>
            </w:r>
          </w:p>
        </w:tc>
      </w:tr>
      <w:tr w:rsidR="002952B2" w14:paraId="23EC0A93" w14:textId="77777777">
        <w:trPr>
          <w:trHeight w:val="576"/>
        </w:trPr>
        <w:tc>
          <w:tcPr>
            <w:tcW w:w="8910" w:type="dxa"/>
            <w:gridSpan w:val="2"/>
            <w:tcBorders>
              <w:top w:val="double" w:sz="4" w:space="0" w:color="auto"/>
              <w:left w:val="double" w:sz="4" w:space="0" w:color="auto"/>
              <w:bottom w:val="double" w:sz="4" w:space="0" w:color="auto"/>
              <w:right w:val="double" w:sz="4" w:space="0" w:color="auto"/>
            </w:tcBorders>
            <w:vAlign w:val="center"/>
          </w:tcPr>
          <w:p w14:paraId="23EC0A92" w14:textId="77777777" w:rsidR="002952B2" w:rsidRDefault="000C451D" w:rsidP="00EC502A">
            <w:pPr>
              <w:pStyle w:val="Heading3"/>
            </w:pPr>
            <w:bookmarkStart w:id="329" w:name="_Wind_Farm_Forecast"/>
            <w:bookmarkEnd w:id="329"/>
            <w:r>
              <w:t>Wind Farm Forecast not Matching Output</w:t>
            </w:r>
          </w:p>
        </w:tc>
      </w:tr>
      <w:tr w:rsidR="002952B2" w14:paraId="23EC0A9B" w14:textId="77777777">
        <w:trPr>
          <w:trHeight w:val="576"/>
        </w:trPr>
        <w:tc>
          <w:tcPr>
            <w:tcW w:w="1547" w:type="dxa"/>
            <w:tcBorders>
              <w:top w:val="single" w:sz="4" w:space="0" w:color="auto"/>
              <w:left w:val="nil"/>
              <w:bottom w:val="single" w:sz="4" w:space="0" w:color="auto"/>
            </w:tcBorders>
            <w:vAlign w:val="center"/>
          </w:tcPr>
          <w:p w14:paraId="23EC0A94" w14:textId="1CF62140" w:rsidR="002952B2" w:rsidRDefault="000C451D" w:rsidP="00540B99">
            <w:pPr>
              <w:jc w:val="center"/>
            </w:pPr>
            <w:r>
              <w:rPr>
                <w:b/>
              </w:rPr>
              <w:t>N</w:t>
            </w:r>
            <w:r w:rsidR="008E75E8">
              <w:rPr>
                <w:b/>
              </w:rPr>
              <w:t>ote</w:t>
            </w:r>
          </w:p>
        </w:tc>
        <w:tc>
          <w:tcPr>
            <w:tcW w:w="7363" w:type="dxa"/>
            <w:tcBorders>
              <w:top w:val="single" w:sz="4" w:space="0" w:color="auto"/>
              <w:bottom w:val="single" w:sz="4" w:space="0" w:color="auto"/>
              <w:right w:val="nil"/>
            </w:tcBorders>
            <w:vAlign w:val="center"/>
          </w:tcPr>
          <w:p w14:paraId="23EC0A95" w14:textId="77777777" w:rsidR="002952B2" w:rsidRDefault="000C451D" w:rsidP="00540B99">
            <w:r>
              <w:t>ERCOT can override the forecast:</w:t>
            </w:r>
          </w:p>
          <w:p w14:paraId="23EC0A96" w14:textId="77777777" w:rsidR="002952B2" w:rsidRDefault="000C451D" w:rsidP="00540B99">
            <w:pPr>
              <w:rPr>
                <w:b/>
              </w:rPr>
            </w:pPr>
            <w:r>
              <w:rPr>
                <w:b/>
              </w:rPr>
              <w:t>IF:</w:t>
            </w:r>
          </w:p>
          <w:p w14:paraId="23EC0A97" w14:textId="314D1476" w:rsidR="002952B2" w:rsidRDefault="00DF7EBB" w:rsidP="005A6C6C">
            <w:pPr>
              <w:pStyle w:val="TableText"/>
              <w:numPr>
                <w:ilvl w:val="0"/>
                <w:numId w:val="19"/>
              </w:numPr>
              <w:jc w:val="both"/>
            </w:pPr>
            <w:r>
              <w:t>F</w:t>
            </w:r>
            <w:r w:rsidR="000C451D">
              <w:t>orecast</w:t>
            </w:r>
            <w:r w:rsidR="008F63FB">
              <w:t>s</w:t>
            </w:r>
            <w:r w:rsidR="00B53122">
              <w:t xml:space="preserve"> </w:t>
            </w:r>
            <w:r w:rsidR="004913BA">
              <w:t>are deviating from</w:t>
            </w:r>
            <w:r w:rsidR="000C451D">
              <w:t xml:space="preserve"> the actual output of a unit/region </w:t>
            </w:r>
            <w:r w:rsidR="004913BA">
              <w:t xml:space="preserve">and </w:t>
            </w:r>
            <w:r w:rsidR="000C451D">
              <w:t>have been consistently deviated for an extended period of time, or</w:t>
            </w:r>
          </w:p>
          <w:p w14:paraId="23EC0A98" w14:textId="77777777" w:rsidR="002952B2" w:rsidRDefault="000C451D" w:rsidP="005A6C6C">
            <w:pPr>
              <w:pStyle w:val="TableText"/>
              <w:numPr>
                <w:ilvl w:val="0"/>
                <w:numId w:val="19"/>
              </w:numPr>
              <w:jc w:val="both"/>
            </w:pPr>
            <w:r>
              <w:t>A large over-forecast error is expected due to the unusual weather pattern which has not been captured in the past, or</w:t>
            </w:r>
          </w:p>
          <w:p w14:paraId="23EC0A9A" w14:textId="0828C960" w:rsidR="002952B2" w:rsidRPr="004913BA" w:rsidRDefault="000C451D" w:rsidP="005A6C6C">
            <w:pPr>
              <w:pStyle w:val="TableText"/>
              <w:numPr>
                <w:ilvl w:val="0"/>
                <w:numId w:val="19"/>
              </w:numPr>
              <w:jc w:val="both"/>
              <w:rPr>
                <w:b/>
                <w:u w:val="single"/>
              </w:rPr>
            </w:pPr>
            <w:r>
              <w:t>Criteria has been met to determine a root cause for the deviation.</w:t>
            </w:r>
          </w:p>
        </w:tc>
      </w:tr>
      <w:tr w:rsidR="002952B2" w14:paraId="23EC0AA5" w14:textId="77777777">
        <w:trPr>
          <w:trHeight w:val="576"/>
        </w:trPr>
        <w:tc>
          <w:tcPr>
            <w:tcW w:w="1547" w:type="dxa"/>
            <w:tcBorders>
              <w:top w:val="single" w:sz="4" w:space="0" w:color="auto"/>
              <w:left w:val="nil"/>
              <w:bottom w:val="single" w:sz="4" w:space="0" w:color="auto"/>
            </w:tcBorders>
            <w:vAlign w:val="center"/>
          </w:tcPr>
          <w:p w14:paraId="23EC0A9C" w14:textId="7A8339AE" w:rsidR="002952B2" w:rsidRDefault="00B53122" w:rsidP="00540B99">
            <w:pPr>
              <w:jc w:val="center"/>
            </w:pPr>
            <w:r>
              <w:rPr>
                <w:b/>
              </w:rPr>
              <w:t xml:space="preserve">STWPF </w:t>
            </w:r>
            <w:r w:rsidR="000C451D">
              <w:rPr>
                <w:b/>
              </w:rPr>
              <w:t>Override due to forecast vs. output deviation</w:t>
            </w:r>
          </w:p>
        </w:tc>
        <w:tc>
          <w:tcPr>
            <w:tcW w:w="7363" w:type="dxa"/>
            <w:tcBorders>
              <w:top w:val="single" w:sz="4" w:space="0" w:color="auto"/>
              <w:bottom w:val="single" w:sz="4" w:space="0" w:color="auto"/>
              <w:right w:val="nil"/>
            </w:tcBorders>
            <w:vAlign w:val="center"/>
          </w:tcPr>
          <w:p w14:paraId="23EC0A9D" w14:textId="77777777" w:rsidR="002952B2" w:rsidRDefault="000C451D" w:rsidP="00540B99">
            <w:r>
              <w:t>Contact the Operations Analysis Engineer to do further analysis and potentially override the forecast given the description above after checking the following:</w:t>
            </w:r>
          </w:p>
          <w:p w14:paraId="23EC0A9E" w14:textId="77777777" w:rsidR="002952B2" w:rsidRDefault="000C451D" w:rsidP="005A6C6C">
            <w:pPr>
              <w:pStyle w:val="TableText"/>
              <w:numPr>
                <w:ilvl w:val="0"/>
                <w:numId w:val="19"/>
              </w:numPr>
              <w:jc w:val="both"/>
            </w:pPr>
            <w:r>
              <w:t>Number of turbines online</w:t>
            </w:r>
          </w:p>
          <w:p w14:paraId="23EC0A9F" w14:textId="77777777" w:rsidR="002952B2" w:rsidRDefault="000C451D" w:rsidP="005A6C6C">
            <w:pPr>
              <w:pStyle w:val="TableText"/>
              <w:numPr>
                <w:ilvl w:val="0"/>
                <w:numId w:val="19"/>
              </w:numPr>
              <w:jc w:val="both"/>
            </w:pPr>
            <w:r>
              <w:t>Number of turbines offline</w:t>
            </w:r>
          </w:p>
          <w:p w14:paraId="23EC0AA0" w14:textId="77777777" w:rsidR="002952B2" w:rsidRDefault="000C451D" w:rsidP="005A6C6C">
            <w:pPr>
              <w:pStyle w:val="TableText"/>
              <w:numPr>
                <w:ilvl w:val="0"/>
                <w:numId w:val="19"/>
              </w:numPr>
              <w:jc w:val="both"/>
            </w:pPr>
            <w:r>
              <w:t>Outage scheduler</w:t>
            </w:r>
          </w:p>
          <w:p w14:paraId="23EC0AA1" w14:textId="77777777" w:rsidR="002952B2" w:rsidRDefault="000C451D" w:rsidP="005A6C6C">
            <w:pPr>
              <w:pStyle w:val="TableText"/>
              <w:numPr>
                <w:ilvl w:val="0"/>
                <w:numId w:val="19"/>
              </w:numPr>
              <w:jc w:val="both"/>
            </w:pPr>
            <w:r>
              <w:t>Telemetered wind speed (MPH)</w:t>
            </w:r>
          </w:p>
          <w:p w14:paraId="208A05B9" w14:textId="77777777" w:rsidR="0093702E" w:rsidRDefault="0093702E" w:rsidP="005A6C6C">
            <w:pPr>
              <w:pStyle w:val="TableText"/>
              <w:numPr>
                <w:ilvl w:val="0"/>
                <w:numId w:val="19"/>
              </w:numPr>
              <w:jc w:val="both"/>
            </w:pPr>
            <w:r>
              <w:t xml:space="preserve">E-mail the information to: </w:t>
            </w:r>
          </w:p>
          <w:p w14:paraId="6A0A47F2" w14:textId="77777777" w:rsidR="0093702E" w:rsidRDefault="0093702E" w:rsidP="005A6C6C">
            <w:pPr>
              <w:numPr>
                <w:ilvl w:val="1"/>
                <w:numId w:val="16"/>
              </w:numPr>
            </w:pPr>
            <w:r>
              <w:t>Operations Analysis</w:t>
            </w:r>
          </w:p>
          <w:p w14:paraId="17AFF6F8" w14:textId="27770288" w:rsidR="0093702E" w:rsidRDefault="0093702E" w:rsidP="005A6C6C">
            <w:pPr>
              <w:numPr>
                <w:ilvl w:val="1"/>
                <w:numId w:val="16"/>
              </w:numPr>
            </w:pPr>
            <w:r>
              <w:t>1 ERCOT Shift Supervisors</w:t>
            </w:r>
          </w:p>
          <w:p w14:paraId="23EC0AA2" w14:textId="77777777" w:rsidR="002952B2" w:rsidRDefault="002952B2" w:rsidP="00540B99"/>
          <w:p w14:paraId="23EC0AA3" w14:textId="77777777" w:rsidR="002952B2" w:rsidRDefault="000C451D" w:rsidP="00540B99">
            <w:r>
              <w:t>Example A: If there is a high MPH and a high forecast, but low MW output.</w:t>
            </w:r>
          </w:p>
          <w:p w14:paraId="23EC0AA4" w14:textId="77777777" w:rsidR="002952B2" w:rsidRDefault="000C451D" w:rsidP="00540B99">
            <w:r>
              <w:t>Example B: If there is a high output, but a low forecast and low HSL in outage scheduler.</w:t>
            </w:r>
          </w:p>
        </w:tc>
      </w:tr>
      <w:tr w:rsidR="002952B2" w14:paraId="23EC0AB2" w14:textId="77777777">
        <w:trPr>
          <w:trHeight w:val="576"/>
        </w:trPr>
        <w:tc>
          <w:tcPr>
            <w:tcW w:w="1547" w:type="dxa"/>
            <w:tcBorders>
              <w:top w:val="single" w:sz="4" w:space="0" w:color="auto"/>
              <w:left w:val="nil"/>
              <w:bottom w:val="single" w:sz="4" w:space="0" w:color="auto"/>
            </w:tcBorders>
            <w:vAlign w:val="center"/>
          </w:tcPr>
          <w:p w14:paraId="23EC0AA6" w14:textId="77777777" w:rsidR="002952B2" w:rsidRDefault="000C451D" w:rsidP="00540B99">
            <w:pPr>
              <w:jc w:val="center"/>
              <w:rPr>
                <w:b/>
              </w:rPr>
            </w:pPr>
            <w:r>
              <w:rPr>
                <w:b/>
              </w:rPr>
              <w:t>Manually Override Short Term Wind Power Forecast</w:t>
            </w:r>
          </w:p>
        </w:tc>
        <w:tc>
          <w:tcPr>
            <w:tcW w:w="7363" w:type="dxa"/>
            <w:tcBorders>
              <w:top w:val="single" w:sz="4" w:space="0" w:color="auto"/>
              <w:bottom w:val="single" w:sz="4" w:space="0" w:color="auto"/>
              <w:right w:val="nil"/>
            </w:tcBorders>
            <w:vAlign w:val="center"/>
          </w:tcPr>
          <w:p w14:paraId="23EC0AA7" w14:textId="77777777" w:rsidR="002952B2" w:rsidRDefault="000C451D" w:rsidP="00540B99">
            <w:r>
              <w:t>Contact the Operations Analysis Engineer to do further analysis override system:</w:t>
            </w:r>
          </w:p>
          <w:p w14:paraId="23EC0AA8" w14:textId="77777777" w:rsidR="002952B2" w:rsidRDefault="000C451D" w:rsidP="00540B99">
            <w:pPr>
              <w:rPr>
                <w:b/>
              </w:rPr>
            </w:pPr>
            <w:r>
              <w:rPr>
                <w:b/>
              </w:rPr>
              <w:t>IF:</w:t>
            </w:r>
          </w:p>
          <w:p w14:paraId="23EC0AA9" w14:textId="12027935" w:rsidR="002952B2" w:rsidRDefault="000C451D" w:rsidP="005A6C6C">
            <w:pPr>
              <w:pStyle w:val="TableText"/>
              <w:numPr>
                <w:ilvl w:val="0"/>
                <w:numId w:val="19"/>
              </w:numPr>
              <w:jc w:val="both"/>
            </w:pPr>
            <w:r>
              <w:t>A severe weather</w:t>
            </w:r>
            <w:r w:rsidR="00CF3320">
              <w:t>-</w:t>
            </w:r>
            <w:r>
              <w:t>related de-rate has occurred at a given wind farm, and</w:t>
            </w:r>
          </w:p>
          <w:p w14:paraId="23EC0AAA" w14:textId="77777777" w:rsidR="002952B2" w:rsidRDefault="000C451D" w:rsidP="005A6C6C">
            <w:pPr>
              <w:pStyle w:val="TableText"/>
              <w:numPr>
                <w:ilvl w:val="0"/>
                <w:numId w:val="19"/>
              </w:numPr>
              <w:jc w:val="both"/>
            </w:pPr>
            <w:r>
              <w:t>The telemetry, Outage Scheduler and COP have not been correctly updated by the QSE.</w:t>
            </w:r>
          </w:p>
          <w:p w14:paraId="54D8632D" w14:textId="77777777" w:rsidR="0093702E" w:rsidRDefault="0093702E" w:rsidP="005A6C6C">
            <w:pPr>
              <w:pStyle w:val="TableText"/>
              <w:numPr>
                <w:ilvl w:val="0"/>
                <w:numId w:val="19"/>
              </w:numPr>
              <w:jc w:val="both"/>
            </w:pPr>
            <w:r>
              <w:t xml:space="preserve">E-mail the information to: </w:t>
            </w:r>
          </w:p>
          <w:p w14:paraId="0C619ABB" w14:textId="77777777" w:rsidR="0093702E" w:rsidRDefault="0093702E" w:rsidP="005A6C6C">
            <w:pPr>
              <w:numPr>
                <w:ilvl w:val="1"/>
                <w:numId w:val="16"/>
              </w:numPr>
            </w:pPr>
            <w:r>
              <w:lastRenderedPageBreak/>
              <w:t>Operations Analysis</w:t>
            </w:r>
          </w:p>
          <w:p w14:paraId="72A43A3C" w14:textId="1779A232" w:rsidR="0093702E" w:rsidRDefault="0093702E" w:rsidP="005A6C6C">
            <w:pPr>
              <w:numPr>
                <w:ilvl w:val="1"/>
                <w:numId w:val="16"/>
              </w:numPr>
            </w:pPr>
            <w:r>
              <w:t>1 ERCOT Shift Supervisors</w:t>
            </w:r>
          </w:p>
          <w:p w14:paraId="23EC0AAB" w14:textId="77777777" w:rsidR="002952B2" w:rsidRDefault="002952B2" w:rsidP="00540B99"/>
          <w:p w14:paraId="23EC0AAC" w14:textId="77777777" w:rsidR="002952B2" w:rsidRDefault="000C451D" w:rsidP="00540B99">
            <w:r>
              <w:t>The Operations Analysis Engineer will do further analysis and potentially override the forecast given the description above after checking the following:</w:t>
            </w:r>
          </w:p>
          <w:p w14:paraId="23EC0AAD" w14:textId="77777777" w:rsidR="002952B2" w:rsidRDefault="000C451D" w:rsidP="005A6C6C">
            <w:pPr>
              <w:pStyle w:val="TableText"/>
              <w:numPr>
                <w:ilvl w:val="0"/>
                <w:numId w:val="19"/>
              </w:numPr>
              <w:jc w:val="both"/>
            </w:pPr>
            <w:r>
              <w:t>Number of turbines online</w:t>
            </w:r>
          </w:p>
          <w:p w14:paraId="23EC0AAE" w14:textId="77777777" w:rsidR="002952B2" w:rsidRDefault="000C451D" w:rsidP="005A6C6C">
            <w:pPr>
              <w:pStyle w:val="TableText"/>
              <w:numPr>
                <w:ilvl w:val="0"/>
                <w:numId w:val="19"/>
              </w:numPr>
              <w:jc w:val="both"/>
            </w:pPr>
            <w:r>
              <w:t>Number of turbines offline</w:t>
            </w:r>
          </w:p>
          <w:p w14:paraId="23EC0AAF" w14:textId="77777777" w:rsidR="002952B2" w:rsidRDefault="000C451D" w:rsidP="005A6C6C">
            <w:pPr>
              <w:pStyle w:val="TableText"/>
              <w:numPr>
                <w:ilvl w:val="0"/>
                <w:numId w:val="19"/>
              </w:numPr>
              <w:jc w:val="both"/>
            </w:pPr>
            <w:r>
              <w:t>Outage scheduler</w:t>
            </w:r>
          </w:p>
          <w:p w14:paraId="23EC0AB1" w14:textId="59615C6D" w:rsidR="002952B2" w:rsidRDefault="000C451D" w:rsidP="005A6C6C">
            <w:pPr>
              <w:pStyle w:val="TableText"/>
              <w:numPr>
                <w:ilvl w:val="0"/>
                <w:numId w:val="19"/>
              </w:numPr>
              <w:jc w:val="both"/>
            </w:pPr>
            <w:r>
              <w:t>Telemetered wind speed (MPH)</w:t>
            </w:r>
          </w:p>
        </w:tc>
      </w:tr>
      <w:tr w:rsidR="002952B2" w14:paraId="23EC0AB5" w14:textId="77777777">
        <w:trPr>
          <w:trHeight w:val="576"/>
        </w:trPr>
        <w:tc>
          <w:tcPr>
            <w:tcW w:w="1547" w:type="dxa"/>
            <w:tcBorders>
              <w:top w:val="single" w:sz="4" w:space="0" w:color="auto"/>
              <w:left w:val="nil"/>
              <w:bottom w:val="double" w:sz="4" w:space="0" w:color="auto"/>
            </w:tcBorders>
            <w:vAlign w:val="center"/>
          </w:tcPr>
          <w:p w14:paraId="23EC0AB3" w14:textId="7BF04AAD" w:rsidR="002952B2" w:rsidRDefault="000C451D" w:rsidP="00540B99">
            <w:pPr>
              <w:jc w:val="center"/>
              <w:rPr>
                <w:b/>
              </w:rPr>
            </w:pPr>
            <w:r>
              <w:rPr>
                <w:b/>
              </w:rPr>
              <w:lastRenderedPageBreak/>
              <w:t>L</w:t>
            </w:r>
            <w:r w:rsidR="008E75E8">
              <w:rPr>
                <w:b/>
              </w:rPr>
              <w:t>og</w:t>
            </w:r>
          </w:p>
        </w:tc>
        <w:tc>
          <w:tcPr>
            <w:tcW w:w="7363" w:type="dxa"/>
            <w:tcBorders>
              <w:top w:val="single" w:sz="4" w:space="0" w:color="auto"/>
              <w:bottom w:val="double" w:sz="4" w:space="0" w:color="auto"/>
              <w:right w:val="nil"/>
            </w:tcBorders>
            <w:vAlign w:val="center"/>
          </w:tcPr>
          <w:p w14:paraId="23EC0AB4" w14:textId="77777777" w:rsidR="002952B2" w:rsidRDefault="000C451D" w:rsidP="00540B99">
            <w:r>
              <w:t>Log all actions.</w:t>
            </w:r>
          </w:p>
        </w:tc>
      </w:tr>
    </w:tbl>
    <w:p w14:paraId="23EC0AB6" w14:textId="77777777" w:rsidR="002952B2" w:rsidRDefault="002952B2" w:rsidP="00540B99"/>
    <w:p w14:paraId="23EC0AB7" w14:textId="77777777" w:rsidR="002952B2" w:rsidRDefault="000C451D" w:rsidP="00540B99">
      <w:r>
        <w:br w:type="page"/>
      </w:r>
    </w:p>
    <w:p w14:paraId="23EC0AB8" w14:textId="77777777" w:rsidR="002952B2" w:rsidRDefault="000C451D" w:rsidP="00E53E65">
      <w:pPr>
        <w:pStyle w:val="Heading2"/>
      </w:pPr>
      <w:bookmarkStart w:id="330" w:name="_4.3_Operations_in"/>
      <w:bookmarkEnd w:id="330"/>
      <w:r>
        <w:lastRenderedPageBreak/>
        <w:t>4.3</w:t>
      </w:r>
      <w:r>
        <w:tab/>
      </w:r>
      <w:bookmarkStart w:id="331" w:name="RioGrande"/>
      <w:bookmarkEnd w:id="331"/>
      <w:r>
        <w:t>Operations in the Rio Grande Valley Region</w:t>
      </w:r>
    </w:p>
    <w:p w14:paraId="23EC0AB9" w14:textId="77777777" w:rsidR="002952B2" w:rsidRDefault="002952B2" w:rsidP="00540B99"/>
    <w:p w14:paraId="23EC0ABA" w14:textId="74A91C69" w:rsidR="002952B2" w:rsidRDefault="000C451D" w:rsidP="00A3673D">
      <w:pPr>
        <w:ind w:left="720"/>
      </w:pPr>
      <w:r>
        <w:rPr>
          <w:b/>
        </w:rPr>
        <w:t>Procedure Purpose:</w:t>
      </w:r>
      <w:r>
        <w:t xml:space="preserve">  To monitor </w:t>
      </w:r>
      <w:r w:rsidR="002A7325">
        <w:t>the</w:t>
      </w:r>
      <w:r>
        <w:t xml:space="preserve"> wind forecast in the instance of a capacity shortage potential in the Lower Rio Grande Valley (RGV).</w:t>
      </w:r>
    </w:p>
    <w:p w14:paraId="23EC0ABB" w14:textId="77777777" w:rsidR="002952B2" w:rsidRDefault="002952B2" w:rsidP="00540B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AC1"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BC" w14:textId="77777777" w:rsidR="002952B2" w:rsidRDefault="000C451D" w:rsidP="00540B99">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ABD"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BE"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BF"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0" w14:textId="77777777" w:rsidR="002952B2" w:rsidRDefault="002952B2" w:rsidP="00540B99">
            <w:pPr>
              <w:spacing w:line="276" w:lineRule="auto"/>
              <w:rPr>
                <w:b/>
              </w:rPr>
            </w:pPr>
          </w:p>
        </w:tc>
      </w:tr>
      <w:tr w:rsidR="002952B2" w14:paraId="23EC0AC7"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C2" w14:textId="77777777" w:rsidR="002952B2" w:rsidRDefault="000C451D" w:rsidP="00540B99">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AC3"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4"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5"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6" w14:textId="77777777" w:rsidR="002952B2" w:rsidRDefault="002952B2" w:rsidP="00540B99">
            <w:pPr>
              <w:spacing w:line="276" w:lineRule="auto"/>
              <w:rPr>
                <w:b/>
              </w:rPr>
            </w:pPr>
          </w:p>
        </w:tc>
      </w:tr>
      <w:tr w:rsidR="002952B2" w14:paraId="23EC0ACD"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C8" w14:textId="77777777" w:rsidR="002952B2" w:rsidRDefault="000C451D" w:rsidP="00540B99">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AC9"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A"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B"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CC" w14:textId="77777777" w:rsidR="002952B2" w:rsidRDefault="002952B2" w:rsidP="00540B99">
            <w:pPr>
              <w:spacing w:line="276" w:lineRule="auto"/>
              <w:rPr>
                <w:b/>
              </w:rPr>
            </w:pPr>
          </w:p>
        </w:tc>
      </w:tr>
    </w:tbl>
    <w:p w14:paraId="23EC0ACE"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AD2" w14:textId="77777777">
        <w:tc>
          <w:tcPr>
            <w:tcW w:w="1908" w:type="dxa"/>
            <w:tcBorders>
              <w:top w:val="single" w:sz="4" w:space="0" w:color="auto"/>
              <w:left w:val="single" w:sz="4" w:space="0" w:color="auto"/>
              <w:bottom w:val="single" w:sz="4" w:space="0" w:color="auto"/>
              <w:right w:val="single" w:sz="4" w:space="0" w:color="auto"/>
            </w:tcBorders>
            <w:hideMark/>
          </w:tcPr>
          <w:p w14:paraId="23EC0ACF" w14:textId="7E83B08D"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AD0" w14:textId="62F5746A"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AD1" w14:textId="32777256" w:rsidR="00DD5F44" w:rsidRDefault="00DD5F44" w:rsidP="00DD5F44">
            <w:pPr>
              <w:spacing w:line="276" w:lineRule="auto"/>
              <w:rPr>
                <w:b/>
              </w:rPr>
            </w:pPr>
            <w:r>
              <w:rPr>
                <w:b/>
              </w:rPr>
              <w:t>Effective Date:  December 5, 2025</w:t>
            </w:r>
          </w:p>
        </w:tc>
      </w:tr>
    </w:tbl>
    <w:p w14:paraId="23EC0AD3"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452"/>
      </w:tblGrid>
      <w:tr w:rsidR="002952B2" w14:paraId="23EC0AD6" w14:textId="77777777">
        <w:trPr>
          <w:trHeight w:val="576"/>
          <w:tblHeader/>
        </w:trPr>
        <w:tc>
          <w:tcPr>
            <w:tcW w:w="1548" w:type="dxa"/>
            <w:tcBorders>
              <w:top w:val="double" w:sz="4" w:space="0" w:color="auto"/>
              <w:left w:val="nil"/>
              <w:bottom w:val="double" w:sz="4" w:space="0" w:color="auto"/>
            </w:tcBorders>
            <w:vAlign w:val="center"/>
          </w:tcPr>
          <w:p w14:paraId="23EC0AD4" w14:textId="77777777" w:rsidR="002952B2" w:rsidRDefault="000C451D" w:rsidP="008E75E8">
            <w:pPr>
              <w:spacing w:line="276" w:lineRule="auto"/>
              <w:jc w:val="center"/>
              <w:rPr>
                <w:b/>
              </w:rPr>
            </w:pPr>
            <w:r>
              <w:rPr>
                <w:b/>
              </w:rPr>
              <w:t>Step</w:t>
            </w:r>
          </w:p>
        </w:tc>
        <w:tc>
          <w:tcPr>
            <w:tcW w:w="7452" w:type="dxa"/>
            <w:tcBorders>
              <w:top w:val="double" w:sz="4" w:space="0" w:color="auto"/>
              <w:bottom w:val="double" w:sz="4" w:space="0" w:color="auto"/>
              <w:right w:val="nil"/>
            </w:tcBorders>
            <w:vAlign w:val="center"/>
          </w:tcPr>
          <w:p w14:paraId="23EC0AD5" w14:textId="77777777" w:rsidR="002952B2" w:rsidRDefault="000C451D" w:rsidP="00540B99">
            <w:pPr>
              <w:rPr>
                <w:b/>
              </w:rPr>
            </w:pPr>
            <w:r>
              <w:rPr>
                <w:b/>
              </w:rPr>
              <w:t>Action</w:t>
            </w:r>
          </w:p>
        </w:tc>
      </w:tr>
      <w:tr w:rsidR="002952B2" w14:paraId="23EC0AD8" w14:textId="77777777">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3EC0AD7" w14:textId="77777777" w:rsidR="002952B2" w:rsidRDefault="000C451D" w:rsidP="00EC502A">
            <w:pPr>
              <w:pStyle w:val="Heading3"/>
            </w:pPr>
            <w:bookmarkStart w:id="332" w:name="_Load_in_capacity"/>
            <w:bookmarkEnd w:id="332"/>
            <w:r>
              <w:t>Load in capacity short area is high and wind is also forecasted to be above 75% of regional capacity.</w:t>
            </w:r>
          </w:p>
        </w:tc>
      </w:tr>
      <w:tr w:rsidR="002952B2" w14:paraId="23EC0AE2" w14:textId="77777777">
        <w:trPr>
          <w:trHeight w:val="576"/>
        </w:trPr>
        <w:tc>
          <w:tcPr>
            <w:tcW w:w="1548" w:type="dxa"/>
            <w:tcBorders>
              <w:top w:val="single" w:sz="4" w:space="0" w:color="auto"/>
              <w:left w:val="nil"/>
              <w:bottom w:val="single" w:sz="4" w:space="0" w:color="auto"/>
            </w:tcBorders>
            <w:vAlign w:val="center"/>
          </w:tcPr>
          <w:p w14:paraId="23EC0AD9" w14:textId="17AFE854" w:rsidR="002952B2" w:rsidRDefault="000C451D" w:rsidP="00540B99">
            <w:pPr>
              <w:jc w:val="center"/>
            </w:pPr>
            <w:r>
              <w:rPr>
                <w:b/>
              </w:rPr>
              <w:t>R</w:t>
            </w:r>
            <w:r w:rsidR="004342AE">
              <w:rPr>
                <w:b/>
              </w:rPr>
              <w:t>eview</w:t>
            </w:r>
          </w:p>
        </w:tc>
        <w:tc>
          <w:tcPr>
            <w:tcW w:w="7452" w:type="dxa"/>
            <w:tcBorders>
              <w:top w:val="single" w:sz="4" w:space="0" w:color="auto"/>
              <w:bottom w:val="single" w:sz="4" w:space="0" w:color="auto"/>
              <w:right w:val="nil"/>
            </w:tcBorders>
            <w:vAlign w:val="center"/>
          </w:tcPr>
          <w:p w14:paraId="23EC0ADA" w14:textId="77777777" w:rsidR="002952B2" w:rsidRDefault="000C451D" w:rsidP="00540B99">
            <w:pPr>
              <w:rPr>
                <w:b/>
                <w:u w:val="single"/>
              </w:rPr>
            </w:pPr>
            <w:r>
              <w:rPr>
                <w:b/>
                <w:u w:val="single"/>
              </w:rPr>
              <w:t>IF:</w:t>
            </w:r>
          </w:p>
          <w:p w14:paraId="23EC0ADB" w14:textId="22E79D1B" w:rsidR="002952B2" w:rsidRDefault="000C451D" w:rsidP="005A6C6C">
            <w:pPr>
              <w:pStyle w:val="TableText"/>
              <w:numPr>
                <w:ilvl w:val="0"/>
                <w:numId w:val="19"/>
              </w:numPr>
              <w:jc w:val="both"/>
            </w:pPr>
            <w:r>
              <w:t>The RGV wind forecast seems invalid, OR</w:t>
            </w:r>
          </w:p>
          <w:p w14:paraId="23EC0ADC" w14:textId="76C604A1" w:rsidR="002952B2" w:rsidRDefault="000C451D" w:rsidP="005A6C6C">
            <w:pPr>
              <w:pStyle w:val="TableText"/>
              <w:numPr>
                <w:ilvl w:val="0"/>
                <w:numId w:val="19"/>
              </w:numPr>
              <w:jc w:val="both"/>
            </w:pPr>
            <w:r>
              <w:t xml:space="preserve">IRR generation is not meeting the RGV wind forecast that could cause a reliability concern, </w:t>
            </w:r>
          </w:p>
          <w:p w14:paraId="23EC0ADD" w14:textId="77777777" w:rsidR="002952B2" w:rsidRDefault="000C451D" w:rsidP="00540B99">
            <w:pPr>
              <w:rPr>
                <w:b/>
                <w:u w:val="single"/>
              </w:rPr>
            </w:pPr>
            <w:r>
              <w:rPr>
                <w:b/>
                <w:u w:val="single"/>
              </w:rPr>
              <w:t>THEN:</w:t>
            </w:r>
          </w:p>
          <w:p w14:paraId="23EC0ADE" w14:textId="77777777" w:rsidR="002952B2" w:rsidRDefault="000C451D" w:rsidP="005A6C6C">
            <w:pPr>
              <w:pStyle w:val="TableText"/>
              <w:numPr>
                <w:ilvl w:val="0"/>
                <w:numId w:val="19"/>
              </w:numPr>
              <w:jc w:val="both"/>
            </w:pPr>
            <w:r>
              <w:t xml:space="preserve">Notify an Operations Analysis Engineer for adjustments, </w:t>
            </w:r>
          </w:p>
          <w:p w14:paraId="23EC0ADF" w14:textId="77777777" w:rsidR="002952B2" w:rsidRDefault="000C451D" w:rsidP="005A6C6C">
            <w:pPr>
              <w:pStyle w:val="TableText"/>
              <w:numPr>
                <w:ilvl w:val="0"/>
                <w:numId w:val="19"/>
              </w:numPr>
              <w:jc w:val="both"/>
            </w:pPr>
            <w:r>
              <w:t xml:space="preserve">E-mail the information to: </w:t>
            </w:r>
          </w:p>
          <w:p w14:paraId="23EC0AE0" w14:textId="77777777" w:rsidR="002952B2" w:rsidRDefault="000C451D" w:rsidP="005A6C6C">
            <w:pPr>
              <w:numPr>
                <w:ilvl w:val="1"/>
                <w:numId w:val="15"/>
              </w:numPr>
            </w:pPr>
            <w:r>
              <w:t>Operations Analysis</w:t>
            </w:r>
          </w:p>
          <w:p w14:paraId="23EC0AE1" w14:textId="77777777" w:rsidR="002952B2" w:rsidRDefault="000C451D" w:rsidP="005A6C6C">
            <w:pPr>
              <w:numPr>
                <w:ilvl w:val="1"/>
                <w:numId w:val="15"/>
              </w:numPr>
              <w:rPr>
                <w:b/>
                <w:u w:val="single"/>
              </w:rPr>
            </w:pPr>
            <w:r>
              <w:t>1 ERCOT Shift Supervisors</w:t>
            </w:r>
          </w:p>
        </w:tc>
      </w:tr>
      <w:tr w:rsidR="002952B2" w14:paraId="23EC0AE6" w14:textId="77777777">
        <w:trPr>
          <w:trHeight w:val="576"/>
        </w:trPr>
        <w:tc>
          <w:tcPr>
            <w:tcW w:w="1548" w:type="dxa"/>
            <w:tcBorders>
              <w:top w:val="single" w:sz="4" w:space="0" w:color="auto"/>
              <w:left w:val="nil"/>
              <w:bottom w:val="single" w:sz="4" w:space="0" w:color="auto"/>
            </w:tcBorders>
            <w:vAlign w:val="center"/>
          </w:tcPr>
          <w:p w14:paraId="23EC0AE3" w14:textId="77777777" w:rsidR="002952B2" w:rsidRDefault="000C451D" w:rsidP="00540B99">
            <w:pPr>
              <w:jc w:val="center"/>
              <w:rPr>
                <w:b/>
              </w:rPr>
            </w:pPr>
            <w:r>
              <w:rPr>
                <w:b/>
              </w:rPr>
              <w:t>Manually Override Short Term Wind Power Forecast</w:t>
            </w:r>
          </w:p>
        </w:tc>
        <w:tc>
          <w:tcPr>
            <w:tcW w:w="7452" w:type="dxa"/>
            <w:tcBorders>
              <w:top w:val="single" w:sz="4" w:space="0" w:color="auto"/>
              <w:bottom w:val="single" w:sz="4" w:space="0" w:color="auto"/>
              <w:right w:val="nil"/>
            </w:tcBorders>
            <w:vAlign w:val="center"/>
          </w:tcPr>
          <w:p w14:paraId="23EC0AE4" w14:textId="6530A5BE" w:rsidR="002952B2" w:rsidRDefault="000C451D" w:rsidP="00540B99">
            <w:r>
              <w:t>Contact the Operations Analysis Engineer to do further analysis and to possible override the Forecast.</w:t>
            </w:r>
          </w:p>
          <w:p w14:paraId="23EC0AE5" w14:textId="77777777" w:rsidR="002952B2" w:rsidRDefault="002952B2" w:rsidP="00540B99">
            <w:pPr>
              <w:ind w:left="360"/>
            </w:pPr>
          </w:p>
        </w:tc>
      </w:tr>
      <w:tr w:rsidR="002952B2" w14:paraId="23EC0AE9" w14:textId="77777777">
        <w:trPr>
          <w:trHeight w:val="576"/>
        </w:trPr>
        <w:tc>
          <w:tcPr>
            <w:tcW w:w="1548" w:type="dxa"/>
            <w:tcBorders>
              <w:top w:val="single" w:sz="4" w:space="0" w:color="auto"/>
              <w:left w:val="nil"/>
              <w:bottom w:val="single" w:sz="4" w:space="0" w:color="auto"/>
            </w:tcBorders>
            <w:vAlign w:val="center"/>
          </w:tcPr>
          <w:p w14:paraId="23EC0AE7" w14:textId="004119A7" w:rsidR="002952B2" w:rsidRDefault="000C451D" w:rsidP="00540B99">
            <w:pPr>
              <w:jc w:val="center"/>
              <w:rPr>
                <w:b/>
              </w:rPr>
            </w:pPr>
            <w:r>
              <w:rPr>
                <w:b/>
              </w:rPr>
              <w:t>A</w:t>
            </w:r>
            <w:r w:rsidR="004342AE">
              <w:rPr>
                <w:b/>
              </w:rPr>
              <w:t>ction</w:t>
            </w:r>
          </w:p>
        </w:tc>
        <w:tc>
          <w:tcPr>
            <w:tcW w:w="7452" w:type="dxa"/>
            <w:tcBorders>
              <w:top w:val="single" w:sz="4" w:space="0" w:color="auto"/>
              <w:bottom w:val="single" w:sz="4" w:space="0" w:color="auto"/>
              <w:right w:val="nil"/>
            </w:tcBorders>
            <w:vAlign w:val="center"/>
          </w:tcPr>
          <w:p w14:paraId="23EC0AE8" w14:textId="77777777" w:rsidR="002952B2" w:rsidRDefault="000C451D" w:rsidP="00540B99">
            <w:r>
              <w:t>Further analysis could potentially reduce the forecasted value of the region in question to the WGRPP value or another lower output that should allow the system to have adequate reserves given an under forecast.</w:t>
            </w:r>
          </w:p>
        </w:tc>
      </w:tr>
      <w:tr w:rsidR="002952B2" w14:paraId="23EC0AEC" w14:textId="77777777">
        <w:trPr>
          <w:trHeight w:val="576"/>
        </w:trPr>
        <w:tc>
          <w:tcPr>
            <w:tcW w:w="1548" w:type="dxa"/>
            <w:tcBorders>
              <w:top w:val="single" w:sz="4" w:space="0" w:color="auto"/>
              <w:left w:val="nil"/>
              <w:bottom w:val="double" w:sz="4" w:space="0" w:color="auto"/>
            </w:tcBorders>
            <w:vAlign w:val="center"/>
          </w:tcPr>
          <w:p w14:paraId="23EC0AEA" w14:textId="64900C76" w:rsidR="002952B2" w:rsidRDefault="000C451D" w:rsidP="00540B99">
            <w:pPr>
              <w:jc w:val="center"/>
              <w:rPr>
                <w:b/>
              </w:rPr>
            </w:pPr>
            <w:r>
              <w:rPr>
                <w:b/>
              </w:rPr>
              <w:t>L</w:t>
            </w:r>
            <w:r w:rsidR="004342AE">
              <w:rPr>
                <w:b/>
              </w:rPr>
              <w:t>og</w:t>
            </w:r>
          </w:p>
        </w:tc>
        <w:tc>
          <w:tcPr>
            <w:tcW w:w="7452" w:type="dxa"/>
            <w:tcBorders>
              <w:top w:val="single" w:sz="4" w:space="0" w:color="auto"/>
              <w:bottom w:val="double" w:sz="4" w:space="0" w:color="auto"/>
              <w:right w:val="nil"/>
            </w:tcBorders>
            <w:vAlign w:val="center"/>
          </w:tcPr>
          <w:p w14:paraId="23EC0AEB" w14:textId="77777777" w:rsidR="002952B2" w:rsidRDefault="000C451D" w:rsidP="00540B99">
            <w:r>
              <w:t>Log all actions.</w:t>
            </w:r>
          </w:p>
        </w:tc>
      </w:tr>
    </w:tbl>
    <w:p w14:paraId="23EC0AED" w14:textId="77777777" w:rsidR="002952B2" w:rsidRDefault="002952B2" w:rsidP="00540B99"/>
    <w:p w14:paraId="23EC0AEE" w14:textId="77777777" w:rsidR="002952B2" w:rsidRDefault="000C451D" w:rsidP="00540B99">
      <w:pPr>
        <w:rPr>
          <w:rFonts w:ascii="Times New Roman Bold" w:hAnsi="Times New Roman Bold" w:cs="Arial"/>
          <w:b/>
          <w:bCs/>
          <w:iCs/>
          <w:sz w:val="28"/>
          <w:szCs w:val="28"/>
        </w:rPr>
      </w:pPr>
      <w:r>
        <w:rPr>
          <w:rFonts w:ascii="Times New Roman Bold" w:hAnsi="Times New Roman Bold" w:cs="Arial"/>
          <w:b/>
          <w:bCs/>
          <w:iCs/>
          <w:sz w:val="28"/>
          <w:szCs w:val="28"/>
        </w:rPr>
        <w:br w:type="page"/>
      </w:r>
    </w:p>
    <w:p w14:paraId="23EC0AEF" w14:textId="38A75C58" w:rsidR="002952B2" w:rsidRDefault="000C451D" w:rsidP="00E53E65">
      <w:pPr>
        <w:pStyle w:val="Heading2"/>
      </w:pPr>
      <w:bookmarkStart w:id="333" w:name="_4.4__Operations"/>
      <w:bookmarkEnd w:id="333"/>
      <w:r>
        <w:lastRenderedPageBreak/>
        <w:t xml:space="preserve">4.4  </w:t>
      </w:r>
      <w:bookmarkStart w:id="334" w:name="PanHandle"/>
      <w:bookmarkEnd w:id="334"/>
      <w:r w:rsidR="00A3673D">
        <w:tab/>
      </w:r>
      <w:r>
        <w:t>Operations in the Panhandle region</w:t>
      </w:r>
    </w:p>
    <w:p w14:paraId="23EC0AF0" w14:textId="77777777" w:rsidR="002952B2" w:rsidRDefault="002952B2" w:rsidP="00540B99"/>
    <w:p w14:paraId="23EC0AF1" w14:textId="16535E2A" w:rsidR="002952B2" w:rsidRDefault="000C451D" w:rsidP="00A3673D">
      <w:pPr>
        <w:ind w:left="720"/>
        <w:rPr>
          <w:b/>
        </w:rPr>
      </w:pPr>
      <w:r>
        <w:rPr>
          <w:b/>
        </w:rPr>
        <w:t xml:space="preserve">Procedure Purpose:  </w:t>
      </w:r>
      <w:r>
        <w:t xml:space="preserve">To monitor </w:t>
      </w:r>
      <w:r w:rsidR="003E4693">
        <w:t>the</w:t>
      </w:r>
      <w:r>
        <w:t xml:space="preserve"> wind forecast in the instance of a capacity shortage in the Panhandle region.</w:t>
      </w:r>
      <w:r>
        <w:rPr>
          <w:b/>
        </w:rPr>
        <w:t xml:space="preserve"> </w:t>
      </w:r>
    </w:p>
    <w:p w14:paraId="23EC0AF2" w14:textId="77777777" w:rsidR="002952B2" w:rsidRDefault="002952B2" w:rsidP="00540B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AF8"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F3" w14:textId="77777777" w:rsidR="002952B2" w:rsidRDefault="000C451D" w:rsidP="00540B99">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AF4"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5"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6"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7" w14:textId="77777777" w:rsidR="002952B2" w:rsidRDefault="002952B2" w:rsidP="00540B99">
            <w:pPr>
              <w:spacing w:line="276" w:lineRule="auto"/>
              <w:rPr>
                <w:b/>
              </w:rPr>
            </w:pPr>
          </w:p>
        </w:tc>
      </w:tr>
      <w:tr w:rsidR="002952B2" w14:paraId="23EC0AFE"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F9" w14:textId="77777777" w:rsidR="002952B2" w:rsidRDefault="000C451D" w:rsidP="00540B99">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AFA"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B"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C"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AFD" w14:textId="77777777" w:rsidR="002952B2" w:rsidRDefault="002952B2" w:rsidP="00540B99">
            <w:pPr>
              <w:spacing w:line="276" w:lineRule="auto"/>
              <w:rPr>
                <w:b/>
              </w:rPr>
            </w:pPr>
          </w:p>
        </w:tc>
      </w:tr>
      <w:tr w:rsidR="002952B2" w14:paraId="23EC0B04"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AFF" w14:textId="77777777" w:rsidR="002952B2" w:rsidRDefault="000C451D" w:rsidP="00540B99">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B00"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01"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02"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03" w14:textId="77777777" w:rsidR="002952B2" w:rsidRDefault="002952B2" w:rsidP="00540B99">
            <w:pPr>
              <w:spacing w:line="276" w:lineRule="auto"/>
              <w:rPr>
                <w:b/>
              </w:rPr>
            </w:pPr>
          </w:p>
        </w:tc>
      </w:tr>
    </w:tbl>
    <w:p w14:paraId="23EC0B05"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B09" w14:textId="77777777">
        <w:tc>
          <w:tcPr>
            <w:tcW w:w="1908" w:type="dxa"/>
            <w:tcBorders>
              <w:top w:val="single" w:sz="4" w:space="0" w:color="auto"/>
              <w:left w:val="single" w:sz="4" w:space="0" w:color="auto"/>
              <w:bottom w:val="single" w:sz="4" w:space="0" w:color="auto"/>
              <w:right w:val="single" w:sz="4" w:space="0" w:color="auto"/>
            </w:tcBorders>
            <w:hideMark/>
          </w:tcPr>
          <w:p w14:paraId="23EC0B06" w14:textId="00631A86"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B07" w14:textId="33C949E4"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B08" w14:textId="31B96BAC" w:rsidR="00DD5F44" w:rsidRDefault="00DD5F44" w:rsidP="00DD5F44">
            <w:pPr>
              <w:spacing w:line="276" w:lineRule="auto"/>
              <w:rPr>
                <w:b/>
              </w:rPr>
            </w:pPr>
            <w:r>
              <w:rPr>
                <w:b/>
              </w:rPr>
              <w:t>Effective Date:  December 5, 2025</w:t>
            </w:r>
          </w:p>
        </w:tc>
      </w:tr>
    </w:tbl>
    <w:p w14:paraId="23EC0B0A"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452"/>
      </w:tblGrid>
      <w:tr w:rsidR="002952B2" w14:paraId="23EC0B0D" w14:textId="77777777">
        <w:trPr>
          <w:trHeight w:val="576"/>
          <w:tblHeader/>
        </w:trPr>
        <w:tc>
          <w:tcPr>
            <w:tcW w:w="1548" w:type="dxa"/>
            <w:tcBorders>
              <w:top w:val="double" w:sz="4" w:space="0" w:color="auto"/>
              <w:left w:val="nil"/>
              <w:bottom w:val="double" w:sz="4" w:space="0" w:color="auto"/>
            </w:tcBorders>
            <w:vAlign w:val="center"/>
          </w:tcPr>
          <w:p w14:paraId="23EC0B0B" w14:textId="77777777" w:rsidR="002952B2" w:rsidRDefault="000C451D" w:rsidP="004342AE">
            <w:pPr>
              <w:spacing w:line="276" w:lineRule="auto"/>
              <w:jc w:val="center"/>
              <w:rPr>
                <w:b/>
              </w:rPr>
            </w:pPr>
            <w:r>
              <w:rPr>
                <w:b/>
              </w:rPr>
              <w:t>Step</w:t>
            </w:r>
          </w:p>
        </w:tc>
        <w:tc>
          <w:tcPr>
            <w:tcW w:w="7452" w:type="dxa"/>
            <w:tcBorders>
              <w:top w:val="double" w:sz="4" w:space="0" w:color="auto"/>
              <w:bottom w:val="double" w:sz="4" w:space="0" w:color="auto"/>
              <w:right w:val="nil"/>
            </w:tcBorders>
            <w:vAlign w:val="center"/>
          </w:tcPr>
          <w:p w14:paraId="23EC0B0C" w14:textId="77777777" w:rsidR="002952B2" w:rsidRDefault="000C451D" w:rsidP="00540B99">
            <w:pPr>
              <w:rPr>
                <w:b/>
              </w:rPr>
            </w:pPr>
            <w:r>
              <w:rPr>
                <w:b/>
              </w:rPr>
              <w:t>Action</w:t>
            </w:r>
          </w:p>
        </w:tc>
      </w:tr>
      <w:tr w:rsidR="002952B2" w14:paraId="23EC0B0F" w14:textId="77777777">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3EC0B0E" w14:textId="77777777" w:rsidR="002952B2" w:rsidRDefault="000C451D" w:rsidP="00EC502A">
            <w:pPr>
              <w:pStyle w:val="Heading3"/>
            </w:pPr>
            <w:bookmarkStart w:id="335" w:name="_Panhandle_region_is"/>
            <w:bookmarkEnd w:id="335"/>
            <w:r>
              <w:t>Panhandle region is high export and wind is also forecasted to be above 75% of regional capacity.</w:t>
            </w:r>
          </w:p>
        </w:tc>
      </w:tr>
      <w:tr w:rsidR="002952B2" w14:paraId="23EC0B19" w14:textId="77777777">
        <w:trPr>
          <w:trHeight w:val="576"/>
        </w:trPr>
        <w:tc>
          <w:tcPr>
            <w:tcW w:w="1548" w:type="dxa"/>
            <w:tcBorders>
              <w:top w:val="single" w:sz="4" w:space="0" w:color="auto"/>
              <w:left w:val="nil"/>
              <w:bottom w:val="single" w:sz="4" w:space="0" w:color="auto"/>
            </w:tcBorders>
            <w:vAlign w:val="center"/>
          </w:tcPr>
          <w:p w14:paraId="23EC0B10" w14:textId="1579FE94" w:rsidR="002952B2" w:rsidRDefault="000C451D" w:rsidP="00540B99">
            <w:pPr>
              <w:jc w:val="center"/>
            </w:pPr>
            <w:r>
              <w:rPr>
                <w:b/>
              </w:rPr>
              <w:t>R</w:t>
            </w:r>
            <w:r w:rsidR="004342AE">
              <w:rPr>
                <w:b/>
              </w:rPr>
              <w:t>eview</w:t>
            </w:r>
          </w:p>
        </w:tc>
        <w:tc>
          <w:tcPr>
            <w:tcW w:w="7452" w:type="dxa"/>
            <w:tcBorders>
              <w:top w:val="single" w:sz="4" w:space="0" w:color="auto"/>
              <w:bottom w:val="single" w:sz="4" w:space="0" w:color="auto"/>
              <w:right w:val="nil"/>
            </w:tcBorders>
            <w:vAlign w:val="center"/>
          </w:tcPr>
          <w:p w14:paraId="23EC0B11" w14:textId="77777777" w:rsidR="002952B2" w:rsidRDefault="000C451D" w:rsidP="00540B99">
            <w:pPr>
              <w:rPr>
                <w:b/>
                <w:u w:val="single"/>
              </w:rPr>
            </w:pPr>
            <w:r>
              <w:rPr>
                <w:b/>
                <w:u w:val="single"/>
              </w:rPr>
              <w:t>IF:</w:t>
            </w:r>
          </w:p>
          <w:p w14:paraId="23EC0B12" w14:textId="0EA318F0" w:rsidR="002952B2" w:rsidRDefault="000C451D" w:rsidP="005A6C6C">
            <w:pPr>
              <w:pStyle w:val="TableText"/>
              <w:numPr>
                <w:ilvl w:val="0"/>
                <w:numId w:val="19"/>
              </w:numPr>
              <w:jc w:val="both"/>
            </w:pPr>
            <w:r>
              <w:t>The Panhandle wind forecast seems invalid, OR</w:t>
            </w:r>
          </w:p>
          <w:p w14:paraId="23EC0B13" w14:textId="027FD4D3" w:rsidR="002952B2" w:rsidRDefault="000C451D" w:rsidP="005A6C6C">
            <w:pPr>
              <w:pStyle w:val="TableText"/>
              <w:numPr>
                <w:ilvl w:val="0"/>
                <w:numId w:val="19"/>
              </w:numPr>
              <w:jc w:val="both"/>
            </w:pPr>
            <w:r>
              <w:t xml:space="preserve">IRR generation is not meeting the Panhandle wind forecast that could cause a reliability concern, </w:t>
            </w:r>
          </w:p>
          <w:p w14:paraId="23EC0B14" w14:textId="77777777" w:rsidR="002952B2" w:rsidRDefault="000C451D" w:rsidP="00540B99">
            <w:pPr>
              <w:rPr>
                <w:b/>
                <w:u w:val="single"/>
              </w:rPr>
            </w:pPr>
            <w:r>
              <w:rPr>
                <w:b/>
                <w:u w:val="single"/>
              </w:rPr>
              <w:t>THEN:</w:t>
            </w:r>
          </w:p>
          <w:p w14:paraId="23EC0B15" w14:textId="77777777" w:rsidR="002952B2" w:rsidRDefault="000C451D" w:rsidP="005A6C6C">
            <w:pPr>
              <w:pStyle w:val="TableText"/>
              <w:numPr>
                <w:ilvl w:val="0"/>
                <w:numId w:val="19"/>
              </w:numPr>
              <w:jc w:val="both"/>
            </w:pPr>
            <w:r>
              <w:t xml:space="preserve">Notify an Operations Analysis Engineer for adjustments, </w:t>
            </w:r>
          </w:p>
          <w:p w14:paraId="23EC0B16" w14:textId="77777777" w:rsidR="002952B2" w:rsidRDefault="000C451D" w:rsidP="005A6C6C">
            <w:pPr>
              <w:pStyle w:val="TableText"/>
              <w:numPr>
                <w:ilvl w:val="0"/>
                <w:numId w:val="19"/>
              </w:numPr>
              <w:jc w:val="both"/>
            </w:pPr>
            <w:r>
              <w:t xml:space="preserve">E-mail the information to: </w:t>
            </w:r>
          </w:p>
          <w:p w14:paraId="23EC0B17" w14:textId="77777777" w:rsidR="002952B2" w:rsidRDefault="000C451D" w:rsidP="005A6C6C">
            <w:pPr>
              <w:numPr>
                <w:ilvl w:val="1"/>
                <w:numId w:val="15"/>
              </w:numPr>
              <w:rPr>
                <w:b/>
                <w:u w:val="single"/>
              </w:rPr>
            </w:pPr>
            <w:r>
              <w:t>Operations Analysis</w:t>
            </w:r>
          </w:p>
          <w:p w14:paraId="23EC0B18" w14:textId="77777777" w:rsidR="002952B2" w:rsidRDefault="000C451D" w:rsidP="005A6C6C">
            <w:pPr>
              <w:numPr>
                <w:ilvl w:val="1"/>
                <w:numId w:val="15"/>
              </w:numPr>
              <w:rPr>
                <w:b/>
                <w:u w:val="single"/>
              </w:rPr>
            </w:pPr>
            <w:r>
              <w:t>1 ERCOT Shift Supervisors</w:t>
            </w:r>
          </w:p>
        </w:tc>
      </w:tr>
      <w:tr w:rsidR="002952B2" w14:paraId="23EC0B1D" w14:textId="77777777">
        <w:trPr>
          <w:trHeight w:val="576"/>
        </w:trPr>
        <w:tc>
          <w:tcPr>
            <w:tcW w:w="1548" w:type="dxa"/>
            <w:tcBorders>
              <w:top w:val="single" w:sz="4" w:space="0" w:color="auto"/>
              <w:left w:val="nil"/>
              <w:bottom w:val="single" w:sz="4" w:space="0" w:color="auto"/>
            </w:tcBorders>
            <w:vAlign w:val="center"/>
          </w:tcPr>
          <w:p w14:paraId="23EC0B1A" w14:textId="77777777" w:rsidR="002952B2" w:rsidRDefault="000C451D" w:rsidP="00540B99">
            <w:pPr>
              <w:jc w:val="center"/>
              <w:rPr>
                <w:b/>
              </w:rPr>
            </w:pPr>
            <w:r>
              <w:rPr>
                <w:b/>
              </w:rPr>
              <w:t>Manually Override Short Term Wind Power Forecast</w:t>
            </w:r>
          </w:p>
        </w:tc>
        <w:tc>
          <w:tcPr>
            <w:tcW w:w="7452" w:type="dxa"/>
            <w:tcBorders>
              <w:top w:val="single" w:sz="4" w:space="0" w:color="auto"/>
              <w:bottom w:val="single" w:sz="4" w:space="0" w:color="auto"/>
              <w:right w:val="nil"/>
            </w:tcBorders>
            <w:vAlign w:val="center"/>
          </w:tcPr>
          <w:p w14:paraId="23EC0B1B" w14:textId="0EE8B0CC" w:rsidR="002952B2" w:rsidRDefault="000C451D" w:rsidP="00540B99">
            <w:r>
              <w:t>Contact the Operations Analysis Engineer to do further analysis and to possible override the Forecast.</w:t>
            </w:r>
          </w:p>
          <w:p w14:paraId="23EC0B1C" w14:textId="77777777" w:rsidR="002952B2" w:rsidRDefault="002952B2" w:rsidP="00540B99"/>
        </w:tc>
      </w:tr>
      <w:tr w:rsidR="002952B2" w14:paraId="23EC0B20" w14:textId="77777777">
        <w:trPr>
          <w:trHeight w:val="576"/>
        </w:trPr>
        <w:tc>
          <w:tcPr>
            <w:tcW w:w="1548" w:type="dxa"/>
            <w:tcBorders>
              <w:top w:val="single" w:sz="4" w:space="0" w:color="auto"/>
              <w:left w:val="nil"/>
              <w:bottom w:val="single" w:sz="4" w:space="0" w:color="auto"/>
            </w:tcBorders>
            <w:vAlign w:val="center"/>
          </w:tcPr>
          <w:p w14:paraId="23EC0B1E" w14:textId="25862305" w:rsidR="002952B2" w:rsidRDefault="000C451D" w:rsidP="00540B99">
            <w:pPr>
              <w:jc w:val="center"/>
              <w:rPr>
                <w:b/>
              </w:rPr>
            </w:pPr>
            <w:r>
              <w:rPr>
                <w:b/>
              </w:rPr>
              <w:t>A</w:t>
            </w:r>
            <w:r w:rsidR="004342AE">
              <w:rPr>
                <w:b/>
              </w:rPr>
              <w:t>ction</w:t>
            </w:r>
          </w:p>
        </w:tc>
        <w:tc>
          <w:tcPr>
            <w:tcW w:w="7452" w:type="dxa"/>
            <w:tcBorders>
              <w:top w:val="single" w:sz="4" w:space="0" w:color="auto"/>
              <w:bottom w:val="single" w:sz="4" w:space="0" w:color="auto"/>
              <w:right w:val="nil"/>
            </w:tcBorders>
            <w:vAlign w:val="center"/>
          </w:tcPr>
          <w:p w14:paraId="23EC0B1F" w14:textId="77777777" w:rsidR="002952B2" w:rsidRDefault="000C451D" w:rsidP="00540B99">
            <w:r>
              <w:t>Further analysis could potentially reduce the forecasted value of the region in question to the WGRPP value or another lower output that should allow the system to have adequate reserves given an under forecast.</w:t>
            </w:r>
          </w:p>
        </w:tc>
      </w:tr>
      <w:tr w:rsidR="002952B2" w14:paraId="23EC0B23" w14:textId="77777777">
        <w:trPr>
          <w:trHeight w:val="576"/>
        </w:trPr>
        <w:tc>
          <w:tcPr>
            <w:tcW w:w="1548" w:type="dxa"/>
            <w:tcBorders>
              <w:top w:val="single" w:sz="4" w:space="0" w:color="auto"/>
              <w:left w:val="nil"/>
              <w:bottom w:val="double" w:sz="4" w:space="0" w:color="auto"/>
            </w:tcBorders>
            <w:vAlign w:val="center"/>
          </w:tcPr>
          <w:p w14:paraId="23EC0B21" w14:textId="39BCBA54" w:rsidR="002952B2" w:rsidRDefault="000C451D" w:rsidP="00540B99">
            <w:pPr>
              <w:jc w:val="center"/>
              <w:rPr>
                <w:b/>
              </w:rPr>
            </w:pPr>
            <w:r>
              <w:rPr>
                <w:b/>
              </w:rPr>
              <w:t>L</w:t>
            </w:r>
            <w:r w:rsidR="004342AE">
              <w:rPr>
                <w:b/>
              </w:rPr>
              <w:t>og</w:t>
            </w:r>
          </w:p>
        </w:tc>
        <w:tc>
          <w:tcPr>
            <w:tcW w:w="7452" w:type="dxa"/>
            <w:tcBorders>
              <w:top w:val="single" w:sz="4" w:space="0" w:color="auto"/>
              <w:bottom w:val="double" w:sz="4" w:space="0" w:color="auto"/>
              <w:right w:val="nil"/>
            </w:tcBorders>
            <w:vAlign w:val="center"/>
          </w:tcPr>
          <w:p w14:paraId="23EC0B22" w14:textId="77777777" w:rsidR="002952B2" w:rsidRDefault="000C451D" w:rsidP="00540B99">
            <w:r>
              <w:t>Log all actions.</w:t>
            </w:r>
          </w:p>
        </w:tc>
      </w:tr>
    </w:tbl>
    <w:p w14:paraId="23EC0B24" w14:textId="77777777" w:rsidR="002952B2" w:rsidRDefault="002952B2" w:rsidP="00540B99"/>
    <w:p w14:paraId="23EC0B83" w14:textId="77777777" w:rsidR="002952B2" w:rsidRDefault="002952B2" w:rsidP="00540B99">
      <w:pPr>
        <w:rPr>
          <w:b/>
          <w:sz w:val="28"/>
          <w:szCs w:val="28"/>
        </w:rPr>
      </w:pPr>
    </w:p>
    <w:p w14:paraId="23EC0B84" w14:textId="77777777" w:rsidR="002952B2" w:rsidRDefault="000C451D" w:rsidP="00540B99">
      <w:pPr>
        <w:rPr>
          <w:b/>
          <w:sz w:val="28"/>
          <w:szCs w:val="28"/>
        </w:rPr>
      </w:pPr>
      <w:r>
        <w:rPr>
          <w:b/>
          <w:sz w:val="28"/>
          <w:szCs w:val="28"/>
        </w:rPr>
        <w:br w:type="page"/>
      </w:r>
    </w:p>
    <w:p w14:paraId="23EC0B85" w14:textId="16D377F7" w:rsidR="002952B2" w:rsidRDefault="000C451D" w:rsidP="00E53E65">
      <w:pPr>
        <w:pStyle w:val="Heading2"/>
      </w:pPr>
      <w:bookmarkStart w:id="336" w:name="_4.6__Solar"/>
      <w:bookmarkEnd w:id="336"/>
      <w:r>
        <w:lastRenderedPageBreak/>
        <w:t>4.</w:t>
      </w:r>
      <w:bookmarkStart w:id="337" w:name="SolarForecast"/>
      <w:r w:rsidR="00120E05">
        <w:t xml:space="preserve">5  </w:t>
      </w:r>
      <w:r w:rsidR="00A3673D">
        <w:tab/>
      </w:r>
      <w:r>
        <w:t>Solar Forecast</w:t>
      </w:r>
      <w:bookmarkEnd w:id="337"/>
    </w:p>
    <w:p w14:paraId="23EC0B86" w14:textId="77777777" w:rsidR="002952B2" w:rsidRDefault="002952B2" w:rsidP="00540B99"/>
    <w:p w14:paraId="23EC0B87" w14:textId="7D40C5FD" w:rsidR="002952B2" w:rsidRDefault="000C451D" w:rsidP="00A3673D">
      <w:pPr>
        <w:ind w:left="720"/>
        <w:rPr>
          <w:b/>
        </w:rPr>
      </w:pPr>
      <w:r>
        <w:rPr>
          <w:b/>
        </w:rPr>
        <w:t xml:space="preserve">Procedure Purpose:  </w:t>
      </w:r>
      <w:r w:rsidR="00CC532C" w:rsidRPr="00CC532C">
        <w:t xml:space="preserve">To monitor solar forecasts during normal and abnormal operations. </w:t>
      </w:r>
      <w:r w:rsidR="00CC532C">
        <w:t>Make corrections to errors in the solar forecast data (in FPP Tool) and/or  switch between two solar forecasts needed to contribute to reliable system performance.</w:t>
      </w:r>
    </w:p>
    <w:p w14:paraId="23EC0B88" w14:textId="77777777" w:rsidR="002952B2" w:rsidRDefault="002952B2" w:rsidP="00540B99">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B8E"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B89" w14:textId="77777777" w:rsidR="002952B2" w:rsidRDefault="000C451D" w:rsidP="00540B99">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23EC0B8A"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8B"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8C"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8D" w14:textId="77777777" w:rsidR="002952B2" w:rsidRDefault="002952B2" w:rsidP="00540B99">
            <w:pPr>
              <w:spacing w:line="276" w:lineRule="auto"/>
              <w:rPr>
                <w:b/>
              </w:rPr>
            </w:pPr>
          </w:p>
        </w:tc>
      </w:tr>
      <w:tr w:rsidR="002952B2" w14:paraId="23EC0B94"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B8F" w14:textId="77777777" w:rsidR="002952B2" w:rsidRDefault="000C451D" w:rsidP="00540B99">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3EC0B90"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1"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2"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3" w14:textId="77777777" w:rsidR="002952B2" w:rsidRDefault="002952B2" w:rsidP="00540B99">
            <w:pPr>
              <w:spacing w:line="276" w:lineRule="auto"/>
              <w:rPr>
                <w:b/>
              </w:rPr>
            </w:pPr>
          </w:p>
        </w:tc>
      </w:tr>
      <w:tr w:rsidR="002952B2" w14:paraId="23EC0B9A" w14:textId="77777777">
        <w:tc>
          <w:tcPr>
            <w:tcW w:w="2628" w:type="dxa"/>
            <w:tcBorders>
              <w:top w:val="single" w:sz="4" w:space="0" w:color="auto"/>
              <w:left w:val="single" w:sz="4" w:space="0" w:color="auto"/>
              <w:bottom w:val="single" w:sz="4" w:space="0" w:color="auto"/>
              <w:right w:val="single" w:sz="4" w:space="0" w:color="auto"/>
            </w:tcBorders>
            <w:vAlign w:val="center"/>
            <w:hideMark/>
          </w:tcPr>
          <w:p w14:paraId="23EC0B95" w14:textId="77777777" w:rsidR="002952B2" w:rsidRDefault="000C451D" w:rsidP="00540B99">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23EC0B96"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7"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8" w14:textId="77777777" w:rsidR="002952B2" w:rsidRDefault="002952B2" w:rsidP="00540B99">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3EC0B99" w14:textId="77777777" w:rsidR="002952B2" w:rsidRDefault="002952B2" w:rsidP="00540B99">
            <w:pPr>
              <w:spacing w:line="276" w:lineRule="auto"/>
              <w:rPr>
                <w:b/>
              </w:rPr>
            </w:pPr>
          </w:p>
        </w:tc>
      </w:tr>
    </w:tbl>
    <w:p w14:paraId="23EC0B9B" w14:textId="77777777" w:rsidR="002952B2" w:rsidRDefault="002952B2" w:rsidP="00540B9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B9F" w14:textId="77777777">
        <w:tc>
          <w:tcPr>
            <w:tcW w:w="1908" w:type="dxa"/>
            <w:tcBorders>
              <w:top w:val="single" w:sz="4" w:space="0" w:color="auto"/>
              <w:left w:val="single" w:sz="4" w:space="0" w:color="auto"/>
              <w:bottom w:val="single" w:sz="4" w:space="0" w:color="auto"/>
              <w:right w:val="single" w:sz="4" w:space="0" w:color="auto"/>
            </w:tcBorders>
            <w:hideMark/>
          </w:tcPr>
          <w:p w14:paraId="23EC0B9C" w14:textId="692223DB"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3EC0B9D" w14:textId="22C1A64D"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23EC0B9E" w14:textId="2A035063" w:rsidR="00DD5F44" w:rsidRDefault="00DD5F44" w:rsidP="00DD5F44">
            <w:pPr>
              <w:spacing w:line="276" w:lineRule="auto"/>
              <w:rPr>
                <w:b/>
              </w:rPr>
            </w:pPr>
            <w:r>
              <w:rPr>
                <w:b/>
              </w:rPr>
              <w:t>Effective Date:  December 5, 2025</w:t>
            </w:r>
          </w:p>
        </w:tc>
      </w:tr>
    </w:tbl>
    <w:p w14:paraId="23EC0BA0" w14:textId="77777777" w:rsidR="002952B2" w:rsidRDefault="002952B2" w:rsidP="00540B99">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452"/>
      </w:tblGrid>
      <w:tr w:rsidR="002952B2" w14:paraId="23EC0BA3" w14:textId="77777777">
        <w:trPr>
          <w:trHeight w:val="576"/>
          <w:tblHeader/>
        </w:trPr>
        <w:tc>
          <w:tcPr>
            <w:tcW w:w="1548" w:type="dxa"/>
            <w:tcBorders>
              <w:top w:val="double" w:sz="4" w:space="0" w:color="auto"/>
              <w:left w:val="nil"/>
              <w:bottom w:val="double" w:sz="4" w:space="0" w:color="auto"/>
            </w:tcBorders>
            <w:vAlign w:val="center"/>
          </w:tcPr>
          <w:p w14:paraId="23EC0BA1" w14:textId="77777777" w:rsidR="002952B2" w:rsidRDefault="000C451D" w:rsidP="004342AE">
            <w:pPr>
              <w:spacing w:line="276" w:lineRule="auto"/>
              <w:jc w:val="center"/>
              <w:rPr>
                <w:b/>
              </w:rPr>
            </w:pPr>
            <w:r>
              <w:rPr>
                <w:b/>
              </w:rPr>
              <w:t>Step</w:t>
            </w:r>
          </w:p>
        </w:tc>
        <w:tc>
          <w:tcPr>
            <w:tcW w:w="7452" w:type="dxa"/>
            <w:tcBorders>
              <w:top w:val="double" w:sz="4" w:space="0" w:color="auto"/>
              <w:bottom w:val="double" w:sz="4" w:space="0" w:color="auto"/>
              <w:right w:val="nil"/>
            </w:tcBorders>
            <w:vAlign w:val="center"/>
          </w:tcPr>
          <w:p w14:paraId="23EC0BA2" w14:textId="77777777" w:rsidR="002952B2" w:rsidRDefault="000C451D" w:rsidP="00540B99">
            <w:pPr>
              <w:rPr>
                <w:b/>
              </w:rPr>
            </w:pPr>
            <w:r>
              <w:rPr>
                <w:b/>
              </w:rPr>
              <w:t>Action</w:t>
            </w:r>
          </w:p>
        </w:tc>
      </w:tr>
      <w:tr w:rsidR="002952B2" w14:paraId="23EC0BA5" w14:textId="77777777">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23EC0BA4" w14:textId="6F0A5A77" w:rsidR="002952B2" w:rsidRDefault="000C451D" w:rsidP="00EC502A">
            <w:pPr>
              <w:pStyle w:val="Heading3"/>
            </w:pPr>
            <w:bookmarkStart w:id="338" w:name="_MDA_Solar_Forecast"/>
            <w:bookmarkEnd w:id="338"/>
            <w:r>
              <w:t>Solar Forecast</w:t>
            </w:r>
          </w:p>
        </w:tc>
      </w:tr>
      <w:tr w:rsidR="004C11DD" w14:paraId="4FBC8A81" w14:textId="77777777">
        <w:trPr>
          <w:trHeight w:val="576"/>
        </w:trPr>
        <w:tc>
          <w:tcPr>
            <w:tcW w:w="1548" w:type="dxa"/>
            <w:tcBorders>
              <w:top w:val="single" w:sz="4" w:space="0" w:color="auto"/>
              <w:left w:val="nil"/>
              <w:bottom w:val="single" w:sz="4" w:space="0" w:color="auto"/>
            </w:tcBorders>
            <w:vAlign w:val="center"/>
          </w:tcPr>
          <w:p w14:paraId="4A5E6387" w14:textId="57482DF5" w:rsidR="004C11DD" w:rsidRDefault="004C11DD" w:rsidP="00540B99">
            <w:pPr>
              <w:jc w:val="center"/>
              <w:rPr>
                <w:b/>
              </w:rPr>
            </w:pPr>
            <w:r>
              <w:rPr>
                <w:b/>
              </w:rPr>
              <w:t>N</w:t>
            </w:r>
            <w:r w:rsidR="004342AE">
              <w:rPr>
                <w:b/>
              </w:rPr>
              <w:t>ote</w:t>
            </w:r>
          </w:p>
        </w:tc>
        <w:tc>
          <w:tcPr>
            <w:tcW w:w="7452" w:type="dxa"/>
            <w:tcBorders>
              <w:top w:val="single" w:sz="4" w:space="0" w:color="auto"/>
              <w:bottom w:val="single" w:sz="4" w:space="0" w:color="auto"/>
              <w:right w:val="nil"/>
            </w:tcBorders>
            <w:vAlign w:val="center"/>
          </w:tcPr>
          <w:p w14:paraId="221D0E5B" w14:textId="02235DB6" w:rsidR="004C11DD" w:rsidRDefault="004C11DD" w:rsidP="00540B99">
            <w:r w:rsidRPr="008F63FB">
              <w:t xml:space="preserve">The </w:t>
            </w:r>
            <w:r>
              <w:t>solar</w:t>
            </w:r>
            <w:r w:rsidRPr="008F63FB">
              <w:t xml:space="preserve"> forecasts produced  provide enhanced situational awareness by additional means of validating the expected </w:t>
            </w:r>
            <w:r>
              <w:t>solar</w:t>
            </w:r>
            <w:r w:rsidRPr="008F63FB">
              <w:t xml:space="preserve"> conditions. The selected </w:t>
            </w:r>
            <w:r>
              <w:t>solar</w:t>
            </w:r>
            <w:r w:rsidRPr="008F63FB">
              <w:t xml:space="preserve"> forecast between two is sent to </w:t>
            </w:r>
            <w:r>
              <w:t>Solar</w:t>
            </w:r>
            <w:r w:rsidRPr="008F63FB">
              <w:t xml:space="preserve"> QSEs to update their COP and used by the downstream EMS applications.</w:t>
            </w:r>
          </w:p>
        </w:tc>
      </w:tr>
      <w:tr w:rsidR="004C11DD" w14:paraId="451681D4" w14:textId="77777777">
        <w:trPr>
          <w:trHeight w:val="576"/>
        </w:trPr>
        <w:tc>
          <w:tcPr>
            <w:tcW w:w="1548" w:type="dxa"/>
            <w:tcBorders>
              <w:top w:val="single" w:sz="4" w:space="0" w:color="auto"/>
              <w:left w:val="nil"/>
              <w:bottom w:val="single" w:sz="4" w:space="0" w:color="auto"/>
            </w:tcBorders>
            <w:vAlign w:val="center"/>
          </w:tcPr>
          <w:p w14:paraId="58B75F43" w14:textId="5665B968" w:rsidR="004C11DD" w:rsidRDefault="004C11DD" w:rsidP="00540B99">
            <w:pPr>
              <w:jc w:val="center"/>
              <w:rPr>
                <w:b/>
              </w:rPr>
            </w:pPr>
            <w:r>
              <w:rPr>
                <w:b/>
              </w:rPr>
              <w:t>N</w:t>
            </w:r>
            <w:r w:rsidR="004342AE">
              <w:rPr>
                <w:b/>
              </w:rPr>
              <w:t>ote</w:t>
            </w:r>
          </w:p>
        </w:tc>
        <w:tc>
          <w:tcPr>
            <w:tcW w:w="7452" w:type="dxa"/>
            <w:tcBorders>
              <w:top w:val="single" w:sz="4" w:space="0" w:color="auto"/>
              <w:bottom w:val="single" w:sz="4" w:space="0" w:color="auto"/>
              <w:right w:val="nil"/>
            </w:tcBorders>
            <w:vAlign w:val="center"/>
          </w:tcPr>
          <w:p w14:paraId="0DCE7977" w14:textId="3BDE224E" w:rsidR="004C11DD" w:rsidRPr="008F63FB" w:rsidRDefault="004C11DD" w:rsidP="00540B99">
            <w:r w:rsidRPr="007F1BE0">
              <w:t xml:space="preserve">Do not continuously switch between two </w:t>
            </w:r>
            <w:r>
              <w:t>solar</w:t>
            </w:r>
            <w:r w:rsidRPr="007F1BE0">
              <w:t xml:space="preserve"> forecasting services for a small gain in accuracy (i.e.</w:t>
            </w:r>
            <w:r w:rsidR="00CF3320">
              <w:t>,</w:t>
            </w:r>
            <w:r w:rsidRPr="007F1BE0">
              <w:t xml:space="preserve"> “chasing the forecast”)</w:t>
            </w:r>
          </w:p>
        </w:tc>
      </w:tr>
      <w:tr w:rsidR="004C11DD" w14:paraId="4321BFA8" w14:textId="77777777">
        <w:trPr>
          <w:trHeight w:val="576"/>
        </w:trPr>
        <w:tc>
          <w:tcPr>
            <w:tcW w:w="1548" w:type="dxa"/>
            <w:tcBorders>
              <w:top w:val="single" w:sz="4" w:space="0" w:color="auto"/>
              <w:left w:val="nil"/>
              <w:bottom w:val="single" w:sz="4" w:space="0" w:color="auto"/>
            </w:tcBorders>
            <w:vAlign w:val="center"/>
          </w:tcPr>
          <w:p w14:paraId="5680CBC6" w14:textId="2EFE927C" w:rsidR="004C11DD" w:rsidRDefault="004C11DD" w:rsidP="00540B99">
            <w:pPr>
              <w:jc w:val="center"/>
              <w:rPr>
                <w:b/>
              </w:rPr>
            </w:pPr>
            <w:r>
              <w:rPr>
                <w:b/>
              </w:rPr>
              <w:t>N</w:t>
            </w:r>
            <w:r w:rsidR="004342AE">
              <w:rPr>
                <w:b/>
              </w:rPr>
              <w:t>ote</w:t>
            </w:r>
          </w:p>
        </w:tc>
        <w:tc>
          <w:tcPr>
            <w:tcW w:w="7452" w:type="dxa"/>
            <w:tcBorders>
              <w:top w:val="single" w:sz="4" w:space="0" w:color="auto"/>
              <w:bottom w:val="single" w:sz="4" w:space="0" w:color="auto"/>
              <w:right w:val="nil"/>
            </w:tcBorders>
            <w:vAlign w:val="center"/>
          </w:tcPr>
          <w:p w14:paraId="195EA4BD" w14:textId="3A134990" w:rsidR="004C11DD" w:rsidRDefault="004C11DD" w:rsidP="004C11DD">
            <w:r>
              <w:t xml:space="preserve">If </w:t>
            </w:r>
            <w:r w:rsidR="005D2EB6">
              <w:t xml:space="preserve">the </w:t>
            </w:r>
            <w:r>
              <w:t>solar forecast is invalid or appears to have other discrepancies;</w:t>
            </w:r>
          </w:p>
          <w:p w14:paraId="5EE29736" w14:textId="77777777" w:rsidR="004C11DD" w:rsidRDefault="004C11DD" w:rsidP="004C11DD"/>
          <w:p w14:paraId="35CFE76E" w14:textId="1D24416C" w:rsidR="004C11DD" w:rsidRDefault="004C11DD" w:rsidP="005A6C6C">
            <w:pPr>
              <w:pStyle w:val="TableText"/>
              <w:numPr>
                <w:ilvl w:val="0"/>
                <w:numId w:val="19"/>
              </w:numPr>
              <w:jc w:val="both"/>
            </w:pPr>
            <w:r>
              <w:t>Contact Operations Analysis Engineer to do further analysis and determine if it is necessary to override Solar forecast;</w:t>
            </w:r>
          </w:p>
          <w:p w14:paraId="03EE479F" w14:textId="77777777" w:rsidR="004C11DD" w:rsidRDefault="004C11DD" w:rsidP="005A6C6C">
            <w:pPr>
              <w:pStyle w:val="TableText"/>
              <w:numPr>
                <w:ilvl w:val="0"/>
                <w:numId w:val="19"/>
              </w:numPr>
              <w:jc w:val="both"/>
            </w:pPr>
            <w:r>
              <w:t>Solar Forecast can only be overwritten by Maxar</w:t>
            </w:r>
          </w:p>
          <w:p w14:paraId="26165E05" w14:textId="77777777" w:rsidR="004C11DD" w:rsidRDefault="004C11DD" w:rsidP="00540B99"/>
        </w:tc>
      </w:tr>
      <w:tr w:rsidR="005D2EB6" w14:paraId="1AABED84" w14:textId="77777777">
        <w:trPr>
          <w:trHeight w:val="576"/>
        </w:trPr>
        <w:tc>
          <w:tcPr>
            <w:tcW w:w="1548" w:type="dxa"/>
            <w:tcBorders>
              <w:left w:val="nil"/>
              <w:bottom w:val="single" w:sz="4" w:space="0" w:color="auto"/>
            </w:tcBorders>
            <w:vAlign w:val="center"/>
          </w:tcPr>
          <w:p w14:paraId="115417DC" w14:textId="2D9F8B80" w:rsidR="005D2EB6" w:rsidRDefault="005D2EB6" w:rsidP="00540B99">
            <w:pPr>
              <w:jc w:val="center"/>
              <w:rPr>
                <w:b/>
              </w:rPr>
            </w:pPr>
            <w:r>
              <w:rPr>
                <w:b/>
              </w:rPr>
              <w:t>STWPF Selection Change due to forecast vs. output deviation</w:t>
            </w:r>
          </w:p>
        </w:tc>
        <w:tc>
          <w:tcPr>
            <w:tcW w:w="7452" w:type="dxa"/>
            <w:tcBorders>
              <w:bottom w:val="single" w:sz="4" w:space="0" w:color="auto"/>
              <w:right w:val="nil"/>
            </w:tcBorders>
            <w:vAlign w:val="center"/>
          </w:tcPr>
          <w:p w14:paraId="7784E933" w14:textId="77777777" w:rsidR="005D2EB6" w:rsidRDefault="005D2EB6" w:rsidP="005D2EB6">
            <w:pPr>
              <w:rPr>
                <w:b/>
                <w:u w:val="single"/>
              </w:rPr>
            </w:pPr>
            <w:r>
              <w:rPr>
                <w:b/>
                <w:u w:val="single"/>
              </w:rPr>
              <w:t>IF:</w:t>
            </w:r>
          </w:p>
          <w:p w14:paraId="40F34F0D" w14:textId="28B29900" w:rsidR="005D2EB6" w:rsidRDefault="005D2EB6" w:rsidP="005A6C6C">
            <w:pPr>
              <w:pStyle w:val="TableText"/>
              <w:numPr>
                <w:ilvl w:val="0"/>
                <w:numId w:val="19"/>
              </w:numPr>
              <w:jc w:val="both"/>
            </w:pPr>
            <w:r w:rsidRPr="00F37EB0">
              <w:t xml:space="preserve">The selected </w:t>
            </w:r>
            <w:r>
              <w:t>solar</w:t>
            </w:r>
            <w:r w:rsidRPr="00F37EB0">
              <w:t xml:space="preserve"> forecast which is currently in use has been greater than the actual </w:t>
            </w:r>
            <w:r>
              <w:t>solar</w:t>
            </w:r>
            <w:r w:rsidRPr="00F37EB0">
              <w:t xml:space="preserve"> HSL</w:t>
            </w:r>
            <w:r>
              <w:t xml:space="preserve"> causing a</w:t>
            </w:r>
            <w:r w:rsidRPr="00F37EB0">
              <w:t xml:space="preserve"> </w:t>
            </w:r>
            <w:r>
              <w:t xml:space="preserve"> reliability concern </w:t>
            </w:r>
            <w:r w:rsidRPr="00F37EB0">
              <w:t>and the other vendor forecast has been more accurate</w:t>
            </w:r>
            <w:r>
              <w:t>;</w:t>
            </w:r>
          </w:p>
          <w:p w14:paraId="512C7393" w14:textId="77777777" w:rsidR="005D2EB6" w:rsidRDefault="005D2EB6" w:rsidP="005D2EB6">
            <w:pPr>
              <w:rPr>
                <w:b/>
                <w:u w:val="single"/>
              </w:rPr>
            </w:pPr>
            <w:r>
              <w:rPr>
                <w:b/>
                <w:u w:val="single"/>
              </w:rPr>
              <w:t>THEN:</w:t>
            </w:r>
          </w:p>
          <w:p w14:paraId="315A9DAD" w14:textId="59818D0D" w:rsidR="005D2EB6" w:rsidRDefault="005D2EB6" w:rsidP="005A6C6C">
            <w:pPr>
              <w:pStyle w:val="TableText"/>
              <w:numPr>
                <w:ilvl w:val="0"/>
                <w:numId w:val="19"/>
              </w:numPr>
              <w:jc w:val="both"/>
            </w:pPr>
            <w:r w:rsidRPr="00F37EB0">
              <w:t xml:space="preserve">Log the period of time for which the forecast has been underperforming and the accuracy of </w:t>
            </w:r>
            <w:r>
              <w:t xml:space="preserve"> </w:t>
            </w:r>
            <w:r w:rsidRPr="00F37EB0">
              <w:t xml:space="preserve">both forecasts. Inform the Shift Supervisor and potentially switch forecast selection to alternative </w:t>
            </w:r>
            <w:r>
              <w:t>solar</w:t>
            </w:r>
            <w:r w:rsidRPr="00F37EB0">
              <w:t xml:space="preserve"> forecast which has been more accurate</w:t>
            </w:r>
            <w:r>
              <w:t xml:space="preserve">, </w:t>
            </w:r>
          </w:p>
          <w:p w14:paraId="7C5FD66D" w14:textId="77777777" w:rsidR="005D2EB6" w:rsidRDefault="005D2EB6" w:rsidP="005A6C6C">
            <w:pPr>
              <w:pStyle w:val="TableText"/>
              <w:numPr>
                <w:ilvl w:val="0"/>
                <w:numId w:val="19"/>
              </w:numPr>
              <w:jc w:val="both"/>
            </w:pPr>
            <w:r>
              <w:t xml:space="preserve">E-mail the information to: </w:t>
            </w:r>
          </w:p>
          <w:p w14:paraId="03B218F9" w14:textId="77777777" w:rsidR="005D2EB6" w:rsidRDefault="005D2EB6" w:rsidP="005A6C6C">
            <w:pPr>
              <w:numPr>
                <w:ilvl w:val="1"/>
                <w:numId w:val="15"/>
              </w:numPr>
            </w:pPr>
            <w:r>
              <w:t>Operations Analysis</w:t>
            </w:r>
          </w:p>
          <w:p w14:paraId="6274C838" w14:textId="77777777" w:rsidR="005D2EB6" w:rsidRDefault="005D2EB6" w:rsidP="005A6C6C">
            <w:pPr>
              <w:numPr>
                <w:ilvl w:val="1"/>
                <w:numId w:val="15"/>
              </w:numPr>
            </w:pPr>
            <w:r>
              <w:t>1 ERCOT Shift Supervisors</w:t>
            </w:r>
          </w:p>
          <w:p w14:paraId="3531FC4A" w14:textId="77777777" w:rsidR="005D2EB6" w:rsidRDefault="005D2EB6" w:rsidP="005D2EB6">
            <w:pPr>
              <w:rPr>
                <w:b/>
              </w:rPr>
            </w:pPr>
          </w:p>
          <w:p w14:paraId="59A86498" w14:textId="77777777" w:rsidR="005D2EB6" w:rsidRDefault="005D2EB6" w:rsidP="005D2EB6">
            <w:pPr>
              <w:rPr>
                <w:b/>
              </w:rPr>
            </w:pPr>
            <w:r>
              <w:rPr>
                <w:b/>
              </w:rPr>
              <w:t>Reference Display:</w:t>
            </w:r>
          </w:p>
          <w:p w14:paraId="2C280086" w14:textId="718EE44B" w:rsidR="005D2EB6" w:rsidRDefault="005D2EB6" w:rsidP="005D2EB6">
            <w:pPr>
              <w:rPr>
                <w:b/>
              </w:rPr>
            </w:pPr>
            <w:r>
              <w:rPr>
                <w:b/>
              </w:rPr>
              <w:t>FPP (Taylor or Bastrop) Desktop Icon</w:t>
            </w:r>
            <w:r w:rsidRPr="00841B1E">
              <w:rPr>
                <w:b/>
              </w:rPr>
              <w:t>&gt;Hourly</w:t>
            </w:r>
            <w:r>
              <w:rPr>
                <w:b/>
              </w:rPr>
              <w:t xml:space="preserve"> </w:t>
            </w:r>
            <w:ins w:id="339" w:author="Smith, Ira" w:date="2025-03-13T16:12:00Z">
              <w:r w:rsidR="008C50A1">
                <w:rPr>
                  <w:b/>
                </w:rPr>
                <w:t>Solar</w:t>
              </w:r>
            </w:ins>
            <w:del w:id="340" w:author="Smith, Ira" w:date="2025-03-13T16:12:00Z">
              <w:r w:rsidDel="008C50A1">
                <w:rPr>
                  <w:b/>
                </w:rPr>
                <w:delText>Wind</w:delText>
              </w:r>
            </w:del>
          </w:p>
          <w:p w14:paraId="15A8DE56" w14:textId="77777777" w:rsidR="005D2EB6" w:rsidRPr="00841B1E" w:rsidRDefault="005D2EB6" w:rsidP="005D2EB6">
            <w:pPr>
              <w:rPr>
                <w:b/>
              </w:rPr>
            </w:pPr>
          </w:p>
          <w:p w14:paraId="622403A0" w14:textId="0A6651ED" w:rsidR="005D2EB6" w:rsidRDefault="005D2EB6" w:rsidP="005D2EB6">
            <w:pPr>
              <w:rPr>
                <w:b/>
                <w:u w:val="single"/>
              </w:rPr>
            </w:pPr>
            <w:r>
              <w:rPr>
                <w:b/>
              </w:rPr>
              <w:t>          </w:t>
            </w:r>
            <w:r>
              <w:t>FPP (Taylor or Bastrop) and other necessary displays.</w:t>
            </w:r>
          </w:p>
        </w:tc>
      </w:tr>
      <w:tr w:rsidR="00DB0883" w14:paraId="6B2CE4F4" w14:textId="77777777">
        <w:trPr>
          <w:trHeight w:val="576"/>
        </w:trPr>
        <w:tc>
          <w:tcPr>
            <w:tcW w:w="1548" w:type="dxa"/>
            <w:tcBorders>
              <w:left w:val="nil"/>
              <w:bottom w:val="single" w:sz="4" w:space="0" w:color="auto"/>
            </w:tcBorders>
            <w:vAlign w:val="center"/>
          </w:tcPr>
          <w:p w14:paraId="26ECEC18" w14:textId="66F5DE3A" w:rsidR="00DB0883" w:rsidRDefault="00DB0883" w:rsidP="00540B99">
            <w:pPr>
              <w:jc w:val="center"/>
              <w:rPr>
                <w:b/>
              </w:rPr>
            </w:pPr>
            <w:r>
              <w:rPr>
                <w:b/>
              </w:rPr>
              <w:lastRenderedPageBreak/>
              <w:t>N</w:t>
            </w:r>
            <w:r w:rsidR="004342AE">
              <w:rPr>
                <w:b/>
              </w:rPr>
              <w:t>ote</w:t>
            </w:r>
          </w:p>
        </w:tc>
        <w:tc>
          <w:tcPr>
            <w:tcW w:w="7452" w:type="dxa"/>
            <w:tcBorders>
              <w:bottom w:val="single" w:sz="4" w:space="0" w:color="auto"/>
              <w:right w:val="nil"/>
            </w:tcBorders>
            <w:vAlign w:val="center"/>
          </w:tcPr>
          <w:p w14:paraId="6A2A1322" w14:textId="4762A5F5" w:rsidR="00DB0883" w:rsidRDefault="00DB0883" w:rsidP="00540B99">
            <w:pPr>
              <w:rPr>
                <w:b/>
                <w:u w:val="single"/>
              </w:rPr>
            </w:pPr>
            <w:r>
              <w:t>The projected solar ramp rate (PSRR) calculation is such that it will revert to using persistence (PSRR=0) if the actual solar HSL has been ramping in the opposite direction of the PSRR value for more than 35 minutes (7 intervals).  RLC will set the PSRR to 0 to minimize the impact and then cancel the flag after the PSRR is forecasting the ramp to be the same as the actual ramp again.</w:t>
            </w:r>
          </w:p>
        </w:tc>
      </w:tr>
      <w:tr w:rsidR="00DB0883" w14:paraId="79A73213" w14:textId="77777777">
        <w:trPr>
          <w:trHeight w:val="576"/>
        </w:trPr>
        <w:tc>
          <w:tcPr>
            <w:tcW w:w="1548" w:type="dxa"/>
            <w:tcBorders>
              <w:left w:val="nil"/>
              <w:bottom w:val="single" w:sz="4" w:space="0" w:color="auto"/>
            </w:tcBorders>
            <w:vAlign w:val="center"/>
          </w:tcPr>
          <w:p w14:paraId="27408CA6" w14:textId="73D1581D" w:rsidR="00DB0883" w:rsidRDefault="00DB0883" w:rsidP="00540B99">
            <w:pPr>
              <w:jc w:val="center"/>
              <w:rPr>
                <w:b/>
              </w:rPr>
            </w:pPr>
            <w:r w:rsidRPr="00967A31">
              <w:rPr>
                <w:b/>
              </w:rPr>
              <w:t xml:space="preserve">Intra-Hour </w:t>
            </w:r>
            <w:r>
              <w:rPr>
                <w:b/>
              </w:rPr>
              <w:t>solar</w:t>
            </w:r>
            <w:r w:rsidRPr="00967A31">
              <w:rPr>
                <w:b/>
              </w:rPr>
              <w:t xml:space="preserve"> Forecast</w:t>
            </w:r>
          </w:p>
        </w:tc>
        <w:tc>
          <w:tcPr>
            <w:tcW w:w="7452" w:type="dxa"/>
            <w:tcBorders>
              <w:bottom w:val="single" w:sz="4" w:space="0" w:color="auto"/>
              <w:right w:val="nil"/>
            </w:tcBorders>
            <w:vAlign w:val="center"/>
          </w:tcPr>
          <w:p w14:paraId="47AB3A6E" w14:textId="77777777" w:rsidR="00DB0883" w:rsidRDefault="00DB0883" w:rsidP="00540B99">
            <w:pPr>
              <w:rPr>
                <w:b/>
                <w:u w:val="single"/>
              </w:rPr>
            </w:pPr>
            <w:r>
              <w:rPr>
                <w:b/>
                <w:u w:val="single"/>
              </w:rPr>
              <w:t>IF:</w:t>
            </w:r>
          </w:p>
          <w:p w14:paraId="0EED79B6" w14:textId="0160FC6A" w:rsidR="00DB0883" w:rsidRDefault="00DB0883" w:rsidP="005A6C6C">
            <w:pPr>
              <w:pStyle w:val="TableText"/>
              <w:numPr>
                <w:ilvl w:val="0"/>
                <w:numId w:val="19"/>
              </w:numPr>
              <w:jc w:val="both"/>
            </w:pPr>
            <w:r>
              <w:t>Alarmed, make sure frequency isn’t rapidly declining and solar hasn’t turned direction and is ramping very fast (above 300-400 MW per 5 minutes and causing frequency to decline below 59.95 Hz). If frequency does drag and regulation is exhausted, notify the Real-Time Desk for manually running SCED. Watch the PSRR and solar ramp to help inform the Real-Time Desk;</w:t>
            </w:r>
          </w:p>
          <w:p w14:paraId="4762F63C" w14:textId="77777777" w:rsidR="00DB0883" w:rsidRDefault="00DB0883" w:rsidP="00540B99">
            <w:pPr>
              <w:rPr>
                <w:b/>
                <w:u w:val="single"/>
              </w:rPr>
            </w:pPr>
            <w:r>
              <w:rPr>
                <w:b/>
                <w:u w:val="single"/>
              </w:rPr>
              <w:t>THEN:</w:t>
            </w:r>
          </w:p>
          <w:p w14:paraId="3A8D41B3" w14:textId="77777777" w:rsidR="00DB0883" w:rsidRDefault="00DB0883" w:rsidP="005A6C6C">
            <w:pPr>
              <w:pStyle w:val="TableText"/>
              <w:numPr>
                <w:ilvl w:val="0"/>
                <w:numId w:val="19"/>
              </w:numPr>
              <w:jc w:val="both"/>
            </w:pPr>
            <w:r>
              <w:t xml:space="preserve">Notify an Operations Analysis Engineer to do further analysis, </w:t>
            </w:r>
          </w:p>
          <w:p w14:paraId="581E4B10" w14:textId="77777777" w:rsidR="00DB0883" w:rsidRDefault="00DB0883" w:rsidP="005A6C6C">
            <w:pPr>
              <w:pStyle w:val="TableText"/>
              <w:numPr>
                <w:ilvl w:val="0"/>
                <w:numId w:val="19"/>
              </w:numPr>
              <w:jc w:val="both"/>
            </w:pPr>
            <w:r>
              <w:t xml:space="preserve">E-mail the information to: </w:t>
            </w:r>
          </w:p>
          <w:p w14:paraId="1D329941" w14:textId="77777777" w:rsidR="00DB0883" w:rsidRDefault="00DB0883" w:rsidP="005A6C6C">
            <w:pPr>
              <w:numPr>
                <w:ilvl w:val="1"/>
                <w:numId w:val="15"/>
              </w:numPr>
            </w:pPr>
            <w:r>
              <w:t>Operations Analysis</w:t>
            </w:r>
          </w:p>
          <w:p w14:paraId="7260764C" w14:textId="71DAD95A" w:rsidR="00DB0883" w:rsidRDefault="00DB0883" w:rsidP="005A6C6C">
            <w:pPr>
              <w:numPr>
                <w:ilvl w:val="1"/>
                <w:numId w:val="15"/>
              </w:numPr>
            </w:pPr>
            <w:r>
              <w:t>1 ERCOT Shift Supervisors</w:t>
            </w:r>
          </w:p>
        </w:tc>
      </w:tr>
      <w:tr w:rsidR="00DB0883" w14:paraId="23EC0BBC" w14:textId="77777777">
        <w:trPr>
          <w:trHeight w:val="576"/>
        </w:trPr>
        <w:tc>
          <w:tcPr>
            <w:tcW w:w="1548" w:type="dxa"/>
            <w:tcBorders>
              <w:top w:val="single" w:sz="4" w:space="0" w:color="auto"/>
              <w:left w:val="nil"/>
              <w:bottom w:val="double" w:sz="4" w:space="0" w:color="auto"/>
              <w:right w:val="single" w:sz="4" w:space="0" w:color="auto"/>
            </w:tcBorders>
            <w:vAlign w:val="center"/>
          </w:tcPr>
          <w:p w14:paraId="23EC0BBA" w14:textId="6D88D139" w:rsidR="00DB0883" w:rsidRDefault="00DB0883" w:rsidP="00540B99">
            <w:pPr>
              <w:jc w:val="center"/>
              <w:rPr>
                <w:b/>
              </w:rPr>
            </w:pPr>
            <w:r>
              <w:rPr>
                <w:b/>
              </w:rPr>
              <w:t>L</w:t>
            </w:r>
            <w:r w:rsidR="004342AE">
              <w:rPr>
                <w:b/>
              </w:rPr>
              <w:t>og</w:t>
            </w:r>
          </w:p>
        </w:tc>
        <w:tc>
          <w:tcPr>
            <w:tcW w:w="7452" w:type="dxa"/>
            <w:tcBorders>
              <w:top w:val="single" w:sz="4" w:space="0" w:color="auto"/>
              <w:left w:val="single" w:sz="4" w:space="0" w:color="auto"/>
              <w:bottom w:val="double" w:sz="4" w:space="0" w:color="auto"/>
              <w:right w:val="nil"/>
            </w:tcBorders>
            <w:vAlign w:val="center"/>
          </w:tcPr>
          <w:p w14:paraId="23EC0BBB" w14:textId="77777777" w:rsidR="00DB0883" w:rsidRDefault="00DB0883" w:rsidP="00540B99">
            <w:r>
              <w:t>Log all actions.</w:t>
            </w:r>
          </w:p>
        </w:tc>
      </w:tr>
    </w:tbl>
    <w:p w14:paraId="23EC0BBD" w14:textId="65B44C4E" w:rsidR="00891F65" w:rsidRDefault="00891F65" w:rsidP="00540B99">
      <w:pPr>
        <w:rPr>
          <w:b/>
          <w:sz w:val="28"/>
          <w:szCs w:val="28"/>
        </w:rPr>
      </w:pPr>
    </w:p>
    <w:p w14:paraId="50E03BD4" w14:textId="77777777" w:rsidR="00891F65" w:rsidRDefault="00891F65" w:rsidP="00540B99">
      <w:pPr>
        <w:rPr>
          <w:b/>
          <w:sz w:val="28"/>
          <w:szCs w:val="28"/>
        </w:rPr>
      </w:pPr>
      <w:r>
        <w:rPr>
          <w:b/>
          <w:sz w:val="28"/>
          <w:szCs w:val="28"/>
        </w:rPr>
        <w:br w:type="page"/>
      </w:r>
    </w:p>
    <w:p w14:paraId="5ADCDA6C" w14:textId="48F2AA52" w:rsidR="002952B2" w:rsidRDefault="00891F65" w:rsidP="00E53E65">
      <w:pPr>
        <w:pStyle w:val="Heading2"/>
      </w:pPr>
      <w:bookmarkStart w:id="341" w:name="_4.7__Weather"/>
      <w:bookmarkEnd w:id="341"/>
      <w:r>
        <w:lastRenderedPageBreak/>
        <w:t>4.</w:t>
      </w:r>
      <w:r w:rsidR="00120E05">
        <w:t xml:space="preserve">6  </w:t>
      </w:r>
      <w:r w:rsidR="00A3673D">
        <w:tab/>
      </w:r>
      <w:r>
        <w:t>Weather Forecast Errors</w:t>
      </w:r>
    </w:p>
    <w:p w14:paraId="5D5847AD" w14:textId="77777777" w:rsidR="00891F65" w:rsidRDefault="00891F65" w:rsidP="00891F65">
      <w:pPr>
        <w:rPr>
          <w:b/>
        </w:rPr>
      </w:pPr>
    </w:p>
    <w:p w14:paraId="65344779" w14:textId="6398836F" w:rsidR="00891F65" w:rsidRDefault="00891F65" w:rsidP="00A3673D">
      <w:pPr>
        <w:ind w:left="720"/>
      </w:pPr>
      <w:r>
        <w:rPr>
          <w:b/>
        </w:rPr>
        <w:t xml:space="preserve">Procedure Purpose:  </w:t>
      </w:r>
      <w:r>
        <w:t>Make corrections to errors in the weather forecast data (in EMS) to contribute to reliable system performance.</w:t>
      </w:r>
    </w:p>
    <w:p w14:paraId="7BA8C272" w14:textId="77777777" w:rsidR="00891F65" w:rsidRDefault="00891F65" w:rsidP="00891F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891F65" w14:paraId="2891141B" w14:textId="77777777" w:rsidTr="00891F65">
        <w:tc>
          <w:tcPr>
            <w:tcW w:w="2628" w:type="dxa"/>
            <w:tcBorders>
              <w:top w:val="single" w:sz="4" w:space="0" w:color="auto"/>
              <w:left w:val="single" w:sz="4" w:space="0" w:color="auto"/>
              <w:bottom w:val="single" w:sz="4" w:space="0" w:color="auto"/>
              <w:right w:val="single" w:sz="4" w:space="0" w:color="auto"/>
            </w:tcBorders>
            <w:vAlign w:val="center"/>
            <w:hideMark/>
          </w:tcPr>
          <w:p w14:paraId="0884A5E0" w14:textId="77777777" w:rsidR="00891F65" w:rsidRDefault="00891F65" w:rsidP="00891F65">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63DC36BF"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22D3C52"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6C6FBDB9"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5CE5B4B" w14:textId="77777777" w:rsidR="00891F65" w:rsidRDefault="00891F65" w:rsidP="00891F65">
            <w:pPr>
              <w:spacing w:line="276" w:lineRule="auto"/>
              <w:rPr>
                <w:b/>
              </w:rPr>
            </w:pPr>
          </w:p>
        </w:tc>
      </w:tr>
      <w:tr w:rsidR="00891F65" w14:paraId="7EEB7B52" w14:textId="77777777" w:rsidTr="00891F65">
        <w:tc>
          <w:tcPr>
            <w:tcW w:w="2628" w:type="dxa"/>
            <w:tcBorders>
              <w:top w:val="single" w:sz="4" w:space="0" w:color="auto"/>
              <w:left w:val="single" w:sz="4" w:space="0" w:color="auto"/>
              <w:bottom w:val="single" w:sz="4" w:space="0" w:color="auto"/>
              <w:right w:val="single" w:sz="4" w:space="0" w:color="auto"/>
            </w:tcBorders>
            <w:vAlign w:val="center"/>
            <w:hideMark/>
          </w:tcPr>
          <w:p w14:paraId="60BD0AB3" w14:textId="77777777" w:rsidR="00891F65" w:rsidRDefault="00891F65" w:rsidP="00891F65">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4F506C63"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5B5AF95D"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4C1D5819"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CC9A5D4" w14:textId="77777777" w:rsidR="00891F65" w:rsidRDefault="00891F65" w:rsidP="00891F65">
            <w:pPr>
              <w:spacing w:line="276" w:lineRule="auto"/>
              <w:rPr>
                <w:b/>
              </w:rPr>
            </w:pPr>
          </w:p>
        </w:tc>
      </w:tr>
      <w:tr w:rsidR="00891F65" w14:paraId="56D42E17" w14:textId="77777777" w:rsidTr="00891F65">
        <w:tc>
          <w:tcPr>
            <w:tcW w:w="2628" w:type="dxa"/>
            <w:tcBorders>
              <w:top w:val="single" w:sz="4" w:space="0" w:color="auto"/>
              <w:left w:val="single" w:sz="4" w:space="0" w:color="auto"/>
              <w:bottom w:val="single" w:sz="4" w:space="0" w:color="auto"/>
              <w:right w:val="single" w:sz="4" w:space="0" w:color="auto"/>
            </w:tcBorders>
            <w:vAlign w:val="center"/>
            <w:hideMark/>
          </w:tcPr>
          <w:p w14:paraId="2AE6F9AB" w14:textId="77777777" w:rsidR="00891F65" w:rsidRDefault="00891F65" w:rsidP="00891F65">
            <w:pPr>
              <w:spacing w:line="276" w:lineRule="auto"/>
              <w:rPr>
                <w:b/>
              </w:rPr>
            </w:pPr>
            <w:r>
              <w:rPr>
                <w:b/>
              </w:rPr>
              <w:t>NERC Standard</w:t>
            </w:r>
          </w:p>
        </w:tc>
        <w:tc>
          <w:tcPr>
            <w:tcW w:w="1557" w:type="dxa"/>
            <w:tcBorders>
              <w:top w:val="single" w:sz="4" w:space="0" w:color="auto"/>
              <w:left w:val="single" w:sz="4" w:space="0" w:color="auto"/>
              <w:bottom w:val="single" w:sz="4" w:space="0" w:color="auto"/>
              <w:right w:val="single" w:sz="4" w:space="0" w:color="auto"/>
            </w:tcBorders>
          </w:tcPr>
          <w:p w14:paraId="7A04D8C7"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6FD4B52"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5E3F5A89" w14:textId="77777777" w:rsidR="00891F65" w:rsidRDefault="00891F65" w:rsidP="00891F65">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F811A21" w14:textId="77777777" w:rsidR="00891F65" w:rsidRDefault="00891F65" w:rsidP="00891F65">
            <w:pPr>
              <w:spacing w:line="276" w:lineRule="auto"/>
              <w:rPr>
                <w:b/>
              </w:rPr>
            </w:pPr>
          </w:p>
        </w:tc>
      </w:tr>
    </w:tbl>
    <w:p w14:paraId="24F91AD9" w14:textId="77777777" w:rsidR="00891F65" w:rsidRDefault="00891F65" w:rsidP="00891F6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1375FFEC" w14:textId="77777777" w:rsidTr="00891F65">
        <w:tc>
          <w:tcPr>
            <w:tcW w:w="1908" w:type="dxa"/>
            <w:tcBorders>
              <w:top w:val="single" w:sz="4" w:space="0" w:color="auto"/>
              <w:left w:val="single" w:sz="4" w:space="0" w:color="auto"/>
              <w:bottom w:val="single" w:sz="4" w:space="0" w:color="auto"/>
              <w:right w:val="single" w:sz="4" w:space="0" w:color="auto"/>
            </w:tcBorders>
            <w:hideMark/>
          </w:tcPr>
          <w:p w14:paraId="0387BF4B" w14:textId="6D0F0A08"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09C2462A" w14:textId="3702FE23"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7D0A6949" w14:textId="06B75B32" w:rsidR="00DD5F44" w:rsidRDefault="00DD5F44" w:rsidP="00DD5F44">
            <w:pPr>
              <w:spacing w:line="276" w:lineRule="auto"/>
              <w:rPr>
                <w:b/>
              </w:rPr>
            </w:pPr>
            <w:r>
              <w:rPr>
                <w:b/>
              </w:rPr>
              <w:t>Effective Date:  December 5, 2025</w:t>
            </w:r>
          </w:p>
        </w:tc>
      </w:tr>
    </w:tbl>
    <w:p w14:paraId="30E7B184" w14:textId="77777777" w:rsidR="00891F65" w:rsidRDefault="00891F65" w:rsidP="00891F65">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452"/>
      </w:tblGrid>
      <w:tr w:rsidR="00891F65" w14:paraId="6944A95A" w14:textId="77777777" w:rsidTr="00891F65">
        <w:trPr>
          <w:trHeight w:val="576"/>
          <w:tblHeader/>
        </w:trPr>
        <w:tc>
          <w:tcPr>
            <w:tcW w:w="1548" w:type="dxa"/>
            <w:tcBorders>
              <w:top w:val="double" w:sz="4" w:space="0" w:color="auto"/>
              <w:left w:val="nil"/>
              <w:bottom w:val="double" w:sz="4" w:space="0" w:color="auto"/>
            </w:tcBorders>
            <w:vAlign w:val="center"/>
          </w:tcPr>
          <w:p w14:paraId="4391D1F2" w14:textId="77777777" w:rsidR="00891F65" w:rsidRDefault="00891F65" w:rsidP="004342AE">
            <w:pPr>
              <w:spacing w:line="276" w:lineRule="auto"/>
              <w:jc w:val="center"/>
              <w:rPr>
                <w:b/>
              </w:rPr>
            </w:pPr>
            <w:r>
              <w:rPr>
                <w:b/>
              </w:rPr>
              <w:t>Step</w:t>
            </w:r>
          </w:p>
        </w:tc>
        <w:tc>
          <w:tcPr>
            <w:tcW w:w="7452" w:type="dxa"/>
            <w:tcBorders>
              <w:top w:val="double" w:sz="4" w:space="0" w:color="auto"/>
              <w:bottom w:val="double" w:sz="4" w:space="0" w:color="auto"/>
              <w:right w:val="nil"/>
            </w:tcBorders>
            <w:vAlign w:val="center"/>
          </w:tcPr>
          <w:p w14:paraId="4C300535" w14:textId="77777777" w:rsidR="00891F65" w:rsidRDefault="00891F65" w:rsidP="00891F65">
            <w:pPr>
              <w:rPr>
                <w:b/>
              </w:rPr>
            </w:pPr>
            <w:r>
              <w:rPr>
                <w:b/>
              </w:rPr>
              <w:t>Action</w:t>
            </w:r>
          </w:p>
        </w:tc>
      </w:tr>
      <w:tr w:rsidR="00891F65" w14:paraId="50880A5D" w14:textId="77777777" w:rsidTr="00891F65">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0A21DF81" w14:textId="464A1898" w:rsidR="00891F65" w:rsidRDefault="00382B06" w:rsidP="00EC502A">
            <w:pPr>
              <w:pStyle w:val="Heading3"/>
            </w:pPr>
            <w:r>
              <w:t>Weather</w:t>
            </w:r>
            <w:r w:rsidR="00891F65">
              <w:t xml:space="preserve"> Forecast</w:t>
            </w:r>
          </w:p>
        </w:tc>
      </w:tr>
      <w:tr w:rsidR="00891F65" w14:paraId="215102EB" w14:textId="77777777" w:rsidTr="00891F65">
        <w:trPr>
          <w:trHeight w:val="576"/>
        </w:trPr>
        <w:tc>
          <w:tcPr>
            <w:tcW w:w="1548" w:type="dxa"/>
            <w:tcBorders>
              <w:top w:val="single" w:sz="4" w:space="0" w:color="auto"/>
              <w:left w:val="nil"/>
              <w:bottom w:val="single" w:sz="4" w:space="0" w:color="auto"/>
            </w:tcBorders>
            <w:vAlign w:val="center"/>
          </w:tcPr>
          <w:p w14:paraId="0FBCCAC5" w14:textId="77777777" w:rsidR="00891F65" w:rsidRDefault="00891F65" w:rsidP="00891F65">
            <w:pPr>
              <w:jc w:val="center"/>
              <w:rPr>
                <w:b/>
              </w:rPr>
            </w:pPr>
            <w:r>
              <w:rPr>
                <w:b/>
              </w:rPr>
              <w:t>Weather</w:t>
            </w:r>
          </w:p>
          <w:p w14:paraId="0E027BF6" w14:textId="58BB9FFC" w:rsidR="00891F65" w:rsidRDefault="00891F65" w:rsidP="00891F65">
            <w:pPr>
              <w:jc w:val="center"/>
            </w:pPr>
            <w:r>
              <w:rPr>
                <w:b/>
              </w:rPr>
              <w:t>Forecast</w:t>
            </w:r>
          </w:p>
        </w:tc>
        <w:tc>
          <w:tcPr>
            <w:tcW w:w="7452" w:type="dxa"/>
            <w:tcBorders>
              <w:top w:val="single" w:sz="4" w:space="0" w:color="auto"/>
              <w:bottom w:val="single" w:sz="4" w:space="0" w:color="auto"/>
              <w:right w:val="nil"/>
            </w:tcBorders>
            <w:vAlign w:val="center"/>
          </w:tcPr>
          <w:p w14:paraId="395F11E5" w14:textId="77777777" w:rsidR="00891F65" w:rsidRDefault="00891F65" w:rsidP="00891F65">
            <w:pPr>
              <w:rPr>
                <w:b/>
                <w:u w:val="single"/>
              </w:rPr>
            </w:pPr>
            <w:r>
              <w:rPr>
                <w:b/>
                <w:u w:val="single"/>
              </w:rPr>
              <w:t>IF:</w:t>
            </w:r>
          </w:p>
          <w:p w14:paraId="0F3E5EDA" w14:textId="77777777" w:rsidR="00891F65" w:rsidRDefault="00891F65" w:rsidP="005A6C6C">
            <w:pPr>
              <w:pStyle w:val="TableText"/>
              <w:numPr>
                <w:ilvl w:val="0"/>
                <w:numId w:val="19"/>
              </w:numPr>
              <w:jc w:val="both"/>
            </w:pPr>
            <w:r>
              <w:t>The weather forecast seems invalid;</w:t>
            </w:r>
          </w:p>
          <w:p w14:paraId="66C990CF" w14:textId="77777777" w:rsidR="00891F65" w:rsidRDefault="00891F65" w:rsidP="00891F65">
            <w:pPr>
              <w:rPr>
                <w:b/>
                <w:u w:val="single"/>
              </w:rPr>
            </w:pPr>
            <w:r>
              <w:rPr>
                <w:b/>
                <w:u w:val="single"/>
              </w:rPr>
              <w:t>THEN:</w:t>
            </w:r>
          </w:p>
          <w:p w14:paraId="5DC53734" w14:textId="248298B6" w:rsidR="00891F65" w:rsidRDefault="00891F65" w:rsidP="005A6C6C">
            <w:pPr>
              <w:pStyle w:val="TableText"/>
              <w:numPr>
                <w:ilvl w:val="0"/>
                <w:numId w:val="19"/>
              </w:numPr>
              <w:jc w:val="both"/>
            </w:pPr>
            <w:r>
              <w:t>Notify the ERCOT Meteorologist</w:t>
            </w:r>
            <w:r w:rsidR="00755956">
              <w:t xml:space="preserve"> and/or Load Forecasting team</w:t>
            </w:r>
            <w:r>
              <w:t>,</w:t>
            </w:r>
          </w:p>
          <w:p w14:paraId="71E3B635" w14:textId="77777777" w:rsidR="00891F65" w:rsidRDefault="00891F65" w:rsidP="005A6C6C">
            <w:pPr>
              <w:pStyle w:val="TableText"/>
              <w:numPr>
                <w:ilvl w:val="0"/>
                <w:numId w:val="19"/>
              </w:numPr>
              <w:jc w:val="both"/>
            </w:pPr>
            <w:r>
              <w:t>E-mail the information to:</w:t>
            </w:r>
          </w:p>
          <w:p w14:paraId="47D1F3CF" w14:textId="77777777" w:rsidR="00891F65" w:rsidRDefault="00891F65" w:rsidP="005A6C6C">
            <w:pPr>
              <w:numPr>
                <w:ilvl w:val="1"/>
                <w:numId w:val="20"/>
              </w:numPr>
            </w:pPr>
            <w:r>
              <w:t>1 ERCOT EMMS Production</w:t>
            </w:r>
          </w:p>
          <w:p w14:paraId="5C831D0C" w14:textId="12EEAB65" w:rsidR="00891F65" w:rsidRDefault="00891F65" w:rsidP="005A6C6C">
            <w:pPr>
              <w:numPr>
                <w:ilvl w:val="1"/>
                <w:numId w:val="20"/>
              </w:numPr>
            </w:pPr>
            <w:r>
              <w:t xml:space="preserve">Load Forecasting </w:t>
            </w:r>
            <w:r w:rsidR="00394D48">
              <w:t>Department</w:t>
            </w:r>
            <w:r>
              <w:t xml:space="preserve"> </w:t>
            </w:r>
          </w:p>
          <w:p w14:paraId="17DA007A" w14:textId="2E5729D9" w:rsidR="00891F65" w:rsidRPr="00891F65" w:rsidRDefault="00891F65" w:rsidP="005A6C6C">
            <w:pPr>
              <w:numPr>
                <w:ilvl w:val="1"/>
                <w:numId w:val="20"/>
              </w:numPr>
              <w:rPr>
                <w:b/>
                <w:u w:val="single"/>
              </w:rPr>
            </w:pPr>
            <w:r>
              <w:t xml:space="preserve">1 ERCOT Shift Supervisors  </w:t>
            </w:r>
          </w:p>
        </w:tc>
      </w:tr>
      <w:tr w:rsidR="00891F65" w:rsidRPr="00891F65" w14:paraId="4973408E" w14:textId="77777777" w:rsidTr="00891F65">
        <w:trPr>
          <w:trHeight w:val="576"/>
        </w:trPr>
        <w:tc>
          <w:tcPr>
            <w:tcW w:w="1548" w:type="dxa"/>
            <w:tcBorders>
              <w:left w:val="nil"/>
              <w:bottom w:val="double" w:sz="4" w:space="0" w:color="auto"/>
            </w:tcBorders>
            <w:vAlign w:val="center"/>
          </w:tcPr>
          <w:p w14:paraId="0DA527A9" w14:textId="17A2FAF3" w:rsidR="00891F65" w:rsidRDefault="00891F65" w:rsidP="00891F65">
            <w:pPr>
              <w:jc w:val="center"/>
              <w:rPr>
                <w:b/>
              </w:rPr>
            </w:pPr>
            <w:r>
              <w:rPr>
                <w:b/>
              </w:rPr>
              <w:t>L</w:t>
            </w:r>
            <w:r w:rsidR="004342AE">
              <w:rPr>
                <w:b/>
              </w:rPr>
              <w:t>og</w:t>
            </w:r>
          </w:p>
        </w:tc>
        <w:tc>
          <w:tcPr>
            <w:tcW w:w="7452" w:type="dxa"/>
            <w:tcBorders>
              <w:bottom w:val="double" w:sz="4" w:space="0" w:color="auto"/>
              <w:right w:val="nil"/>
            </w:tcBorders>
            <w:vAlign w:val="center"/>
          </w:tcPr>
          <w:p w14:paraId="17419163" w14:textId="789A6992" w:rsidR="00891F65" w:rsidRPr="00891F65" w:rsidRDefault="00891F65" w:rsidP="00891F65">
            <w:pPr>
              <w:rPr>
                <w:b/>
              </w:rPr>
            </w:pPr>
            <w:r w:rsidRPr="00891F65">
              <w:t>Log all actions.</w:t>
            </w:r>
          </w:p>
        </w:tc>
      </w:tr>
    </w:tbl>
    <w:p w14:paraId="19FD26CD" w14:textId="77777777" w:rsidR="00891F65" w:rsidRPr="00891F65" w:rsidRDefault="00891F65" w:rsidP="00891F65"/>
    <w:p w14:paraId="23EC0BBE" w14:textId="0C5C4DAD" w:rsidR="002952B2" w:rsidRDefault="000C451D" w:rsidP="00122F7C">
      <w:pPr>
        <w:pStyle w:val="Heading1"/>
      </w:pPr>
      <w:bookmarkStart w:id="342" w:name="_5.0__"/>
      <w:bookmarkEnd w:id="342"/>
      <w:r>
        <w:lastRenderedPageBreak/>
        <w:t xml:space="preserve">5.0   </w:t>
      </w:r>
      <w:bookmarkStart w:id="343" w:name="GeneralVoltage"/>
      <w:bookmarkEnd w:id="343"/>
      <w:r w:rsidR="0061469A">
        <w:t>Future</w:t>
      </w:r>
    </w:p>
    <w:p w14:paraId="23EC0BBF" w14:textId="77777777" w:rsidR="002952B2" w:rsidRDefault="002952B2"/>
    <w:p w14:paraId="23EC0BC0" w14:textId="4C1CA0F7" w:rsidR="002952B2" w:rsidRDefault="000C451D" w:rsidP="00E53E65">
      <w:pPr>
        <w:pStyle w:val="Heading2"/>
      </w:pPr>
      <w:bookmarkStart w:id="344" w:name="_5.1_Voltage_Control"/>
      <w:bookmarkStart w:id="345" w:name="_5.1_STNET_Study"/>
      <w:bookmarkEnd w:id="344"/>
      <w:bookmarkEnd w:id="345"/>
      <w:r>
        <w:t>5.1</w:t>
      </w:r>
      <w:r>
        <w:tab/>
      </w:r>
      <w:bookmarkStart w:id="346" w:name="ACVoltage"/>
      <w:bookmarkEnd w:id="346"/>
      <w:r w:rsidR="0061469A">
        <w:t>Blank</w:t>
      </w:r>
    </w:p>
    <w:p w14:paraId="23EC0BC1" w14:textId="77777777" w:rsidR="002952B2" w:rsidRDefault="002952B2">
      <w:pPr>
        <w:rPr>
          <w:b/>
        </w:rPr>
      </w:pPr>
    </w:p>
    <w:p w14:paraId="23EC0BC2" w14:textId="7850BF7C" w:rsidR="002952B2" w:rsidRDefault="000C451D" w:rsidP="00A3673D">
      <w:pPr>
        <w:ind w:left="720"/>
      </w:pPr>
      <w:r>
        <w:rPr>
          <w:b/>
        </w:rPr>
        <w:t xml:space="preserve">Procedure Purpose: </w:t>
      </w:r>
    </w:p>
    <w:p w14:paraId="23EC0BC3" w14:textId="77777777" w:rsidR="002952B2" w:rsidRDefault="002952B2" w:rsidP="00A3673D">
      <w:pPr>
        <w:ind w:left="720"/>
        <w:rPr>
          <w:b/>
        </w:rPr>
      </w:pPr>
    </w:p>
    <w:tbl>
      <w:tblPr>
        <w:tblW w:w="90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0"/>
        <w:gridCol w:w="1710"/>
        <w:gridCol w:w="1710"/>
        <w:gridCol w:w="1597"/>
        <w:gridCol w:w="1800"/>
      </w:tblGrid>
      <w:tr w:rsidR="002952B2" w14:paraId="23EC0BC9" w14:textId="2731E696" w:rsidTr="00E7288A">
        <w:tc>
          <w:tcPr>
            <w:tcW w:w="2250" w:type="dxa"/>
            <w:vAlign w:val="center"/>
          </w:tcPr>
          <w:p w14:paraId="23EC0BC4" w14:textId="1532D420" w:rsidR="002952B2" w:rsidRDefault="000C451D">
            <w:pPr>
              <w:rPr>
                <w:b/>
                <w:lang w:val="pt-BR"/>
              </w:rPr>
            </w:pPr>
            <w:r>
              <w:rPr>
                <w:b/>
                <w:lang w:val="pt-BR"/>
              </w:rPr>
              <w:t>Protocol Reference</w:t>
            </w:r>
          </w:p>
        </w:tc>
        <w:tc>
          <w:tcPr>
            <w:tcW w:w="1710" w:type="dxa"/>
          </w:tcPr>
          <w:p w14:paraId="23EC0BC5" w14:textId="5A009B9A" w:rsidR="002952B2" w:rsidRDefault="002952B2">
            <w:pPr>
              <w:rPr>
                <w:b/>
                <w:lang w:val="pt-BR"/>
              </w:rPr>
            </w:pPr>
          </w:p>
        </w:tc>
        <w:tc>
          <w:tcPr>
            <w:tcW w:w="1710" w:type="dxa"/>
          </w:tcPr>
          <w:p w14:paraId="23EC0BC6" w14:textId="645E43D3" w:rsidR="002952B2" w:rsidRDefault="002952B2">
            <w:pPr>
              <w:rPr>
                <w:b/>
                <w:lang w:val="pt-BR"/>
              </w:rPr>
            </w:pPr>
          </w:p>
        </w:tc>
        <w:tc>
          <w:tcPr>
            <w:tcW w:w="1597" w:type="dxa"/>
          </w:tcPr>
          <w:p w14:paraId="23EC0BC7" w14:textId="0F5CF08A" w:rsidR="002952B2" w:rsidRDefault="002952B2">
            <w:pPr>
              <w:rPr>
                <w:b/>
                <w:lang w:val="pt-BR"/>
              </w:rPr>
            </w:pPr>
          </w:p>
        </w:tc>
        <w:tc>
          <w:tcPr>
            <w:tcW w:w="1800" w:type="dxa"/>
          </w:tcPr>
          <w:p w14:paraId="23EC0BC8" w14:textId="7B848D69" w:rsidR="002952B2" w:rsidRDefault="002952B2">
            <w:pPr>
              <w:rPr>
                <w:b/>
                <w:lang w:val="pt-BR"/>
              </w:rPr>
            </w:pPr>
          </w:p>
        </w:tc>
      </w:tr>
      <w:tr w:rsidR="002952B2" w14:paraId="23EC0BCF" w14:textId="1FA5835F" w:rsidTr="00E7288A">
        <w:tc>
          <w:tcPr>
            <w:tcW w:w="2250" w:type="dxa"/>
            <w:vAlign w:val="center"/>
          </w:tcPr>
          <w:p w14:paraId="23EC0BCA" w14:textId="6C6E2808" w:rsidR="002952B2" w:rsidRDefault="000C451D">
            <w:pPr>
              <w:rPr>
                <w:b/>
                <w:lang w:val="pt-BR"/>
              </w:rPr>
            </w:pPr>
            <w:r>
              <w:rPr>
                <w:b/>
                <w:lang w:val="pt-BR"/>
              </w:rPr>
              <w:t>Guide Reference</w:t>
            </w:r>
          </w:p>
        </w:tc>
        <w:tc>
          <w:tcPr>
            <w:tcW w:w="1710" w:type="dxa"/>
          </w:tcPr>
          <w:p w14:paraId="23EC0BCB" w14:textId="5902AA2C" w:rsidR="002952B2" w:rsidRDefault="002952B2">
            <w:pPr>
              <w:rPr>
                <w:b/>
                <w:lang w:val="pt-BR"/>
              </w:rPr>
            </w:pPr>
          </w:p>
        </w:tc>
        <w:tc>
          <w:tcPr>
            <w:tcW w:w="1710" w:type="dxa"/>
          </w:tcPr>
          <w:p w14:paraId="23EC0BCC" w14:textId="56475025" w:rsidR="002952B2" w:rsidRDefault="002952B2">
            <w:pPr>
              <w:rPr>
                <w:b/>
                <w:lang w:val="pt-BR"/>
              </w:rPr>
            </w:pPr>
          </w:p>
        </w:tc>
        <w:tc>
          <w:tcPr>
            <w:tcW w:w="1597" w:type="dxa"/>
          </w:tcPr>
          <w:p w14:paraId="23EC0BCD" w14:textId="08DA8671" w:rsidR="002952B2" w:rsidRDefault="002952B2">
            <w:pPr>
              <w:rPr>
                <w:b/>
                <w:lang w:val="pt-BR"/>
              </w:rPr>
            </w:pPr>
          </w:p>
        </w:tc>
        <w:tc>
          <w:tcPr>
            <w:tcW w:w="1800" w:type="dxa"/>
          </w:tcPr>
          <w:p w14:paraId="23EC0BCE" w14:textId="42645F36" w:rsidR="002952B2" w:rsidRDefault="002952B2">
            <w:pPr>
              <w:rPr>
                <w:b/>
                <w:lang w:val="pt-BR"/>
              </w:rPr>
            </w:pPr>
          </w:p>
        </w:tc>
      </w:tr>
      <w:tr w:rsidR="00B803D4" w14:paraId="23EC0BD8" w14:textId="12C4000C" w:rsidTr="00E7288A">
        <w:tc>
          <w:tcPr>
            <w:tcW w:w="2250" w:type="dxa"/>
            <w:vAlign w:val="center"/>
          </w:tcPr>
          <w:p w14:paraId="72656D16" w14:textId="3ABEADFB" w:rsidR="00B803D4" w:rsidRDefault="00B803D4" w:rsidP="00B803D4">
            <w:pPr>
              <w:rPr>
                <w:b/>
                <w:lang w:val="pt-BR"/>
              </w:rPr>
            </w:pPr>
            <w:r>
              <w:rPr>
                <w:b/>
                <w:lang w:val="pt-BR"/>
              </w:rPr>
              <w:t>NERC Standand</w:t>
            </w:r>
          </w:p>
          <w:p w14:paraId="23EC0BD0" w14:textId="4025423C" w:rsidR="00B803D4" w:rsidRDefault="00B803D4" w:rsidP="00B803D4">
            <w:pPr>
              <w:rPr>
                <w:b/>
                <w:lang w:val="pt-BR"/>
              </w:rPr>
            </w:pPr>
          </w:p>
        </w:tc>
        <w:tc>
          <w:tcPr>
            <w:tcW w:w="1710" w:type="dxa"/>
          </w:tcPr>
          <w:p w14:paraId="23EC0BD2" w14:textId="12726F07" w:rsidR="00B803D4" w:rsidRDefault="00B803D4" w:rsidP="005E7FEB">
            <w:pPr>
              <w:rPr>
                <w:b/>
                <w:lang w:val="pt-BR"/>
              </w:rPr>
            </w:pPr>
          </w:p>
        </w:tc>
        <w:tc>
          <w:tcPr>
            <w:tcW w:w="1710" w:type="dxa"/>
          </w:tcPr>
          <w:p w14:paraId="23EC0BD4" w14:textId="7585C5A9" w:rsidR="00B803D4" w:rsidRDefault="00B803D4" w:rsidP="00B803D4">
            <w:pPr>
              <w:rPr>
                <w:b/>
                <w:lang w:val="pt-BR"/>
              </w:rPr>
            </w:pPr>
          </w:p>
        </w:tc>
        <w:tc>
          <w:tcPr>
            <w:tcW w:w="1597" w:type="dxa"/>
          </w:tcPr>
          <w:p w14:paraId="23EC0BD6" w14:textId="27FCEC9E" w:rsidR="00B803D4" w:rsidRDefault="00B803D4" w:rsidP="00B803D4">
            <w:pPr>
              <w:rPr>
                <w:b/>
                <w:lang w:val="pt-BR"/>
              </w:rPr>
            </w:pPr>
          </w:p>
        </w:tc>
        <w:tc>
          <w:tcPr>
            <w:tcW w:w="1800" w:type="dxa"/>
          </w:tcPr>
          <w:p w14:paraId="23EC0BD7" w14:textId="2D0E2591" w:rsidR="00B803D4" w:rsidRDefault="00B803D4" w:rsidP="00B803D4">
            <w:pPr>
              <w:rPr>
                <w:b/>
                <w:lang w:val="pt-BR"/>
              </w:rPr>
            </w:pPr>
          </w:p>
        </w:tc>
      </w:tr>
    </w:tbl>
    <w:p w14:paraId="23EC0BD9"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2245"/>
        <w:gridCol w:w="4841"/>
      </w:tblGrid>
      <w:tr w:rsidR="00DD5F44" w14:paraId="23EC0BDD" w14:textId="741CB8E6" w:rsidTr="00DD5F44">
        <w:tc>
          <w:tcPr>
            <w:tcW w:w="1904" w:type="dxa"/>
          </w:tcPr>
          <w:p w14:paraId="23EC0BDA" w14:textId="76B27799" w:rsidR="00DD5F44" w:rsidRDefault="00DD5F44" w:rsidP="00DD5F44">
            <w:pPr>
              <w:rPr>
                <w:b/>
              </w:rPr>
            </w:pPr>
            <w:r>
              <w:rPr>
                <w:b/>
              </w:rPr>
              <w:t xml:space="preserve">Version: 2 </w:t>
            </w:r>
          </w:p>
        </w:tc>
        <w:tc>
          <w:tcPr>
            <w:tcW w:w="2245" w:type="dxa"/>
          </w:tcPr>
          <w:p w14:paraId="23EC0BDB" w14:textId="082A06BD" w:rsidR="00DD5F44" w:rsidRDefault="00DD5F44" w:rsidP="00DD5F44">
            <w:pPr>
              <w:rPr>
                <w:b/>
              </w:rPr>
            </w:pPr>
            <w:r>
              <w:rPr>
                <w:b/>
              </w:rPr>
              <w:t>Revision: 0</w:t>
            </w:r>
          </w:p>
        </w:tc>
        <w:tc>
          <w:tcPr>
            <w:tcW w:w="4841" w:type="dxa"/>
          </w:tcPr>
          <w:p w14:paraId="23EC0BDC" w14:textId="7B898DD8" w:rsidR="00DD5F44" w:rsidRDefault="00DD5F44" w:rsidP="00DD5F44">
            <w:pPr>
              <w:rPr>
                <w:b/>
              </w:rPr>
            </w:pPr>
            <w:r>
              <w:rPr>
                <w:b/>
              </w:rPr>
              <w:t>Effective Date:  None</w:t>
            </w:r>
          </w:p>
        </w:tc>
      </w:tr>
    </w:tbl>
    <w:p w14:paraId="23EC0BDE" w14:textId="77777777" w:rsidR="002952B2" w:rsidRDefault="002952B2">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7412"/>
        <w:gridCol w:w="40"/>
      </w:tblGrid>
      <w:tr w:rsidR="002952B2" w14:paraId="23EC0BE1" w14:textId="7368B6C1" w:rsidTr="0061469A">
        <w:trPr>
          <w:gridAfter w:val="1"/>
          <w:wAfter w:w="40" w:type="dxa"/>
          <w:trHeight w:val="576"/>
          <w:tblHeader/>
        </w:trPr>
        <w:tc>
          <w:tcPr>
            <w:tcW w:w="1656" w:type="dxa"/>
            <w:tcBorders>
              <w:top w:val="double" w:sz="4" w:space="0" w:color="auto"/>
              <w:left w:val="nil"/>
              <w:bottom w:val="double" w:sz="4" w:space="0" w:color="auto"/>
            </w:tcBorders>
            <w:vAlign w:val="center"/>
          </w:tcPr>
          <w:p w14:paraId="23EC0BDF" w14:textId="11DEA1B0" w:rsidR="002952B2" w:rsidRDefault="000C451D">
            <w:pPr>
              <w:rPr>
                <w:b/>
              </w:rPr>
            </w:pPr>
            <w:r>
              <w:rPr>
                <w:b/>
              </w:rPr>
              <w:t>Step</w:t>
            </w:r>
          </w:p>
        </w:tc>
        <w:tc>
          <w:tcPr>
            <w:tcW w:w="7412" w:type="dxa"/>
            <w:tcBorders>
              <w:top w:val="double" w:sz="4" w:space="0" w:color="auto"/>
              <w:bottom w:val="double" w:sz="4" w:space="0" w:color="auto"/>
              <w:right w:val="nil"/>
            </w:tcBorders>
            <w:vAlign w:val="center"/>
          </w:tcPr>
          <w:p w14:paraId="23EC0BE0" w14:textId="48B8C4F5" w:rsidR="002952B2" w:rsidRDefault="000C451D">
            <w:pPr>
              <w:rPr>
                <w:b/>
              </w:rPr>
            </w:pPr>
            <w:r>
              <w:rPr>
                <w:b/>
              </w:rPr>
              <w:t>Action</w:t>
            </w:r>
          </w:p>
        </w:tc>
      </w:tr>
      <w:tr w:rsidR="002952B2" w14:paraId="23EC0BE3" w14:textId="7C96A2B4">
        <w:trPr>
          <w:trHeight w:val="576"/>
        </w:trPr>
        <w:tc>
          <w:tcPr>
            <w:tcW w:w="9108" w:type="dxa"/>
            <w:gridSpan w:val="3"/>
            <w:tcBorders>
              <w:top w:val="double" w:sz="4" w:space="0" w:color="auto"/>
              <w:left w:val="double" w:sz="4" w:space="0" w:color="auto"/>
              <w:bottom w:val="double" w:sz="4" w:space="0" w:color="auto"/>
              <w:right w:val="double" w:sz="4" w:space="0" w:color="auto"/>
            </w:tcBorders>
            <w:vAlign w:val="center"/>
          </w:tcPr>
          <w:p w14:paraId="23EC0BE2" w14:textId="03A98F54" w:rsidR="002952B2" w:rsidRDefault="002952B2" w:rsidP="00EC502A">
            <w:pPr>
              <w:pStyle w:val="Heading3"/>
              <w:rPr>
                <w:u w:val="single"/>
              </w:rPr>
            </w:pPr>
            <w:bookmarkStart w:id="347" w:name="_Reliability_Risk_Desk"/>
            <w:bookmarkEnd w:id="347"/>
          </w:p>
        </w:tc>
      </w:tr>
      <w:tr w:rsidR="002952B2" w14:paraId="23EC0BE6" w14:textId="6B48C0DF" w:rsidTr="0061469A">
        <w:trPr>
          <w:trHeight w:val="576"/>
        </w:trPr>
        <w:tc>
          <w:tcPr>
            <w:tcW w:w="1656" w:type="dxa"/>
            <w:tcBorders>
              <w:top w:val="double" w:sz="4" w:space="0" w:color="auto"/>
              <w:left w:val="nil"/>
              <w:bottom w:val="single" w:sz="4" w:space="0" w:color="auto"/>
            </w:tcBorders>
            <w:vAlign w:val="center"/>
          </w:tcPr>
          <w:p w14:paraId="23EC0BE4" w14:textId="72AD9C4C" w:rsidR="002952B2" w:rsidRDefault="002952B2">
            <w:pPr>
              <w:jc w:val="center"/>
              <w:rPr>
                <w:b/>
              </w:rPr>
            </w:pPr>
          </w:p>
        </w:tc>
        <w:tc>
          <w:tcPr>
            <w:tcW w:w="7452" w:type="dxa"/>
            <w:gridSpan w:val="2"/>
            <w:tcBorders>
              <w:top w:val="double" w:sz="4" w:space="0" w:color="auto"/>
              <w:bottom w:val="single" w:sz="4" w:space="0" w:color="auto"/>
              <w:right w:val="nil"/>
            </w:tcBorders>
            <w:vAlign w:val="center"/>
          </w:tcPr>
          <w:p w14:paraId="23EC0BE5" w14:textId="09520C72" w:rsidR="002952B2" w:rsidRDefault="002952B2">
            <w:pPr>
              <w:spacing w:after="160" w:line="259" w:lineRule="auto"/>
            </w:pPr>
          </w:p>
        </w:tc>
      </w:tr>
    </w:tbl>
    <w:p w14:paraId="23EC0C0F" w14:textId="77777777" w:rsidR="002952B2" w:rsidRDefault="000C451D" w:rsidP="00122F7C">
      <w:pPr>
        <w:pStyle w:val="Heading1"/>
      </w:pPr>
      <w:bookmarkStart w:id="348" w:name="_6._Telemetry_Requirements"/>
      <w:bookmarkEnd w:id="348"/>
      <w:r>
        <w:lastRenderedPageBreak/>
        <w:t>6.</w:t>
      </w:r>
      <w:r>
        <w:tab/>
      </w:r>
      <w:bookmarkStart w:id="349" w:name="Telemetry"/>
      <w:bookmarkEnd w:id="349"/>
      <w:r>
        <w:t>Telemetry Requirements</w:t>
      </w:r>
    </w:p>
    <w:p w14:paraId="23EC0C10" w14:textId="77777777" w:rsidR="002952B2" w:rsidRDefault="002952B2"/>
    <w:p w14:paraId="23EC0C11" w14:textId="77777777" w:rsidR="002952B2" w:rsidRDefault="000C451D" w:rsidP="00E53E65">
      <w:pPr>
        <w:pStyle w:val="Heading2"/>
      </w:pPr>
      <w:bookmarkStart w:id="350" w:name="_10.1_Telemetry_Issues"/>
      <w:bookmarkStart w:id="351" w:name="_10.1_Respond_to"/>
      <w:bookmarkStart w:id="352" w:name="_6.1_Respond_to"/>
      <w:bookmarkEnd w:id="350"/>
      <w:bookmarkEnd w:id="351"/>
      <w:bookmarkEnd w:id="352"/>
      <w:r>
        <w:t>6.1</w:t>
      </w:r>
      <w:r>
        <w:tab/>
      </w:r>
      <w:bookmarkStart w:id="353" w:name="Respond"/>
      <w:bookmarkStart w:id="354" w:name="RespondTelemetry"/>
      <w:bookmarkEnd w:id="353"/>
      <w:bookmarkEnd w:id="354"/>
      <w:r>
        <w:t>Respond to Failed Telemetry</w:t>
      </w:r>
    </w:p>
    <w:p w14:paraId="23EC0C12" w14:textId="77777777" w:rsidR="002952B2" w:rsidRDefault="002952B2">
      <w:pPr>
        <w:rPr>
          <w:b/>
        </w:rPr>
      </w:pPr>
    </w:p>
    <w:p w14:paraId="23EC0C13" w14:textId="2C5552F2" w:rsidR="002952B2" w:rsidRDefault="000C451D" w:rsidP="00A3673D">
      <w:pPr>
        <w:ind w:left="720"/>
      </w:pPr>
      <w:r>
        <w:rPr>
          <w:b/>
        </w:rPr>
        <w:t xml:space="preserve">Procedure Purpose:  </w:t>
      </w:r>
      <w:r>
        <w:t xml:space="preserve">To minimize telemetry issues that could have an impact on LMPs, SCED, meteorological data, voltage control, reliability, missing data on the </w:t>
      </w:r>
      <w:r w:rsidR="00B763E3" w:rsidRPr="00B763E3">
        <w:t>ERCOT Website</w:t>
      </w:r>
      <w:r>
        <w:t>, etc.</w:t>
      </w:r>
    </w:p>
    <w:p w14:paraId="23EC0C14"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2952B2" w14:paraId="23EC0C1A" w14:textId="77777777">
        <w:tc>
          <w:tcPr>
            <w:tcW w:w="2628" w:type="dxa"/>
          </w:tcPr>
          <w:p w14:paraId="23EC0C15" w14:textId="77777777" w:rsidR="002952B2" w:rsidRDefault="000C451D">
            <w:pPr>
              <w:rPr>
                <w:b/>
                <w:lang w:val="pt-BR"/>
              </w:rPr>
            </w:pPr>
            <w:r>
              <w:rPr>
                <w:b/>
                <w:lang w:val="pt-BR"/>
              </w:rPr>
              <w:t>Protocol Reference</w:t>
            </w:r>
          </w:p>
        </w:tc>
        <w:tc>
          <w:tcPr>
            <w:tcW w:w="1557" w:type="dxa"/>
          </w:tcPr>
          <w:p w14:paraId="23EC0C16" w14:textId="77777777" w:rsidR="002952B2" w:rsidRDefault="000C451D">
            <w:pPr>
              <w:rPr>
                <w:b/>
                <w:lang w:val="pt-BR"/>
              </w:rPr>
            </w:pPr>
            <w:r>
              <w:rPr>
                <w:b/>
                <w:lang w:val="pt-BR"/>
              </w:rPr>
              <w:t>4.2.2(1)</w:t>
            </w:r>
          </w:p>
        </w:tc>
        <w:tc>
          <w:tcPr>
            <w:tcW w:w="1557" w:type="dxa"/>
          </w:tcPr>
          <w:p w14:paraId="23EC0C17" w14:textId="77777777" w:rsidR="002952B2" w:rsidRDefault="002952B2">
            <w:pPr>
              <w:rPr>
                <w:b/>
                <w:lang w:val="pt-BR"/>
              </w:rPr>
            </w:pPr>
          </w:p>
        </w:tc>
        <w:tc>
          <w:tcPr>
            <w:tcW w:w="1557" w:type="dxa"/>
          </w:tcPr>
          <w:p w14:paraId="23EC0C18" w14:textId="77777777" w:rsidR="002952B2" w:rsidRDefault="002952B2">
            <w:pPr>
              <w:rPr>
                <w:b/>
                <w:lang w:val="pt-BR"/>
              </w:rPr>
            </w:pPr>
          </w:p>
        </w:tc>
        <w:tc>
          <w:tcPr>
            <w:tcW w:w="1557" w:type="dxa"/>
          </w:tcPr>
          <w:p w14:paraId="23EC0C19" w14:textId="77777777" w:rsidR="002952B2" w:rsidRDefault="002952B2">
            <w:pPr>
              <w:rPr>
                <w:b/>
                <w:lang w:val="pt-BR"/>
              </w:rPr>
            </w:pPr>
          </w:p>
        </w:tc>
      </w:tr>
      <w:tr w:rsidR="002952B2" w14:paraId="23EC0C20" w14:textId="77777777">
        <w:tc>
          <w:tcPr>
            <w:tcW w:w="2628" w:type="dxa"/>
          </w:tcPr>
          <w:p w14:paraId="23EC0C1B" w14:textId="77777777" w:rsidR="002952B2" w:rsidRDefault="000C451D">
            <w:pPr>
              <w:rPr>
                <w:b/>
                <w:lang w:val="pt-BR"/>
              </w:rPr>
            </w:pPr>
            <w:r>
              <w:rPr>
                <w:b/>
                <w:lang w:val="pt-BR"/>
              </w:rPr>
              <w:t>Guide Reference</w:t>
            </w:r>
          </w:p>
        </w:tc>
        <w:tc>
          <w:tcPr>
            <w:tcW w:w="1557" w:type="dxa"/>
          </w:tcPr>
          <w:p w14:paraId="23EC0C1C" w14:textId="77777777" w:rsidR="002952B2" w:rsidRDefault="002952B2">
            <w:pPr>
              <w:rPr>
                <w:b/>
                <w:lang w:val="pt-BR"/>
              </w:rPr>
            </w:pPr>
          </w:p>
        </w:tc>
        <w:tc>
          <w:tcPr>
            <w:tcW w:w="1557" w:type="dxa"/>
          </w:tcPr>
          <w:p w14:paraId="23EC0C1D" w14:textId="77777777" w:rsidR="002952B2" w:rsidRDefault="002952B2">
            <w:pPr>
              <w:rPr>
                <w:b/>
                <w:lang w:val="pt-BR"/>
              </w:rPr>
            </w:pPr>
          </w:p>
        </w:tc>
        <w:tc>
          <w:tcPr>
            <w:tcW w:w="1557" w:type="dxa"/>
          </w:tcPr>
          <w:p w14:paraId="23EC0C1E" w14:textId="77777777" w:rsidR="002952B2" w:rsidRDefault="002952B2">
            <w:pPr>
              <w:rPr>
                <w:b/>
                <w:lang w:val="pt-BR"/>
              </w:rPr>
            </w:pPr>
          </w:p>
        </w:tc>
        <w:tc>
          <w:tcPr>
            <w:tcW w:w="1557" w:type="dxa"/>
          </w:tcPr>
          <w:p w14:paraId="23EC0C1F" w14:textId="77777777" w:rsidR="002952B2" w:rsidRDefault="002952B2">
            <w:pPr>
              <w:rPr>
                <w:b/>
                <w:lang w:val="pt-BR"/>
              </w:rPr>
            </w:pPr>
          </w:p>
        </w:tc>
      </w:tr>
      <w:tr w:rsidR="002952B2" w14:paraId="23EC0C27" w14:textId="77777777">
        <w:tc>
          <w:tcPr>
            <w:tcW w:w="2628" w:type="dxa"/>
          </w:tcPr>
          <w:p w14:paraId="23EC0C21" w14:textId="77777777" w:rsidR="002952B2" w:rsidRDefault="000C451D">
            <w:pPr>
              <w:rPr>
                <w:b/>
                <w:lang w:val="pt-BR"/>
              </w:rPr>
            </w:pPr>
            <w:r>
              <w:rPr>
                <w:b/>
                <w:lang w:val="pt-BR"/>
              </w:rPr>
              <w:t>NERC Standard</w:t>
            </w:r>
          </w:p>
        </w:tc>
        <w:tc>
          <w:tcPr>
            <w:tcW w:w="1557" w:type="dxa"/>
          </w:tcPr>
          <w:p w14:paraId="23EC0C22" w14:textId="77777777" w:rsidR="002952B2" w:rsidRDefault="000C451D">
            <w:pPr>
              <w:rPr>
                <w:b/>
              </w:rPr>
            </w:pPr>
            <w:r>
              <w:rPr>
                <w:b/>
              </w:rPr>
              <w:t>IRO-018-1(i)</w:t>
            </w:r>
          </w:p>
          <w:p w14:paraId="23EC0C23" w14:textId="77777777" w:rsidR="002952B2" w:rsidRDefault="000C451D">
            <w:pPr>
              <w:rPr>
                <w:b/>
                <w:lang w:val="pt-BR"/>
              </w:rPr>
            </w:pPr>
            <w:r>
              <w:rPr>
                <w:b/>
              </w:rPr>
              <w:t>R1, R1.3</w:t>
            </w:r>
          </w:p>
        </w:tc>
        <w:tc>
          <w:tcPr>
            <w:tcW w:w="1557" w:type="dxa"/>
          </w:tcPr>
          <w:p w14:paraId="23EC0C24" w14:textId="77777777" w:rsidR="002952B2" w:rsidRDefault="002952B2">
            <w:pPr>
              <w:rPr>
                <w:b/>
                <w:lang w:val="pt-BR"/>
              </w:rPr>
            </w:pPr>
          </w:p>
        </w:tc>
        <w:tc>
          <w:tcPr>
            <w:tcW w:w="1557" w:type="dxa"/>
          </w:tcPr>
          <w:p w14:paraId="23EC0C25" w14:textId="77777777" w:rsidR="002952B2" w:rsidRDefault="002952B2">
            <w:pPr>
              <w:rPr>
                <w:b/>
              </w:rPr>
            </w:pPr>
          </w:p>
        </w:tc>
        <w:tc>
          <w:tcPr>
            <w:tcW w:w="1557" w:type="dxa"/>
          </w:tcPr>
          <w:p w14:paraId="23EC0C26" w14:textId="77777777" w:rsidR="002952B2" w:rsidRDefault="002952B2">
            <w:pPr>
              <w:rPr>
                <w:b/>
              </w:rPr>
            </w:pPr>
          </w:p>
        </w:tc>
      </w:tr>
    </w:tbl>
    <w:p w14:paraId="23EC0C28"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C2C" w14:textId="77777777">
        <w:tc>
          <w:tcPr>
            <w:tcW w:w="1908" w:type="dxa"/>
          </w:tcPr>
          <w:p w14:paraId="23EC0C29" w14:textId="64C1DFD5" w:rsidR="00DD5F44" w:rsidRDefault="00DD5F44" w:rsidP="00DD5F44">
            <w:pPr>
              <w:rPr>
                <w:b/>
              </w:rPr>
            </w:pPr>
            <w:r>
              <w:rPr>
                <w:b/>
              </w:rPr>
              <w:t xml:space="preserve">Version: 2 </w:t>
            </w:r>
          </w:p>
        </w:tc>
        <w:tc>
          <w:tcPr>
            <w:tcW w:w="2250" w:type="dxa"/>
          </w:tcPr>
          <w:p w14:paraId="23EC0C2A" w14:textId="4303C961" w:rsidR="00DD5F44" w:rsidRDefault="00DD5F44" w:rsidP="00DD5F44">
            <w:pPr>
              <w:rPr>
                <w:b/>
              </w:rPr>
            </w:pPr>
            <w:r>
              <w:rPr>
                <w:b/>
              </w:rPr>
              <w:t>Revision: 0</w:t>
            </w:r>
          </w:p>
        </w:tc>
        <w:tc>
          <w:tcPr>
            <w:tcW w:w="4680" w:type="dxa"/>
          </w:tcPr>
          <w:p w14:paraId="23EC0C2B" w14:textId="669F4717" w:rsidR="00DD5F44" w:rsidRDefault="00DD5F44" w:rsidP="00DD5F44">
            <w:pPr>
              <w:rPr>
                <w:b/>
              </w:rPr>
            </w:pPr>
            <w:r>
              <w:rPr>
                <w:b/>
              </w:rPr>
              <w:t>Effective Date:  December 5, 2025</w:t>
            </w:r>
          </w:p>
        </w:tc>
      </w:tr>
    </w:tbl>
    <w:p w14:paraId="23EC0C2D" w14:textId="77777777" w:rsidR="002952B2" w:rsidRDefault="002952B2">
      <w:pPr>
        <w:rPr>
          <w:b/>
        </w:rPr>
      </w:pPr>
    </w:p>
    <w:tbl>
      <w:tblPr>
        <w:tblW w:w="91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532"/>
        <w:gridCol w:w="7204"/>
        <w:gridCol w:w="354"/>
      </w:tblGrid>
      <w:tr w:rsidR="002952B2" w14:paraId="23EC0C30" w14:textId="77777777">
        <w:trPr>
          <w:gridBefore w:val="1"/>
          <w:gridAfter w:val="1"/>
          <w:wBefore w:w="108" w:type="dxa"/>
          <w:wAfter w:w="354" w:type="dxa"/>
          <w:trHeight w:val="576"/>
          <w:tblHeader/>
        </w:trPr>
        <w:tc>
          <w:tcPr>
            <w:tcW w:w="1532" w:type="dxa"/>
            <w:tcBorders>
              <w:top w:val="double" w:sz="4" w:space="0" w:color="auto"/>
              <w:left w:val="nil"/>
              <w:bottom w:val="double" w:sz="4" w:space="0" w:color="auto"/>
            </w:tcBorders>
            <w:vAlign w:val="center"/>
          </w:tcPr>
          <w:p w14:paraId="23EC0C2E" w14:textId="77777777" w:rsidR="002952B2" w:rsidRDefault="000C451D" w:rsidP="00F24AA4">
            <w:pPr>
              <w:jc w:val="center"/>
              <w:rPr>
                <w:b/>
              </w:rPr>
            </w:pPr>
            <w:r>
              <w:rPr>
                <w:b/>
              </w:rPr>
              <w:t>Step</w:t>
            </w:r>
          </w:p>
        </w:tc>
        <w:tc>
          <w:tcPr>
            <w:tcW w:w="7204" w:type="dxa"/>
            <w:tcBorders>
              <w:top w:val="double" w:sz="4" w:space="0" w:color="auto"/>
              <w:bottom w:val="double" w:sz="4" w:space="0" w:color="auto"/>
              <w:right w:val="nil"/>
            </w:tcBorders>
            <w:vAlign w:val="center"/>
          </w:tcPr>
          <w:p w14:paraId="23EC0C2F" w14:textId="77777777" w:rsidR="002952B2" w:rsidRDefault="000C451D">
            <w:pPr>
              <w:rPr>
                <w:b/>
              </w:rPr>
            </w:pPr>
            <w:r>
              <w:rPr>
                <w:b/>
              </w:rPr>
              <w:t>Action</w:t>
            </w:r>
          </w:p>
        </w:tc>
      </w:tr>
      <w:tr w:rsidR="002952B2" w14:paraId="23EC0C32" w14:textId="77777777">
        <w:trPr>
          <w:gridBefore w:val="1"/>
          <w:gridAfter w:val="1"/>
          <w:wBefore w:w="108" w:type="dxa"/>
          <w:wAfter w:w="354" w:type="dxa"/>
          <w:trHeight w:val="576"/>
        </w:trPr>
        <w:tc>
          <w:tcPr>
            <w:tcW w:w="8736" w:type="dxa"/>
            <w:gridSpan w:val="2"/>
            <w:tcBorders>
              <w:top w:val="double" w:sz="4" w:space="0" w:color="auto"/>
              <w:left w:val="double" w:sz="4" w:space="0" w:color="auto"/>
              <w:bottom w:val="double" w:sz="4" w:space="0" w:color="auto"/>
              <w:right w:val="double" w:sz="4" w:space="0" w:color="auto"/>
            </w:tcBorders>
            <w:vAlign w:val="center"/>
          </w:tcPr>
          <w:p w14:paraId="23EC0C31" w14:textId="77777777" w:rsidR="002952B2" w:rsidRDefault="000C451D" w:rsidP="00EC502A">
            <w:pPr>
              <w:pStyle w:val="Heading3"/>
            </w:pPr>
            <w:bookmarkStart w:id="355" w:name="_Market_Participant_Backup"/>
            <w:bookmarkStart w:id="356" w:name="_Telemetry_Issues_that"/>
            <w:bookmarkEnd w:id="355"/>
            <w:bookmarkEnd w:id="356"/>
            <w:r>
              <w:t>Telemetry Issues that could affect SCED and/or LMPs</w:t>
            </w:r>
          </w:p>
        </w:tc>
      </w:tr>
      <w:tr w:rsidR="002952B2" w14:paraId="23EC0C41" w14:textId="77777777">
        <w:trPr>
          <w:gridBefore w:val="1"/>
          <w:gridAfter w:val="1"/>
          <w:wBefore w:w="108" w:type="dxa"/>
          <w:wAfter w:w="354" w:type="dxa"/>
          <w:trHeight w:val="576"/>
        </w:trPr>
        <w:tc>
          <w:tcPr>
            <w:tcW w:w="1532" w:type="dxa"/>
            <w:tcBorders>
              <w:top w:val="double" w:sz="4" w:space="0" w:color="auto"/>
              <w:left w:val="nil"/>
            </w:tcBorders>
            <w:vAlign w:val="center"/>
          </w:tcPr>
          <w:p w14:paraId="23EC0C33" w14:textId="68B22FC6" w:rsidR="002952B2" w:rsidRDefault="000C451D">
            <w:pPr>
              <w:jc w:val="center"/>
              <w:rPr>
                <w:b/>
              </w:rPr>
            </w:pPr>
            <w:r>
              <w:rPr>
                <w:b/>
              </w:rPr>
              <w:t>N</w:t>
            </w:r>
            <w:r w:rsidR="00F24AA4">
              <w:rPr>
                <w:b/>
              </w:rPr>
              <w:t>ote</w:t>
            </w:r>
          </w:p>
        </w:tc>
        <w:tc>
          <w:tcPr>
            <w:tcW w:w="7204" w:type="dxa"/>
            <w:tcBorders>
              <w:top w:val="double" w:sz="4" w:space="0" w:color="auto"/>
              <w:right w:val="nil"/>
            </w:tcBorders>
            <w:vAlign w:val="center"/>
          </w:tcPr>
          <w:p w14:paraId="23EC0C34" w14:textId="77777777" w:rsidR="002952B2" w:rsidRDefault="000C451D">
            <w:pPr>
              <w:rPr>
                <w:rFonts w:eastAsia="Calibri"/>
              </w:rPr>
            </w:pPr>
            <w:r>
              <w:rPr>
                <w:rFonts w:eastAsia="Calibri"/>
              </w:rPr>
              <w:t xml:space="preserve">Intermittent Renewable Resources (IRR) are required to telemeter the following data: </w:t>
            </w:r>
          </w:p>
          <w:p w14:paraId="23EC0C35" w14:textId="77777777" w:rsidR="002952B2" w:rsidRPr="005B2926" w:rsidRDefault="000C451D" w:rsidP="005A6C6C">
            <w:pPr>
              <w:pStyle w:val="TableText"/>
              <w:numPr>
                <w:ilvl w:val="0"/>
                <w:numId w:val="19"/>
              </w:numPr>
              <w:jc w:val="both"/>
            </w:pPr>
            <w:r w:rsidRPr="005B2926">
              <w:t xml:space="preserve">Net Real Power, </w:t>
            </w:r>
          </w:p>
          <w:p w14:paraId="23EC0C36" w14:textId="77777777" w:rsidR="002952B2" w:rsidRPr="005B2926" w:rsidRDefault="000C451D" w:rsidP="005A6C6C">
            <w:pPr>
              <w:pStyle w:val="TableText"/>
              <w:numPr>
                <w:ilvl w:val="0"/>
                <w:numId w:val="19"/>
              </w:numPr>
              <w:jc w:val="both"/>
            </w:pPr>
            <w:r w:rsidRPr="005B2926">
              <w:t xml:space="preserve">Gross Real Power, </w:t>
            </w:r>
          </w:p>
          <w:p w14:paraId="23EC0C37" w14:textId="77777777" w:rsidR="002952B2" w:rsidRPr="005B2926" w:rsidRDefault="000C451D" w:rsidP="005A6C6C">
            <w:pPr>
              <w:pStyle w:val="TableText"/>
              <w:numPr>
                <w:ilvl w:val="0"/>
                <w:numId w:val="19"/>
              </w:numPr>
              <w:jc w:val="both"/>
            </w:pPr>
            <w:r w:rsidRPr="005B2926">
              <w:t xml:space="preserve">Net &amp; Gross Reactive Power (MVAr), </w:t>
            </w:r>
          </w:p>
          <w:p w14:paraId="23EC0C38" w14:textId="77777777" w:rsidR="002952B2" w:rsidRPr="005B2926" w:rsidRDefault="000C451D" w:rsidP="005A6C6C">
            <w:pPr>
              <w:pStyle w:val="TableText"/>
              <w:numPr>
                <w:ilvl w:val="0"/>
                <w:numId w:val="19"/>
              </w:numPr>
              <w:jc w:val="both"/>
            </w:pPr>
            <w:r w:rsidRPr="005B2926">
              <w:t xml:space="preserve">Generator Breaker Status at the High Side of the Generator Step-Up (GSU) transformer, </w:t>
            </w:r>
          </w:p>
          <w:p w14:paraId="23EC0C39" w14:textId="77777777" w:rsidR="002952B2" w:rsidRPr="005B2926" w:rsidRDefault="000C451D" w:rsidP="005A6C6C">
            <w:pPr>
              <w:pStyle w:val="TableText"/>
              <w:numPr>
                <w:ilvl w:val="0"/>
                <w:numId w:val="19"/>
              </w:numPr>
              <w:jc w:val="both"/>
            </w:pPr>
            <w:r w:rsidRPr="005B2926">
              <w:t>Resource Status,</w:t>
            </w:r>
          </w:p>
          <w:p w14:paraId="23EC0C3A" w14:textId="77777777" w:rsidR="002952B2" w:rsidRPr="005B2926" w:rsidRDefault="000C451D" w:rsidP="005A6C6C">
            <w:pPr>
              <w:pStyle w:val="TableText"/>
              <w:numPr>
                <w:ilvl w:val="0"/>
                <w:numId w:val="19"/>
              </w:numPr>
              <w:jc w:val="both"/>
            </w:pPr>
            <w:r w:rsidRPr="005B2926">
              <w:t>HSL/LSL,</w:t>
            </w:r>
          </w:p>
          <w:p w14:paraId="23EC0C3B" w14:textId="77777777" w:rsidR="002952B2" w:rsidRPr="005B2926" w:rsidRDefault="000C451D" w:rsidP="005A6C6C">
            <w:pPr>
              <w:pStyle w:val="TableText"/>
              <w:numPr>
                <w:ilvl w:val="0"/>
                <w:numId w:val="19"/>
              </w:numPr>
              <w:jc w:val="both"/>
            </w:pPr>
            <w:r w:rsidRPr="005B2926">
              <w:t xml:space="preserve">Up &amp; Down Ramp Rates, </w:t>
            </w:r>
          </w:p>
          <w:p w14:paraId="23EC0C3C" w14:textId="77777777" w:rsidR="002952B2" w:rsidRPr="005B2926" w:rsidRDefault="000C451D" w:rsidP="005A6C6C">
            <w:pPr>
              <w:pStyle w:val="TableText"/>
              <w:numPr>
                <w:ilvl w:val="0"/>
                <w:numId w:val="19"/>
              </w:numPr>
              <w:jc w:val="both"/>
            </w:pPr>
            <w:r w:rsidRPr="005B2926">
              <w:t xml:space="preserve">Number of Available, Unavailable and Unknown Status Turbines, </w:t>
            </w:r>
          </w:p>
          <w:p w14:paraId="23EC0C3D" w14:textId="77777777" w:rsidR="002952B2" w:rsidRPr="005B2926" w:rsidRDefault="000C451D" w:rsidP="005A6C6C">
            <w:pPr>
              <w:pStyle w:val="TableText"/>
              <w:numPr>
                <w:ilvl w:val="0"/>
                <w:numId w:val="19"/>
              </w:numPr>
              <w:jc w:val="both"/>
            </w:pPr>
            <w:r w:rsidRPr="005B2926">
              <w:t xml:space="preserve">Wind Speed (mph), </w:t>
            </w:r>
          </w:p>
          <w:p w14:paraId="23EC0C3E" w14:textId="77777777" w:rsidR="002952B2" w:rsidRPr="005B2926" w:rsidRDefault="000C451D" w:rsidP="005A6C6C">
            <w:pPr>
              <w:pStyle w:val="TableText"/>
              <w:numPr>
                <w:ilvl w:val="0"/>
                <w:numId w:val="19"/>
              </w:numPr>
              <w:jc w:val="both"/>
            </w:pPr>
            <w:r w:rsidRPr="005B2926">
              <w:t xml:space="preserve">Wind Direction (degrees), </w:t>
            </w:r>
          </w:p>
          <w:p w14:paraId="23EC0C3F" w14:textId="77777777" w:rsidR="002952B2" w:rsidRPr="005B2926" w:rsidRDefault="000C451D" w:rsidP="005A6C6C">
            <w:pPr>
              <w:pStyle w:val="TableText"/>
              <w:numPr>
                <w:ilvl w:val="0"/>
                <w:numId w:val="19"/>
              </w:numPr>
              <w:jc w:val="both"/>
            </w:pPr>
            <w:r w:rsidRPr="005B2926">
              <w:t>barometric pressure (mbar),</w:t>
            </w:r>
          </w:p>
          <w:p w14:paraId="23EC0C40" w14:textId="77777777" w:rsidR="002952B2" w:rsidRDefault="000C451D" w:rsidP="005A6C6C">
            <w:pPr>
              <w:pStyle w:val="TableText"/>
              <w:numPr>
                <w:ilvl w:val="0"/>
                <w:numId w:val="19"/>
              </w:numPr>
              <w:jc w:val="both"/>
              <w:rPr>
                <w:b/>
                <w:u w:val="single"/>
              </w:rPr>
            </w:pPr>
            <w:r w:rsidRPr="005B2926">
              <w:t>Temperature (ºC).</w:t>
            </w:r>
          </w:p>
        </w:tc>
      </w:tr>
      <w:tr w:rsidR="002952B2" w14:paraId="23EC0C43" w14:textId="77777777">
        <w:trPr>
          <w:trHeight w:val="576"/>
        </w:trPr>
        <w:tc>
          <w:tcPr>
            <w:tcW w:w="9198" w:type="dxa"/>
            <w:gridSpan w:val="4"/>
            <w:tcBorders>
              <w:top w:val="double" w:sz="4" w:space="0" w:color="auto"/>
              <w:left w:val="double" w:sz="4" w:space="0" w:color="auto"/>
              <w:bottom w:val="double" w:sz="4" w:space="0" w:color="auto"/>
              <w:right w:val="double" w:sz="4" w:space="0" w:color="auto"/>
            </w:tcBorders>
            <w:vAlign w:val="center"/>
          </w:tcPr>
          <w:p w14:paraId="23EC0C42" w14:textId="77777777" w:rsidR="002952B2" w:rsidRDefault="000C451D" w:rsidP="00EC502A">
            <w:pPr>
              <w:pStyle w:val="Heading3"/>
            </w:pPr>
            <w:bookmarkStart w:id="357" w:name="_Monitor_Resource_Status"/>
            <w:bookmarkEnd w:id="357"/>
            <w:r>
              <w:t>Monitor Resource Status for Discrepancies</w:t>
            </w:r>
          </w:p>
        </w:tc>
      </w:tr>
      <w:tr w:rsidR="002952B2" w14:paraId="23EC0C4F" w14:textId="77777777">
        <w:trPr>
          <w:trHeight w:val="576"/>
        </w:trPr>
        <w:tc>
          <w:tcPr>
            <w:tcW w:w="1640" w:type="dxa"/>
            <w:gridSpan w:val="2"/>
            <w:tcBorders>
              <w:left w:val="nil"/>
            </w:tcBorders>
            <w:vAlign w:val="center"/>
          </w:tcPr>
          <w:p w14:paraId="23EC0C44" w14:textId="77777777" w:rsidR="002952B2" w:rsidRDefault="000C451D">
            <w:pPr>
              <w:jc w:val="center"/>
              <w:rPr>
                <w:b/>
              </w:rPr>
            </w:pPr>
            <w:r>
              <w:rPr>
                <w:b/>
              </w:rPr>
              <w:t>Telemetered Status</w:t>
            </w:r>
          </w:p>
        </w:tc>
        <w:tc>
          <w:tcPr>
            <w:tcW w:w="7558" w:type="dxa"/>
            <w:gridSpan w:val="2"/>
            <w:tcBorders>
              <w:right w:val="nil"/>
            </w:tcBorders>
            <w:vAlign w:val="center"/>
          </w:tcPr>
          <w:p w14:paraId="23EC0C45" w14:textId="77777777" w:rsidR="002952B2" w:rsidRDefault="000C451D">
            <w:pPr>
              <w:rPr>
                <w:b/>
                <w:u w:val="single"/>
              </w:rPr>
            </w:pPr>
            <w:r>
              <w:rPr>
                <w:b/>
                <w:u w:val="single"/>
              </w:rPr>
              <w:t>REVIEW REFERENCE DISPLAY:</w:t>
            </w:r>
          </w:p>
          <w:p w14:paraId="23EC0C46" w14:textId="77777777" w:rsidR="002952B2" w:rsidRDefault="000C451D">
            <w:r>
              <w:t>Market Participation&gt;Physical Market&gt;Market Operator Data&gt;Consistency Checks</w:t>
            </w:r>
          </w:p>
          <w:p w14:paraId="23EC0C47" w14:textId="77777777" w:rsidR="002952B2" w:rsidRDefault="002952B2">
            <w:pPr>
              <w:rPr>
                <w:u w:val="single"/>
              </w:rPr>
            </w:pPr>
          </w:p>
          <w:p w14:paraId="23EC0C48" w14:textId="77777777" w:rsidR="002952B2" w:rsidRDefault="000C451D">
            <w:pPr>
              <w:rPr>
                <w:b/>
                <w:u w:val="single"/>
              </w:rPr>
            </w:pPr>
            <w:r>
              <w:rPr>
                <w:b/>
                <w:u w:val="single"/>
              </w:rPr>
              <w:t>IF:</w:t>
            </w:r>
          </w:p>
          <w:p w14:paraId="23EC0C49" w14:textId="77777777" w:rsidR="002952B2" w:rsidRDefault="000C451D" w:rsidP="005A6C6C">
            <w:pPr>
              <w:pStyle w:val="TableText"/>
              <w:numPr>
                <w:ilvl w:val="0"/>
                <w:numId w:val="19"/>
              </w:numPr>
              <w:jc w:val="both"/>
              <w:rPr>
                <w:u w:val="single"/>
              </w:rPr>
            </w:pPr>
            <w:r>
              <w:t>Discrepancy is identified between a COP and telemetered Resource Status;</w:t>
            </w:r>
          </w:p>
          <w:p w14:paraId="23EC0C4A" w14:textId="77777777" w:rsidR="002952B2" w:rsidRDefault="002952B2">
            <w:pPr>
              <w:rPr>
                <w:b/>
                <w:u w:val="single"/>
              </w:rPr>
            </w:pPr>
          </w:p>
          <w:p w14:paraId="23EC0C4B" w14:textId="77777777" w:rsidR="002952B2" w:rsidRDefault="000C451D">
            <w:pPr>
              <w:rPr>
                <w:b/>
                <w:u w:val="single"/>
              </w:rPr>
            </w:pPr>
            <w:r>
              <w:rPr>
                <w:b/>
                <w:u w:val="single"/>
              </w:rPr>
              <w:t>THEN:</w:t>
            </w:r>
          </w:p>
          <w:p w14:paraId="23EC0C4C" w14:textId="77777777" w:rsidR="002952B2" w:rsidRDefault="000C451D" w:rsidP="005A6C6C">
            <w:pPr>
              <w:pStyle w:val="TableText"/>
              <w:numPr>
                <w:ilvl w:val="0"/>
                <w:numId w:val="19"/>
              </w:numPr>
              <w:jc w:val="both"/>
            </w:pPr>
            <w:r>
              <w:t>Call the QSE representing Resource to determine the correct resource status and have them make the necessary correction.</w:t>
            </w:r>
          </w:p>
          <w:p w14:paraId="23EC0C4D" w14:textId="77777777" w:rsidR="002952B2" w:rsidRDefault="002952B2"/>
          <w:p w14:paraId="23EC0C4E" w14:textId="77777777" w:rsidR="002952B2" w:rsidRDefault="000C451D">
            <w:pPr>
              <w:rPr>
                <w:b/>
              </w:rPr>
            </w:pPr>
            <w:r>
              <w:rPr>
                <w:b/>
              </w:rPr>
              <w:t xml:space="preserve">NOTE:  It is not necessary to make calls for inconsistent telemetry/COP for quick start units.  </w:t>
            </w:r>
          </w:p>
        </w:tc>
      </w:tr>
      <w:tr w:rsidR="002952B2" w14:paraId="23EC0C52" w14:textId="77777777">
        <w:trPr>
          <w:trHeight w:val="576"/>
        </w:trPr>
        <w:tc>
          <w:tcPr>
            <w:tcW w:w="1640" w:type="dxa"/>
            <w:gridSpan w:val="2"/>
            <w:tcBorders>
              <w:left w:val="nil"/>
            </w:tcBorders>
            <w:vAlign w:val="center"/>
          </w:tcPr>
          <w:p w14:paraId="23EC0C50" w14:textId="16D6AFD9" w:rsidR="002952B2" w:rsidRDefault="000C451D">
            <w:pPr>
              <w:jc w:val="center"/>
              <w:rPr>
                <w:b/>
              </w:rPr>
            </w:pPr>
            <w:r>
              <w:rPr>
                <w:b/>
              </w:rPr>
              <w:lastRenderedPageBreak/>
              <w:t>L</w:t>
            </w:r>
            <w:r w:rsidR="00F24AA4">
              <w:rPr>
                <w:b/>
              </w:rPr>
              <w:t>og</w:t>
            </w:r>
          </w:p>
        </w:tc>
        <w:tc>
          <w:tcPr>
            <w:tcW w:w="7558" w:type="dxa"/>
            <w:gridSpan w:val="2"/>
            <w:tcBorders>
              <w:right w:val="nil"/>
            </w:tcBorders>
            <w:vAlign w:val="center"/>
          </w:tcPr>
          <w:p w14:paraId="23EC0C51" w14:textId="77777777" w:rsidR="002952B2" w:rsidRDefault="000C451D">
            <w:pPr>
              <w:rPr>
                <w:b/>
                <w:u w:val="single"/>
              </w:rPr>
            </w:pPr>
            <w:r>
              <w:t>Log all actions.</w:t>
            </w:r>
          </w:p>
        </w:tc>
      </w:tr>
      <w:tr w:rsidR="002952B2" w14:paraId="23EC0C5A" w14:textId="77777777">
        <w:trPr>
          <w:trHeight w:val="576"/>
        </w:trPr>
        <w:tc>
          <w:tcPr>
            <w:tcW w:w="1640" w:type="dxa"/>
            <w:gridSpan w:val="2"/>
            <w:tcBorders>
              <w:left w:val="nil"/>
            </w:tcBorders>
            <w:vAlign w:val="center"/>
          </w:tcPr>
          <w:p w14:paraId="23EC0C53" w14:textId="77777777" w:rsidR="002952B2" w:rsidRDefault="000C451D">
            <w:pPr>
              <w:jc w:val="center"/>
              <w:rPr>
                <w:b/>
              </w:rPr>
            </w:pPr>
            <w:r>
              <w:rPr>
                <w:b/>
              </w:rPr>
              <w:t>ON</w:t>
            </w:r>
          </w:p>
          <w:p w14:paraId="23EC0C54" w14:textId="77777777" w:rsidR="002952B2" w:rsidRDefault="000C451D">
            <w:pPr>
              <w:jc w:val="center"/>
              <w:rPr>
                <w:b/>
              </w:rPr>
            </w:pPr>
            <w:r>
              <w:rPr>
                <w:b/>
              </w:rPr>
              <w:t>TEST</w:t>
            </w:r>
          </w:p>
        </w:tc>
        <w:tc>
          <w:tcPr>
            <w:tcW w:w="7558" w:type="dxa"/>
            <w:gridSpan w:val="2"/>
            <w:tcBorders>
              <w:right w:val="nil"/>
            </w:tcBorders>
            <w:vAlign w:val="center"/>
          </w:tcPr>
          <w:p w14:paraId="23EC0C55" w14:textId="77777777" w:rsidR="002952B2" w:rsidRDefault="000C451D">
            <w:r>
              <w:t>Review the list of “Approved Unit Tests” and “New Units Currently in Commissioning Process” on the System Operations SharePoint; compare this list to the units showing a unit status of ONTEST.</w:t>
            </w:r>
          </w:p>
          <w:p w14:paraId="23EC0C56" w14:textId="77777777" w:rsidR="002952B2" w:rsidRDefault="000C451D">
            <w:pPr>
              <w:rPr>
                <w:b/>
                <w:u w:val="single"/>
              </w:rPr>
            </w:pPr>
            <w:r>
              <w:rPr>
                <w:b/>
                <w:u w:val="single"/>
              </w:rPr>
              <w:t>WHEN:</w:t>
            </w:r>
          </w:p>
          <w:p w14:paraId="23EC0C57" w14:textId="77777777" w:rsidR="002952B2" w:rsidRDefault="000C451D" w:rsidP="005A6C6C">
            <w:pPr>
              <w:pStyle w:val="TableText"/>
              <w:numPr>
                <w:ilvl w:val="0"/>
                <w:numId w:val="19"/>
              </w:numPr>
              <w:jc w:val="both"/>
            </w:pPr>
            <w:r>
              <w:t xml:space="preserve">A unit with a status of ONTEST without an approved unit test exists or the unit is not in the commissioning process; </w:t>
            </w:r>
          </w:p>
          <w:p w14:paraId="23EC0C58" w14:textId="77777777" w:rsidR="002952B2" w:rsidRDefault="000C451D">
            <w:pPr>
              <w:rPr>
                <w:b/>
                <w:u w:val="single"/>
              </w:rPr>
            </w:pPr>
            <w:r>
              <w:rPr>
                <w:b/>
                <w:u w:val="single"/>
              </w:rPr>
              <w:t>THEN:</w:t>
            </w:r>
          </w:p>
          <w:p w14:paraId="23EC0C59" w14:textId="77777777" w:rsidR="002952B2" w:rsidRDefault="000C451D" w:rsidP="005A6C6C">
            <w:pPr>
              <w:pStyle w:val="TableText"/>
              <w:numPr>
                <w:ilvl w:val="0"/>
                <w:numId w:val="19"/>
              </w:numPr>
              <w:jc w:val="both"/>
              <w:rPr>
                <w:b/>
                <w:u w:val="single"/>
              </w:rPr>
            </w:pPr>
            <w:r>
              <w:t>Notify the QSE that they do not have an approved unit test and cannot use the ONTEST status.</w:t>
            </w:r>
          </w:p>
        </w:tc>
      </w:tr>
      <w:tr w:rsidR="002952B2" w14:paraId="23EC0C5D" w14:textId="77777777">
        <w:trPr>
          <w:trHeight w:val="576"/>
        </w:trPr>
        <w:tc>
          <w:tcPr>
            <w:tcW w:w="1640" w:type="dxa"/>
            <w:gridSpan w:val="2"/>
            <w:tcBorders>
              <w:left w:val="nil"/>
              <w:bottom w:val="double" w:sz="4" w:space="0" w:color="auto"/>
            </w:tcBorders>
            <w:vAlign w:val="center"/>
          </w:tcPr>
          <w:p w14:paraId="23EC0C5B" w14:textId="5CE5FB05" w:rsidR="002952B2" w:rsidRDefault="000C451D">
            <w:pPr>
              <w:jc w:val="center"/>
              <w:rPr>
                <w:b/>
              </w:rPr>
            </w:pPr>
            <w:r>
              <w:rPr>
                <w:b/>
              </w:rPr>
              <w:t>L</w:t>
            </w:r>
            <w:r w:rsidR="00F24AA4">
              <w:rPr>
                <w:b/>
              </w:rPr>
              <w:t>og</w:t>
            </w:r>
          </w:p>
        </w:tc>
        <w:tc>
          <w:tcPr>
            <w:tcW w:w="7558" w:type="dxa"/>
            <w:gridSpan w:val="2"/>
            <w:tcBorders>
              <w:bottom w:val="double" w:sz="4" w:space="0" w:color="auto"/>
              <w:right w:val="nil"/>
            </w:tcBorders>
            <w:vAlign w:val="center"/>
          </w:tcPr>
          <w:p w14:paraId="23EC0C5C" w14:textId="77777777" w:rsidR="002952B2" w:rsidRDefault="000C451D">
            <w:r>
              <w:t>Log all actions.</w:t>
            </w:r>
          </w:p>
        </w:tc>
      </w:tr>
      <w:tr w:rsidR="002952B2" w14:paraId="23EC0C5F" w14:textId="77777777">
        <w:trPr>
          <w:trHeight w:val="576"/>
        </w:trPr>
        <w:tc>
          <w:tcPr>
            <w:tcW w:w="9198" w:type="dxa"/>
            <w:gridSpan w:val="4"/>
            <w:tcBorders>
              <w:top w:val="double" w:sz="4" w:space="0" w:color="auto"/>
              <w:left w:val="double" w:sz="4" w:space="0" w:color="auto"/>
              <w:bottom w:val="double" w:sz="4" w:space="0" w:color="auto"/>
              <w:right w:val="double" w:sz="4" w:space="0" w:color="auto"/>
            </w:tcBorders>
            <w:vAlign w:val="center"/>
          </w:tcPr>
          <w:p w14:paraId="23EC0C5E" w14:textId="77777777" w:rsidR="002952B2" w:rsidRDefault="000C451D" w:rsidP="00EC502A">
            <w:pPr>
              <w:pStyle w:val="Heading3"/>
            </w:pPr>
            <w:bookmarkStart w:id="358" w:name="_Monitor_Resource_Telemetry"/>
            <w:bookmarkEnd w:id="358"/>
            <w:r>
              <w:t>Monitor Resource Telemetry for Stale Values</w:t>
            </w:r>
          </w:p>
        </w:tc>
      </w:tr>
      <w:tr w:rsidR="002952B2" w14:paraId="23EC0C6A" w14:textId="77777777">
        <w:trPr>
          <w:trHeight w:val="576"/>
        </w:trPr>
        <w:tc>
          <w:tcPr>
            <w:tcW w:w="1640" w:type="dxa"/>
            <w:gridSpan w:val="2"/>
            <w:tcBorders>
              <w:left w:val="nil"/>
            </w:tcBorders>
            <w:vAlign w:val="center"/>
          </w:tcPr>
          <w:p w14:paraId="23EC0C60" w14:textId="77777777" w:rsidR="002952B2" w:rsidRDefault="000C451D">
            <w:pPr>
              <w:jc w:val="center"/>
              <w:rPr>
                <w:b/>
              </w:rPr>
            </w:pPr>
            <w:r>
              <w:rPr>
                <w:b/>
              </w:rPr>
              <w:t>Telemetered Status</w:t>
            </w:r>
          </w:p>
        </w:tc>
        <w:tc>
          <w:tcPr>
            <w:tcW w:w="7558" w:type="dxa"/>
            <w:gridSpan w:val="2"/>
            <w:tcBorders>
              <w:right w:val="nil"/>
            </w:tcBorders>
            <w:vAlign w:val="center"/>
          </w:tcPr>
          <w:p w14:paraId="23EC0C61" w14:textId="77777777" w:rsidR="002952B2" w:rsidRDefault="000C451D">
            <w:pPr>
              <w:rPr>
                <w:b/>
                <w:u w:val="single"/>
              </w:rPr>
            </w:pPr>
            <w:r>
              <w:rPr>
                <w:b/>
                <w:u w:val="single"/>
              </w:rPr>
              <w:t>REVIEW REFERENCE DISPLAY:</w:t>
            </w:r>
          </w:p>
          <w:p w14:paraId="23EC0C62" w14:textId="12475B75" w:rsidR="002952B2" w:rsidDel="0075603E" w:rsidRDefault="000C451D">
            <w:pPr>
              <w:rPr>
                <w:del w:id="359" w:author="Smith, Ira" w:date="2025-03-12T08:30:00Z"/>
              </w:rPr>
            </w:pPr>
            <w:r>
              <w:t xml:space="preserve">EMS Applications&gt;Generation Control&gt;Resource Limit Calculation&gt;RLC Unit Input Data and RLC Unit Output Data and </w:t>
            </w:r>
            <w:ins w:id="360" w:author="Smith, Ira" w:date="2025-03-12T08:30:00Z">
              <w:r w:rsidR="0075603E">
                <w:t>Ops Tools displays</w:t>
              </w:r>
              <w:r w:rsidR="0075603E" w:rsidDel="0075603E">
                <w:t xml:space="preserve"> </w:t>
              </w:r>
              <w:commentRangeStart w:id="361"/>
              <w:r w:rsidR="0075603E">
                <w:fldChar w:fldCharType="begin"/>
              </w:r>
              <w:r w:rsidR="0075603E">
                <w:instrText>HYPERLINK ""</w:instrText>
              </w:r>
              <w:r w:rsidR="0075603E">
                <w:fldChar w:fldCharType="separate"/>
              </w:r>
            </w:ins>
            <w:del w:id="362" w:author="Smith, Ira" w:date="2025-03-12T08:30:00Z">
              <w:r w:rsidR="0075603E" w:rsidRPr="0075603E" w:rsidDel="0075603E">
                <w:rPr>
                  <w:rStyle w:val="Hyperlink"/>
                </w:rPr>
                <w:delText>https://picorp.ercot.com/OpsTools/#!/curtailmentSummary</w:delText>
              </w:r>
            </w:del>
            <w:ins w:id="363" w:author="Smith, Ira" w:date="2025-03-12T08:30:00Z">
              <w:r w:rsidR="0075603E">
                <w:fldChar w:fldCharType="end"/>
              </w:r>
            </w:ins>
            <w:commentRangeEnd w:id="361"/>
            <w:ins w:id="364" w:author="Smith, Ira" w:date="2025-03-12T08:31:00Z">
              <w:r w:rsidR="0075603E">
                <w:rPr>
                  <w:rStyle w:val="CommentReference"/>
                </w:rPr>
                <w:commentReference w:id="361"/>
              </w:r>
            </w:ins>
          </w:p>
          <w:p w14:paraId="23EC0C63" w14:textId="77777777" w:rsidR="002952B2" w:rsidRDefault="002952B2">
            <w:pPr>
              <w:rPr>
                <w:u w:val="single"/>
              </w:rPr>
            </w:pPr>
          </w:p>
          <w:p w14:paraId="23EC0C64" w14:textId="77777777" w:rsidR="002952B2" w:rsidRDefault="000C451D">
            <w:pPr>
              <w:rPr>
                <w:b/>
                <w:u w:val="single"/>
              </w:rPr>
            </w:pPr>
            <w:r>
              <w:rPr>
                <w:b/>
                <w:u w:val="single"/>
              </w:rPr>
              <w:t>IF:</w:t>
            </w:r>
          </w:p>
          <w:p w14:paraId="23EC0C65" w14:textId="77777777" w:rsidR="002952B2" w:rsidRDefault="000C451D" w:rsidP="005A6C6C">
            <w:pPr>
              <w:pStyle w:val="TableText"/>
              <w:numPr>
                <w:ilvl w:val="0"/>
                <w:numId w:val="19"/>
              </w:numPr>
              <w:jc w:val="both"/>
              <w:rPr>
                <w:u w:val="single"/>
              </w:rPr>
            </w:pPr>
            <w:r>
              <w:t>Stale telemetry is identified;</w:t>
            </w:r>
          </w:p>
          <w:p w14:paraId="23EC0C66" w14:textId="77777777" w:rsidR="002952B2" w:rsidRDefault="002952B2">
            <w:pPr>
              <w:rPr>
                <w:b/>
                <w:u w:val="single"/>
              </w:rPr>
            </w:pPr>
          </w:p>
          <w:p w14:paraId="23EC0C67" w14:textId="77777777" w:rsidR="002952B2" w:rsidRDefault="000C451D">
            <w:pPr>
              <w:rPr>
                <w:b/>
                <w:u w:val="single"/>
              </w:rPr>
            </w:pPr>
            <w:r>
              <w:rPr>
                <w:b/>
                <w:u w:val="single"/>
              </w:rPr>
              <w:t>THEN:</w:t>
            </w:r>
          </w:p>
          <w:p w14:paraId="23EC0C68" w14:textId="77777777" w:rsidR="002952B2" w:rsidRDefault="000C451D" w:rsidP="005A6C6C">
            <w:pPr>
              <w:pStyle w:val="TableText"/>
              <w:numPr>
                <w:ilvl w:val="0"/>
                <w:numId w:val="19"/>
              </w:numPr>
              <w:jc w:val="both"/>
            </w:pPr>
            <w:r>
              <w:t>Call the QSE representing the Resource to determine the cause and request them to make the necessary correction.</w:t>
            </w:r>
          </w:p>
          <w:p w14:paraId="23EC0C69" w14:textId="77777777" w:rsidR="002952B2" w:rsidRDefault="002952B2">
            <w:pPr>
              <w:rPr>
                <w:b/>
              </w:rPr>
            </w:pPr>
          </w:p>
        </w:tc>
      </w:tr>
      <w:tr w:rsidR="002952B2" w14:paraId="23EC0C6D" w14:textId="77777777">
        <w:trPr>
          <w:trHeight w:val="576"/>
        </w:trPr>
        <w:tc>
          <w:tcPr>
            <w:tcW w:w="1640" w:type="dxa"/>
            <w:gridSpan w:val="2"/>
            <w:tcBorders>
              <w:left w:val="nil"/>
            </w:tcBorders>
            <w:vAlign w:val="center"/>
          </w:tcPr>
          <w:p w14:paraId="23EC0C6B" w14:textId="4248D66F" w:rsidR="002952B2" w:rsidRDefault="000C451D">
            <w:pPr>
              <w:jc w:val="center"/>
              <w:rPr>
                <w:b/>
              </w:rPr>
            </w:pPr>
            <w:r>
              <w:rPr>
                <w:b/>
              </w:rPr>
              <w:t>L</w:t>
            </w:r>
            <w:r w:rsidR="00F24AA4">
              <w:rPr>
                <w:b/>
              </w:rPr>
              <w:t>og</w:t>
            </w:r>
          </w:p>
        </w:tc>
        <w:tc>
          <w:tcPr>
            <w:tcW w:w="7558" w:type="dxa"/>
            <w:gridSpan w:val="2"/>
            <w:tcBorders>
              <w:right w:val="nil"/>
            </w:tcBorders>
            <w:vAlign w:val="center"/>
          </w:tcPr>
          <w:p w14:paraId="23EC0C6C" w14:textId="77777777" w:rsidR="002952B2" w:rsidRDefault="000C451D">
            <w:pPr>
              <w:rPr>
                <w:b/>
                <w:u w:val="single"/>
              </w:rPr>
            </w:pPr>
            <w:r>
              <w:t>Log all actions.</w:t>
            </w:r>
          </w:p>
        </w:tc>
      </w:tr>
    </w:tbl>
    <w:p w14:paraId="23EC0C6E" w14:textId="77777777" w:rsidR="002952B2" w:rsidRDefault="000C451D" w:rsidP="00122F7C">
      <w:pPr>
        <w:pStyle w:val="Heading1"/>
      </w:pPr>
      <w:bookmarkStart w:id="365" w:name="_7._Emergency_Operations"/>
      <w:bookmarkEnd w:id="365"/>
      <w:r>
        <w:lastRenderedPageBreak/>
        <w:t>7.</w:t>
      </w:r>
      <w:r>
        <w:tab/>
      </w:r>
      <w:bookmarkStart w:id="366" w:name="Emergency"/>
      <w:bookmarkEnd w:id="366"/>
      <w:r>
        <w:t>Emergency Operations</w:t>
      </w:r>
    </w:p>
    <w:p w14:paraId="23EC0C6F" w14:textId="77777777" w:rsidR="002952B2" w:rsidRDefault="002952B2">
      <w:pPr>
        <w:pStyle w:val="TableText"/>
        <w:tabs>
          <w:tab w:val="left" w:pos="2088"/>
          <w:tab w:val="left" w:pos="9558"/>
        </w:tabs>
      </w:pPr>
    </w:p>
    <w:p w14:paraId="23EC0C70" w14:textId="77777777" w:rsidR="002952B2" w:rsidRDefault="000C451D" w:rsidP="00E53E65">
      <w:pPr>
        <w:pStyle w:val="Heading2"/>
      </w:pPr>
      <w:bookmarkStart w:id="367" w:name="_6.1_Market_Notices"/>
      <w:bookmarkStart w:id="368" w:name="_7.1_Market_Notifications"/>
      <w:bookmarkEnd w:id="367"/>
      <w:bookmarkEnd w:id="368"/>
      <w:r>
        <w:t>7.1</w:t>
      </w:r>
      <w:r>
        <w:tab/>
      </w:r>
      <w:bookmarkStart w:id="369" w:name="MarketNotices"/>
      <w:bookmarkEnd w:id="369"/>
      <w:r>
        <w:t>Market Notifications</w:t>
      </w:r>
    </w:p>
    <w:p w14:paraId="23EC0C71" w14:textId="77777777" w:rsidR="002952B2" w:rsidRDefault="002952B2">
      <w:pPr>
        <w:rPr>
          <w:b/>
        </w:rPr>
      </w:pPr>
    </w:p>
    <w:p w14:paraId="23EC0C72" w14:textId="77777777" w:rsidR="002952B2" w:rsidRDefault="000C451D" w:rsidP="00A3673D">
      <w:pPr>
        <w:ind w:left="720"/>
      </w:pPr>
      <w:r>
        <w:rPr>
          <w:b/>
        </w:rPr>
        <w:t xml:space="preserve">Procedure Purpose: </w:t>
      </w:r>
      <w:r>
        <w:t>Guidelines for issuing Emergency Conditions and the four possible levels: Operating Condition Notices (OCN), Advisories, Watches, and Emergency Notices.</w:t>
      </w:r>
    </w:p>
    <w:p w14:paraId="23EC0C73"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1776"/>
        <w:gridCol w:w="1723"/>
        <w:gridCol w:w="1647"/>
        <w:gridCol w:w="1170"/>
      </w:tblGrid>
      <w:tr w:rsidR="00D37A31" w14:paraId="23EC0C7A" w14:textId="77777777">
        <w:tc>
          <w:tcPr>
            <w:tcW w:w="2612" w:type="dxa"/>
            <w:vMerge w:val="restart"/>
            <w:vAlign w:val="center"/>
          </w:tcPr>
          <w:p w14:paraId="23EC0C74" w14:textId="77777777" w:rsidR="00D37A31" w:rsidRDefault="00D37A31" w:rsidP="00D37A31">
            <w:pPr>
              <w:rPr>
                <w:b/>
                <w:lang w:val="pt-BR"/>
              </w:rPr>
            </w:pPr>
            <w:r>
              <w:rPr>
                <w:b/>
                <w:lang w:val="pt-BR"/>
              </w:rPr>
              <w:t>Protocol Reference</w:t>
            </w:r>
          </w:p>
          <w:p w14:paraId="23EC0C75" w14:textId="77777777" w:rsidR="00D37A31" w:rsidRDefault="00D37A31" w:rsidP="00D37A31">
            <w:pPr>
              <w:rPr>
                <w:b/>
                <w:lang w:val="pt-BR"/>
              </w:rPr>
            </w:pPr>
          </w:p>
        </w:tc>
        <w:tc>
          <w:tcPr>
            <w:tcW w:w="1776" w:type="dxa"/>
          </w:tcPr>
          <w:p w14:paraId="23EC0C76" w14:textId="6029F997" w:rsidR="00D37A31" w:rsidRDefault="00D37A31" w:rsidP="00D37A31">
            <w:pPr>
              <w:rPr>
                <w:b/>
                <w:lang w:val="pt-BR"/>
              </w:rPr>
            </w:pPr>
            <w:r>
              <w:rPr>
                <w:b/>
                <w:lang w:val="pt-BR"/>
              </w:rPr>
              <w:t>6.5.9.3</w:t>
            </w:r>
          </w:p>
        </w:tc>
        <w:tc>
          <w:tcPr>
            <w:tcW w:w="1723" w:type="dxa"/>
          </w:tcPr>
          <w:p w14:paraId="23EC0C77" w14:textId="044E7F08" w:rsidR="00D37A31" w:rsidRDefault="00D37A31" w:rsidP="00D37A31">
            <w:pPr>
              <w:rPr>
                <w:b/>
                <w:lang w:val="pt-BR"/>
              </w:rPr>
            </w:pPr>
            <w:r>
              <w:rPr>
                <w:b/>
                <w:lang w:val="pt-BR"/>
              </w:rPr>
              <w:t>6.5.9.3.1</w:t>
            </w:r>
          </w:p>
        </w:tc>
        <w:tc>
          <w:tcPr>
            <w:tcW w:w="1647" w:type="dxa"/>
          </w:tcPr>
          <w:p w14:paraId="23EC0C78" w14:textId="16D8D8F5" w:rsidR="00D37A31" w:rsidRDefault="00D37A31" w:rsidP="00D37A31">
            <w:pPr>
              <w:rPr>
                <w:b/>
                <w:lang w:val="pt-BR"/>
              </w:rPr>
            </w:pPr>
            <w:r>
              <w:rPr>
                <w:b/>
                <w:lang w:val="pt-BR"/>
              </w:rPr>
              <w:t>6.5.9.3.2</w:t>
            </w:r>
          </w:p>
        </w:tc>
        <w:tc>
          <w:tcPr>
            <w:tcW w:w="1170" w:type="dxa"/>
          </w:tcPr>
          <w:p w14:paraId="23EC0C79" w14:textId="1D704D9E" w:rsidR="00D37A31" w:rsidRDefault="00D37A31" w:rsidP="00D37A31">
            <w:pPr>
              <w:rPr>
                <w:b/>
                <w:lang w:val="pt-BR"/>
              </w:rPr>
            </w:pPr>
            <w:r>
              <w:rPr>
                <w:b/>
                <w:lang w:val="pt-BR"/>
              </w:rPr>
              <w:t>6.5.9.3.3</w:t>
            </w:r>
          </w:p>
        </w:tc>
      </w:tr>
      <w:tr w:rsidR="002952B2" w14:paraId="23EC0C80" w14:textId="77777777">
        <w:tc>
          <w:tcPr>
            <w:tcW w:w="2612" w:type="dxa"/>
            <w:vMerge/>
          </w:tcPr>
          <w:p w14:paraId="23EC0C7B" w14:textId="77777777" w:rsidR="002952B2" w:rsidRDefault="002952B2">
            <w:pPr>
              <w:rPr>
                <w:b/>
                <w:lang w:val="pt-BR"/>
              </w:rPr>
            </w:pPr>
          </w:p>
        </w:tc>
        <w:tc>
          <w:tcPr>
            <w:tcW w:w="1776" w:type="dxa"/>
          </w:tcPr>
          <w:p w14:paraId="23EC0C7C" w14:textId="574FB98C" w:rsidR="002952B2" w:rsidRDefault="00D37A31">
            <w:pPr>
              <w:tabs>
                <w:tab w:val="left" w:pos="1380"/>
              </w:tabs>
              <w:rPr>
                <w:b/>
                <w:lang w:val="pt-BR"/>
              </w:rPr>
            </w:pPr>
            <w:r>
              <w:rPr>
                <w:b/>
                <w:lang w:val="pt-BR"/>
              </w:rPr>
              <w:t>6.5.9.3.4</w:t>
            </w:r>
          </w:p>
        </w:tc>
        <w:tc>
          <w:tcPr>
            <w:tcW w:w="1723" w:type="dxa"/>
          </w:tcPr>
          <w:p w14:paraId="23EC0C7D" w14:textId="1102AC33" w:rsidR="002952B2" w:rsidRDefault="002952B2">
            <w:pPr>
              <w:rPr>
                <w:b/>
                <w:lang w:val="pt-BR"/>
              </w:rPr>
            </w:pPr>
          </w:p>
        </w:tc>
        <w:tc>
          <w:tcPr>
            <w:tcW w:w="1647" w:type="dxa"/>
          </w:tcPr>
          <w:p w14:paraId="23EC0C7E" w14:textId="77777777" w:rsidR="002952B2" w:rsidRDefault="002952B2">
            <w:pPr>
              <w:rPr>
                <w:b/>
                <w:lang w:val="pt-BR"/>
              </w:rPr>
            </w:pPr>
          </w:p>
        </w:tc>
        <w:tc>
          <w:tcPr>
            <w:tcW w:w="1170" w:type="dxa"/>
          </w:tcPr>
          <w:p w14:paraId="23EC0C7F" w14:textId="77777777" w:rsidR="002952B2" w:rsidRDefault="002952B2">
            <w:pPr>
              <w:rPr>
                <w:b/>
                <w:lang w:val="pt-BR"/>
              </w:rPr>
            </w:pPr>
          </w:p>
        </w:tc>
      </w:tr>
      <w:tr w:rsidR="002952B2" w14:paraId="23EC0C86" w14:textId="77777777">
        <w:tc>
          <w:tcPr>
            <w:tcW w:w="2612" w:type="dxa"/>
            <w:vAlign w:val="center"/>
          </w:tcPr>
          <w:p w14:paraId="23EC0C81" w14:textId="77777777" w:rsidR="002952B2" w:rsidRDefault="000C451D">
            <w:pPr>
              <w:rPr>
                <w:b/>
                <w:lang w:val="pt-BR"/>
              </w:rPr>
            </w:pPr>
            <w:r>
              <w:rPr>
                <w:b/>
                <w:lang w:val="pt-BR"/>
              </w:rPr>
              <w:t>Guide Reference</w:t>
            </w:r>
          </w:p>
        </w:tc>
        <w:tc>
          <w:tcPr>
            <w:tcW w:w="1776" w:type="dxa"/>
          </w:tcPr>
          <w:p w14:paraId="23EC0C82" w14:textId="77777777" w:rsidR="002952B2" w:rsidRDefault="000C451D">
            <w:pPr>
              <w:rPr>
                <w:b/>
                <w:lang w:val="pt-BR"/>
              </w:rPr>
            </w:pPr>
            <w:r>
              <w:rPr>
                <w:b/>
                <w:lang w:val="pt-BR"/>
              </w:rPr>
              <w:t>4.2.1</w:t>
            </w:r>
          </w:p>
        </w:tc>
        <w:tc>
          <w:tcPr>
            <w:tcW w:w="1723" w:type="dxa"/>
          </w:tcPr>
          <w:p w14:paraId="23EC0C83" w14:textId="77777777" w:rsidR="002952B2" w:rsidRDefault="000C451D">
            <w:pPr>
              <w:rPr>
                <w:b/>
                <w:lang w:val="pt-BR"/>
              </w:rPr>
            </w:pPr>
            <w:r>
              <w:rPr>
                <w:b/>
                <w:lang w:val="pt-BR"/>
              </w:rPr>
              <w:t>4.2.2</w:t>
            </w:r>
          </w:p>
        </w:tc>
        <w:tc>
          <w:tcPr>
            <w:tcW w:w="1647" w:type="dxa"/>
          </w:tcPr>
          <w:p w14:paraId="23EC0C84" w14:textId="77777777" w:rsidR="002952B2" w:rsidRDefault="000C451D">
            <w:pPr>
              <w:rPr>
                <w:b/>
                <w:lang w:val="pt-BR"/>
              </w:rPr>
            </w:pPr>
            <w:r>
              <w:rPr>
                <w:b/>
                <w:lang w:val="pt-BR"/>
              </w:rPr>
              <w:t>4.2.3</w:t>
            </w:r>
          </w:p>
        </w:tc>
        <w:tc>
          <w:tcPr>
            <w:tcW w:w="1170" w:type="dxa"/>
          </w:tcPr>
          <w:p w14:paraId="23EC0C85" w14:textId="77777777" w:rsidR="002952B2" w:rsidRDefault="000C451D">
            <w:pPr>
              <w:rPr>
                <w:b/>
                <w:lang w:val="pt-BR"/>
              </w:rPr>
            </w:pPr>
            <w:r>
              <w:rPr>
                <w:b/>
                <w:lang w:val="pt-BR"/>
              </w:rPr>
              <w:t>4.2.4</w:t>
            </w:r>
          </w:p>
        </w:tc>
      </w:tr>
      <w:tr w:rsidR="002952B2" w14:paraId="23EC0C8C" w14:textId="77777777">
        <w:tc>
          <w:tcPr>
            <w:tcW w:w="2612" w:type="dxa"/>
            <w:vAlign w:val="center"/>
          </w:tcPr>
          <w:p w14:paraId="23EC0C87" w14:textId="77777777" w:rsidR="002952B2" w:rsidRDefault="000C451D">
            <w:pPr>
              <w:rPr>
                <w:b/>
                <w:lang w:val="pt-BR"/>
              </w:rPr>
            </w:pPr>
            <w:r>
              <w:rPr>
                <w:b/>
                <w:lang w:val="pt-BR"/>
              </w:rPr>
              <w:t>NERC Standard</w:t>
            </w:r>
          </w:p>
        </w:tc>
        <w:tc>
          <w:tcPr>
            <w:tcW w:w="1776" w:type="dxa"/>
          </w:tcPr>
          <w:p w14:paraId="23EC0C88" w14:textId="77777777" w:rsidR="002952B2" w:rsidRDefault="002952B2">
            <w:pPr>
              <w:rPr>
                <w:b/>
                <w:lang w:val="pt-BR"/>
              </w:rPr>
            </w:pPr>
          </w:p>
        </w:tc>
        <w:tc>
          <w:tcPr>
            <w:tcW w:w="1723" w:type="dxa"/>
          </w:tcPr>
          <w:p w14:paraId="23EC0C89" w14:textId="77777777" w:rsidR="002952B2" w:rsidRDefault="002952B2">
            <w:pPr>
              <w:rPr>
                <w:b/>
                <w:lang w:val="pt-BR"/>
              </w:rPr>
            </w:pPr>
          </w:p>
        </w:tc>
        <w:tc>
          <w:tcPr>
            <w:tcW w:w="1647" w:type="dxa"/>
          </w:tcPr>
          <w:p w14:paraId="23EC0C8A" w14:textId="77777777" w:rsidR="002952B2" w:rsidRDefault="002952B2">
            <w:pPr>
              <w:rPr>
                <w:b/>
                <w:lang w:val="pt-BR"/>
              </w:rPr>
            </w:pPr>
          </w:p>
        </w:tc>
        <w:tc>
          <w:tcPr>
            <w:tcW w:w="1170" w:type="dxa"/>
          </w:tcPr>
          <w:p w14:paraId="23EC0C8B" w14:textId="77777777" w:rsidR="002952B2" w:rsidRDefault="002952B2">
            <w:pPr>
              <w:rPr>
                <w:b/>
                <w:lang w:val="pt-BR"/>
              </w:rPr>
            </w:pPr>
          </w:p>
        </w:tc>
      </w:tr>
    </w:tbl>
    <w:p w14:paraId="23EC0C8D"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C91" w14:textId="77777777">
        <w:tc>
          <w:tcPr>
            <w:tcW w:w="1908" w:type="dxa"/>
          </w:tcPr>
          <w:p w14:paraId="23EC0C8E" w14:textId="43B83575" w:rsidR="00DD5F44" w:rsidRDefault="00DD5F44" w:rsidP="00DD5F44">
            <w:pPr>
              <w:rPr>
                <w:b/>
              </w:rPr>
            </w:pPr>
            <w:r>
              <w:rPr>
                <w:b/>
              </w:rPr>
              <w:t xml:space="preserve">Version: 2 </w:t>
            </w:r>
          </w:p>
        </w:tc>
        <w:tc>
          <w:tcPr>
            <w:tcW w:w="2250" w:type="dxa"/>
          </w:tcPr>
          <w:p w14:paraId="23EC0C8F" w14:textId="2A72BB2C" w:rsidR="00DD5F44" w:rsidRDefault="00DD5F44" w:rsidP="00DD5F44">
            <w:pPr>
              <w:rPr>
                <w:b/>
              </w:rPr>
            </w:pPr>
            <w:r>
              <w:rPr>
                <w:b/>
              </w:rPr>
              <w:t>Revision: 0</w:t>
            </w:r>
          </w:p>
        </w:tc>
        <w:tc>
          <w:tcPr>
            <w:tcW w:w="4680" w:type="dxa"/>
          </w:tcPr>
          <w:p w14:paraId="23EC0C90" w14:textId="5F40862E" w:rsidR="00DD5F44" w:rsidRDefault="00DD5F44" w:rsidP="00DD5F44">
            <w:pPr>
              <w:rPr>
                <w:b/>
              </w:rPr>
            </w:pPr>
            <w:r>
              <w:rPr>
                <w:b/>
              </w:rPr>
              <w:t>Effective Date:  December 5, 2025</w:t>
            </w:r>
          </w:p>
        </w:tc>
      </w:tr>
    </w:tbl>
    <w:p w14:paraId="23EC0C92" w14:textId="77777777" w:rsidR="002952B2" w:rsidRDefault="002952B2">
      <w:pPr>
        <w:rPr>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2952B2" w14:paraId="23EC0C95" w14:textId="77777777" w:rsidTr="00F24AA4">
        <w:trPr>
          <w:trHeight w:val="576"/>
          <w:tblHeader/>
        </w:trPr>
        <w:tc>
          <w:tcPr>
            <w:tcW w:w="1510" w:type="dxa"/>
            <w:tcBorders>
              <w:top w:val="double" w:sz="4" w:space="0" w:color="auto"/>
              <w:left w:val="nil"/>
              <w:bottom w:val="double" w:sz="4" w:space="0" w:color="auto"/>
            </w:tcBorders>
            <w:vAlign w:val="center"/>
          </w:tcPr>
          <w:p w14:paraId="23EC0C93" w14:textId="77777777" w:rsidR="002952B2" w:rsidRDefault="000C451D" w:rsidP="00F24AA4">
            <w:pPr>
              <w:jc w:val="center"/>
              <w:rPr>
                <w:b/>
              </w:rPr>
            </w:pPr>
            <w:r>
              <w:rPr>
                <w:b/>
              </w:rPr>
              <w:t>Step</w:t>
            </w:r>
          </w:p>
        </w:tc>
        <w:tc>
          <w:tcPr>
            <w:tcW w:w="7488" w:type="dxa"/>
            <w:tcBorders>
              <w:top w:val="double" w:sz="4" w:space="0" w:color="auto"/>
              <w:bottom w:val="double" w:sz="4" w:space="0" w:color="auto"/>
              <w:right w:val="nil"/>
            </w:tcBorders>
            <w:vAlign w:val="center"/>
          </w:tcPr>
          <w:p w14:paraId="23EC0C94" w14:textId="77777777" w:rsidR="002952B2" w:rsidRDefault="000C451D" w:rsidP="00F24AA4">
            <w:pPr>
              <w:rPr>
                <w:b/>
              </w:rPr>
            </w:pPr>
            <w:r>
              <w:rPr>
                <w:b/>
              </w:rPr>
              <w:t>Action</w:t>
            </w:r>
          </w:p>
        </w:tc>
      </w:tr>
      <w:tr w:rsidR="00AD0B9F" w14:paraId="6D56A780" w14:textId="77777777" w:rsidTr="00F24AA4">
        <w:trPr>
          <w:trHeight w:val="576"/>
        </w:trPr>
        <w:tc>
          <w:tcPr>
            <w:tcW w:w="1510" w:type="dxa"/>
            <w:tcBorders>
              <w:top w:val="double" w:sz="4" w:space="0" w:color="auto"/>
              <w:left w:val="nil"/>
              <w:bottom w:val="single" w:sz="4" w:space="0" w:color="auto"/>
              <w:right w:val="single" w:sz="4" w:space="0" w:color="auto"/>
            </w:tcBorders>
            <w:vAlign w:val="center"/>
          </w:tcPr>
          <w:p w14:paraId="3947F22A" w14:textId="60F5EE29" w:rsidR="00AD0B9F" w:rsidRDefault="00AD0B9F" w:rsidP="00F24AA4">
            <w:pPr>
              <w:jc w:val="center"/>
              <w:rPr>
                <w:b/>
                <w:bCs/>
              </w:rPr>
            </w:pPr>
            <w:bookmarkStart w:id="370" w:name="_OCN"/>
            <w:bookmarkStart w:id="371" w:name="OCN"/>
            <w:bookmarkEnd w:id="370"/>
            <w:bookmarkEnd w:id="371"/>
            <w:r>
              <w:rPr>
                <w:b/>
                <w:bCs/>
              </w:rPr>
              <w:t>N</w:t>
            </w:r>
            <w:r w:rsidR="00F24AA4">
              <w:rPr>
                <w:b/>
                <w:bCs/>
              </w:rPr>
              <w:t>ote</w:t>
            </w:r>
          </w:p>
        </w:tc>
        <w:tc>
          <w:tcPr>
            <w:tcW w:w="7488" w:type="dxa"/>
            <w:tcBorders>
              <w:top w:val="double" w:sz="4" w:space="0" w:color="auto"/>
              <w:left w:val="single" w:sz="4" w:space="0" w:color="auto"/>
              <w:bottom w:val="single" w:sz="4" w:space="0" w:color="auto"/>
              <w:right w:val="nil"/>
            </w:tcBorders>
            <w:vAlign w:val="center"/>
          </w:tcPr>
          <w:p w14:paraId="4711BD72" w14:textId="313835F7" w:rsidR="006179DD" w:rsidRDefault="006179DD" w:rsidP="005A6C6C">
            <w:pPr>
              <w:pStyle w:val="TableText"/>
              <w:numPr>
                <w:ilvl w:val="0"/>
                <w:numId w:val="19"/>
              </w:numPr>
              <w:tabs>
                <w:tab w:val="clear" w:pos="720"/>
              </w:tabs>
              <w:ind w:left="273" w:hanging="270"/>
            </w:pPr>
            <w:r>
              <w:t>ERCOT is in an Emergency Condition whenever ERCOT Transmission Grid status is such that a violation of security criteria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4EC0A7FC" w14:textId="2E274506" w:rsidR="00AD0B9F" w:rsidRDefault="00AD0B9F" w:rsidP="005A6C6C">
            <w:pPr>
              <w:pStyle w:val="TableText"/>
              <w:numPr>
                <w:ilvl w:val="0"/>
                <w:numId w:val="19"/>
              </w:numPr>
              <w:tabs>
                <w:tab w:val="clear" w:pos="720"/>
              </w:tabs>
              <w:ind w:left="273" w:hanging="270"/>
            </w:pPr>
            <w:r>
              <w:t>Consider the severity of the potential Emergency Condition</w:t>
            </w:r>
            <w:r w:rsidR="00A054F0">
              <w:t xml:space="preserve"> prior to the issuance of a </w:t>
            </w:r>
            <w:r w:rsidR="0051371A">
              <w:t>notification</w:t>
            </w:r>
            <w:r>
              <w:t>.  The severity of the Emergency Condition could be limited to an isolated local area, or the condition might cover large areas affecting several entities, or the condition might be an ERCOT-wide condition potentially affecting the entire ERCOT System.</w:t>
            </w:r>
          </w:p>
          <w:p w14:paraId="18220CED" w14:textId="2AC4FF58" w:rsidR="006179DD" w:rsidRDefault="006179DD" w:rsidP="005A6C6C">
            <w:pPr>
              <w:pStyle w:val="TableText"/>
              <w:numPr>
                <w:ilvl w:val="0"/>
                <w:numId w:val="19"/>
              </w:numPr>
              <w:tabs>
                <w:tab w:val="clear" w:pos="720"/>
              </w:tabs>
              <w:ind w:left="273" w:hanging="270"/>
            </w:pPr>
            <w:r>
              <w:t>The sequence of</w:t>
            </w:r>
            <w:r w:rsidRPr="00B1488E">
              <w:t xml:space="preserve"> </w:t>
            </w:r>
            <w:r>
              <w:t xml:space="preserve">notifications issued </w:t>
            </w:r>
            <w:r w:rsidRPr="00B1488E">
              <w:t>may vary due to</w:t>
            </w:r>
            <w:r>
              <w:t xml:space="preserve"> changing</w:t>
            </w:r>
            <w:r w:rsidRPr="00B1488E">
              <w:t xml:space="preserve"> system conditions or other operational issues</w:t>
            </w:r>
            <w:r>
              <w:t xml:space="preserve"> and i</w:t>
            </w:r>
            <w:r w:rsidRPr="00B1488E">
              <w:t xml:space="preserve">t may be necessary to skip </w:t>
            </w:r>
            <w:r>
              <w:t>certain notifications</w:t>
            </w:r>
            <w:r w:rsidRPr="00B1488E">
              <w:t xml:space="preserve"> due to the severity of the situation.</w:t>
            </w:r>
          </w:p>
        </w:tc>
      </w:tr>
      <w:tr w:rsidR="00AD0B9F" w14:paraId="2AD10508"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5320C276" w14:textId="627BE7ED" w:rsidR="00AD0B9F" w:rsidRDefault="00A054F0" w:rsidP="00EC502A">
            <w:pPr>
              <w:pStyle w:val="Heading3"/>
            </w:pPr>
            <w:r>
              <w:t>Operating Condition Notice (</w:t>
            </w:r>
            <w:r w:rsidR="00AD0B9F">
              <w:t>OCN</w:t>
            </w:r>
            <w:r>
              <w:t>)</w:t>
            </w:r>
          </w:p>
        </w:tc>
      </w:tr>
      <w:tr w:rsidR="00A054F0" w14:paraId="1A754ABA" w14:textId="77777777" w:rsidTr="00F24AA4">
        <w:trPr>
          <w:trHeight w:val="576"/>
        </w:trPr>
        <w:tc>
          <w:tcPr>
            <w:tcW w:w="1510" w:type="dxa"/>
            <w:tcBorders>
              <w:top w:val="single" w:sz="4" w:space="0" w:color="auto"/>
              <w:left w:val="nil"/>
              <w:bottom w:val="single" w:sz="4" w:space="0" w:color="auto"/>
              <w:right w:val="single" w:sz="4" w:space="0" w:color="auto"/>
            </w:tcBorders>
            <w:vAlign w:val="center"/>
          </w:tcPr>
          <w:p w14:paraId="41EAE0B1" w14:textId="1D700F12" w:rsidR="00A054F0" w:rsidRDefault="00A054F0" w:rsidP="00F24AA4">
            <w:pPr>
              <w:jc w:val="center"/>
              <w:rPr>
                <w:b/>
                <w:bCs/>
              </w:rPr>
            </w:pPr>
            <w:r>
              <w:rPr>
                <w:b/>
                <w:bCs/>
              </w:rPr>
              <w:t>N</w:t>
            </w:r>
            <w:r w:rsidR="00F24AA4">
              <w:rPr>
                <w:b/>
                <w:bCs/>
              </w:rPr>
              <w:t>ote</w:t>
            </w:r>
          </w:p>
        </w:tc>
        <w:tc>
          <w:tcPr>
            <w:tcW w:w="7488" w:type="dxa"/>
            <w:tcBorders>
              <w:top w:val="single" w:sz="4" w:space="0" w:color="auto"/>
              <w:left w:val="single" w:sz="4" w:space="0" w:color="auto"/>
              <w:bottom w:val="single" w:sz="4" w:space="0" w:color="auto"/>
              <w:right w:val="nil"/>
            </w:tcBorders>
            <w:vAlign w:val="center"/>
          </w:tcPr>
          <w:p w14:paraId="6ABAC71B" w14:textId="37B0C846" w:rsidR="00A054F0" w:rsidRDefault="00A054F0" w:rsidP="00F24AA4">
            <w:pPr>
              <w:pStyle w:val="TableText"/>
            </w:pPr>
            <w:r>
              <w:t>OCN’s are used to inform Market Participants of a possible future need for more Resources due to conditions that could affect ERCOT System reliability.  OCNs are for informational purposes only and may solicit additional information to determine whether the issuance of an Advisory, Watch, or Emergency Notice is warranted. OCNs serve as a reminder to QSEs and TSPs that some attention to the changing conditions may be warranted.</w:t>
            </w:r>
          </w:p>
        </w:tc>
      </w:tr>
      <w:tr w:rsidR="002952B2" w14:paraId="23EC0CA4" w14:textId="77777777" w:rsidTr="00F24AA4">
        <w:trPr>
          <w:trHeight w:val="576"/>
        </w:trPr>
        <w:tc>
          <w:tcPr>
            <w:tcW w:w="1510" w:type="dxa"/>
            <w:tcBorders>
              <w:top w:val="single" w:sz="4" w:space="0" w:color="auto"/>
              <w:left w:val="nil"/>
              <w:bottom w:val="single" w:sz="4" w:space="0" w:color="auto"/>
              <w:right w:val="single" w:sz="4" w:space="0" w:color="auto"/>
            </w:tcBorders>
            <w:vAlign w:val="center"/>
          </w:tcPr>
          <w:p w14:paraId="23EC0C9B" w14:textId="77777777" w:rsidR="002952B2" w:rsidRDefault="000C451D" w:rsidP="00F24AA4">
            <w:pPr>
              <w:jc w:val="center"/>
              <w:rPr>
                <w:b/>
                <w:sz w:val="28"/>
                <w:szCs w:val="28"/>
              </w:rPr>
            </w:pPr>
            <w:r>
              <w:rPr>
                <w:b/>
                <w:bCs/>
              </w:rPr>
              <w:t>1</w:t>
            </w:r>
          </w:p>
        </w:tc>
        <w:tc>
          <w:tcPr>
            <w:tcW w:w="7488" w:type="dxa"/>
            <w:tcBorders>
              <w:top w:val="single" w:sz="4" w:space="0" w:color="auto"/>
              <w:left w:val="single" w:sz="4" w:space="0" w:color="auto"/>
              <w:bottom w:val="single" w:sz="4" w:space="0" w:color="auto"/>
              <w:right w:val="nil"/>
            </w:tcBorders>
            <w:vAlign w:val="center"/>
          </w:tcPr>
          <w:p w14:paraId="23EC0C9C" w14:textId="2C09A285" w:rsidR="002952B2" w:rsidRDefault="000C451D" w:rsidP="00F24AA4">
            <w:pPr>
              <w:pStyle w:val="TableText"/>
            </w:pPr>
            <w:r>
              <w:t>As instructed by the Shift Supervisor or when appropriate, issue an (OCN.  The OCN can be issued for any of the following reasons</w:t>
            </w:r>
            <w:r w:rsidR="00A054F0">
              <w:t>:</w:t>
            </w:r>
          </w:p>
          <w:p w14:paraId="23EC0C9D" w14:textId="77777777" w:rsidR="002952B2" w:rsidRDefault="002952B2" w:rsidP="00F24AA4">
            <w:pPr>
              <w:pStyle w:val="TableText"/>
            </w:pPr>
          </w:p>
          <w:p w14:paraId="754179B7" w14:textId="72BFE5FF" w:rsidR="00A054F0" w:rsidRDefault="00A054F0" w:rsidP="005A6C6C">
            <w:pPr>
              <w:pStyle w:val="TableText"/>
              <w:numPr>
                <w:ilvl w:val="0"/>
                <w:numId w:val="19"/>
              </w:numPr>
              <w:jc w:val="both"/>
            </w:pPr>
            <w:r>
              <w:t>Insufficient Resources to meet forecasted conditions</w:t>
            </w:r>
          </w:p>
          <w:p w14:paraId="23EC0C9E" w14:textId="1ABA4F33" w:rsidR="002952B2" w:rsidRDefault="000C451D" w:rsidP="005A6C6C">
            <w:pPr>
              <w:pStyle w:val="TableText"/>
              <w:numPr>
                <w:ilvl w:val="0"/>
                <w:numId w:val="19"/>
              </w:numPr>
              <w:jc w:val="both"/>
            </w:pPr>
            <w:r>
              <w:t xml:space="preserve">There is a projected reserve capacity shortage </w:t>
            </w:r>
            <w:r w:rsidR="00A054F0">
              <w:t xml:space="preserve">in DRUC </w:t>
            </w:r>
            <w:r>
              <w:t>that could affect reliability and may require more Resources</w:t>
            </w:r>
          </w:p>
          <w:p w14:paraId="23EC0C9F" w14:textId="08AC9CEA" w:rsidR="002952B2" w:rsidRDefault="000C451D" w:rsidP="005A6C6C">
            <w:pPr>
              <w:pStyle w:val="TableText"/>
              <w:numPr>
                <w:ilvl w:val="0"/>
                <w:numId w:val="19"/>
              </w:numPr>
              <w:jc w:val="both"/>
            </w:pPr>
            <w:r w:rsidRPr="005B2926">
              <w:t xml:space="preserve">When extreme cold weather is </w:t>
            </w:r>
            <w:r w:rsidR="00A054F0">
              <w:t xml:space="preserve">developing and </w:t>
            </w:r>
            <w:r w:rsidRPr="005B2926">
              <w:t xml:space="preserve">forecasted </w:t>
            </w:r>
            <w:r w:rsidR="00A054F0">
              <w:t>to impact the ERCOT Region</w:t>
            </w:r>
          </w:p>
          <w:p w14:paraId="23EC0CA0" w14:textId="610C7341" w:rsidR="002952B2" w:rsidRDefault="000C451D" w:rsidP="005A6C6C">
            <w:pPr>
              <w:pStyle w:val="TableText"/>
              <w:numPr>
                <w:ilvl w:val="0"/>
                <w:numId w:val="19"/>
              </w:numPr>
              <w:jc w:val="both"/>
            </w:pPr>
            <w:r>
              <w:lastRenderedPageBreak/>
              <w:t xml:space="preserve">When extreme hot weather is forecasted </w:t>
            </w:r>
            <w:r w:rsidR="00A054F0">
              <w:t>to impact the ERCOT Region</w:t>
            </w:r>
            <w:r>
              <w:t xml:space="preserve"> </w:t>
            </w:r>
          </w:p>
          <w:p w14:paraId="23EC0CA1" w14:textId="7387E586" w:rsidR="002952B2" w:rsidRDefault="000C451D" w:rsidP="005A6C6C">
            <w:pPr>
              <w:pStyle w:val="TableText"/>
              <w:numPr>
                <w:ilvl w:val="0"/>
                <w:numId w:val="19"/>
              </w:numPr>
              <w:jc w:val="both"/>
            </w:pPr>
            <w:r>
              <w:t xml:space="preserve">When a Hurricane </w:t>
            </w:r>
            <w:r w:rsidR="00A054F0">
              <w:t>or</w:t>
            </w:r>
            <w:r>
              <w:t xml:space="preserve"> Tropical Storm is </w:t>
            </w:r>
            <w:r w:rsidR="00A054F0">
              <w:t>developing and forecasted to impact the ERCOT Region</w:t>
            </w:r>
          </w:p>
          <w:p w14:paraId="7E834AD9" w14:textId="6A8498E1" w:rsidR="00A054F0" w:rsidRPr="00A054F0" w:rsidRDefault="000C451D" w:rsidP="005A6C6C">
            <w:pPr>
              <w:pStyle w:val="TableText"/>
              <w:numPr>
                <w:ilvl w:val="0"/>
                <w:numId w:val="19"/>
              </w:numPr>
              <w:jc w:val="both"/>
              <w:rPr>
                <w:b/>
                <w:sz w:val="28"/>
                <w:szCs w:val="28"/>
              </w:rPr>
            </w:pPr>
            <w:r>
              <w:t>Unplanned transmission Outages that may impact reliability</w:t>
            </w:r>
          </w:p>
          <w:p w14:paraId="6785BEAE" w14:textId="77777777" w:rsidR="00A054F0" w:rsidRDefault="00A054F0" w:rsidP="00F24AA4">
            <w:pPr>
              <w:pStyle w:val="TableText"/>
              <w:jc w:val="both"/>
            </w:pPr>
          </w:p>
          <w:p w14:paraId="23EC0CA3" w14:textId="7BE9CE98" w:rsidR="002952B2" w:rsidRDefault="000C451D" w:rsidP="00F24AA4">
            <w:pPr>
              <w:pStyle w:val="TableText"/>
              <w:jc w:val="both"/>
              <w:rPr>
                <w:b/>
                <w:sz w:val="28"/>
                <w:szCs w:val="28"/>
              </w:rPr>
            </w:pPr>
            <w:r>
              <w:t xml:space="preserve">When </w:t>
            </w:r>
            <w:r w:rsidR="00A054F0">
              <w:t xml:space="preserve">anticipated </w:t>
            </w:r>
            <w:r>
              <w:t xml:space="preserve">adverse weather conditions are </w:t>
            </w:r>
            <w:r w:rsidR="00A054F0">
              <w:t>forecasted</w:t>
            </w:r>
            <w:r>
              <w:t>, ERCOT may confer with TOs and QSEs regarding the potential for adverse reliability impacts and contingency preparedness</w:t>
            </w:r>
          </w:p>
        </w:tc>
      </w:tr>
      <w:tr w:rsidR="00720E75" w14:paraId="32382235"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4E83D2BB" w14:textId="344B197C" w:rsidR="00720E75" w:rsidRDefault="00A054F0" w:rsidP="00EC502A">
            <w:pPr>
              <w:pStyle w:val="Heading3"/>
            </w:pPr>
            <w:r>
              <w:lastRenderedPageBreak/>
              <w:t>Advance Action Notice (</w:t>
            </w:r>
            <w:r w:rsidR="00720E75">
              <w:t>AAN</w:t>
            </w:r>
            <w:r>
              <w:t>)</w:t>
            </w:r>
          </w:p>
        </w:tc>
      </w:tr>
      <w:tr w:rsidR="00720E75" w14:paraId="247008E1" w14:textId="77777777" w:rsidTr="00F24AA4">
        <w:trPr>
          <w:trHeight w:val="576"/>
        </w:trPr>
        <w:tc>
          <w:tcPr>
            <w:tcW w:w="1510" w:type="dxa"/>
            <w:tcBorders>
              <w:top w:val="single" w:sz="4" w:space="0" w:color="auto"/>
              <w:left w:val="nil"/>
              <w:bottom w:val="single" w:sz="4" w:space="0" w:color="auto"/>
              <w:right w:val="single" w:sz="4" w:space="0" w:color="auto"/>
            </w:tcBorders>
            <w:vAlign w:val="center"/>
          </w:tcPr>
          <w:p w14:paraId="57D9EBF9" w14:textId="519B86C5" w:rsidR="00720E75" w:rsidRDefault="00A054F0" w:rsidP="00F24AA4">
            <w:pPr>
              <w:jc w:val="center"/>
              <w:rPr>
                <w:b/>
                <w:bCs/>
              </w:rPr>
            </w:pPr>
            <w:r>
              <w:rPr>
                <w:b/>
              </w:rPr>
              <w:t>N</w:t>
            </w:r>
            <w:r w:rsidR="00F24AA4">
              <w:rPr>
                <w:b/>
              </w:rPr>
              <w:t>ote</w:t>
            </w:r>
          </w:p>
        </w:tc>
        <w:tc>
          <w:tcPr>
            <w:tcW w:w="7488" w:type="dxa"/>
            <w:tcBorders>
              <w:top w:val="single" w:sz="4" w:space="0" w:color="auto"/>
              <w:left w:val="single" w:sz="4" w:space="0" w:color="auto"/>
              <w:bottom w:val="single" w:sz="4" w:space="0" w:color="auto"/>
              <w:right w:val="nil"/>
            </w:tcBorders>
            <w:vAlign w:val="center"/>
          </w:tcPr>
          <w:p w14:paraId="3FDD8ADB" w14:textId="77777777" w:rsidR="00A054F0" w:rsidRDefault="00A054F0" w:rsidP="00F24AA4">
            <w:pPr>
              <w:pStyle w:val="TableText"/>
            </w:pPr>
            <w:r>
              <w:t>Outage Schedule Adjustment (OSA)</w:t>
            </w:r>
          </w:p>
          <w:p w14:paraId="3124C53B" w14:textId="77777777" w:rsidR="00A054F0" w:rsidRDefault="00A054F0" w:rsidP="00F24AA4">
            <w:pPr>
              <w:pStyle w:val="TableText"/>
            </w:pPr>
            <w:r>
              <w:t>Outage Adjustment Evaluation (OAE)</w:t>
            </w:r>
          </w:p>
          <w:p w14:paraId="4B380E4F" w14:textId="77777777" w:rsidR="00A054F0" w:rsidRDefault="00A054F0" w:rsidP="00F24AA4">
            <w:pPr>
              <w:pStyle w:val="TableText"/>
            </w:pPr>
          </w:p>
          <w:p w14:paraId="5E3EA5EB" w14:textId="731B2401" w:rsidR="00720E75" w:rsidRDefault="00A054F0" w:rsidP="00F24AA4">
            <w:pPr>
              <w:pStyle w:val="TableText"/>
            </w:pPr>
            <w:r>
              <w:t xml:space="preserve">An AAN </w:t>
            </w:r>
            <w:r w:rsidR="0051371A">
              <w:t>is a</w:t>
            </w:r>
            <w:r w:rsidR="00720E75" w:rsidRPr="00F057BA">
              <w:t xml:space="preserve"> type of OCN</w:t>
            </w:r>
            <w:r>
              <w:t>, ERCOT may issue an AAN in anticipation of</w:t>
            </w:r>
            <w:r w:rsidR="00720E75" w:rsidRPr="00F057BA">
              <w:t xml:space="preserve"> a possible future Emergency Condition</w:t>
            </w:r>
            <w:r w:rsidR="00922BD6">
              <w:t xml:space="preserve">.  An AAN will identify </w:t>
            </w:r>
            <w:r w:rsidR="0051371A">
              <w:t>actions</w:t>
            </w:r>
            <w:r w:rsidR="00720E75" w:rsidRPr="00F057BA">
              <w:t xml:space="preserve"> ERCOT expects to take to address </w:t>
            </w:r>
            <w:r w:rsidR="00922BD6">
              <w:t>the</w:t>
            </w:r>
            <w:r w:rsidR="00720E75" w:rsidRPr="00F057BA">
              <w:t xml:space="preserve"> condition unless the need for ERCOT action is alleviated by QSE and/or (TSP actions or by other system developments.</w:t>
            </w:r>
          </w:p>
        </w:tc>
      </w:tr>
      <w:tr w:rsidR="00720E75" w14:paraId="0B6425BF" w14:textId="77777777" w:rsidTr="00F24AA4">
        <w:trPr>
          <w:trHeight w:val="576"/>
        </w:trPr>
        <w:tc>
          <w:tcPr>
            <w:tcW w:w="1510" w:type="dxa"/>
            <w:tcBorders>
              <w:top w:val="single" w:sz="4" w:space="0" w:color="auto"/>
              <w:left w:val="nil"/>
              <w:bottom w:val="single" w:sz="4" w:space="0" w:color="auto"/>
              <w:right w:val="single" w:sz="4" w:space="0" w:color="auto"/>
            </w:tcBorders>
            <w:vAlign w:val="center"/>
          </w:tcPr>
          <w:p w14:paraId="709C980B" w14:textId="4AC0B032" w:rsidR="00720E75" w:rsidRDefault="00720E75" w:rsidP="00F24AA4">
            <w:pPr>
              <w:jc w:val="center"/>
              <w:rPr>
                <w:b/>
                <w:bCs/>
              </w:rPr>
            </w:pPr>
            <w:r>
              <w:rPr>
                <w:b/>
                <w:bCs/>
              </w:rPr>
              <w:t>1</w:t>
            </w:r>
          </w:p>
        </w:tc>
        <w:tc>
          <w:tcPr>
            <w:tcW w:w="7488" w:type="dxa"/>
            <w:tcBorders>
              <w:top w:val="single" w:sz="4" w:space="0" w:color="auto"/>
              <w:left w:val="single" w:sz="4" w:space="0" w:color="auto"/>
              <w:bottom w:val="single" w:sz="4" w:space="0" w:color="auto"/>
              <w:right w:val="nil"/>
            </w:tcBorders>
            <w:vAlign w:val="center"/>
          </w:tcPr>
          <w:p w14:paraId="40E561A7" w14:textId="28C48B35" w:rsidR="00720E75" w:rsidRDefault="00720E75" w:rsidP="00F24AA4">
            <w:pPr>
              <w:pStyle w:val="TableText"/>
            </w:pPr>
            <w:r>
              <w:t>As instructed by the Shift Supervisor and in coordination with Outage Coordination and Operations Support, issue an AAN.  The AAN can be issued for any of the following reasons</w:t>
            </w:r>
            <w:r w:rsidR="00922BD6">
              <w:t>:</w:t>
            </w:r>
          </w:p>
          <w:p w14:paraId="3AE02CCB" w14:textId="77777777" w:rsidR="00720E75" w:rsidRDefault="00720E75" w:rsidP="00F24AA4">
            <w:pPr>
              <w:pStyle w:val="TableText"/>
              <w:ind w:left="720"/>
              <w:jc w:val="both"/>
            </w:pPr>
          </w:p>
          <w:p w14:paraId="7D3CDA27" w14:textId="546409B8" w:rsidR="00922BD6" w:rsidRDefault="00922BD6" w:rsidP="005A6C6C">
            <w:pPr>
              <w:pStyle w:val="TableText"/>
              <w:numPr>
                <w:ilvl w:val="0"/>
                <w:numId w:val="19"/>
              </w:numPr>
              <w:jc w:val="both"/>
            </w:pPr>
            <w:r>
              <w:t>Insufficient Resources to meet forecasted conditions</w:t>
            </w:r>
          </w:p>
          <w:p w14:paraId="45233B84" w14:textId="59EBF96A" w:rsidR="00720E75" w:rsidRDefault="00720E75" w:rsidP="005A6C6C">
            <w:pPr>
              <w:pStyle w:val="TableText"/>
              <w:numPr>
                <w:ilvl w:val="0"/>
                <w:numId w:val="19"/>
              </w:numPr>
              <w:jc w:val="both"/>
            </w:pPr>
            <w:r>
              <w:t xml:space="preserve">There is a projected reserve capacity shortage </w:t>
            </w:r>
            <w:r w:rsidR="00922BD6">
              <w:t xml:space="preserve">in DRUC </w:t>
            </w:r>
            <w:r>
              <w:t>that could affect reliability and may require more Resources</w:t>
            </w:r>
          </w:p>
          <w:p w14:paraId="73AF13A3" w14:textId="171D3DE2" w:rsidR="00720E75" w:rsidRDefault="00720E75" w:rsidP="005A6C6C">
            <w:pPr>
              <w:pStyle w:val="TableText"/>
              <w:numPr>
                <w:ilvl w:val="0"/>
                <w:numId w:val="19"/>
              </w:numPr>
              <w:jc w:val="both"/>
            </w:pPr>
            <w:r>
              <w:rPr>
                <w:bCs/>
              </w:rPr>
              <w:t xml:space="preserve">When extreme cold weather is </w:t>
            </w:r>
            <w:r w:rsidR="00922BD6">
              <w:rPr>
                <w:bCs/>
              </w:rPr>
              <w:t xml:space="preserve">developing and </w:t>
            </w:r>
            <w:r>
              <w:rPr>
                <w:bCs/>
              </w:rPr>
              <w:t xml:space="preserve">forecasted </w:t>
            </w:r>
            <w:r w:rsidR="00922BD6">
              <w:rPr>
                <w:bCs/>
              </w:rPr>
              <w:t>to impact the ERCOT Region</w:t>
            </w:r>
          </w:p>
          <w:p w14:paraId="1E914882" w14:textId="57DBC178" w:rsidR="00720E75" w:rsidRDefault="00720E75" w:rsidP="005A6C6C">
            <w:pPr>
              <w:pStyle w:val="TableText"/>
              <w:numPr>
                <w:ilvl w:val="0"/>
                <w:numId w:val="19"/>
              </w:numPr>
              <w:jc w:val="both"/>
            </w:pPr>
            <w:r>
              <w:t xml:space="preserve">When extreme hot weather is forecasted </w:t>
            </w:r>
            <w:r w:rsidR="00922BD6">
              <w:t>to impact the ERCOT Region</w:t>
            </w:r>
          </w:p>
          <w:p w14:paraId="4697531B" w14:textId="1EA45326" w:rsidR="00720E75" w:rsidRDefault="00720E75" w:rsidP="005A6C6C">
            <w:pPr>
              <w:pStyle w:val="TableText"/>
              <w:numPr>
                <w:ilvl w:val="0"/>
                <w:numId w:val="19"/>
              </w:numPr>
              <w:jc w:val="both"/>
            </w:pPr>
            <w:r>
              <w:t xml:space="preserve">When a Hurricane </w:t>
            </w:r>
            <w:r w:rsidR="00922BD6">
              <w:t>or</w:t>
            </w:r>
            <w:r>
              <w:t xml:space="preserve"> Tropical Storm is </w:t>
            </w:r>
            <w:r w:rsidR="00922BD6">
              <w:t>developing and forecasted to impact the ERCOT Region</w:t>
            </w:r>
            <w:r>
              <w:t xml:space="preserve"> </w:t>
            </w:r>
          </w:p>
          <w:p w14:paraId="09C8FEA1" w14:textId="40730F68" w:rsidR="00922BD6" w:rsidRDefault="00720E75" w:rsidP="005A6C6C">
            <w:pPr>
              <w:pStyle w:val="TableText"/>
              <w:numPr>
                <w:ilvl w:val="0"/>
                <w:numId w:val="19"/>
              </w:numPr>
              <w:jc w:val="both"/>
            </w:pPr>
            <w:r>
              <w:t>Unplanned transmission Outages that may impact reliability</w:t>
            </w:r>
          </w:p>
          <w:p w14:paraId="2CAE0E72" w14:textId="77777777" w:rsidR="00922BD6" w:rsidRDefault="00922BD6" w:rsidP="00F24AA4">
            <w:pPr>
              <w:pStyle w:val="TableText"/>
            </w:pPr>
          </w:p>
          <w:p w14:paraId="4281DF66" w14:textId="2116937A" w:rsidR="00720E75" w:rsidRPr="00F057BA" w:rsidRDefault="00720E75" w:rsidP="00F24AA4">
            <w:pPr>
              <w:pStyle w:val="TableText"/>
            </w:pPr>
            <w:r>
              <w:t xml:space="preserve">When </w:t>
            </w:r>
            <w:r w:rsidR="00793D1F">
              <w:t xml:space="preserve">anticipated </w:t>
            </w:r>
            <w:r>
              <w:t xml:space="preserve">adverse weather conditions are </w:t>
            </w:r>
            <w:r w:rsidR="00793D1F">
              <w:t>forecasted</w:t>
            </w:r>
            <w:r>
              <w:t>, ERCOT may confer with TOs and QSEs regarding the potential for adverse reliability impacts and contingency preparedness</w:t>
            </w:r>
            <w:r w:rsidR="005B7C55">
              <w:t>.</w:t>
            </w:r>
          </w:p>
        </w:tc>
      </w:tr>
      <w:tr w:rsidR="002952B2" w14:paraId="23EC0CA6"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CA5" w14:textId="77777777" w:rsidR="002952B2" w:rsidRDefault="000C451D" w:rsidP="00EC502A">
            <w:pPr>
              <w:pStyle w:val="Heading3"/>
            </w:pPr>
            <w:bookmarkStart w:id="372" w:name="_ADVISORY"/>
            <w:bookmarkStart w:id="373" w:name="Advisory"/>
            <w:bookmarkEnd w:id="372"/>
            <w:bookmarkEnd w:id="373"/>
            <w:r>
              <w:t>ADVISORY</w:t>
            </w:r>
          </w:p>
        </w:tc>
      </w:tr>
      <w:tr w:rsidR="002952B2" w14:paraId="23EC0CB3" w14:textId="77777777" w:rsidTr="00F24AA4">
        <w:trPr>
          <w:trHeight w:val="576"/>
        </w:trPr>
        <w:tc>
          <w:tcPr>
            <w:tcW w:w="1510" w:type="dxa"/>
            <w:tcBorders>
              <w:top w:val="double" w:sz="4" w:space="0" w:color="auto"/>
              <w:left w:val="nil"/>
              <w:bottom w:val="single" w:sz="4" w:space="0" w:color="auto"/>
              <w:right w:val="single" w:sz="4" w:space="0" w:color="auto"/>
            </w:tcBorders>
            <w:vAlign w:val="center"/>
          </w:tcPr>
          <w:p w14:paraId="23EC0CA7" w14:textId="77777777" w:rsidR="002952B2" w:rsidRDefault="000C451D" w:rsidP="00F24AA4">
            <w:pPr>
              <w:jc w:val="center"/>
              <w:rPr>
                <w:b/>
                <w:sz w:val="28"/>
                <w:szCs w:val="28"/>
              </w:rPr>
            </w:pPr>
            <w:r>
              <w:rPr>
                <w:b/>
                <w:bCs/>
              </w:rPr>
              <w:t>1</w:t>
            </w:r>
          </w:p>
        </w:tc>
        <w:tc>
          <w:tcPr>
            <w:tcW w:w="7488" w:type="dxa"/>
            <w:tcBorders>
              <w:top w:val="double" w:sz="4" w:space="0" w:color="auto"/>
              <w:left w:val="single" w:sz="4" w:space="0" w:color="auto"/>
              <w:bottom w:val="single" w:sz="4" w:space="0" w:color="auto"/>
              <w:right w:val="nil"/>
            </w:tcBorders>
            <w:vAlign w:val="center"/>
          </w:tcPr>
          <w:p w14:paraId="23EC0CA8" w14:textId="62398EE8" w:rsidR="002952B2" w:rsidRDefault="000C451D" w:rsidP="00F24AA4">
            <w:pPr>
              <w:pStyle w:val="TableText"/>
            </w:pPr>
            <w:r>
              <w:t>As instructed by the Shift Supervisor or when appropriate, issue an Advisory.  The Advisory can be issued for any of the following reasons</w:t>
            </w:r>
            <w:r w:rsidR="005B7C55">
              <w:t>:</w:t>
            </w:r>
          </w:p>
          <w:p w14:paraId="23EC0CA9" w14:textId="77777777" w:rsidR="002952B2" w:rsidRDefault="002952B2" w:rsidP="00F24AA4">
            <w:pPr>
              <w:pStyle w:val="TableText"/>
              <w:rPr>
                <w:b/>
                <w:u w:val="single"/>
              </w:rPr>
            </w:pPr>
          </w:p>
          <w:p w14:paraId="23EC0CAA" w14:textId="1F8170C7" w:rsidR="002952B2" w:rsidRDefault="000C451D" w:rsidP="005A6C6C">
            <w:pPr>
              <w:pStyle w:val="TableText"/>
              <w:numPr>
                <w:ilvl w:val="0"/>
                <w:numId w:val="19"/>
              </w:numPr>
              <w:jc w:val="both"/>
            </w:pPr>
            <w:r>
              <w:t xml:space="preserve">When </w:t>
            </w:r>
            <w:r w:rsidR="005B7C55">
              <w:t xml:space="preserve">the probability of </w:t>
            </w:r>
            <w:r>
              <w:t xml:space="preserve">an approaching Hurricane </w:t>
            </w:r>
            <w:r w:rsidR="005B7C55">
              <w:t>or</w:t>
            </w:r>
            <w:r>
              <w:t xml:space="preserve"> Tropical Storm </w:t>
            </w:r>
            <w:r w:rsidR="005B7C55">
              <w:t>impacting the ERCOT Region increases, and concerns exist to escalate awareness</w:t>
            </w:r>
            <w:r>
              <w:t xml:space="preserve">  </w:t>
            </w:r>
          </w:p>
          <w:p w14:paraId="23EC0CAB" w14:textId="257D9A4F" w:rsidR="002952B2" w:rsidRDefault="000C451D" w:rsidP="005A6C6C">
            <w:pPr>
              <w:pStyle w:val="TableText"/>
              <w:numPr>
                <w:ilvl w:val="0"/>
                <w:numId w:val="19"/>
              </w:numPr>
              <w:jc w:val="both"/>
            </w:pPr>
            <w:r w:rsidRPr="005B2926">
              <w:lastRenderedPageBreak/>
              <w:t xml:space="preserve">When </w:t>
            </w:r>
            <w:r w:rsidR="005B7C55">
              <w:t xml:space="preserve">the probability of </w:t>
            </w:r>
            <w:r w:rsidRPr="005B2926">
              <w:t xml:space="preserve">extreme cold weather </w:t>
            </w:r>
            <w:r w:rsidR="005B7C55">
              <w:t>impacting the ERCOT Region increases, and concerns exist to escalate awareness</w:t>
            </w:r>
          </w:p>
          <w:p w14:paraId="23EC0CAC" w14:textId="5E95974C" w:rsidR="002952B2" w:rsidRDefault="000C451D" w:rsidP="005A6C6C">
            <w:pPr>
              <w:pStyle w:val="TableText"/>
              <w:numPr>
                <w:ilvl w:val="0"/>
                <w:numId w:val="19"/>
              </w:numPr>
              <w:jc w:val="both"/>
            </w:pPr>
            <w:r>
              <w:t xml:space="preserve">When </w:t>
            </w:r>
            <w:r w:rsidR="005B7C55">
              <w:t xml:space="preserve">the probability of </w:t>
            </w:r>
            <w:r>
              <w:t xml:space="preserve">extreme hot weather </w:t>
            </w:r>
            <w:r w:rsidR="005B7C55">
              <w:t xml:space="preserve">impacting the ERCOT Region increases, and concerns exist to </w:t>
            </w:r>
            <w:r w:rsidR="0051371A">
              <w:t>escalate</w:t>
            </w:r>
            <w:r w:rsidR="005B7C55">
              <w:t xml:space="preserve"> awareness</w:t>
            </w:r>
          </w:p>
          <w:p w14:paraId="23EC0CAD" w14:textId="77777777" w:rsidR="002952B2" w:rsidRDefault="000C451D" w:rsidP="005A6C6C">
            <w:pPr>
              <w:pStyle w:val="TableText"/>
              <w:numPr>
                <w:ilvl w:val="0"/>
                <w:numId w:val="19"/>
              </w:numPr>
              <w:jc w:val="both"/>
            </w:pPr>
            <w:r>
              <w:t>When conditions are developing or have changed and more Ancillary Services will be needed to maintain current or near-term reliability</w:t>
            </w:r>
          </w:p>
          <w:p w14:paraId="23EC0CAE" w14:textId="6C0501A0" w:rsidR="002952B2" w:rsidRDefault="000C451D" w:rsidP="005A6C6C">
            <w:pPr>
              <w:pStyle w:val="TableText"/>
              <w:numPr>
                <w:ilvl w:val="0"/>
                <w:numId w:val="19"/>
              </w:numPr>
              <w:jc w:val="both"/>
            </w:pPr>
            <w:r>
              <w:t>ERCOT exercise</w:t>
            </w:r>
            <w:r w:rsidR="005B7C55">
              <w:t>s</w:t>
            </w:r>
            <w:r>
              <w:t xml:space="preserve"> its authority to increase Ancillary Service requirements above the quantities originally specified in the Day-Ahead Market (DAM) in accordance with ERCOT Procedures</w:t>
            </w:r>
          </w:p>
          <w:p w14:paraId="23EC0CAF" w14:textId="4FEA4503" w:rsidR="002952B2" w:rsidRDefault="000C451D" w:rsidP="005A6C6C">
            <w:pPr>
              <w:pStyle w:val="TableText"/>
              <w:numPr>
                <w:ilvl w:val="0"/>
                <w:numId w:val="19"/>
              </w:numPr>
              <w:jc w:val="both"/>
            </w:pPr>
            <w:r>
              <w:t xml:space="preserve">When extreme weather or </w:t>
            </w:r>
            <w:r w:rsidR="005B7C55">
              <w:t xml:space="preserve">ERCOT System </w:t>
            </w:r>
            <w:r>
              <w:t>conditions require more lead-time than the normal Day-Ahead Market (DAM) allows</w:t>
            </w:r>
          </w:p>
          <w:p w14:paraId="23EC0CB0" w14:textId="77777777" w:rsidR="002952B2" w:rsidRDefault="000C451D" w:rsidP="005A6C6C">
            <w:pPr>
              <w:pStyle w:val="TableText"/>
              <w:numPr>
                <w:ilvl w:val="0"/>
                <w:numId w:val="19"/>
              </w:numPr>
              <w:jc w:val="both"/>
            </w:pPr>
            <w:r>
              <w:t>Transmission system conditions are such that operations within security criteria are not likely or possible because of Forced Outages or other conditions unless a CMP exists</w:t>
            </w:r>
          </w:p>
          <w:p w14:paraId="23EC0CB1" w14:textId="77777777" w:rsidR="002952B2" w:rsidRDefault="000C451D" w:rsidP="005A6C6C">
            <w:pPr>
              <w:pStyle w:val="TableText"/>
              <w:numPr>
                <w:ilvl w:val="0"/>
                <w:numId w:val="19"/>
              </w:numPr>
              <w:jc w:val="both"/>
            </w:pPr>
            <w:r>
              <w:t>Loss of communications or control condition is anticipated or significantly limited</w:t>
            </w:r>
          </w:p>
          <w:p w14:paraId="23EC0CB2" w14:textId="77777777" w:rsidR="002952B2" w:rsidRDefault="000C451D" w:rsidP="005A6C6C">
            <w:pPr>
              <w:pStyle w:val="TableText"/>
              <w:numPr>
                <w:ilvl w:val="0"/>
                <w:numId w:val="19"/>
              </w:numPr>
              <w:jc w:val="both"/>
              <w:rPr>
                <w:b/>
                <w:sz w:val="28"/>
                <w:szCs w:val="28"/>
              </w:rPr>
            </w:pPr>
            <w:r>
              <w:t>ERCOT may require information from QSEs representing Resources regarding the Resources’ fuel capabilities. Requests for this type of information shall be for a time period of no more than seven days from the date of the request</w:t>
            </w:r>
          </w:p>
        </w:tc>
      </w:tr>
      <w:tr w:rsidR="002952B2" w14:paraId="23EC0CB5"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CB4" w14:textId="77777777" w:rsidR="002952B2" w:rsidRDefault="000C451D" w:rsidP="00EC502A">
            <w:pPr>
              <w:pStyle w:val="Heading3"/>
            </w:pPr>
            <w:bookmarkStart w:id="374" w:name="_WATCH"/>
            <w:bookmarkStart w:id="375" w:name="Watch"/>
            <w:bookmarkEnd w:id="374"/>
            <w:bookmarkEnd w:id="375"/>
            <w:r>
              <w:lastRenderedPageBreak/>
              <w:t>WATCH</w:t>
            </w:r>
          </w:p>
        </w:tc>
      </w:tr>
      <w:tr w:rsidR="002952B2" w14:paraId="23EC0CC4" w14:textId="77777777" w:rsidTr="00F24AA4">
        <w:trPr>
          <w:trHeight w:val="576"/>
        </w:trPr>
        <w:tc>
          <w:tcPr>
            <w:tcW w:w="1510" w:type="dxa"/>
            <w:tcBorders>
              <w:top w:val="double" w:sz="4" w:space="0" w:color="auto"/>
              <w:left w:val="nil"/>
              <w:bottom w:val="double" w:sz="4" w:space="0" w:color="auto"/>
              <w:right w:val="single" w:sz="4" w:space="0" w:color="auto"/>
            </w:tcBorders>
            <w:vAlign w:val="center"/>
          </w:tcPr>
          <w:p w14:paraId="23EC0CB6" w14:textId="77777777" w:rsidR="002952B2" w:rsidRDefault="000C451D" w:rsidP="00F24AA4">
            <w:pPr>
              <w:jc w:val="center"/>
              <w:rPr>
                <w:b/>
                <w:sz w:val="28"/>
                <w:szCs w:val="28"/>
              </w:rPr>
            </w:pPr>
            <w:r>
              <w:rPr>
                <w:b/>
                <w:bCs/>
              </w:rPr>
              <w:t>1</w:t>
            </w:r>
          </w:p>
        </w:tc>
        <w:tc>
          <w:tcPr>
            <w:tcW w:w="7488" w:type="dxa"/>
            <w:tcBorders>
              <w:top w:val="double" w:sz="4" w:space="0" w:color="auto"/>
              <w:left w:val="single" w:sz="4" w:space="0" w:color="auto"/>
              <w:bottom w:val="double" w:sz="4" w:space="0" w:color="auto"/>
              <w:right w:val="nil"/>
            </w:tcBorders>
            <w:vAlign w:val="center"/>
          </w:tcPr>
          <w:p w14:paraId="23EC0CB7" w14:textId="171C39E2" w:rsidR="002952B2" w:rsidRDefault="000C451D" w:rsidP="00F24AA4">
            <w:pPr>
              <w:pStyle w:val="TableText"/>
            </w:pPr>
            <w:r>
              <w:t>As instructed by the Shift Supervisor or when appropriate, issue a Watch.  The Watch can be issued for any of the following reasons</w:t>
            </w:r>
            <w:r w:rsidR="005B7C55">
              <w:t>:</w:t>
            </w:r>
          </w:p>
          <w:p w14:paraId="23EC0CB8" w14:textId="77777777" w:rsidR="002952B2" w:rsidRDefault="002952B2" w:rsidP="00F24AA4">
            <w:pPr>
              <w:pStyle w:val="TableText"/>
            </w:pPr>
          </w:p>
          <w:p w14:paraId="23EC0CB9" w14:textId="30E5562A" w:rsidR="002952B2" w:rsidRDefault="000C451D" w:rsidP="005A6C6C">
            <w:pPr>
              <w:pStyle w:val="TableText"/>
              <w:numPr>
                <w:ilvl w:val="0"/>
                <w:numId w:val="19"/>
              </w:numPr>
              <w:jc w:val="both"/>
            </w:pPr>
            <w:r>
              <w:t>A reserve capacity shortage is projected with no market solution available that could affect reliability</w:t>
            </w:r>
          </w:p>
          <w:p w14:paraId="23EC0CBA" w14:textId="24964456" w:rsidR="002952B2" w:rsidRDefault="000C451D" w:rsidP="005A6C6C">
            <w:pPr>
              <w:pStyle w:val="TableText"/>
              <w:numPr>
                <w:ilvl w:val="0"/>
                <w:numId w:val="19"/>
              </w:numPr>
              <w:jc w:val="both"/>
            </w:pPr>
            <w:r>
              <w:t xml:space="preserve">When an approaching Hurricane </w:t>
            </w:r>
            <w:r w:rsidR="005B7C55">
              <w:t>or</w:t>
            </w:r>
            <w:r>
              <w:t xml:space="preserve"> Tropical Storm is </w:t>
            </w:r>
            <w:r w:rsidR="005B7C55">
              <w:t>imminent and anticipated to have an adverse impact on the ERCOT Region</w:t>
            </w:r>
          </w:p>
          <w:p w14:paraId="23EC0CBB" w14:textId="33C866AB" w:rsidR="002952B2" w:rsidRDefault="000C451D" w:rsidP="005A6C6C">
            <w:pPr>
              <w:pStyle w:val="TableText"/>
              <w:numPr>
                <w:ilvl w:val="0"/>
                <w:numId w:val="19"/>
              </w:numPr>
              <w:jc w:val="both"/>
            </w:pPr>
            <w:r w:rsidRPr="005B2926">
              <w:t xml:space="preserve">When </w:t>
            </w:r>
            <w:r w:rsidR="005B7C55">
              <w:t xml:space="preserve">impacts from </w:t>
            </w:r>
            <w:r w:rsidRPr="005B2926">
              <w:t xml:space="preserve">extreme cold weather is </w:t>
            </w:r>
            <w:r w:rsidR="005B7C55">
              <w:t>imminent and anticipated to have an adverse impact on the ERCOT Region</w:t>
            </w:r>
          </w:p>
          <w:p w14:paraId="23EC0CBC" w14:textId="2A177647" w:rsidR="002952B2" w:rsidRDefault="000C451D" w:rsidP="005A6C6C">
            <w:pPr>
              <w:pStyle w:val="TableText"/>
              <w:numPr>
                <w:ilvl w:val="0"/>
                <w:numId w:val="19"/>
              </w:numPr>
              <w:jc w:val="both"/>
            </w:pPr>
            <w:r>
              <w:t xml:space="preserve">When extreme hot weather is </w:t>
            </w:r>
            <w:r w:rsidR="005B7C55">
              <w:t>imminent and anticipated to have an adverse impact on the ERCOT Region</w:t>
            </w:r>
            <w:r>
              <w:t xml:space="preserve">  </w:t>
            </w:r>
          </w:p>
          <w:p w14:paraId="23EC0CBD" w14:textId="77777777" w:rsidR="002952B2" w:rsidRDefault="000C451D" w:rsidP="005A6C6C">
            <w:pPr>
              <w:pStyle w:val="TableText"/>
              <w:numPr>
                <w:ilvl w:val="0"/>
                <w:numId w:val="19"/>
              </w:numPr>
              <w:jc w:val="both"/>
            </w:pPr>
            <w:r>
              <w:t>Conditions have developed such that additional Ancillary Services are needed in the Operating Period</w:t>
            </w:r>
          </w:p>
          <w:p w14:paraId="23EC0CBE" w14:textId="77777777" w:rsidR="002952B2" w:rsidRDefault="000C451D" w:rsidP="005A6C6C">
            <w:pPr>
              <w:pStyle w:val="TableText"/>
              <w:numPr>
                <w:ilvl w:val="0"/>
                <w:numId w:val="19"/>
              </w:numPr>
              <w:jc w:val="both"/>
            </w:pPr>
            <w:r>
              <w:t>Insufficient Ancillary Services or Energy Offers in the DAM</w:t>
            </w:r>
          </w:p>
          <w:p w14:paraId="23EC0CBF" w14:textId="77777777" w:rsidR="002952B2" w:rsidRDefault="000C451D" w:rsidP="005A6C6C">
            <w:pPr>
              <w:pStyle w:val="TableText"/>
              <w:numPr>
                <w:ilvl w:val="0"/>
                <w:numId w:val="19"/>
              </w:numPr>
              <w:jc w:val="both"/>
            </w:pPr>
            <w:r>
              <w:t>Market-based congestion management techniques embedded in SCED will not be adequate to resolve transmission security violations</w:t>
            </w:r>
          </w:p>
          <w:p w14:paraId="23EC0CC0" w14:textId="77777777" w:rsidR="002952B2" w:rsidRDefault="000C451D" w:rsidP="005A6C6C">
            <w:pPr>
              <w:pStyle w:val="TableText"/>
              <w:numPr>
                <w:ilvl w:val="0"/>
                <w:numId w:val="19"/>
              </w:numPr>
              <w:jc w:val="both"/>
            </w:pPr>
            <w:r>
              <w:t>Forced Outages or other abnormal operating conditions have occurred, or may occur that require ERCOT to operate with active transmission violations of security criteria as defined in the Operating Guides unless a CMP exists</w:t>
            </w:r>
          </w:p>
          <w:p w14:paraId="23EC0CC1" w14:textId="77777777" w:rsidR="002952B2" w:rsidRDefault="000C451D" w:rsidP="005A6C6C">
            <w:pPr>
              <w:pStyle w:val="TableText"/>
              <w:numPr>
                <w:ilvl w:val="0"/>
                <w:numId w:val="19"/>
              </w:numPr>
              <w:jc w:val="both"/>
            </w:pPr>
            <w:r>
              <w:t>The SCED process fails to reach a solution, whether or not ERCOT is using one the measures in Failure of the SCED Process.</w:t>
            </w:r>
          </w:p>
          <w:p w14:paraId="23EC0CC2" w14:textId="77777777" w:rsidR="002952B2" w:rsidRDefault="000C451D" w:rsidP="005A6C6C">
            <w:pPr>
              <w:pStyle w:val="TableText"/>
              <w:numPr>
                <w:ilvl w:val="0"/>
                <w:numId w:val="19"/>
              </w:numPr>
              <w:jc w:val="both"/>
            </w:pPr>
            <w:r>
              <w:lastRenderedPageBreak/>
              <w:t>The need to immediately procure Ancillary Services from existing offers</w:t>
            </w:r>
          </w:p>
          <w:p w14:paraId="23EC0CC3" w14:textId="77777777" w:rsidR="002952B2" w:rsidRDefault="000C451D" w:rsidP="005A6C6C">
            <w:pPr>
              <w:pStyle w:val="TableText"/>
              <w:numPr>
                <w:ilvl w:val="0"/>
                <w:numId w:val="19"/>
              </w:numPr>
              <w:jc w:val="both"/>
            </w:pPr>
            <w:r>
              <w:t>ERCOT may instruct TOs to reconfigure transmission elements as necessary to improve the reliability of the system</w:t>
            </w:r>
          </w:p>
        </w:tc>
      </w:tr>
      <w:tr w:rsidR="002952B2" w14:paraId="23EC0CC6"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CC5" w14:textId="77777777" w:rsidR="002952B2" w:rsidRDefault="000C451D" w:rsidP="00EC502A">
            <w:pPr>
              <w:pStyle w:val="Heading3"/>
            </w:pPr>
            <w:bookmarkStart w:id="376" w:name="_EMERGENCY_NOTICE"/>
            <w:bookmarkStart w:id="377" w:name="EmergencyNotice"/>
            <w:bookmarkEnd w:id="376"/>
            <w:bookmarkEnd w:id="377"/>
            <w:r>
              <w:lastRenderedPageBreak/>
              <w:t>EMERGENCY NOTICE</w:t>
            </w:r>
          </w:p>
        </w:tc>
      </w:tr>
      <w:tr w:rsidR="002952B2" w14:paraId="23EC0CD4" w14:textId="77777777" w:rsidTr="00F24AA4">
        <w:trPr>
          <w:trHeight w:val="576"/>
        </w:trPr>
        <w:tc>
          <w:tcPr>
            <w:tcW w:w="1510" w:type="dxa"/>
            <w:tcBorders>
              <w:top w:val="double" w:sz="4" w:space="0" w:color="auto"/>
              <w:left w:val="nil"/>
              <w:bottom w:val="double" w:sz="4" w:space="0" w:color="auto"/>
            </w:tcBorders>
            <w:vAlign w:val="center"/>
          </w:tcPr>
          <w:p w14:paraId="23EC0CC7" w14:textId="77777777" w:rsidR="002952B2" w:rsidRDefault="000C451D" w:rsidP="00F24AA4">
            <w:pPr>
              <w:jc w:val="center"/>
              <w:rPr>
                <w:b/>
                <w:bCs/>
              </w:rPr>
            </w:pPr>
            <w:r>
              <w:rPr>
                <w:b/>
                <w:bCs/>
              </w:rPr>
              <w:t>1</w:t>
            </w:r>
          </w:p>
        </w:tc>
        <w:tc>
          <w:tcPr>
            <w:tcW w:w="7488" w:type="dxa"/>
            <w:tcBorders>
              <w:top w:val="double" w:sz="4" w:space="0" w:color="auto"/>
              <w:bottom w:val="double" w:sz="4" w:space="0" w:color="auto"/>
              <w:right w:val="nil"/>
            </w:tcBorders>
          </w:tcPr>
          <w:p w14:paraId="23EC0CC8" w14:textId="6121588F" w:rsidR="002952B2" w:rsidRDefault="000C451D" w:rsidP="00F24AA4">
            <w:pPr>
              <w:pStyle w:val="TableText"/>
            </w:pPr>
            <w:r>
              <w:t>As instructed by the Shift Supervisor or when appropriate, issue an Emergency Notice.  The Emergency Notice can be issued for any of the following reasons</w:t>
            </w:r>
            <w:r w:rsidR="005B7C55">
              <w:t>:</w:t>
            </w:r>
          </w:p>
          <w:p w14:paraId="23EC0CC9" w14:textId="77777777" w:rsidR="002952B2" w:rsidRDefault="002952B2" w:rsidP="00F24AA4">
            <w:pPr>
              <w:pStyle w:val="TableText"/>
            </w:pPr>
          </w:p>
          <w:p w14:paraId="23EC0CCA" w14:textId="77777777" w:rsidR="002952B2" w:rsidRDefault="000C451D" w:rsidP="005A6C6C">
            <w:pPr>
              <w:pStyle w:val="TableText"/>
              <w:numPr>
                <w:ilvl w:val="0"/>
                <w:numId w:val="19"/>
              </w:numPr>
              <w:jc w:val="both"/>
            </w:pPr>
            <w:r>
              <w:t>Loss of Primary Control Center functionality</w:t>
            </w:r>
          </w:p>
          <w:p w14:paraId="23EC0CCB" w14:textId="77777777" w:rsidR="002952B2" w:rsidRDefault="000C451D" w:rsidP="005A6C6C">
            <w:pPr>
              <w:pStyle w:val="TableText"/>
              <w:numPr>
                <w:ilvl w:val="0"/>
                <w:numId w:val="19"/>
              </w:numPr>
              <w:jc w:val="both"/>
            </w:pPr>
            <w:r>
              <w:t>Load Resource deployment for North-Houston voltage stability</w:t>
            </w:r>
          </w:p>
          <w:p w14:paraId="23EC0CCC" w14:textId="77777777" w:rsidR="002952B2" w:rsidRDefault="000C451D" w:rsidP="005A6C6C">
            <w:pPr>
              <w:pStyle w:val="TableText"/>
              <w:numPr>
                <w:ilvl w:val="0"/>
                <w:numId w:val="19"/>
              </w:numPr>
              <w:jc w:val="both"/>
            </w:pPr>
            <w:r>
              <w:t>ERCOT cannot maintain minimum reliability standards (for reasons including fuel shortages) during the Operating Period using every Resource practically obtainable from the market</w:t>
            </w:r>
          </w:p>
          <w:p w14:paraId="23EC0CCD" w14:textId="77777777" w:rsidR="002952B2" w:rsidRDefault="000C451D" w:rsidP="005A6C6C">
            <w:pPr>
              <w:pStyle w:val="TableText"/>
              <w:numPr>
                <w:ilvl w:val="0"/>
                <w:numId w:val="19"/>
              </w:numPr>
              <w:jc w:val="both"/>
            </w:pPr>
            <w:r>
              <w:t>Immediate action cannot be taken to avoid or relive a Transmission Element operating above its Emergency Rating</w:t>
            </w:r>
          </w:p>
          <w:p w14:paraId="23EC0CCE" w14:textId="77777777" w:rsidR="002952B2" w:rsidRDefault="000C451D" w:rsidP="005A6C6C">
            <w:pPr>
              <w:pStyle w:val="TableText"/>
              <w:numPr>
                <w:ilvl w:val="0"/>
                <w:numId w:val="19"/>
              </w:numPr>
              <w:jc w:val="both"/>
            </w:pPr>
            <w:r>
              <w:t>ERCOT forecasts an inability to meet applicable reliability standards and it has exercised all other reasonable options</w:t>
            </w:r>
          </w:p>
          <w:p w14:paraId="23EC0CCF" w14:textId="77777777" w:rsidR="002952B2" w:rsidRDefault="000C451D" w:rsidP="005A6C6C">
            <w:pPr>
              <w:pStyle w:val="TableText"/>
              <w:numPr>
                <w:ilvl w:val="0"/>
                <w:numId w:val="19"/>
              </w:numPr>
              <w:jc w:val="both"/>
            </w:pPr>
            <w:r>
              <w:t>A transmission condition has been identified that requires emergency energy from any of the DC-Ties or curtailment of schedules</w:t>
            </w:r>
          </w:p>
          <w:p w14:paraId="23EC0CD0" w14:textId="77777777" w:rsidR="002952B2" w:rsidRDefault="000C451D" w:rsidP="005A6C6C">
            <w:pPr>
              <w:pStyle w:val="TableText"/>
              <w:numPr>
                <w:ilvl w:val="0"/>
                <w:numId w:val="19"/>
              </w:numPr>
              <w:jc w:val="both"/>
            </w:pPr>
            <w:r>
              <w:t>The Transmission Grid is such that a violation of security criteria as defined in the Operating Guides presents the threat of uncontrolled separation or cascading outages, large-scale service disruption to Load (other than Load being served from a radial transmission line) and/or overload of Transmission Elements and no timely solution is obtainable through SCED or CMP</w:t>
            </w:r>
          </w:p>
          <w:p w14:paraId="23EC0CD1" w14:textId="432F9385" w:rsidR="002952B2" w:rsidRDefault="000C451D" w:rsidP="005A6C6C">
            <w:pPr>
              <w:pStyle w:val="TableText"/>
              <w:numPr>
                <w:ilvl w:val="0"/>
                <w:numId w:val="19"/>
              </w:numPr>
              <w:jc w:val="both"/>
            </w:pPr>
            <w:r>
              <w:t xml:space="preserve">When extreme cold weather is </w:t>
            </w:r>
            <w:r w:rsidRPr="005B2926">
              <w:t xml:space="preserve">beginning to have an adverse impact on the </w:t>
            </w:r>
            <w:r w:rsidR="005B7C55">
              <w:t xml:space="preserve">ERCOT </w:t>
            </w:r>
            <w:r w:rsidRPr="005B2926">
              <w:t>System</w:t>
            </w:r>
          </w:p>
          <w:p w14:paraId="23EC0CD2" w14:textId="64062A3B" w:rsidR="002952B2" w:rsidRDefault="000C451D" w:rsidP="005A6C6C">
            <w:pPr>
              <w:pStyle w:val="TableText"/>
              <w:numPr>
                <w:ilvl w:val="0"/>
                <w:numId w:val="19"/>
              </w:numPr>
              <w:jc w:val="both"/>
            </w:pPr>
            <w:r w:rsidRPr="005B2926">
              <w:t xml:space="preserve">When extreme hot weather is beginning to have an adverse impact on the </w:t>
            </w:r>
            <w:r w:rsidR="005B7C55">
              <w:t xml:space="preserve">ERCOT </w:t>
            </w:r>
            <w:r w:rsidRPr="005B2926">
              <w:t>System</w:t>
            </w:r>
          </w:p>
          <w:p w14:paraId="23EC0CD3" w14:textId="62B7BD73" w:rsidR="002952B2" w:rsidRDefault="000C451D" w:rsidP="005A6C6C">
            <w:pPr>
              <w:pStyle w:val="TableText"/>
              <w:numPr>
                <w:ilvl w:val="0"/>
                <w:numId w:val="19"/>
              </w:numPr>
              <w:jc w:val="both"/>
            </w:pPr>
            <w:r>
              <w:t xml:space="preserve">When Hurricane </w:t>
            </w:r>
            <w:r w:rsidR="005B7C55">
              <w:t>or</w:t>
            </w:r>
            <w:r>
              <w:t xml:space="preserve"> Tropical Storm </w:t>
            </w:r>
            <w:r w:rsidRPr="005B2926">
              <w:t>is beginning to have an adverse impact on the System</w:t>
            </w:r>
          </w:p>
        </w:tc>
      </w:tr>
      <w:tr w:rsidR="002952B2" w14:paraId="23EC0CD6" w14:textId="77777777" w:rsidTr="00F24AA4">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CD5" w14:textId="77777777" w:rsidR="002952B2" w:rsidRDefault="000C451D" w:rsidP="00EC502A">
            <w:pPr>
              <w:pStyle w:val="Heading3"/>
            </w:pPr>
            <w:bookmarkStart w:id="378" w:name="_Notifications"/>
            <w:bookmarkStart w:id="379" w:name="Scripts"/>
            <w:bookmarkStart w:id="380" w:name="_Operating_Condition_Script"/>
            <w:bookmarkEnd w:id="378"/>
            <w:bookmarkEnd w:id="379"/>
            <w:bookmarkEnd w:id="380"/>
            <w:r>
              <w:t>Operating Condition Script</w:t>
            </w:r>
          </w:p>
        </w:tc>
      </w:tr>
      <w:tr w:rsidR="002952B2" w14:paraId="23EC0CDD" w14:textId="77777777" w:rsidTr="00F24AA4">
        <w:trPr>
          <w:trHeight w:val="576"/>
        </w:trPr>
        <w:tc>
          <w:tcPr>
            <w:tcW w:w="1510" w:type="dxa"/>
            <w:tcBorders>
              <w:top w:val="double" w:sz="4" w:space="0" w:color="auto"/>
              <w:left w:val="nil"/>
              <w:bottom w:val="single" w:sz="4" w:space="0" w:color="auto"/>
            </w:tcBorders>
            <w:vAlign w:val="center"/>
          </w:tcPr>
          <w:p w14:paraId="23EC0CD7" w14:textId="77777777" w:rsidR="002952B2" w:rsidRDefault="000C451D" w:rsidP="00F24AA4">
            <w:pPr>
              <w:jc w:val="center"/>
              <w:rPr>
                <w:b/>
                <w:bCs/>
              </w:rPr>
            </w:pPr>
            <w:r>
              <w:rPr>
                <w:b/>
                <w:bCs/>
              </w:rPr>
              <w:t>Hotline</w:t>
            </w:r>
          </w:p>
        </w:tc>
        <w:tc>
          <w:tcPr>
            <w:tcW w:w="7488" w:type="dxa"/>
            <w:tcBorders>
              <w:top w:val="double" w:sz="4" w:space="0" w:color="auto"/>
              <w:bottom w:val="single" w:sz="4" w:space="0" w:color="auto"/>
              <w:right w:val="nil"/>
            </w:tcBorders>
          </w:tcPr>
          <w:p w14:paraId="23EC0CD8" w14:textId="77777777" w:rsidR="002952B2" w:rsidRDefault="000C451D" w:rsidP="00F24AA4">
            <w:pPr>
              <w:pStyle w:val="TableText"/>
            </w:pPr>
            <w:r>
              <w:t>Notify QSEs of Notice</w:t>
            </w:r>
          </w:p>
          <w:p w14:paraId="23EC0CD9" w14:textId="77777777" w:rsidR="002952B2" w:rsidRDefault="002952B2" w:rsidP="00F24AA4">
            <w:pPr>
              <w:pStyle w:val="TableText"/>
            </w:pPr>
          </w:p>
          <w:p w14:paraId="23EC0CDA" w14:textId="77777777" w:rsidR="002952B2" w:rsidRDefault="000C451D" w:rsidP="00F24AA4">
            <w:pPr>
              <w:pStyle w:val="TableText"/>
              <w:rPr>
                <w:b/>
                <w:u w:val="single"/>
              </w:rPr>
            </w:pPr>
            <w:r>
              <w:rPr>
                <w:b/>
                <w:highlight w:val="yellow"/>
                <w:u w:val="single"/>
              </w:rPr>
              <w:t>#46 - Typical Hotline Script for Operating Condition [OCN/Advisory/Watch/Emergency]</w:t>
            </w:r>
          </w:p>
          <w:p w14:paraId="23EC0CDB" w14:textId="77777777" w:rsidR="002952B2" w:rsidRDefault="000C451D" w:rsidP="00F24AA4">
            <w:pPr>
              <w:pStyle w:val="TableText"/>
            </w:pPr>
            <w:r>
              <w:t>.</w:t>
            </w:r>
          </w:p>
          <w:p w14:paraId="23EC0CDC" w14:textId="77777777" w:rsidR="002952B2" w:rsidRDefault="002952B2" w:rsidP="00F24AA4">
            <w:pPr>
              <w:pStyle w:val="TableText"/>
            </w:pPr>
          </w:p>
        </w:tc>
      </w:tr>
      <w:tr w:rsidR="002952B2" w14:paraId="23EC0CE4" w14:textId="77777777" w:rsidTr="00F24AA4">
        <w:trPr>
          <w:trHeight w:val="576"/>
        </w:trPr>
        <w:tc>
          <w:tcPr>
            <w:tcW w:w="1510" w:type="dxa"/>
            <w:tcBorders>
              <w:top w:val="single" w:sz="4" w:space="0" w:color="auto"/>
              <w:left w:val="nil"/>
              <w:bottom w:val="single" w:sz="4" w:space="0" w:color="auto"/>
            </w:tcBorders>
            <w:vAlign w:val="center"/>
          </w:tcPr>
          <w:p w14:paraId="23EC0CDE" w14:textId="77777777" w:rsidR="002952B2" w:rsidRDefault="000C451D" w:rsidP="00F24AA4">
            <w:pPr>
              <w:jc w:val="center"/>
              <w:rPr>
                <w:b/>
                <w:bCs/>
              </w:rPr>
            </w:pPr>
            <w:r>
              <w:rPr>
                <w:b/>
                <w:bCs/>
              </w:rPr>
              <w:t>Post</w:t>
            </w:r>
          </w:p>
        </w:tc>
        <w:tc>
          <w:tcPr>
            <w:tcW w:w="7488" w:type="dxa"/>
            <w:tcBorders>
              <w:top w:val="single" w:sz="4" w:space="0" w:color="auto"/>
              <w:bottom w:val="single" w:sz="4" w:space="0" w:color="auto"/>
              <w:right w:val="nil"/>
            </w:tcBorders>
            <w:vAlign w:val="center"/>
          </w:tcPr>
          <w:p w14:paraId="55D68948" w14:textId="55697C28" w:rsidR="00C509AB" w:rsidRDefault="00C509AB" w:rsidP="005A6C6C">
            <w:pPr>
              <w:pStyle w:val="TableText"/>
              <w:numPr>
                <w:ilvl w:val="0"/>
                <w:numId w:val="19"/>
              </w:numPr>
              <w:jc w:val="both"/>
            </w:pPr>
            <w:r>
              <w:t xml:space="preserve">All notices must be posted on </w:t>
            </w:r>
            <w:r w:rsidR="00B763E3">
              <w:t xml:space="preserve">the </w:t>
            </w:r>
            <w:r w:rsidR="00B763E3" w:rsidRPr="00B763E3">
              <w:t>ERCOT Website</w:t>
            </w:r>
            <w:r>
              <w:t>.</w:t>
            </w:r>
          </w:p>
          <w:p w14:paraId="225D694C" w14:textId="77777777" w:rsidR="00C509AB" w:rsidRDefault="00C509AB" w:rsidP="005A6C6C">
            <w:pPr>
              <w:pStyle w:val="TableText"/>
              <w:numPr>
                <w:ilvl w:val="0"/>
                <w:numId w:val="19"/>
              </w:numPr>
              <w:jc w:val="both"/>
            </w:pPr>
            <w:r>
              <w:t>For “free form” messages, the “Notice Priority” will be specified as follows:</w:t>
            </w:r>
          </w:p>
          <w:p w14:paraId="749D4FCA" w14:textId="77777777" w:rsidR="00C509AB" w:rsidRDefault="00C509AB" w:rsidP="005A6C6C">
            <w:pPr>
              <w:pStyle w:val="ListParagraph"/>
              <w:numPr>
                <w:ilvl w:val="1"/>
                <w:numId w:val="18"/>
              </w:numPr>
            </w:pPr>
            <w:r>
              <w:t>Operational Information/OCN type messages – low priority</w:t>
            </w:r>
          </w:p>
          <w:p w14:paraId="520AE7A7" w14:textId="77777777" w:rsidR="00C509AB" w:rsidRDefault="00C509AB" w:rsidP="005A6C6C">
            <w:pPr>
              <w:pStyle w:val="ListParagraph"/>
              <w:numPr>
                <w:ilvl w:val="1"/>
                <w:numId w:val="18"/>
              </w:numPr>
            </w:pPr>
            <w:r>
              <w:t>Advisory/Watch type messages – medium priority</w:t>
            </w:r>
          </w:p>
          <w:p w14:paraId="23EC0CE3" w14:textId="0765C178" w:rsidR="002952B2" w:rsidRDefault="00C509AB" w:rsidP="005A6C6C">
            <w:pPr>
              <w:pStyle w:val="ListParagraph"/>
              <w:numPr>
                <w:ilvl w:val="1"/>
                <w:numId w:val="18"/>
              </w:numPr>
            </w:pPr>
            <w:r>
              <w:lastRenderedPageBreak/>
              <w:t>Emergency type messages – high priority</w:t>
            </w:r>
          </w:p>
        </w:tc>
      </w:tr>
      <w:tr w:rsidR="002952B2" w14:paraId="23EC0CE7" w14:textId="77777777" w:rsidTr="00F24AA4">
        <w:trPr>
          <w:trHeight w:val="576"/>
        </w:trPr>
        <w:tc>
          <w:tcPr>
            <w:tcW w:w="1510" w:type="dxa"/>
            <w:tcBorders>
              <w:top w:val="single" w:sz="4" w:space="0" w:color="auto"/>
              <w:left w:val="nil"/>
              <w:bottom w:val="single" w:sz="4" w:space="0" w:color="auto"/>
            </w:tcBorders>
            <w:vAlign w:val="center"/>
          </w:tcPr>
          <w:p w14:paraId="23EC0CE5" w14:textId="77777777" w:rsidR="002952B2" w:rsidRDefault="000C451D" w:rsidP="00F24AA4">
            <w:pPr>
              <w:jc w:val="center"/>
              <w:rPr>
                <w:b/>
                <w:bCs/>
              </w:rPr>
            </w:pPr>
            <w:r>
              <w:rPr>
                <w:b/>
                <w:bCs/>
              </w:rPr>
              <w:lastRenderedPageBreak/>
              <w:t>Hotline Cancellation</w:t>
            </w:r>
          </w:p>
        </w:tc>
        <w:tc>
          <w:tcPr>
            <w:tcW w:w="7488" w:type="dxa"/>
            <w:tcBorders>
              <w:top w:val="single" w:sz="4" w:space="0" w:color="auto"/>
              <w:bottom w:val="single" w:sz="4" w:space="0" w:color="auto"/>
              <w:right w:val="nil"/>
            </w:tcBorders>
            <w:vAlign w:val="center"/>
          </w:tcPr>
          <w:p w14:paraId="23EC0CE6" w14:textId="77777777" w:rsidR="002952B2" w:rsidRDefault="000C451D" w:rsidP="00F24AA4">
            <w:r>
              <w:rPr>
                <w:b/>
                <w:highlight w:val="yellow"/>
                <w:u w:val="single"/>
              </w:rPr>
              <w:t>#47 - Typical Hotline Script to Cancel Operating Condition [OCN/Advisory/Watch/Emergency]</w:t>
            </w:r>
          </w:p>
        </w:tc>
      </w:tr>
      <w:tr w:rsidR="002952B2" w14:paraId="23EC0CEA" w14:textId="77777777" w:rsidTr="00F24AA4">
        <w:trPr>
          <w:trHeight w:val="576"/>
        </w:trPr>
        <w:tc>
          <w:tcPr>
            <w:tcW w:w="1510" w:type="dxa"/>
            <w:tcBorders>
              <w:top w:val="single" w:sz="4" w:space="0" w:color="auto"/>
              <w:left w:val="nil"/>
              <w:bottom w:val="double" w:sz="4" w:space="0" w:color="auto"/>
            </w:tcBorders>
            <w:vAlign w:val="center"/>
          </w:tcPr>
          <w:p w14:paraId="23EC0CE8" w14:textId="0C1D72C2" w:rsidR="002952B2" w:rsidRDefault="000C451D" w:rsidP="00F24AA4">
            <w:pPr>
              <w:jc w:val="center"/>
              <w:rPr>
                <w:b/>
                <w:bCs/>
              </w:rPr>
            </w:pPr>
            <w:r>
              <w:rPr>
                <w:b/>
                <w:bCs/>
              </w:rPr>
              <w:t>L</w:t>
            </w:r>
            <w:r w:rsidR="00F24AA4">
              <w:rPr>
                <w:b/>
                <w:bCs/>
              </w:rPr>
              <w:t>og</w:t>
            </w:r>
          </w:p>
        </w:tc>
        <w:tc>
          <w:tcPr>
            <w:tcW w:w="7488" w:type="dxa"/>
            <w:tcBorders>
              <w:top w:val="single" w:sz="4" w:space="0" w:color="auto"/>
              <w:bottom w:val="double" w:sz="4" w:space="0" w:color="auto"/>
              <w:right w:val="nil"/>
            </w:tcBorders>
            <w:vAlign w:val="center"/>
          </w:tcPr>
          <w:p w14:paraId="23EC0CE9" w14:textId="4BE22399" w:rsidR="002952B2" w:rsidRDefault="00DD664B" w:rsidP="00F24AA4">
            <w:pPr>
              <w:pStyle w:val="TableText"/>
            </w:pPr>
            <w:r>
              <w:t>Log all actions</w:t>
            </w:r>
            <w:r w:rsidR="000C451D">
              <w:t>.</w:t>
            </w:r>
          </w:p>
        </w:tc>
      </w:tr>
    </w:tbl>
    <w:p w14:paraId="23EC0CEB" w14:textId="6EFEF7E2" w:rsidR="002952B2" w:rsidRDefault="00F24AA4">
      <w:pPr>
        <w:pStyle w:val="List2"/>
        <w:ind w:left="0" w:firstLine="0"/>
        <w:rPr>
          <w:b/>
        </w:rPr>
      </w:pPr>
      <w:r>
        <w:rPr>
          <w:b/>
        </w:rPr>
        <w:br w:type="textWrapping" w:clear="all"/>
      </w:r>
    </w:p>
    <w:p w14:paraId="23EC0CEC" w14:textId="77777777" w:rsidR="002952B2" w:rsidRDefault="000C451D">
      <w:pPr>
        <w:rPr>
          <w:b/>
        </w:rPr>
      </w:pPr>
      <w:r>
        <w:rPr>
          <w:b/>
        </w:rPr>
        <w:br w:type="page"/>
      </w:r>
    </w:p>
    <w:p w14:paraId="23EC0CED" w14:textId="77777777" w:rsidR="002952B2" w:rsidRDefault="000C451D" w:rsidP="00E53E65">
      <w:pPr>
        <w:pStyle w:val="Heading2"/>
      </w:pPr>
      <w:bookmarkStart w:id="381" w:name="_7.2_Implement_EEA"/>
      <w:bookmarkEnd w:id="381"/>
      <w:r>
        <w:lastRenderedPageBreak/>
        <w:t>7.2</w:t>
      </w:r>
      <w:r>
        <w:tab/>
      </w:r>
      <w:bookmarkStart w:id="382" w:name="EEA"/>
      <w:bookmarkEnd w:id="382"/>
      <w:r>
        <w:t>Implement EEA Levels</w:t>
      </w:r>
    </w:p>
    <w:p w14:paraId="23EC0CEE" w14:textId="77777777" w:rsidR="002952B2" w:rsidRDefault="002952B2">
      <w:pPr>
        <w:ind w:left="720"/>
        <w:rPr>
          <w:b/>
        </w:rPr>
      </w:pPr>
    </w:p>
    <w:p w14:paraId="23EC0CEF" w14:textId="77777777" w:rsidR="002952B2" w:rsidRDefault="000C451D">
      <w:pPr>
        <w:ind w:left="720"/>
      </w:pPr>
      <w:r>
        <w:rPr>
          <w:b/>
        </w:rPr>
        <w:t xml:space="preserve">Procedure Purpose:  </w:t>
      </w:r>
      <w:r>
        <w:t>To provide for maximum possible continuity of service while maintaining the integrity of the ERCOT system to reduce the chance of cascading outages. If required to assist other Desk during an EEA event refer to appropriate Operating Procedures.</w:t>
      </w:r>
    </w:p>
    <w:p w14:paraId="23EC0CF0" w14:textId="77777777" w:rsidR="002952B2" w:rsidRDefault="002952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1810"/>
        <w:gridCol w:w="1583"/>
        <w:gridCol w:w="1668"/>
        <w:gridCol w:w="1525"/>
      </w:tblGrid>
      <w:tr w:rsidR="002952B2" w14:paraId="23EC0CF6" w14:textId="77777777">
        <w:tc>
          <w:tcPr>
            <w:tcW w:w="2404" w:type="dxa"/>
            <w:vAlign w:val="center"/>
          </w:tcPr>
          <w:p w14:paraId="23EC0CF1" w14:textId="77777777" w:rsidR="002952B2" w:rsidRDefault="000C451D">
            <w:pPr>
              <w:rPr>
                <w:b/>
                <w:lang w:val="pt-BR"/>
              </w:rPr>
            </w:pPr>
            <w:r>
              <w:rPr>
                <w:b/>
                <w:lang w:val="pt-BR"/>
              </w:rPr>
              <w:t>Protocol Reference</w:t>
            </w:r>
          </w:p>
        </w:tc>
        <w:tc>
          <w:tcPr>
            <w:tcW w:w="1810" w:type="dxa"/>
          </w:tcPr>
          <w:p w14:paraId="23EC0CF2" w14:textId="77777777" w:rsidR="002952B2" w:rsidRDefault="000C451D">
            <w:pPr>
              <w:rPr>
                <w:b/>
                <w:lang w:val="pt-BR"/>
              </w:rPr>
            </w:pPr>
            <w:r>
              <w:rPr>
                <w:b/>
                <w:lang w:val="pt-BR"/>
              </w:rPr>
              <w:t>6.5.7.6.2.2(1)(b) &amp; (13)</w:t>
            </w:r>
          </w:p>
        </w:tc>
        <w:tc>
          <w:tcPr>
            <w:tcW w:w="1583" w:type="dxa"/>
          </w:tcPr>
          <w:p w14:paraId="23EC0CF3" w14:textId="77777777" w:rsidR="002952B2" w:rsidRDefault="000C451D">
            <w:pPr>
              <w:rPr>
                <w:b/>
                <w:lang w:val="pt-BR"/>
              </w:rPr>
            </w:pPr>
            <w:r>
              <w:rPr>
                <w:b/>
                <w:lang w:val="pt-BR"/>
              </w:rPr>
              <w:t>6.5.9.4</w:t>
            </w:r>
          </w:p>
        </w:tc>
        <w:tc>
          <w:tcPr>
            <w:tcW w:w="1668" w:type="dxa"/>
          </w:tcPr>
          <w:p w14:paraId="23EC0CF4" w14:textId="77777777" w:rsidR="002952B2" w:rsidRDefault="000C451D">
            <w:pPr>
              <w:rPr>
                <w:b/>
                <w:lang w:val="pt-BR"/>
              </w:rPr>
            </w:pPr>
            <w:r>
              <w:rPr>
                <w:b/>
                <w:lang w:val="pt-BR"/>
              </w:rPr>
              <w:t>6.5.9.4.2</w:t>
            </w:r>
          </w:p>
        </w:tc>
        <w:tc>
          <w:tcPr>
            <w:tcW w:w="1525" w:type="dxa"/>
          </w:tcPr>
          <w:p w14:paraId="23EC0CF5" w14:textId="77777777" w:rsidR="002952B2" w:rsidRDefault="002952B2">
            <w:pPr>
              <w:rPr>
                <w:b/>
                <w:lang w:val="pt-BR"/>
              </w:rPr>
            </w:pPr>
          </w:p>
        </w:tc>
      </w:tr>
      <w:tr w:rsidR="002952B2" w14:paraId="23EC0CFD" w14:textId="77777777">
        <w:tc>
          <w:tcPr>
            <w:tcW w:w="2404" w:type="dxa"/>
            <w:vMerge w:val="restart"/>
            <w:vAlign w:val="center"/>
          </w:tcPr>
          <w:p w14:paraId="23EC0CF7" w14:textId="77777777" w:rsidR="002952B2" w:rsidRDefault="000C451D">
            <w:pPr>
              <w:rPr>
                <w:b/>
                <w:lang w:val="pt-BR"/>
              </w:rPr>
            </w:pPr>
            <w:r>
              <w:rPr>
                <w:b/>
                <w:lang w:val="pt-BR"/>
              </w:rPr>
              <w:t>Guide Reference</w:t>
            </w:r>
          </w:p>
          <w:p w14:paraId="23EC0CF8" w14:textId="77777777" w:rsidR="002952B2" w:rsidRDefault="002952B2">
            <w:pPr>
              <w:rPr>
                <w:b/>
                <w:lang w:val="pt-BR"/>
              </w:rPr>
            </w:pPr>
          </w:p>
        </w:tc>
        <w:tc>
          <w:tcPr>
            <w:tcW w:w="1810" w:type="dxa"/>
          </w:tcPr>
          <w:p w14:paraId="23EC0CF9" w14:textId="77777777" w:rsidR="002952B2" w:rsidRDefault="000C451D">
            <w:pPr>
              <w:rPr>
                <w:b/>
                <w:lang w:val="pt-BR"/>
              </w:rPr>
            </w:pPr>
            <w:r>
              <w:rPr>
                <w:b/>
                <w:lang w:val="pt-BR"/>
              </w:rPr>
              <w:t>4.5.3</w:t>
            </w:r>
          </w:p>
        </w:tc>
        <w:tc>
          <w:tcPr>
            <w:tcW w:w="1583" w:type="dxa"/>
          </w:tcPr>
          <w:p w14:paraId="23EC0CFA" w14:textId="77777777" w:rsidR="002952B2" w:rsidRDefault="000C451D">
            <w:pPr>
              <w:rPr>
                <w:b/>
                <w:lang w:val="pt-BR"/>
              </w:rPr>
            </w:pPr>
            <w:r>
              <w:rPr>
                <w:b/>
                <w:lang w:val="pt-BR"/>
              </w:rPr>
              <w:t>4.5.3.1</w:t>
            </w:r>
          </w:p>
        </w:tc>
        <w:tc>
          <w:tcPr>
            <w:tcW w:w="1668" w:type="dxa"/>
          </w:tcPr>
          <w:p w14:paraId="23EC0CFB" w14:textId="77777777" w:rsidR="002952B2" w:rsidRDefault="000C451D">
            <w:pPr>
              <w:rPr>
                <w:b/>
                <w:lang w:val="pt-BR"/>
              </w:rPr>
            </w:pPr>
            <w:r>
              <w:rPr>
                <w:b/>
                <w:lang w:val="pt-BR"/>
              </w:rPr>
              <w:t>4.5.3.2</w:t>
            </w:r>
          </w:p>
        </w:tc>
        <w:tc>
          <w:tcPr>
            <w:tcW w:w="1525" w:type="dxa"/>
          </w:tcPr>
          <w:p w14:paraId="23EC0CFC" w14:textId="77777777" w:rsidR="002952B2" w:rsidRDefault="000C451D">
            <w:pPr>
              <w:rPr>
                <w:b/>
                <w:lang w:val="pt-BR"/>
              </w:rPr>
            </w:pPr>
            <w:r>
              <w:rPr>
                <w:b/>
                <w:lang w:val="pt-BR"/>
              </w:rPr>
              <w:t>4.5.3.3</w:t>
            </w:r>
          </w:p>
        </w:tc>
      </w:tr>
      <w:tr w:rsidR="002952B2" w14:paraId="23EC0D03" w14:textId="77777777">
        <w:tc>
          <w:tcPr>
            <w:tcW w:w="2404" w:type="dxa"/>
            <w:vMerge/>
          </w:tcPr>
          <w:p w14:paraId="23EC0CFE" w14:textId="77777777" w:rsidR="002952B2" w:rsidRDefault="002952B2">
            <w:pPr>
              <w:rPr>
                <w:b/>
                <w:lang w:val="pt-BR"/>
              </w:rPr>
            </w:pPr>
          </w:p>
        </w:tc>
        <w:tc>
          <w:tcPr>
            <w:tcW w:w="1810" w:type="dxa"/>
          </w:tcPr>
          <w:p w14:paraId="23EC0CFF" w14:textId="77777777" w:rsidR="002952B2" w:rsidRDefault="000C451D">
            <w:pPr>
              <w:rPr>
                <w:b/>
                <w:lang w:val="pt-BR"/>
              </w:rPr>
            </w:pPr>
            <w:r>
              <w:rPr>
                <w:b/>
                <w:lang w:val="pt-BR"/>
              </w:rPr>
              <w:t>4.5.3.4</w:t>
            </w:r>
          </w:p>
        </w:tc>
        <w:tc>
          <w:tcPr>
            <w:tcW w:w="1583" w:type="dxa"/>
          </w:tcPr>
          <w:p w14:paraId="23EC0D00" w14:textId="77777777" w:rsidR="002952B2" w:rsidRDefault="002952B2">
            <w:pPr>
              <w:rPr>
                <w:b/>
                <w:lang w:val="pt-BR"/>
              </w:rPr>
            </w:pPr>
          </w:p>
        </w:tc>
        <w:tc>
          <w:tcPr>
            <w:tcW w:w="1668" w:type="dxa"/>
          </w:tcPr>
          <w:p w14:paraId="23EC0D01" w14:textId="77777777" w:rsidR="002952B2" w:rsidRDefault="002952B2">
            <w:pPr>
              <w:rPr>
                <w:b/>
                <w:lang w:val="pt-BR"/>
              </w:rPr>
            </w:pPr>
          </w:p>
        </w:tc>
        <w:tc>
          <w:tcPr>
            <w:tcW w:w="1525" w:type="dxa"/>
          </w:tcPr>
          <w:p w14:paraId="23EC0D02" w14:textId="77777777" w:rsidR="002952B2" w:rsidRDefault="002952B2">
            <w:pPr>
              <w:rPr>
                <w:b/>
                <w:lang w:val="pt-BR"/>
              </w:rPr>
            </w:pPr>
          </w:p>
        </w:tc>
      </w:tr>
      <w:tr w:rsidR="002952B2" w14:paraId="23EC0D0A" w14:textId="77777777">
        <w:tc>
          <w:tcPr>
            <w:tcW w:w="2404" w:type="dxa"/>
            <w:vAlign w:val="center"/>
          </w:tcPr>
          <w:p w14:paraId="23EC0D04" w14:textId="77777777" w:rsidR="002952B2" w:rsidRDefault="000C451D">
            <w:pPr>
              <w:rPr>
                <w:b/>
                <w:lang w:val="pt-BR"/>
              </w:rPr>
            </w:pPr>
            <w:r>
              <w:rPr>
                <w:b/>
                <w:lang w:val="pt-BR"/>
              </w:rPr>
              <w:t>NERC Standard</w:t>
            </w:r>
          </w:p>
        </w:tc>
        <w:tc>
          <w:tcPr>
            <w:tcW w:w="1810" w:type="dxa"/>
          </w:tcPr>
          <w:p w14:paraId="23EC0D06" w14:textId="5DB018D1" w:rsidR="002952B2" w:rsidRDefault="002952B2">
            <w:pPr>
              <w:rPr>
                <w:b/>
                <w:lang w:val="pt-BR"/>
              </w:rPr>
            </w:pPr>
          </w:p>
        </w:tc>
        <w:tc>
          <w:tcPr>
            <w:tcW w:w="1583" w:type="dxa"/>
          </w:tcPr>
          <w:p w14:paraId="23EC0D07" w14:textId="77777777" w:rsidR="002952B2" w:rsidRDefault="002952B2">
            <w:pPr>
              <w:rPr>
                <w:b/>
                <w:lang w:val="pt-BR"/>
              </w:rPr>
            </w:pPr>
          </w:p>
        </w:tc>
        <w:tc>
          <w:tcPr>
            <w:tcW w:w="1668" w:type="dxa"/>
          </w:tcPr>
          <w:p w14:paraId="23EC0D08" w14:textId="77777777" w:rsidR="002952B2" w:rsidRDefault="002952B2">
            <w:pPr>
              <w:rPr>
                <w:b/>
              </w:rPr>
            </w:pPr>
          </w:p>
        </w:tc>
        <w:tc>
          <w:tcPr>
            <w:tcW w:w="1525" w:type="dxa"/>
          </w:tcPr>
          <w:p w14:paraId="23EC0D09" w14:textId="77777777" w:rsidR="002952B2" w:rsidRDefault="002952B2">
            <w:pPr>
              <w:rPr>
                <w:b/>
              </w:rPr>
            </w:pPr>
          </w:p>
        </w:tc>
      </w:tr>
    </w:tbl>
    <w:p w14:paraId="23EC0D0B"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2227"/>
        <w:gridCol w:w="4872"/>
      </w:tblGrid>
      <w:tr w:rsidR="00DD5F44" w14:paraId="23EC0D0F" w14:textId="77777777" w:rsidTr="00DD5F44">
        <w:tc>
          <w:tcPr>
            <w:tcW w:w="1891" w:type="dxa"/>
          </w:tcPr>
          <w:p w14:paraId="23EC0D0C" w14:textId="0963FD4B" w:rsidR="00DD5F44" w:rsidRDefault="00DD5F44" w:rsidP="00DD5F44">
            <w:r>
              <w:rPr>
                <w:b/>
              </w:rPr>
              <w:t xml:space="preserve">Version: 2 </w:t>
            </w:r>
          </w:p>
        </w:tc>
        <w:tc>
          <w:tcPr>
            <w:tcW w:w="2227" w:type="dxa"/>
          </w:tcPr>
          <w:p w14:paraId="23EC0D0D" w14:textId="76D08857" w:rsidR="00DD5F44" w:rsidRDefault="00DD5F44" w:rsidP="00DD5F44">
            <w:pPr>
              <w:rPr>
                <w:b/>
              </w:rPr>
            </w:pPr>
            <w:r>
              <w:rPr>
                <w:b/>
              </w:rPr>
              <w:t>Revision: 0</w:t>
            </w:r>
          </w:p>
        </w:tc>
        <w:tc>
          <w:tcPr>
            <w:tcW w:w="4872" w:type="dxa"/>
          </w:tcPr>
          <w:p w14:paraId="23EC0D0E" w14:textId="03DE0932" w:rsidR="00DD5F44" w:rsidRDefault="00DD5F44" w:rsidP="00DD5F44">
            <w:pPr>
              <w:rPr>
                <w:b/>
              </w:rPr>
            </w:pPr>
            <w:r>
              <w:rPr>
                <w:b/>
              </w:rPr>
              <w:t>Effective Date:  December 5, 2025</w:t>
            </w:r>
          </w:p>
        </w:tc>
      </w:tr>
    </w:tbl>
    <w:p w14:paraId="23EC0D10" w14:textId="77777777" w:rsidR="002952B2" w:rsidRDefault="002952B2"/>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469"/>
        <w:gridCol w:w="88"/>
        <w:gridCol w:w="7443"/>
        <w:gridCol w:w="108"/>
      </w:tblGrid>
      <w:tr w:rsidR="002952B2" w14:paraId="23EC0D13" w14:textId="77777777">
        <w:trPr>
          <w:gridBefore w:val="1"/>
          <w:gridAfter w:val="1"/>
          <w:wBefore w:w="108" w:type="dxa"/>
          <w:wAfter w:w="108" w:type="dxa"/>
          <w:trHeight w:val="576"/>
          <w:tblHeader/>
        </w:trPr>
        <w:tc>
          <w:tcPr>
            <w:tcW w:w="1557" w:type="dxa"/>
            <w:gridSpan w:val="2"/>
            <w:tcBorders>
              <w:top w:val="double" w:sz="4" w:space="0" w:color="auto"/>
              <w:left w:val="nil"/>
              <w:bottom w:val="double" w:sz="4" w:space="0" w:color="auto"/>
            </w:tcBorders>
            <w:vAlign w:val="center"/>
          </w:tcPr>
          <w:p w14:paraId="23EC0D11" w14:textId="77777777" w:rsidR="002952B2" w:rsidRDefault="000C451D" w:rsidP="00DD664B">
            <w:pPr>
              <w:jc w:val="center"/>
              <w:rPr>
                <w:b/>
              </w:rPr>
            </w:pPr>
            <w:r>
              <w:rPr>
                <w:b/>
              </w:rPr>
              <w:t>Step</w:t>
            </w:r>
          </w:p>
        </w:tc>
        <w:tc>
          <w:tcPr>
            <w:tcW w:w="7443" w:type="dxa"/>
            <w:tcBorders>
              <w:top w:val="double" w:sz="4" w:space="0" w:color="auto"/>
              <w:bottom w:val="double" w:sz="4" w:space="0" w:color="auto"/>
              <w:right w:val="nil"/>
            </w:tcBorders>
            <w:vAlign w:val="center"/>
          </w:tcPr>
          <w:p w14:paraId="23EC0D12" w14:textId="77777777" w:rsidR="002952B2" w:rsidRDefault="000C451D">
            <w:pPr>
              <w:rPr>
                <w:b/>
              </w:rPr>
            </w:pPr>
            <w:r>
              <w:rPr>
                <w:b/>
              </w:rPr>
              <w:t>Action</w:t>
            </w:r>
          </w:p>
        </w:tc>
      </w:tr>
      <w:tr w:rsidR="002952B2" w14:paraId="23EC0D17" w14:textId="77777777">
        <w:trPr>
          <w:gridBefore w:val="1"/>
          <w:gridAfter w:val="1"/>
          <w:wBefore w:w="108" w:type="dxa"/>
          <w:wAfter w:w="108" w:type="dxa"/>
          <w:trHeight w:val="576"/>
        </w:trPr>
        <w:tc>
          <w:tcPr>
            <w:tcW w:w="1557" w:type="dxa"/>
            <w:gridSpan w:val="2"/>
            <w:tcBorders>
              <w:top w:val="double" w:sz="4" w:space="0" w:color="auto"/>
              <w:left w:val="nil"/>
            </w:tcBorders>
            <w:vAlign w:val="center"/>
          </w:tcPr>
          <w:p w14:paraId="23EC0D14" w14:textId="3A6F5F02" w:rsidR="002952B2" w:rsidRDefault="000C451D">
            <w:pPr>
              <w:jc w:val="center"/>
              <w:rPr>
                <w:b/>
              </w:rPr>
            </w:pPr>
            <w:r>
              <w:rPr>
                <w:b/>
              </w:rPr>
              <w:t>N</w:t>
            </w:r>
            <w:r w:rsidR="00DD664B">
              <w:rPr>
                <w:b/>
              </w:rPr>
              <w:t>ote</w:t>
            </w:r>
          </w:p>
        </w:tc>
        <w:tc>
          <w:tcPr>
            <w:tcW w:w="7443" w:type="dxa"/>
            <w:tcBorders>
              <w:top w:val="double" w:sz="4" w:space="0" w:color="auto"/>
              <w:right w:val="nil"/>
            </w:tcBorders>
            <w:vAlign w:val="center"/>
          </w:tcPr>
          <w:p w14:paraId="75C42424" w14:textId="5DFC31FC" w:rsidR="000C757E" w:rsidRDefault="000C757E" w:rsidP="005A6C6C">
            <w:pPr>
              <w:pStyle w:val="TableText"/>
              <w:numPr>
                <w:ilvl w:val="0"/>
                <w:numId w:val="19"/>
              </w:numPr>
              <w:tabs>
                <w:tab w:val="clear" w:pos="720"/>
              </w:tabs>
              <w:ind w:left="316"/>
            </w:pPr>
            <w:r>
              <w:t xml:space="preserve">ERCOT may immediately implement EEA Level 2 when clock-minute average system frequency falls below 59.91 Hz for 15 consecutive minutes.  </w:t>
            </w:r>
          </w:p>
          <w:p w14:paraId="4A6092C7" w14:textId="06044282" w:rsidR="002952B2" w:rsidRDefault="000C757E" w:rsidP="005A6C6C">
            <w:pPr>
              <w:pStyle w:val="TableText"/>
              <w:numPr>
                <w:ilvl w:val="0"/>
                <w:numId w:val="19"/>
              </w:numPr>
              <w:tabs>
                <w:tab w:val="clear" w:pos="720"/>
              </w:tabs>
              <w:ind w:left="316"/>
            </w:pPr>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tes or when steady-state frequency falls below 59.8 Hz for any duration of time.</w:t>
            </w:r>
          </w:p>
          <w:p w14:paraId="23EC0D16" w14:textId="70B6B2B4" w:rsidR="000C757E" w:rsidRDefault="000C757E" w:rsidP="005A6C6C">
            <w:pPr>
              <w:pStyle w:val="TableText"/>
              <w:numPr>
                <w:ilvl w:val="0"/>
                <w:numId w:val="19"/>
              </w:numPr>
              <w:tabs>
                <w:tab w:val="clear" w:pos="720"/>
              </w:tabs>
              <w:ind w:left="316"/>
            </w:pPr>
            <w:r>
              <w:t>ERCOT shall immediately implement EEA Level 3 any time the steady-state frequency is below 59.5 Hz for any duration.</w:t>
            </w:r>
          </w:p>
        </w:tc>
      </w:tr>
      <w:tr w:rsidR="002952B2" w14:paraId="23EC0D1A" w14:textId="77777777">
        <w:trPr>
          <w:gridBefore w:val="1"/>
          <w:gridAfter w:val="1"/>
          <w:wBefore w:w="108" w:type="dxa"/>
          <w:wAfter w:w="108" w:type="dxa"/>
          <w:trHeight w:val="576"/>
        </w:trPr>
        <w:tc>
          <w:tcPr>
            <w:tcW w:w="1557" w:type="dxa"/>
            <w:gridSpan w:val="2"/>
            <w:tcBorders>
              <w:left w:val="nil"/>
            </w:tcBorders>
            <w:vAlign w:val="center"/>
          </w:tcPr>
          <w:p w14:paraId="23EC0D18" w14:textId="77777777" w:rsidR="002952B2" w:rsidRDefault="000C451D">
            <w:pPr>
              <w:jc w:val="center"/>
              <w:rPr>
                <w:b/>
              </w:rPr>
            </w:pPr>
            <w:r>
              <w:rPr>
                <w:b/>
              </w:rPr>
              <w:t>TCEQ</w:t>
            </w:r>
          </w:p>
        </w:tc>
        <w:tc>
          <w:tcPr>
            <w:tcW w:w="7443" w:type="dxa"/>
            <w:tcBorders>
              <w:right w:val="nil"/>
            </w:tcBorders>
            <w:vAlign w:val="center"/>
          </w:tcPr>
          <w:p w14:paraId="23EC0D19" w14:textId="7EB7ED2F" w:rsidR="002952B2" w:rsidRDefault="000C451D">
            <w:r>
              <w:t>When increased generation is requested during EEA events, Texas Commission on Environmental Quality (TCEQ) will exercise enforcement discretion for exceedances of emission limits as well as operational limits for power generating plants for Generators who exceed air permit limits in order to maximize generation for the duration of the EEA event.  ERCOT General Council will send out a Market Notice each time ERCOT enters an EEA with this reminder.</w:t>
            </w:r>
          </w:p>
        </w:tc>
      </w:tr>
      <w:tr w:rsidR="002952B2" w14:paraId="23EC0D1C" w14:textId="77777777">
        <w:trPr>
          <w:trHeight w:val="576"/>
        </w:trPr>
        <w:tc>
          <w:tcPr>
            <w:tcW w:w="9216" w:type="dxa"/>
            <w:gridSpan w:val="5"/>
            <w:tcBorders>
              <w:top w:val="double" w:sz="4" w:space="0" w:color="auto"/>
              <w:left w:val="double" w:sz="4" w:space="0" w:color="auto"/>
              <w:bottom w:val="double" w:sz="4" w:space="0" w:color="auto"/>
              <w:right w:val="double" w:sz="4" w:space="0" w:color="auto"/>
            </w:tcBorders>
            <w:vAlign w:val="center"/>
          </w:tcPr>
          <w:p w14:paraId="23EC0D1B" w14:textId="77777777" w:rsidR="002952B2" w:rsidRDefault="000C451D" w:rsidP="00EC502A">
            <w:pPr>
              <w:pStyle w:val="Heading3"/>
            </w:pPr>
            <w:bookmarkStart w:id="383" w:name="EEA1"/>
            <w:bookmarkEnd w:id="383"/>
            <w:r>
              <w:t>Implement EEA Level 1</w:t>
            </w:r>
          </w:p>
        </w:tc>
      </w:tr>
      <w:tr w:rsidR="002952B2" w14:paraId="23EC0D22" w14:textId="77777777">
        <w:trPr>
          <w:trHeight w:val="576"/>
        </w:trPr>
        <w:tc>
          <w:tcPr>
            <w:tcW w:w="1577" w:type="dxa"/>
            <w:gridSpan w:val="2"/>
            <w:tcBorders>
              <w:top w:val="double" w:sz="4" w:space="0" w:color="auto"/>
              <w:left w:val="nil"/>
              <w:bottom w:val="single" w:sz="4" w:space="0" w:color="auto"/>
            </w:tcBorders>
            <w:vAlign w:val="center"/>
          </w:tcPr>
          <w:p w14:paraId="23EC0D1D" w14:textId="77777777" w:rsidR="002952B2" w:rsidRDefault="000C451D">
            <w:pPr>
              <w:jc w:val="center"/>
              <w:rPr>
                <w:b/>
              </w:rPr>
            </w:pPr>
            <w:r>
              <w:rPr>
                <w:b/>
              </w:rPr>
              <w:t>1</w:t>
            </w:r>
          </w:p>
          <w:p w14:paraId="23EC0D1E" w14:textId="77777777" w:rsidR="002952B2" w:rsidRDefault="002952B2"/>
        </w:tc>
        <w:tc>
          <w:tcPr>
            <w:tcW w:w="7639" w:type="dxa"/>
            <w:gridSpan w:val="3"/>
            <w:tcBorders>
              <w:top w:val="double" w:sz="4" w:space="0" w:color="auto"/>
              <w:bottom w:val="single" w:sz="4" w:space="0" w:color="auto"/>
              <w:right w:val="nil"/>
            </w:tcBorders>
            <w:vAlign w:val="center"/>
          </w:tcPr>
          <w:p w14:paraId="23EC0D1F" w14:textId="77777777" w:rsidR="002952B2" w:rsidRDefault="000C451D">
            <w:pPr>
              <w:rPr>
                <w:b/>
                <w:u w:val="single"/>
              </w:rPr>
            </w:pPr>
            <w:r>
              <w:rPr>
                <w:b/>
                <w:u w:val="single"/>
              </w:rPr>
              <w:t>IF:</w:t>
            </w:r>
          </w:p>
          <w:p w14:paraId="23EC0D20" w14:textId="5B8FE998" w:rsidR="002952B2" w:rsidRDefault="000C451D" w:rsidP="005A6C6C">
            <w:pPr>
              <w:pStyle w:val="TableText"/>
              <w:numPr>
                <w:ilvl w:val="0"/>
                <w:numId w:val="19"/>
              </w:numPr>
              <w:jc w:val="both"/>
            </w:pPr>
            <w:r>
              <w:t>PRC &lt; 2</w:t>
            </w:r>
            <w:r w:rsidR="000C757E">
              <w:t>5</w:t>
            </w:r>
            <w:r>
              <w:t>00 MW</w:t>
            </w:r>
            <w:r w:rsidR="000B5A3E">
              <w:t xml:space="preserve"> and is not projected to be recovered above 2</w:t>
            </w:r>
            <w:r w:rsidR="000C757E">
              <w:t>5</w:t>
            </w:r>
            <w:r w:rsidR="000B5A3E">
              <w:t>00 MW within 30 minutes</w:t>
            </w:r>
            <w:r>
              <w:t xml:space="preserve">; </w:t>
            </w:r>
          </w:p>
          <w:p w14:paraId="23EC0D21" w14:textId="77777777" w:rsidR="002952B2" w:rsidRDefault="000C451D">
            <w:r>
              <w:t xml:space="preserve"> </w:t>
            </w:r>
          </w:p>
        </w:tc>
      </w:tr>
      <w:tr w:rsidR="002952B2" w14:paraId="23EC0D25" w14:textId="77777777">
        <w:trPr>
          <w:trHeight w:val="576"/>
        </w:trPr>
        <w:tc>
          <w:tcPr>
            <w:tcW w:w="1577" w:type="dxa"/>
            <w:gridSpan w:val="2"/>
            <w:tcBorders>
              <w:top w:val="single" w:sz="4" w:space="0" w:color="auto"/>
              <w:left w:val="nil"/>
              <w:bottom w:val="single" w:sz="4" w:space="0" w:color="auto"/>
            </w:tcBorders>
            <w:vAlign w:val="center"/>
          </w:tcPr>
          <w:p w14:paraId="23EC0D23" w14:textId="77777777" w:rsidR="002952B2" w:rsidRDefault="000C451D">
            <w:pPr>
              <w:jc w:val="center"/>
              <w:rPr>
                <w:b/>
              </w:rPr>
            </w:pPr>
            <w:r>
              <w:rPr>
                <w:b/>
              </w:rPr>
              <w:t>2</w:t>
            </w:r>
          </w:p>
        </w:tc>
        <w:tc>
          <w:tcPr>
            <w:tcW w:w="7639" w:type="dxa"/>
            <w:gridSpan w:val="3"/>
            <w:tcBorders>
              <w:top w:val="single" w:sz="4" w:space="0" w:color="auto"/>
              <w:bottom w:val="single" w:sz="4" w:space="0" w:color="auto"/>
              <w:right w:val="nil"/>
            </w:tcBorders>
            <w:vAlign w:val="center"/>
          </w:tcPr>
          <w:p w14:paraId="23EC0D24" w14:textId="4C436508" w:rsidR="002952B2" w:rsidRDefault="000C451D">
            <w:r>
              <w:t xml:space="preserve">Assist Control Room as needed and </w:t>
            </w:r>
            <w:r w:rsidR="000B5A3E">
              <w:t xml:space="preserve">continue </w:t>
            </w:r>
            <w:r>
              <w:t>monitor</w:t>
            </w:r>
            <w:r w:rsidR="000B5A3E">
              <w:t>ing</w:t>
            </w:r>
            <w:r>
              <w:t xml:space="preserve"> IRR</w:t>
            </w:r>
            <w:r w:rsidR="000B5A3E">
              <w:t>s</w:t>
            </w:r>
            <w:r>
              <w:t>.</w:t>
            </w:r>
          </w:p>
        </w:tc>
      </w:tr>
      <w:tr w:rsidR="002952B2" w14:paraId="23EC0D28" w14:textId="77777777">
        <w:trPr>
          <w:trHeight w:val="576"/>
        </w:trPr>
        <w:tc>
          <w:tcPr>
            <w:tcW w:w="1577" w:type="dxa"/>
            <w:gridSpan w:val="2"/>
            <w:tcBorders>
              <w:left w:val="nil"/>
              <w:bottom w:val="double" w:sz="4" w:space="0" w:color="auto"/>
            </w:tcBorders>
            <w:vAlign w:val="center"/>
          </w:tcPr>
          <w:p w14:paraId="23EC0D26" w14:textId="7A69AEB9" w:rsidR="002952B2" w:rsidRDefault="000C451D">
            <w:pPr>
              <w:jc w:val="center"/>
              <w:rPr>
                <w:b/>
              </w:rPr>
            </w:pPr>
            <w:r>
              <w:rPr>
                <w:b/>
              </w:rPr>
              <w:t>L</w:t>
            </w:r>
            <w:r w:rsidR="00DD664B">
              <w:rPr>
                <w:b/>
              </w:rPr>
              <w:t>og</w:t>
            </w:r>
          </w:p>
        </w:tc>
        <w:tc>
          <w:tcPr>
            <w:tcW w:w="7639" w:type="dxa"/>
            <w:gridSpan w:val="3"/>
            <w:tcBorders>
              <w:bottom w:val="double" w:sz="4" w:space="0" w:color="auto"/>
              <w:right w:val="nil"/>
            </w:tcBorders>
            <w:vAlign w:val="center"/>
          </w:tcPr>
          <w:p w14:paraId="23EC0D27" w14:textId="77777777" w:rsidR="002952B2" w:rsidRDefault="000C451D">
            <w:pPr>
              <w:rPr>
                <w:b/>
                <w:u w:val="single"/>
              </w:rPr>
            </w:pPr>
            <w:r>
              <w:t>Log all actions.</w:t>
            </w:r>
          </w:p>
        </w:tc>
      </w:tr>
      <w:tr w:rsidR="002952B2" w14:paraId="23EC0D2A" w14:textId="77777777">
        <w:trPr>
          <w:trHeight w:val="576"/>
        </w:trPr>
        <w:tc>
          <w:tcPr>
            <w:tcW w:w="9216" w:type="dxa"/>
            <w:gridSpan w:val="5"/>
            <w:tcBorders>
              <w:top w:val="double" w:sz="4" w:space="0" w:color="auto"/>
              <w:left w:val="double" w:sz="4" w:space="0" w:color="auto"/>
              <w:bottom w:val="double" w:sz="4" w:space="0" w:color="auto"/>
              <w:right w:val="double" w:sz="4" w:space="0" w:color="auto"/>
            </w:tcBorders>
            <w:vAlign w:val="center"/>
          </w:tcPr>
          <w:p w14:paraId="23EC0D29" w14:textId="77777777" w:rsidR="002952B2" w:rsidRDefault="000C451D" w:rsidP="00EC502A">
            <w:pPr>
              <w:pStyle w:val="Heading3"/>
            </w:pPr>
            <w:bookmarkStart w:id="384" w:name="_Implement_EEA_Level"/>
            <w:bookmarkStart w:id="385" w:name="EEA2"/>
            <w:bookmarkEnd w:id="384"/>
            <w:bookmarkEnd w:id="385"/>
            <w:r>
              <w:t>Implement EEA Level 2</w:t>
            </w:r>
          </w:p>
        </w:tc>
      </w:tr>
      <w:tr w:rsidR="002952B2" w14:paraId="23EC0D2D" w14:textId="77777777">
        <w:trPr>
          <w:gridBefore w:val="1"/>
          <w:gridAfter w:val="1"/>
          <w:wBefore w:w="108" w:type="dxa"/>
          <w:wAfter w:w="108" w:type="dxa"/>
          <w:trHeight w:val="576"/>
        </w:trPr>
        <w:tc>
          <w:tcPr>
            <w:tcW w:w="1557" w:type="dxa"/>
            <w:gridSpan w:val="2"/>
            <w:tcBorders>
              <w:left w:val="nil"/>
            </w:tcBorders>
            <w:vAlign w:val="center"/>
          </w:tcPr>
          <w:p w14:paraId="23EC0D2B" w14:textId="77777777" w:rsidR="002952B2" w:rsidRDefault="000C451D">
            <w:pPr>
              <w:jc w:val="center"/>
              <w:rPr>
                <w:b/>
              </w:rPr>
            </w:pPr>
            <w:r>
              <w:rPr>
                <w:b/>
              </w:rPr>
              <w:t>Note</w:t>
            </w:r>
          </w:p>
        </w:tc>
        <w:tc>
          <w:tcPr>
            <w:tcW w:w="7443" w:type="dxa"/>
            <w:tcBorders>
              <w:right w:val="nil"/>
            </w:tcBorders>
            <w:vAlign w:val="center"/>
          </w:tcPr>
          <w:p w14:paraId="23EC0D2C" w14:textId="3B015532" w:rsidR="002952B2" w:rsidRDefault="000C451D">
            <w:pPr>
              <w:rPr>
                <w:b/>
                <w:u w:val="single"/>
              </w:rPr>
            </w:pPr>
            <w:r>
              <w:t xml:space="preserve">ERCOT may </w:t>
            </w:r>
            <w:r w:rsidR="000C757E">
              <w:t xml:space="preserve">immediately implement </w:t>
            </w:r>
            <w:r>
              <w:t xml:space="preserve"> EEA Level 2 when the </w:t>
            </w:r>
            <w:r>
              <w:rPr>
                <w:iCs/>
              </w:rPr>
              <w:t>clock-minute average</w:t>
            </w:r>
            <w:r>
              <w:t xml:space="preserve"> system frequency falls below 59.91 Hz for 15 consecutive minutes.</w:t>
            </w:r>
          </w:p>
        </w:tc>
      </w:tr>
      <w:tr w:rsidR="002952B2" w14:paraId="23EC0D33" w14:textId="77777777">
        <w:trPr>
          <w:gridBefore w:val="1"/>
          <w:gridAfter w:val="1"/>
          <w:wBefore w:w="108" w:type="dxa"/>
          <w:wAfter w:w="108" w:type="dxa"/>
          <w:trHeight w:val="576"/>
        </w:trPr>
        <w:tc>
          <w:tcPr>
            <w:tcW w:w="1557" w:type="dxa"/>
            <w:gridSpan w:val="2"/>
            <w:tcBorders>
              <w:left w:val="nil"/>
            </w:tcBorders>
            <w:vAlign w:val="center"/>
          </w:tcPr>
          <w:p w14:paraId="23EC0D2E" w14:textId="77777777" w:rsidR="002952B2" w:rsidRDefault="000C451D">
            <w:pPr>
              <w:jc w:val="center"/>
              <w:rPr>
                <w:b/>
              </w:rPr>
            </w:pPr>
            <w:r>
              <w:rPr>
                <w:b/>
              </w:rPr>
              <w:lastRenderedPageBreak/>
              <w:t>1</w:t>
            </w:r>
          </w:p>
          <w:p w14:paraId="23EC0D2F" w14:textId="77777777" w:rsidR="002952B2" w:rsidRDefault="002952B2">
            <w:pPr>
              <w:rPr>
                <w:b/>
              </w:rPr>
            </w:pPr>
          </w:p>
        </w:tc>
        <w:tc>
          <w:tcPr>
            <w:tcW w:w="7443" w:type="dxa"/>
            <w:tcBorders>
              <w:right w:val="nil"/>
            </w:tcBorders>
            <w:vAlign w:val="center"/>
          </w:tcPr>
          <w:p w14:paraId="23EC0D30" w14:textId="77777777" w:rsidR="002952B2" w:rsidRDefault="000C451D">
            <w:pPr>
              <w:rPr>
                <w:b/>
                <w:color w:val="000000"/>
                <w:u w:val="single"/>
              </w:rPr>
            </w:pPr>
            <w:r>
              <w:rPr>
                <w:b/>
                <w:u w:val="single"/>
              </w:rPr>
              <w:t>IF</w:t>
            </w:r>
            <w:r>
              <w:rPr>
                <w:b/>
                <w:color w:val="000000"/>
                <w:u w:val="single"/>
              </w:rPr>
              <w:t>:</w:t>
            </w:r>
          </w:p>
          <w:p w14:paraId="23EC0D31" w14:textId="2E4E2F91" w:rsidR="002952B2" w:rsidRDefault="000C451D" w:rsidP="005A6C6C">
            <w:pPr>
              <w:pStyle w:val="TableText"/>
              <w:numPr>
                <w:ilvl w:val="0"/>
                <w:numId w:val="19"/>
              </w:numPr>
              <w:jc w:val="both"/>
            </w:pPr>
            <w:r>
              <w:t xml:space="preserve">PRC &lt;  </w:t>
            </w:r>
            <w:r w:rsidR="000C757E">
              <w:t>200</w:t>
            </w:r>
            <w:r>
              <w:t xml:space="preserve">0 MW or unable to maintain system frequency at 59.91 Hz and is not projected to be recovered above </w:t>
            </w:r>
            <w:r w:rsidR="000C757E">
              <w:t>200</w:t>
            </w:r>
            <w:r>
              <w:t>0 MW within 30 minutes without the use of EEA Level 2;</w:t>
            </w:r>
          </w:p>
          <w:p w14:paraId="23EC0D32" w14:textId="77777777" w:rsidR="002952B2" w:rsidRDefault="002952B2">
            <w:pPr>
              <w:rPr>
                <w:color w:val="FF0000"/>
              </w:rPr>
            </w:pPr>
          </w:p>
        </w:tc>
      </w:tr>
      <w:tr w:rsidR="002952B2" w14:paraId="23EC0D36" w14:textId="77777777">
        <w:trPr>
          <w:gridBefore w:val="1"/>
          <w:gridAfter w:val="1"/>
          <w:wBefore w:w="108" w:type="dxa"/>
          <w:wAfter w:w="108" w:type="dxa"/>
          <w:trHeight w:val="576"/>
        </w:trPr>
        <w:tc>
          <w:tcPr>
            <w:tcW w:w="1557" w:type="dxa"/>
            <w:gridSpan w:val="2"/>
            <w:tcBorders>
              <w:left w:val="nil"/>
            </w:tcBorders>
            <w:vAlign w:val="center"/>
          </w:tcPr>
          <w:p w14:paraId="23EC0D34" w14:textId="77777777" w:rsidR="002952B2" w:rsidRDefault="000C451D">
            <w:pPr>
              <w:jc w:val="center"/>
              <w:rPr>
                <w:b/>
              </w:rPr>
            </w:pPr>
            <w:r>
              <w:rPr>
                <w:b/>
              </w:rPr>
              <w:t>2</w:t>
            </w:r>
          </w:p>
        </w:tc>
        <w:tc>
          <w:tcPr>
            <w:tcW w:w="7443" w:type="dxa"/>
            <w:tcBorders>
              <w:right w:val="nil"/>
            </w:tcBorders>
            <w:vAlign w:val="center"/>
          </w:tcPr>
          <w:p w14:paraId="23EC0D35" w14:textId="00BB2EC1" w:rsidR="002952B2" w:rsidRDefault="000C451D">
            <w:pPr>
              <w:rPr>
                <w:color w:val="FF0000"/>
              </w:rPr>
            </w:pPr>
            <w:r>
              <w:t xml:space="preserve">Assist Control Room as needed and </w:t>
            </w:r>
            <w:r w:rsidR="000B5A3E">
              <w:t xml:space="preserve">continue </w:t>
            </w:r>
            <w:r>
              <w:t>monitor</w:t>
            </w:r>
            <w:r w:rsidR="000B5A3E">
              <w:t>ing</w:t>
            </w:r>
            <w:r>
              <w:t xml:space="preserve"> IRR</w:t>
            </w:r>
            <w:r w:rsidR="000B5A3E">
              <w:t>s</w:t>
            </w:r>
            <w:r>
              <w:t xml:space="preserve">.  </w:t>
            </w:r>
          </w:p>
        </w:tc>
      </w:tr>
      <w:tr w:rsidR="002952B2" w14:paraId="23EC0D39" w14:textId="77777777">
        <w:trPr>
          <w:gridBefore w:val="1"/>
          <w:gridAfter w:val="1"/>
          <w:wBefore w:w="108" w:type="dxa"/>
          <w:wAfter w:w="108" w:type="dxa"/>
          <w:trHeight w:val="576"/>
        </w:trPr>
        <w:tc>
          <w:tcPr>
            <w:tcW w:w="1557" w:type="dxa"/>
            <w:gridSpan w:val="2"/>
            <w:tcBorders>
              <w:left w:val="nil"/>
              <w:bottom w:val="double" w:sz="4" w:space="0" w:color="auto"/>
            </w:tcBorders>
            <w:vAlign w:val="center"/>
          </w:tcPr>
          <w:p w14:paraId="23EC0D37" w14:textId="589AE044" w:rsidR="002952B2" w:rsidRDefault="000C451D">
            <w:pPr>
              <w:jc w:val="center"/>
            </w:pPr>
            <w:bookmarkStart w:id="386" w:name="_Implement_EEA_Level_1"/>
            <w:bookmarkEnd w:id="386"/>
            <w:r>
              <w:rPr>
                <w:b/>
              </w:rPr>
              <w:t>L</w:t>
            </w:r>
            <w:r w:rsidR="00DD664B">
              <w:rPr>
                <w:b/>
              </w:rPr>
              <w:t>og</w:t>
            </w:r>
          </w:p>
        </w:tc>
        <w:tc>
          <w:tcPr>
            <w:tcW w:w="7443" w:type="dxa"/>
            <w:tcBorders>
              <w:bottom w:val="double" w:sz="4" w:space="0" w:color="auto"/>
              <w:right w:val="nil"/>
            </w:tcBorders>
            <w:vAlign w:val="center"/>
          </w:tcPr>
          <w:p w14:paraId="23EC0D38" w14:textId="77777777" w:rsidR="002952B2" w:rsidRDefault="000C451D">
            <w:r>
              <w:t>Log all actions.</w:t>
            </w:r>
          </w:p>
        </w:tc>
      </w:tr>
      <w:tr w:rsidR="002952B2" w14:paraId="23EC0D3B" w14:textId="77777777">
        <w:trPr>
          <w:trHeight w:val="576"/>
        </w:trPr>
        <w:tc>
          <w:tcPr>
            <w:tcW w:w="9216" w:type="dxa"/>
            <w:gridSpan w:val="5"/>
            <w:tcBorders>
              <w:top w:val="double" w:sz="4" w:space="0" w:color="auto"/>
              <w:left w:val="double" w:sz="4" w:space="0" w:color="auto"/>
              <w:bottom w:val="double" w:sz="4" w:space="0" w:color="auto"/>
              <w:right w:val="double" w:sz="4" w:space="0" w:color="auto"/>
            </w:tcBorders>
            <w:vAlign w:val="center"/>
          </w:tcPr>
          <w:p w14:paraId="23EC0D3A" w14:textId="77777777" w:rsidR="002952B2" w:rsidRDefault="000C451D" w:rsidP="00EC502A">
            <w:pPr>
              <w:pStyle w:val="Heading3"/>
            </w:pPr>
            <w:bookmarkStart w:id="387" w:name="EEA3"/>
            <w:bookmarkEnd w:id="387"/>
            <w:r>
              <w:t>Implement EEA Level 3</w:t>
            </w:r>
          </w:p>
        </w:tc>
      </w:tr>
      <w:tr w:rsidR="002952B2" w14:paraId="23EC0D3E" w14:textId="77777777">
        <w:trPr>
          <w:gridBefore w:val="1"/>
          <w:gridAfter w:val="1"/>
          <w:wBefore w:w="108" w:type="dxa"/>
          <w:wAfter w:w="108" w:type="dxa"/>
          <w:trHeight w:val="576"/>
        </w:trPr>
        <w:tc>
          <w:tcPr>
            <w:tcW w:w="1557" w:type="dxa"/>
            <w:gridSpan w:val="2"/>
            <w:tcBorders>
              <w:left w:val="nil"/>
            </w:tcBorders>
            <w:vAlign w:val="center"/>
          </w:tcPr>
          <w:p w14:paraId="23EC0D3C" w14:textId="77777777" w:rsidR="002952B2" w:rsidRDefault="000C451D">
            <w:pPr>
              <w:jc w:val="center"/>
              <w:rPr>
                <w:b/>
              </w:rPr>
            </w:pPr>
            <w:r>
              <w:rPr>
                <w:b/>
              </w:rPr>
              <w:t>Note</w:t>
            </w:r>
          </w:p>
        </w:tc>
        <w:tc>
          <w:tcPr>
            <w:tcW w:w="7443" w:type="dxa"/>
            <w:tcBorders>
              <w:top w:val="double" w:sz="4" w:space="0" w:color="auto"/>
              <w:bottom w:val="single" w:sz="4" w:space="0" w:color="auto"/>
              <w:right w:val="nil"/>
            </w:tcBorders>
            <w:vAlign w:val="center"/>
          </w:tcPr>
          <w:p w14:paraId="043841EE" w14:textId="55F373F9" w:rsidR="000C757E" w:rsidRDefault="000C757E">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tes or when steady-state frequency falls below 59.8 Hz for any duration of time</w:t>
            </w:r>
            <w:r w:rsidR="00D845DE">
              <w:t>.</w:t>
            </w:r>
          </w:p>
          <w:p w14:paraId="23EC0D3D" w14:textId="7ADF9FFD" w:rsidR="002952B2" w:rsidRDefault="000C757E">
            <w:r>
              <w:t>ERCOT shall immediately implement EEA Level 3 any time the steady-state frequency is below 59.5 Hz for any duration.</w:t>
            </w:r>
          </w:p>
        </w:tc>
      </w:tr>
      <w:tr w:rsidR="002C1030" w14:paraId="26B78851" w14:textId="77777777">
        <w:trPr>
          <w:gridBefore w:val="1"/>
          <w:gridAfter w:val="1"/>
          <w:wBefore w:w="108" w:type="dxa"/>
          <w:wAfter w:w="108" w:type="dxa"/>
          <w:trHeight w:val="576"/>
        </w:trPr>
        <w:tc>
          <w:tcPr>
            <w:tcW w:w="1557" w:type="dxa"/>
            <w:gridSpan w:val="2"/>
            <w:tcBorders>
              <w:left w:val="nil"/>
            </w:tcBorders>
            <w:vAlign w:val="center"/>
          </w:tcPr>
          <w:p w14:paraId="24647766" w14:textId="59AA0591" w:rsidR="002C1030" w:rsidRDefault="002C1030">
            <w:pPr>
              <w:jc w:val="center"/>
              <w:rPr>
                <w:b/>
              </w:rPr>
            </w:pPr>
            <w:r>
              <w:rPr>
                <w:b/>
              </w:rPr>
              <w:t>Note</w:t>
            </w:r>
          </w:p>
        </w:tc>
        <w:tc>
          <w:tcPr>
            <w:tcW w:w="7443" w:type="dxa"/>
            <w:tcBorders>
              <w:top w:val="double" w:sz="4" w:space="0" w:color="auto"/>
              <w:bottom w:val="single" w:sz="4" w:space="0" w:color="auto"/>
              <w:right w:val="nil"/>
            </w:tcBorders>
            <w:vAlign w:val="center"/>
          </w:tcPr>
          <w:p w14:paraId="3D454D69" w14:textId="027BAEF8" w:rsidR="002C1030" w:rsidRPr="00423F26" w:rsidRDefault="00CA613F" w:rsidP="002C1030">
            <w:pPr>
              <w:pStyle w:val="NormalWeb"/>
              <w:rPr>
                <w:color w:val="000000"/>
              </w:rPr>
            </w:pPr>
            <w:r>
              <w:t>Confirm i</w:t>
            </w:r>
            <w:r w:rsidRPr="00543C35">
              <w:t>nstruct</w:t>
            </w:r>
            <w:r>
              <w:t>ions were made for</w:t>
            </w:r>
            <w:r w:rsidRPr="00543C35">
              <w:t xml:space="preserve"> ESRs to suspend charging.  For ESRs, ERCOT shall issue</w:t>
            </w:r>
            <w:r>
              <w:t xml:space="preserv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c>
      </w:tr>
      <w:tr w:rsidR="002952B2" w14:paraId="23EC0D42" w14:textId="77777777">
        <w:trPr>
          <w:gridBefore w:val="1"/>
          <w:gridAfter w:val="1"/>
          <w:wBefore w:w="108" w:type="dxa"/>
          <w:wAfter w:w="108" w:type="dxa"/>
          <w:trHeight w:val="576"/>
        </w:trPr>
        <w:tc>
          <w:tcPr>
            <w:tcW w:w="1557" w:type="dxa"/>
            <w:gridSpan w:val="2"/>
            <w:tcBorders>
              <w:left w:val="nil"/>
            </w:tcBorders>
            <w:vAlign w:val="center"/>
          </w:tcPr>
          <w:p w14:paraId="23EC0D3F" w14:textId="77777777" w:rsidR="002952B2" w:rsidRDefault="000C451D">
            <w:pPr>
              <w:jc w:val="center"/>
              <w:rPr>
                <w:b/>
              </w:rPr>
            </w:pPr>
            <w:r>
              <w:rPr>
                <w:b/>
              </w:rPr>
              <w:t>EEA3</w:t>
            </w:r>
          </w:p>
          <w:p w14:paraId="23EC0D40" w14:textId="5DF413CB" w:rsidR="002952B2" w:rsidRDefault="000C451D">
            <w:pPr>
              <w:jc w:val="center"/>
              <w:rPr>
                <w:b/>
              </w:rPr>
            </w:pPr>
            <w:r>
              <w:rPr>
                <w:b/>
              </w:rPr>
              <w:t>PRC &lt;1</w:t>
            </w:r>
            <w:r w:rsidR="00D845DE">
              <w:rPr>
                <w:b/>
              </w:rPr>
              <w:t>50</w:t>
            </w:r>
            <w:r w:rsidR="00BC60E9">
              <w:rPr>
                <w:b/>
              </w:rPr>
              <w:t>0</w:t>
            </w:r>
            <w:r>
              <w:rPr>
                <w:b/>
              </w:rPr>
              <w:t xml:space="preserve"> MW</w:t>
            </w:r>
          </w:p>
        </w:tc>
        <w:tc>
          <w:tcPr>
            <w:tcW w:w="7443" w:type="dxa"/>
            <w:tcBorders>
              <w:top w:val="double" w:sz="4" w:space="0" w:color="auto"/>
              <w:bottom w:val="single" w:sz="4" w:space="0" w:color="auto"/>
              <w:right w:val="nil"/>
            </w:tcBorders>
            <w:vAlign w:val="center"/>
          </w:tcPr>
          <w:p w14:paraId="23EC0D41" w14:textId="77A83952" w:rsidR="002952B2" w:rsidRDefault="000C451D">
            <w:pPr>
              <w:rPr>
                <w:b/>
                <w:u w:val="single"/>
              </w:rPr>
            </w:pPr>
            <w:r>
              <w:t>ERCOT will declare an EEA Level 3 when PRC cannot be maintained above 1</w:t>
            </w:r>
            <w:r w:rsidR="00D845DE">
              <w:t>50</w:t>
            </w:r>
            <w:r w:rsidR="00BC60E9">
              <w:t>0</w:t>
            </w:r>
            <w:r>
              <w:t xml:space="preserve"> MW.</w:t>
            </w:r>
          </w:p>
        </w:tc>
      </w:tr>
      <w:tr w:rsidR="002952B2" w14:paraId="23EC0D4B" w14:textId="77777777">
        <w:trPr>
          <w:gridBefore w:val="1"/>
          <w:gridAfter w:val="1"/>
          <w:wBefore w:w="108" w:type="dxa"/>
          <w:wAfter w:w="108" w:type="dxa"/>
          <w:trHeight w:val="576"/>
        </w:trPr>
        <w:tc>
          <w:tcPr>
            <w:tcW w:w="1557" w:type="dxa"/>
            <w:gridSpan w:val="2"/>
            <w:tcBorders>
              <w:left w:val="nil"/>
            </w:tcBorders>
            <w:vAlign w:val="center"/>
          </w:tcPr>
          <w:p w14:paraId="23EC0D43" w14:textId="77777777" w:rsidR="002952B2" w:rsidRDefault="000C451D">
            <w:pPr>
              <w:jc w:val="center"/>
              <w:rPr>
                <w:b/>
              </w:rPr>
            </w:pPr>
            <w:r>
              <w:rPr>
                <w:b/>
              </w:rPr>
              <w:t>EEA3</w:t>
            </w:r>
          </w:p>
          <w:p w14:paraId="23EC0D44" w14:textId="77777777" w:rsidR="002952B2" w:rsidRDefault="000C451D">
            <w:pPr>
              <w:jc w:val="center"/>
              <w:rPr>
                <w:b/>
              </w:rPr>
            </w:pPr>
            <w:r>
              <w:rPr>
                <w:b/>
              </w:rPr>
              <w:t xml:space="preserve">Unable to </w:t>
            </w:r>
          </w:p>
          <w:p w14:paraId="23EC0D45" w14:textId="77777777" w:rsidR="002952B2" w:rsidRDefault="000C451D">
            <w:pPr>
              <w:jc w:val="center"/>
              <w:rPr>
                <w:b/>
              </w:rPr>
            </w:pPr>
            <w:r>
              <w:rPr>
                <w:b/>
              </w:rPr>
              <w:t>Maintain</w:t>
            </w:r>
          </w:p>
          <w:p w14:paraId="23EC0D46" w14:textId="0BAC092F" w:rsidR="002952B2" w:rsidRDefault="000C451D">
            <w:pPr>
              <w:jc w:val="center"/>
              <w:rPr>
                <w:b/>
              </w:rPr>
            </w:pPr>
            <w:r>
              <w:rPr>
                <w:b/>
              </w:rPr>
              <w:t>59.91 Hz or PRC &lt;1</w:t>
            </w:r>
            <w:r w:rsidR="00D845DE">
              <w:rPr>
                <w:b/>
              </w:rPr>
              <w:t>5</w:t>
            </w:r>
            <w:r>
              <w:rPr>
                <w:b/>
              </w:rPr>
              <w:t>00 MW</w:t>
            </w:r>
          </w:p>
        </w:tc>
        <w:tc>
          <w:tcPr>
            <w:tcW w:w="7443" w:type="dxa"/>
            <w:tcBorders>
              <w:top w:val="single" w:sz="4" w:space="0" w:color="auto"/>
              <w:bottom w:val="single" w:sz="4" w:space="0" w:color="auto"/>
              <w:right w:val="nil"/>
            </w:tcBorders>
            <w:vAlign w:val="center"/>
          </w:tcPr>
          <w:p w14:paraId="23EC0D47" w14:textId="77777777" w:rsidR="002952B2" w:rsidRDefault="000C451D">
            <w:pPr>
              <w:rPr>
                <w:b/>
                <w:u w:val="single"/>
              </w:rPr>
            </w:pPr>
            <w:r>
              <w:rPr>
                <w:b/>
                <w:u w:val="single"/>
              </w:rPr>
              <w:t>IF:</w:t>
            </w:r>
          </w:p>
          <w:p w14:paraId="23EC0D48" w14:textId="460E694E" w:rsidR="002952B2" w:rsidRDefault="000C451D" w:rsidP="005A6C6C">
            <w:pPr>
              <w:pStyle w:val="TableText"/>
              <w:numPr>
                <w:ilvl w:val="0"/>
                <w:numId w:val="19"/>
              </w:numPr>
              <w:jc w:val="both"/>
            </w:pPr>
            <w:r>
              <w:t>PRC &lt;1</w:t>
            </w:r>
            <w:r w:rsidR="00D845DE">
              <w:t>5</w:t>
            </w:r>
            <w:r>
              <w:t>00 MW or Unable to maintain system frequency at 59.91 Hz and is not projected to be recovered above 1</w:t>
            </w:r>
            <w:r w:rsidR="00D845DE">
              <w:t>5</w:t>
            </w:r>
            <w:r>
              <w:t>00 MW or 59.91 Hz within 25 minutes without the use of EEA Level 3;</w:t>
            </w:r>
          </w:p>
          <w:p w14:paraId="23EC0D49" w14:textId="77777777" w:rsidR="002952B2" w:rsidRDefault="000C451D">
            <w:pPr>
              <w:rPr>
                <w:b/>
                <w:u w:val="single"/>
              </w:rPr>
            </w:pPr>
            <w:r>
              <w:rPr>
                <w:b/>
                <w:u w:val="single"/>
              </w:rPr>
              <w:t>THEN:</w:t>
            </w:r>
          </w:p>
          <w:p w14:paraId="23EC0D4A" w14:textId="3DCC07E4" w:rsidR="002952B2" w:rsidRDefault="000C451D" w:rsidP="005A6C6C">
            <w:pPr>
              <w:pStyle w:val="TableText"/>
              <w:numPr>
                <w:ilvl w:val="0"/>
                <w:numId w:val="19"/>
              </w:numPr>
              <w:jc w:val="both"/>
              <w:rPr>
                <w:b/>
              </w:rPr>
            </w:pPr>
            <w:r>
              <w:t xml:space="preserve">Assist Control Room as needed and </w:t>
            </w:r>
            <w:r w:rsidR="000B5A3E">
              <w:t xml:space="preserve">continue </w:t>
            </w:r>
            <w:r>
              <w:t>monitor</w:t>
            </w:r>
            <w:r w:rsidR="000B5A3E">
              <w:t>ing</w:t>
            </w:r>
            <w:r>
              <w:t xml:space="preserve"> IRR</w:t>
            </w:r>
            <w:r w:rsidR="000B5A3E">
              <w:t>s</w:t>
            </w:r>
            <w:r>
              <w:t>.</w:t>
            </w:r>
          </w:p>
        </w:tc>
      </w:tr>
      <w:tr w:rsidR="002952B2" w14:paraId="23EC0D4E" w14:textId="77777777">
        <w:trPr>
          <w:gridBefore w:val="1"/>
          <w:gridAfter w:val="1"/>
          <w:wBefore w:w="108" w:type="dxa"/>
          <w:wAfter w:w="108" w:type="dxa"/>
          <w:trHeight w:val="576"/>
        </w:trPr>
        <w:tc>
          <w:tcPr>
            <w:tcW w:w="1557" w:type="dxa"/>
            <w:gridSpan w:val="2"/>
            <w:tcBorders>
              <w:left w:val="nil"/>
              <w:bottom w:val="double" w:sz="4" w:space="0" w:color="auto"/>
            </w:tcBorders>
            <w:vAlign w:val="center"/>
          </w:tcPr>
          <w:p w14:paraId="23EC0D4C" w14:textId="0A0C7A86" w:rsidR="002952B2" w:rsidRDefault="000C451D">
            <w:pPr>
              <w:jc w:val="center"/>
              <w:rPr>
                <w:b/>
              </w:rPr>
            </w:pPr>
            <w:bookmarkStart w:id="388" w:name="_Implement_EEA_Level_2"/>
            <w:bookmarkStart w:id="389" w:name="_Implement_EEA_Level_3"/>
            <w:bookmarkEnd w:id="388"/>
            <w:bookmarkEnd w:id="389"/>
            <w:r>
              <w:rPr>
                <w:b/>
              </w:rPr>
              <w:t>L</w:t>
            </w:r>
            <w:r w:rsidR="00DD664B">
              <w:rPr>
                <w:b/>
              </w:rPr>
              <w:t>og</w:t>
            </w:r>
          </w:p>
        </w:tc>
        <w:tc>
          <w:tcPr>
            <w:tcW w:w="7443" w:type="dxa"/>
            <w:tcBorders>
              <w:bottom w:val="double" w:sz="4" w:space="0" w:color="auto"/>
              <w:right w:val="nil"/>
            </w:tcBorders>
            <w:vAlign w:val="center"/>
          </w:tcPr>
          <w:p w14:paraId="23EC0D4D" w14:textId="77777777" w:rsidR="002952B2" w:rsidRDefault="000C451D">
            <w:r>
              <w:t>Log all actions.</w:t>
            </w:r>
          </w:p>
        </w:tc>
      </w:tr>
    </w:tbl>
    <w:p w14:paraId="23EC0D4F" w14:textId="77777777" w:rsidR="002952B2" w:rsidRDefault="002952B2">
      <w:bookmarkStart w:id="390" w:name="_2.6.3_Restore_EEA"/>
      <w:bookmarkStart w:id="391" w:name="_5.3_Restore_EEA"/>
      <w:bookmarkStart w:id="392" w:name="_7.4_Restore_EEA"/>
      <w:bookmarkEnd w:id="390"/>
      <w:bookmarkEnd w:id="391"/>
      <w:bookmarkEnd w:id="392"/>
    </w:p>
    <w:p w14:paraId="23EC0D51" w14:textId="77777777" w:rsidR="002952B2" w:rsidRDefault="000C451D" w:rsidP="00E53E65">
      <w:pPr>
        <w:pStyle w:val="Heading2"/>
      </w:pPr>
      <w:bookmarkStart w:id="393" w:name="_7.3_Restore_EEA"/>
      <w:bookmarkEnd w:id="393"/>
      <w:r>
        <w:t>7.3</w:t>
      </w:r>
      <w:r>
        <w:tab/>
      </w:r>
      <w:bookmarkStart w:id="394" w:name="Restore"/>
      <w:bookmarkEnd w:id="394"/>
      <w:r>
        <w:t>Restore EEA Levels</w:t>
      </w:r>
    </w:p>
    <w:p w14:paraId="23EC0D52" w14:textId="77777777" w:rsidR="002952B2" w:rsidRDefault="002952B2"/>
    <w:p w14:paraId="23EC0D53" w14:textId="77777777" w:rsidR="002952B2" w:rsidRDefault="000C451D">
      <w:pPr>
        <w:ind w:left="720"/>
      </w:pPr>
      <w:r>
        <w:rPr>
          <w:b/>
        </w:rPr>
        <w:t xml:space="preserve">Procedure Purpose:  </w:t>
      </w:r>
      <w:r>
        <w:t>To restore the ERCOT grid to normal state as system conditions warrant while recovering from an EEA event.</w:t>
      </w:r>
    </w:p>
    <w:p w14:paraId="23EC0D54"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710"/>
        <w:gridCol w:w="1440"/>
        <w:gridCol w:w="1260"/>
        <w:gridCol w:w="1620"/>
      </w:tblGrid>
      <w:tr w:rsidR="002952B2" w14:paraId="23EC0D5A" w14:textId="77777777">
        <w:tc>
          <w:tcPr>
            <w:tcW w:w="2628" w:type="dxa"/>
            <w:vAlign w:val="center"/>
          </w:tcPr>
          <w:p w14:paraId="23EC0D55" w14:textId="77777777" w:rsidR="002952B2" w:rsidRDefault="000C451D">
            <w:pPr>
              <w:rPr>
                <w:b/>
                <w:lang w:val="pt-BR"/>
              </w:rPr>
            </w:pPr>
            <w:r>
              <w:rPr>
                <w:b/>
                <w:lang w:val="pt-BR"/>
              </w:rPr>
              <w:t>Protocol Reference</w:t>
            </w:r>
          </w:p>
        </w:tc>
        <w:tc>
          <w:tcPr>
            <w:tcW w:w="1710" w:type="dxa"/>
          </w:tcPr>
          <w:p w14:paraId="23EC0D56" w14:textId="77777777" w:rsidR="002952B2" w:rsidRDefault="000C451D">
            <w:pPr>
              <w:rPr>
                <w:b/>
                <w:lang w:val="pt-BR"/>
              </w:rPr>
            </w:pPr>
            <w:r>
              <w:rPr>
                <w:b/>
                <w:lang w:val="pt-BR"/>
              </w:rPr>
              <w:t>6.5.9.4.3</w:t>
            </w:r>
          </w:p>
        </w:tc>
        <w:tc>
          <w:tcPr>
            <w:tcW w:w="1440" w:type="dxa"/>
          </w:tcPr>
          <w:p w14:paraId="23EC0D57" w14:textId="77777777" w:rsidR="002952B2" w:rsidRDefault="002952B2">
            <w:pPr>
              <w:rPr>
                <w:b/>
                <w:lang w:val="pt-BR"/>
              </w:rPr>
            </w:pPr>
          </w:p>
        </w:tc>
        <w:tc>
          <w:tcPr>
            <w:tcW w:w="1260" w:type="dxa"/>
          </w:tcPr>
          <w:p w14:paraId="23EC0D58" w14:textId="77777777" w:rsidR="002952B2" w:rsidRDefault="002952B2">
            <w:pPr>
              <w:rPr>
                <w:b/>
                <w:lang w:val="pt-BR"/>
              </w:rPr>
            </w:pPr>
          </w:p>
        </w:tc>
        <w:tc>
          <w:tcPr>
            <w:tcW w:w="1620" w:type="dxa"/>
          </w:tcPr>
          <w:p w14:paraId="23EC0D59" w14:textId="77777777" w:rsidR="002952B2" w:rsidRDefault="002952B2">
            <w:pPr>
              <w:rPr>
                <w:b/>
                <w:lang w:val="pt-BR"/>
              </w:rPr>
            </w:pPr>
          </w:p>
        </w:tc>
      </w:tr>
      <w:tr w:rsidR="002952B2" w14:paraId="23EC0D60" w14:textId="77777777">
        <w:tc>
          <w:tcPr>
            <w:tcW w:w="2628" w:type="dxa"/>
            <w:vAlign w:val="center"/>
          </w:tcPr>
          <w:p w14:paraId="23EC0D5B" w14:textId="77777777" w:rsidR="002952B2" w:rsidRDefault="000C451D">
            <w:pPr>
              <w:rPr>
                <w:b/>
                <w:lang w:val="pt-BR"/>
              </w:rPr>
            </w:pPr>
            <w:r>
              <w:rPr>
                <w:b/>
                <w:lang w:val="pt-BR"/>
              </w:rPr>
              <w:t>Guide Reference</w:t>
            </w:r>
          </w:p>
        </w:tc>
        <w:tc>
          <w:tcPr>
            <w:tcW w:w="1710" w:type="dxa"/>
          </w:tcPr>
          <w:p w14:paraId="23EC0D5C" w14:textId="77777777" w:rsidR="002952B2" w:rsidRDefault="000C451D">
            <w:pPr>
              <w:rPr>
                <w:b/>
                <w:lang w:val="pt-BR"/>
              </w:rPr>
            </w:pPr>
            <w:r>
              <w:rPr>
                <w:b/>
                <w:lang w:val="pt-BR"/>
              </w:rPr>
              <w:t>4.5.3.5</w:t>
            </w:r>
          </w:p>
        </w:tc>
        <w:tc>
          <w:tcPr>
            <w:tcW w:w="1440" w:type="dxa"/>
          </w:tcPr>
          <w:p w14:paraId="23EC0D5D" w14:textId="77777777" w:rsidR="002952B2" w:rsidRDefault="002952B2">
            <w:pPr>
              <w:rPr>
                <w:b/>
                <w:lang w:val="pt-BR"/>
              </w:rPr>
            </w:pPr>
          </w:p>
        </w:tc>
        <w:tc>
          <w:tcPr>
            <w:tcW w:w="1260" w:type="dxa"/>
          </w:tcPr>
          <w:p w14:paraId="23EC0D5E" w14:textId="77777777" w:rsidR="002952B2" w:rsidRDefault="002952B2">
            <w:pPr>
              <w:rPr>
                <w:b/>
                <w:lang w:val="pt-BR"/>
              </w:rPr>
            </w:pPr>
          </w:p>
        </w:tc>
        <w:tc>
          <w:tcPr>
            <w:tcW w:w="1620" w:type="dxa"/>
          </w:tcPr>
          <w:p w14:paraId="23EC0D5F" w14:textId="77777777" w:rsidR="002952B2" w:rsidRDefault="002952B2">
            <w:pPr>
              <w:rPr>
                <w:b/>
                <w:lang w:val="pt-BR"/>
              </w:rPr>
            </w:pPr>
          </w:p>
        </w:tc>
      </w:tr>
      <w:tr w:rsidR="002952B2" w14:paraId="23EC0D66" w14:textId="77777777">
        <w:tc>
          <w:tcPr>
            <w:tcW w:w="2628" w:type="dxa"/>
            <w:vAlign w:val="center"/>
          </w:tcPr>
          <w:p w14:paraId="23EC0D61" w14:textId="77777777" w:rsidR="002952B2" w:rsidRDefault="000C451D">
            <w:pPr>
              <w:rPr>
                <w:b/>
                <w:lang w:val="pt-BR"/>
              </w:rPr>
            </w:pPr>
            <w:r>
              <w:rPr>
                <w:b/>
                <w:lang w:val="pt-BR"/>
              </w:rPr>
              <w:lastRenderedPageBreak/>
              <w:t>NERC Standard</w:t>
            </w:r>
          </w:p>
        </w:tc>
        <w:tc>
          <w:tcPr>
            <w:tcW w:w="1710" w:type="dxa"/>
          </w:tcPr>
          <w:p w14:paraId="23EC0D62" w14:textId="77777777" w:rsidR="002952B2" w:rsidRDefault="002952B2">
            <w:pPr>
              <w:rPr>
                <w:b/>
                <w:lang w:val="pt-BR"/>
              </w:rPr>
            </w:pPr>
          </w:p>
        </w:tc>
        <w:tc>
          <w:tcPr>
            <w:tcW w:w="1440" w:type="dxa"/>
          </w:tcPr>
          <w:p w14:paraId="23EC0D63" w14:textId="77777777" w:rsidR="002952B2" w:rsidRDefault="002952B2">
            <w:pPr>
              <w:rPr>
                <w:b/>
                <w:lang w:val="pt-BR"/>
              </w:rPr>
            </w:pPr>
          </w:p>
        </w:tc>
        <w:tc>
          <w:tcPr>
            <w:tcW w:w="1260" w:type="dxa"/>
          </w:tcPr>
          <w:p w14:paraId="23EC0D64" w14:textId="77777777" w:rsidR="002952B2" w:rsidRDefault="002952B2">
            <w:pPr>
              <w:rPr>
                <w:b/>
              </w:rPr>
            </w:pPr>
          </w:p>
        </w:tc>
        <w:tc>
          <w:tcPr>
            <w:tcW w:w="1620" w:type="dxa"/>
          </w:tcPr>
          <w:p w14:paraId="23EC0D65" w14:textId="77777777" w:rsidR="002952B2" w:rsidRDefault="002952B2">
            <w:pPr>
              <w:rPr>
                <w:b/>
              </w:rPr>
            </w:pPr>
          </w:p>
        </w:tc>
      </w:tr>
    </w:tbl>
    <w:p w14:paraId="23EC0D67"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477"/>
      </w:tblGrid>
      <w:tr w:rsidR="00DD5F44" w14:paraId="23EC0D6B" w14:textId="77777777">
        <w:tc>
          <w:tcPr>
            <w:tcW w:w="1908" w:type="dxa"/>
          </w:tcPr>
          <w:p w14:paraId="23EC0D68" w14:textId="0168FE21" w:rsidR="00DD5F44" w:rsidRDefault="00DD5F44" w:rsidP="00DD5F44">
            <w:pPr>
              <w:rPr>
                <w:b/>
              </w:rPr>
            </w:pPr>
            <w:r>
              <w:rPr>
                <w:b/>
              </w:rPr>
              <w:t xml:space="preserve">Version: 2 </w:t>
            </w:r>
          </w:p>
        </w:tc>
        <w:tc>
          <w:tcPr>
            <w:tcW w:w="2250" w:type="dxa"/>
          </w:tcPr>
          <w:p w14:paraId="23EC0D69" w14:textId="3070E09A" w:rsidR="00DD5F44" w:rsidRDefault="00DD5F44" w:rsidP="00DD5F44">
            <w:pPr>
              <w:rPr>
                <w:b/>
              </w:rPr>
            </w:pPr>
            <w:r>
              <w:rPr>
                <w:b/>
              </w:rPr>
              <w:t>Revision: 0</w:t>
            </w:r>
          </w:p>
        </w:tc>
        <w:tc>
          <w:tcPr>
            <w:tcW w:w="4477" w:type="dxa"/>
          </w:tcPr>
          <w:p w14:paraId="23EC0D6A" w14:textId="49BAE163" w:rsidR="00DD5F44" w:rsidRDefault="00DD5F44" w:rsidP="00DD5F44">
            <w:pPr>
              <w:rPr>
                <w:b/>
              </w:rPr>
            </w:pPr>
            <w:r>
              <w:rPr>
                <w:b/>
              </w:rPr>
              <w:t>Effective Date:  December 5, 2025</w:t>
            </w:r>
          </w:p>
        </w:tc>
      </w:tr>
    </w:tbl>
    <w:p w14:paraId="23EC0D6C"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2952B2" w14:paraId="23EC0D6F" w14:textId="77777777">
        <w:trPr>
          <w:trHeight w:val="576"/>
          <w:tblHeader/>
        </w:trPr>
        <w:tc>
          <w:tcPr>
            <w:tcW w:w="1510" w:type="dxa"/>
            <w:tcBorders>
              <w:top w:val="double" w:sz="4" w:space="0" w:color="auto"/>
              <w:left w:val="nil"/>
              <w:bottom w:val="double" w:sz="4" w:space="0" w:color="auto"/>
            </w:tcBorders>
            <w:vAlign w:val="center"/>
          </w:tcPr>
          <w:p w14:paraId="23EC0D6D" w14:textId="77777777" w:rsidR="002952B2" w:rsidRDefault="000C451D" w:rsidP="00DD664B">
            <w:pPr>
              <w:jc w:val="center"/>
              <w:rPr>
                <w:b/>
              </w:rPr>
            </w:pPr>
            <w:r>
              <w:rPr>
                <w:b/>
              </w:rPr>
              <w:t>Step</w:t>
            </w:r>
          </w:p>
        </w:tc>
        <w:tc>
          <w:tcPr>
            <w:tcW w:w="7488" w:type="dxa"/>
            <w:tcBorders>
              <w:top w:val="double" w:sz="4" w:space="0" w:color="auto"/>
              <w:bottom w:val="double" w:sz="4" w:space="0" w:color="auto"/>
              <w:right w:val="nil"/>
            </w:tcBorders>
            <w:vAlign w:val="center"/>
          </w:tcPr>
          <w:p w14:paraId="23EC0D6E" w14:textId="77777777" w:rsidR="002952B2" w:rsidRDefault="000C451D">
            <w:pPr>
              <w:rPr>
                <w:b/>
              </w:rPr>
            </w:pPr>
            <w:r>
              <w:rPr>
                <w:b/>
              </w:rPr>
              <w:t>Action</w:t>
            </w:r>
          </w:p>
        </w:tc>
      </w:tr>
      <w:tr w:rsidR="002952B2" w14:paraId="23EC0D72" w14:textId="77777777">
        <w:trPr>
          <w:trHeight w:val="576"/>
        </w:trPr>
        <w:tc>
          <w:tcPr>
            <w:tcW w:w="1510" w:type="dxa"/>
            <w:tcBorders>
              <w:left w:val="nil"/>
            </w:tcBorders>
            <w:vAlign w:val="center"/>
          </w:tcPr>
          <w:p w14:paraId="23EC0D70" w14:textId="06B63BBF" w:rsidR="002952B2" w:rsidRDefault="000C451D">
            <w:pPr>
              <w:rPr>
                <w:b/>
              </w:rPr>
            </w:pPr>
            <w:r>
              <w:rPr>
                <w:b/>
              </w:rPr>
              <w:t>R</w:t>
            </w:r>
            <w:r w:rsidR="009E30A8">
              <w:rPr>
                <w:b/>
              </w:rPr>
              <w:t>eserves</w:t>
            </w:r>
          </w:p>
        </w:tc>
        <w:tc>
          <w:tcPr>
            <w:tcW w:w="7488" w:type="dxa"/>
            <w:tcBorders>
              <w:right w:val="nil"/>
            </w:tcBorders>
            <w:vAlign w:val="center"/>
          </w:tcPr>
          <w:p w14:paraId="23EC0D71" w14:textId="4DDA88ED" w:rsidR="002952B2" w:rsidRDefault="000C451D">
            <w:r>
              <w:t>1</w:t>
            </w:r>
            <w:r w:rsidR="00BC60E9">
              <w:t>430</w:t>
            </w:r>
            <w:r>
              <w:t xml:space="preserve"> MW of PRC must be restored within 90 minutes.</w:t>
            </w:r>
          </w:p>
        </w:tc>
      </w:tr>
      <w:tr w:rsidR="002952B2" w14:paraId="23EC0D74"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D73" w14:textId="77777777" w:rsidR="002952B2" w:rsidRDefault="000C451D" w:rsidP="00EC502A">
            <w:pPr>
              <w:pStyle w:val="Heading3"/>
            </w:pPr>
            <w:bookmarkStart w:id="395" w:name="_Restore_Firm_Load"/>
            <w:bookmarkEnd w:id="395"/>
            <w:r>
              <w:t>Restore Firm Load</w:t>
            </w:r>
          </w:p>
        </w:tc>
      </w:tr>
      <w:tr w:rsidR="002952B2" w14:paraId="23EC0D7C" w14:textId="77777777">
        <w:trPr>
          <w:trHeight w:val="576"/>
        </w:trPr>
        <w:tc>
          <w:tcPr>
            <w:tcW w:w="1510" w:type="dxa"/>
            <w:tcBorders>
              <w:top w:val="double" w:sz="4" w:space="0" w:color="auto"/>
              <w:left w:val="nil"/>
            </w:tcBorders>
            <w:vAlign w:val="center"/>
          </w:tcPr>
          <w:p w14:paraId="23EC0D75" w14:textId="77777777" w:rsidR="002952B2" w:rsidRDefault="000C451D">
            <w:pPr>
              <w:jc w:val="center"/>
              <w:rPr>
                <w:b/>
              </w:rPr>
            </w:pPr>
            <w:r>
              <w:rPr>
                <w:b/>
              </w:rPr>
              <w:t>1</w:t>
            </w:r>
          </w:p>
        </w:tc>
        <w:tc>
          <w:tcPr>
            <w:tcW w:w="7488" w:type="dxa"/>
            <w:tcBorders>
              <w:top w:val="double" w:sz="4" w:space="0" w:color="auto"/>
              <w:right w:val="nil"/>
            </w:tcBorders>
            <w:vAlign w:val="center"/>
          </w:tcPr>
          <w:p w14:paraId="23EC0D76" w14:textId="77777777" w:rsidR="002952B2" w:rsidRDefault="000C451D">
            <w:pPr>
              <w:rPr>
                <w:b/>
                <w:u w:val="single"/>
              </w:rPr>
            </w:pPr>
            <w:r>
              <w:rPr>
                <w:b/>
                <w:u w:val="single"/>
              </w:rPr>
              <w:t>IF:</w:t>
            </w:r>
          </w:p>
          <w:p w14:paraId="23EC0D77" w14:textId="77777777" w:rsidR="002952B2" w:rsidRDefault="000C451D" w:rsidP="005A6C6C">
            <w:pPr>
              <w:pStyle w:val="TableText"/>
              <w:numPr>
                <w:ilvl w:val="0"/>
                <w:numId w:val="19"/>
              </w:numPr>
              <w:jc w:val="both"/>
              <w:rPr>
                <w:b/>
                <w:bCs/>
              </w:rPr>
            </w:pPr>
            <w:r>
              <w:rPr>
                <w:bCs/>
              </w:rPr>
              <w:t xml:space="preserve">Sufficient Regulation Service exist to control to 60 Hz, </w:t>
            </w:r>
            <w:r>
              <w:rPr>
                <w:b/>
                <w:bCs/>
                <w:u w:val="single"/>
              </w:rPr>
              <w:t>AND</w:t>
            </w:r>
          </w:p>
          <w:p w14:paraId="23EC0D78" w14:textId="6B2517F0" w:rsidR="002952B2" w:rsidRDefault="000C451D" w:rsidP="005A6C6C">
            <w:pPr>
              <w:pStyle w:val="TableText"/>
              <w:numPr>
                <w:ilvl w:val="0"/>
                <w:numId w:val="19"/>
              </w:numPr>
              <w:jc w:val="both"/>
              <w:rPr>
                <w:bCs/>
              </w:rPr>
            </w:pPr>
            <w:r>
              <w:rPr>
                <w:bCs/>
              </w:rPr>
              <w:t xml:space="preserve">PRC – Regulation Up Responsibility </w:t>
            </w:r>
            <w:r>
              <w:t>≥</w:t>
            </w:r>
            <w:r>
              <w:rPr>
                <w:bCs/>
              </w:rPr>
              <w:t xml:space="preserve"> 1</w:t>
            </w:r>
            <w:r w:rsidR="00D845DE">
              <w:rPr>
                <w:bCs/>
              </w:rPr>
              <w:t>50</w:t>
            </w:r>
            <w:r w:rsidR="00BC60E9">
              <w:rPr>
                <w:bCs/>
              </w:rPr>
              <w:t>0</w:t>
            </w:r>
            <w:r>
              <w:rPr>
                <w:bCs/>
              </w:rPr>
              <w:t xml:space="preserve"> MW for the last 15 minutes;</w:t>
            </w:r>
          </w:p>
          <w:p w14:paraId="23EC0D79" w14:textId="77777777" w:rsidR="002952B2" w:rsidRDefault="000C451D">
            <w:pPr>
              <w:rPr>
                <w:b/>
                <w:bCs/>
                <w:u w:val="single"/>
              </w:rPr>
            </w:pPr>
            <w:r>
              <w:rPr>
                <w:b/>
                <w:bCs/>
                <w:u w:val="single"/>
              </w:rPr>
              <w:t>THEN:</w:t>
            </w:r>
          </w:p>
          <w:p w14:paraId="23EC0D7A" w14:textId="77777777" w:rsidR="002952B2" w:rsidRPr="00A3673D" w:rsidRDefault="000C451D" w:rsidP="005A6C6C">
            <w:pPr>
              <w:pStyle w:val="TableText"/>
              <w:numPr>
                <w:ilvl w:val="0"/>
                <w:numId w:val="19"/>
              </w:numPr>
              <w:jc w:val="both"/>
              <w:rPr>
                <w:bCs/>
              </w:rPr>
            </w:pPr>
            <w:r w:rsidRPr="00A3673D">
              <w:rPr>
                <w:bCs/>
              </w:rPr>
              <w:t xml:space="preserve">Transmission Operator will restore firm load. </w:t>
            </w:r>
          </w:p>
          <w:p w14:paraId="23EC0D7B" w14:textId="77777777" w:rsidR="002952B2" w:rsidRDefault="000C451D" w:rsidP="005A6C6C">
            <w:pPr>
              <w:pStyle w:val="TableText"/>
              <w:numPr>
                <w:ilvl w:val="0"/>
                <w:numId w:val="19"/>
              </w:numPr>
              <w:jc w:val="both"/>
              <w:rPr>
                <w:b/>
                <w:bCs/>
                <w:iCs/>
              </w:rPr>
            </w:pPr>
            <w:r w:rsidRPr="00A3673D">
              <w:rPr>
                <w:bCs/>
              </w:rPr>
              <w:t>Assist Control Room as needed and monitor Intermittent Renewable Resources (IRR).</w:t>
            </w:r>
          </w:p>
        </w:tc>
      </w:tr>
      <w:tr w:rsidR="002952B2" w14:paraId="23EC0D7E"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D7D" w14:textId="77777777" w:rsidR="002952B2" w:rsidRDefault="000C451D" w:rsidP="00EC502A">
            <w:pPr>
              <w:pStyle w:val="Heading3"/>
            </w:pPr>
            <w:bookmarkStart w:id="396" w:name="_Move_From_EEA"/>
            <w:bookmarkEnd w:id="396"/>
            <w:r>
              <w:t>Move from EEA Level 3 to EEA Level 2</w:t>
            </w:r>
          </w:p>
        </w:tc>
      </w:tr>
      <w:tr w:rsidR="002952B2" w14:paraId="23EC0D85" w14:textId="77777777">
        <w:trPr>
          <w:trHeight w:val="576"/>
        </w:trPr>
        <w:tc>
          <w:tcPr>
            <w:tcW w:w="1510" w:type="dxa"/>
            <w:tcBorders>
              <w:top w:val="double" w:sz="4" w:space="0" w:color="auto"/>
              <w:left w:val="nil"/>
            </w:tcBorders>
            <w:vAlign w:val="center"/>
          </w:tcPr>
          <w:p w14:paraId="23EC0D7F" w14:textId="77777777" w:rsidR="002952B2" w:rsidRDefault="000C451D">
            <w:pPr>
              <w:jc w:val="center"/>
              <w:rPr>
                <w:b/>
              </w:rPr>
            </w:pPr>
            <w:r>
              <w:rPr>
                <w:b/>
              </w:rPr>
              <w:t>1</w:t>
            </w:r>
          </w:p>
        </w:tc>
        <w:tc>
          <w:tcPr>
            <w:tcW w:w="7488" w:type="dxa"/>
            <w:tcBorders>
              <w:top w:val="double" w:sz="4" w:space="0" w:color="auto"/>
              <w:right w:val="nil"/>
            </w:tcBorders>
            <w:vAlign w:val="center"/>
          </w:tcPr>
          <w:p w14:paraId="23EC0D80" w14:textId="77777777" w:rsidR="002952B2" w:rsidRDefault="000C451D">
            <w:pPr>
              <w:rPr>
                <w:b/>
                <w:bCs/>
                <w:u w:val="single"/>
              </w:rPr>
            </w:pPr>
            <w:r>
              <w:rPr>
                <w:b/>
                <w:bCs/>
                <w:u w:val="single"/>
              </w:rPr>
              <w:t>IF:</w:t>
            </w:r>
          </w:p>
          <w:p w14:paraId="23EC0D81" w14:textId="77777777" w:rsidR="002952B2" w:rsidRDefault="000C451D" w:rsidP="005A6C6C">
            <w:pPr>
              <w:pStyle w:val="TableText"/>
              <w:numPr>
                <w:ilvl w:val="0"/>
                <w:numId w:val="19"/>
              </w:numPr>
              <w:jc w:val="both"/>
            </w:pPr>
            <w:r>
              <w:t xml:space="preserve">Sufficient Regulation Service exist to control to 60 Hz, </w:t>
            </w:r>
            <w:r>
              <w:rPr>
                <w:b/>
                <w:u w:val="single"/>
              </w:rPr>
              <w:t>AND</w:t>
            </w:r>
          </w:p>
          <w:p w14:paraId="23EC0D82" w14:textId="09143399" w:rsidR="002952B2" w:rsidRDefault="000C451D" w:rsidP="005A6C6C">
            <w:pPr>
              <w:pStyle w:val="TableText"/>
              <w:numPr>
                <w:ilvl w:val="0"/>
                <w:numId w:val="19"/>
              </w:numPr>
              <w:jc w:val="both"/>
              <w:rPr>
                <w:b/>
                <w:u w:val="single"/>
              </w:rPr>
            </w:pPr>
            <w:r>
              <w:t xml:space="preserve">PRC is ≥ </w:t>
            </w:r>
            <w:r w:rsidR="00D845DE">
              <w:t>200</w:t>
            </w:r>
            <w:r>
              <w:t xml:space="preserve">0 MW, </w:t>
            </w:r>
            <w:r>
              <w:rPr>
                <w:b/>
                <w:u w:val="single"/>
              </w:rPr>
              <w:t>AND</w:t>
            </w:r>
          </w:p>
          <w:p w14:paraId="23EC0D83" w14:textId="71132074" w:rsidR="002952B2" w:rsidRDefault="000C451D" w:rsidP="005A6C6C">
            <w:pPr>
              <w:pStyle w:val="TableText"/>
              <w:numPr>
                <w:ilvl w:val="0"/>
                <w:numId w:val="19"/>
              </w:numPr>
              <w:jc w:val="both"/>
              <w:rPr>
                <w:bCs/>
                <w:iCs/>
              </w:rPr>
            </w:pPr>
            <w:r>
              <w:t>All firm load</w:t>
            </w:r>
            <w:r w:rsidR="00CF3320">
              <w:t>s</w:t>
            </w:r>
            <w:r>
              <w:t xml:space="preserve"> have been instructed to be restored;</w:t>
            </w:r>
            <w:r>
              <w:rPr>
                <w:bCs/>
                <w:iCs/>
              </w:rPr>
              <w:t xml:space="preserve"> </w:t>
            </w:r>
          </w:p>
          <w:p w14:paraId="23EC0D84" w14:textId="77777777" w:rsidR="002952B2" w:rsidRDefault="000C451D" w:rsidP="005A6C6C">
            <w:pPr>
              <w:pStyle w:val="TableText"/>
              <w:numPr>
                <w:ilvl w:val="0"/>
                <w:numId w:val="19"/>
              </w:numPr>
              <w:jc w:val="both"/>
              <w:rPr>
                <w:bCs/>
                <w:iCs/>
              </w:rPr>
            </w:pPr>
            <w:r>
              <w:t>Assist Control Room as needed and monitor Intermittent Renewable Resources (IRR).</w:t>
            </w:r>
          </w:p>
        </w:tc>
      </w:tr>
      <w:tr w:rsidR="002952B2" w14:paraId="23EC0D87"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D86" w14:textId="77777777" w:rsidR="002952B2" w:rsidRDefault="000C451D" w:rsidP="00EC502A">
            <w:pPr>
              <w:pStyle w:val="Heading3"/>
            </w:pPr>
            <w:bookmarkStart w:id="397" w:name="_Move_From_EEA_1"/>
            <w:bookmarkStart w:id="398" w:name="_Move_From_EEA_2"/>
            <w:bookmarkEnd w:id="397"/>
            <w:bookmarkEnd w:id="398"/>
            <w:r>
              <w:t>Move from EEA Level 2 to EEA Level 1</w:t>
            </w:r>
          </w:p>
        </w:tc>
      </w:tr>
      <w:tr w:rsidR="002952B2" w14:paraId="23EC0D8D" w14:textId="77777777">
        <w:trPr>
          <w:trHeight w:val="576"/>
        </w:trPr>
        <w:tc>
          <w:tcPr>
            <w:tcW w:w="1510" w:type="dxa"/>
            <w:tcBorders>
              <w:top w:val="double" w:sz="4" w:space="0" w:color="auto"/>
              <w:left w:val="nil"/>
            </w:tcBorders>
            <w:vAlign w:val="center"/>
          </w:tcPr>
          <w:p w14:paraId="23EC0D88" w14:textId="77777777" w:rsidR="002952B2" w:rsidRDefault="000C451D">
            <w:pPr>
              <w:jc w:val="center"/>
              <w:rPr>
                <w:b/>
              </w:rPr>
            </w:pPr>
            <w:r>
              <w:rPr>
                <w:b/>
              </w:rPr>
              <w:t>1</w:t>
            </w:r>
          </w:p>
        </w:tc>
        <w:tc>
          <w:tcPr>
            <w:tcW w:w="7488" w:type="dxa"/>
            <w:tcBorders>
              <w:top w:val="double" w:sz="4" w:space="0" w:color="auto"/>
              <w:right w:val="nil"/>
            </w:tcBorders>
            <w:vAlign w:val="center"/>
          </w:tcPr>
          <w:p w14:paraId="23EC0D89" w14:textId="77777777" w:rsidR="002952B2" w:rsidRDefault="000C451D">
            <w:pPr>
              <w:rPr>
                <w:b/>
                <w:u w:val="single"/>
              </w:rPr>
            </w:pPr>
            <w:r>
              <w:rPr>
                <w:b/>
                <w:u w:val="single"/>
              </w:rPr>
              <w:t>IF:</w:t>
            </w:r>
          </w:p>
          <w:p w14:paraId="23EC0D8A" w14:textId="670C2D27" w:rsidR="002952B2" w:rsidRDefault="000C451D" w:rsidP="005A6C6C">
            <w:pPr>
              <w:pStyle w:val="TableText"/>
              <w:numPr>
                <w:ilvl w:val="0"/>
                <w:numId w:val="19"/>
              </w:numPr>
              <w:jc w:val="both"/>
            </w:pPr>
            <w:r>
              <w:t>The system can maintain PRC ≥ 2</w:t>
            </w:r>
            <w:r w:rsidR="00D845DE">
              <w:t>5</w:t>
            </w:r>
            <w:r>
              <w:t xml:space="preserve">00 MW, </w:t>
            </w:r>
            <w:r>
              <w:rPr>
                <w:b/>
                <w:u w:val="single"/>
              </w:rPr>
              <w:t>AND</w:t>
            </w:r>
          </w:p>
          <w:p w14:paraId="23EC0D8B" w14:textId="77777777" w:rsidR="002952B2" w:rsidRDefault="000C451D" w:rsidP="005A6C6C">
            <w:pPr>
              <w:pStyle w:val="TableText"/>
              <w:numPr>
                <w:ilvl w:val="0"/>
                <w:numId w:val="19"/>
              </w:numPr>
              <w:jc w:val="both"/>
            </w:pPr>
            <w:r>
              <w:t>All Load Resources have been instructed to be restored;</w:t>
            </w:r>
          </w:p>
          <w:p w14:paraId="23EC0D8C" w14:textId="77777777" w:rsidR="002952B2" w:rsidRDefault="000C451D" w:rsidP="005A6C6C">
            <w:pPr>
              <w:pStyle w:val="TableText"/>
              <w:numPr>
                <w:ilvl w:val="0"/>
                <w:numId w:val="19"/>
              </w:numPr>
              <w:jc w:val="both"/>
            </w:pPr>
            <w:r>
              <w:t>Assist Control Room as needed and monitor Intermittent Renewable Resources (IRR).</w:t>
            </w:r>
          </w:p>
        </w:tc>
      </w:tr>
      <w:tr w:rsidR="002952B2" w14:paraId="23EC0D8F" w14:textId="77777777">
        <w:trPr>
          <w:trHeight w:val="576"/>
        </w:trPr>
        <w:tc>
          <w:tcPr>
            <w:tcW w:w="8998" w:type="dxa"/>
            <w:gridSpan w:val="2"/>
            <w:tcBorders>
              <w:top w:val="double" w:sz="4" w:space="0" w:color="auto"/>
              <w:left w:val="double" w:sz="4" w:space="0" w:color="auto"/>
              <w:bottom w:val="double" w:sz="4" w:space="0" w:color="auto"/>
              <w:right w:val="double" w:sz="4" w:space="0" w:color="auto"/>
            </w:tcBorders>
            <w:vAlign w:val="center"/>
          </w:tcPr>
          <w:p w14:paraId="23EC0D8E" w14:textId="77777777" w:rsidR="002952B2" w:rsidRDefault="000C451D" w:rsidP="00EC502A">
            <w:pPr>
              <w:pStyle w:val="Heading3"/>
            </w:pPr>
            <w:bookmarkStart w:id="399" w:name="_Move_From_EEA_3"/>
            <w:bookmarkEnd w:id="399"/>
            <w:r>
              <w:t>Move from EEA Level 1 to EEA 0</w:t>
            </w:r>
          </w:p>
        </w:tc>
      </w:tr>
      <w:tr w:rsidR="002952B2" w14:paraId="23EC0D96" w14:textId="77777777">
        <w:trPr>
          <w:trHeight w:val="576"/>
        </w:trPr>
        <w:tc>
          <w:tcPr>
            <w:tcW w:w="1510" w:type="dxa"/>
            <w:tcBorders>
              <w:top w:val="double" w:sz="4" w:space="0" w:color="auto"/>
              <w:left w:val="nil"/>
              <w:bottom w:val="single" w:sz="4" w:space="0" w:color="auto"/>
            </w:tcBorders>
            <w:vAlign w:val="center"/>
          </w:tcPr>
          <w:p w14:paraId="23EC0D90" w14:textId="77777777" w:rsidR="002952B2" w:rsidRDefault="000C451D">
            <w:pPr>
              <w:jc w:val="center"/>
              <w:rPr>
                <w:b/>
              </w:rPr>
            </w:pPr>
            <w:r>
              <w:rPr>
                <w:b/>
              </w:rPr>
              <w:t>1</w:t>
            </w:r>
          </w:p>
        </w:tc>
        <w:tc>
          <w:tcPr>
            <w:tcW w:w="7488" w:type="dxa"/>
            <w:tcBorders>
              <w:top w:val="double" w:sz="4" w:space="0" w:color="auto"/>
              <w:bottom w:val="single" w:sz="4" w:space="0" w:color="auto"/>
              <w:right w:val="nil"/>
            </w:tcBorders>
            <w:vAlign w:val="center"/>
          </w:tcPr>
          <w:p w14:paraId="23EC0D91" w14:textId="77777777" w:rsidR="002952B2" w:rsidRDefault="000C451D">
            <w:pPr>
              <w:rPr>
                <w:b/>
                <w:bCs/>
                <w:u w:val="single"/>
              </w:rPr>
            </w:pPr>
            <w:r>
              <w:rPr>
                <w:b/>
                <w:bCs/>
                <w:u w:val="single"/>
              </w:rPr>
              <w:t>IF:</w:t>
            </w:r>
          </w:p>
          <w:p w14:paraId="23EC0D92" w14:textId="592D1053" w:rsidR="002952B2" w:rsidRDefault="000C451D" w:rsidP="005A6C6C">
            <w:pPr>
              <w:pStyle w:val="TableText"/>
              <w:numPr>
                <w:ilvl w:val="0"/>
                <w:numId w:val="19"/>
              </w:numPr>
              <w:jc w:val="both"/>
            </w:pPr>
            <w:r>
              <w:t>The system can maintain PRC ≥ 2</w:t>
            </w:r>
            <w:r w:rsidR="00D845DE">
              <w:t>5</w:t>
            </w:r>
            <w:r>
              <w:t xml:space="preserve">00 MW, </w:t>
            </w:r>
            <w:r>
              <w:rPr>
                <w:b/>
                <w:u w:val="single"/>
              </w:rPr>
              <w:t>AND</w:t>
            </w:r>
          </w:p>
          <w:p w14:paraId="23EC0D93" w14:textId="068C3479" w:rsidR="002952B2" w:rsidRDefault="000C451D" w:rsidP="005A6C6C">
            <w:pPr>
              <w:pStyle w:val="TableText"/>
              <w:numPr>
                <w:ilvl w:val="0"/>
                <w:numId w:val="19"/>
              </w:numPr>
              <w:jc w:val="both"/>
            </w:pPr>
            <w:r>
              <w:t xml:space="preserve">All </w:t>
            </w:r>
            <w:r w:rsidR="0060267E">
              <w:t xml:space="preserve">RUC </w:t>
            </w:r>
            <w:r>
              <w:t xml:space="preserve">committed units secured in EEA 1 can be released, </w:t>
            </w:r>
            <w:r>
              <w:rPr>
                <w:b/>
                <w:u w:val="single"/>
              </w:rPr>
              <w:t>AND</w:t>
            </w:r>
          </w:p>
          <w:p w14:paraId="23EC0D94" w14:textId="77777777" w:rsidR="002952B2" w:rsidRDefault="000C451D" w:rsidP="005A6C6C">
            <w:pPr>
              <w:pStyle w:val="TableText"/>
              <w:numPr>
                <w:ilvl w:val="0"/>
                <w:numId w:val="19"/>
              </w:numPr>
              <w:jc w:val="both"/>
            </w:pPr>
            <w:r>
              <w:t>Emergency energy from the DC Ties is no longer needed;</w:t>
            </w:r>
          </w:p>
          <w:p w14:paraId="23EC0D95" w14:textId="77777777" w:rsidR="002952B2" w:rsidRDefault="000C451D" w:rsidP="005A6C6C">
            <w:pPr>
              <w:pStyle w:val="TableText"/>
              <w:numPr>
                <w:ilvl w:val="0"/>
                <w:numId w:val="19"/>
              </w:numPr>
              <w:jc w:val="both"/>
            </w:pPr>
            <w:r>
              <w:t>Assist Control Room as needed and monitor Intermittent Renewable Resources (IRR).</w:t>
            </w:r>
          </w:p>
        </w:tc>
      </w:tr>
      <w:tr w:rsidR="002952B2" w14:paraId="23EC0D99" w14:textId="77777777">
        <w:trPr>
          <w:trHeight w:val="576"/>
        </w:trPr>
        <w:tc>
          <w:tcPr>
            <w:tcW w:w="1510" w:type="dxa"/>
            <w:tcBorders>
              <w:left w:val="nil"/>
              <w:bottom w:val="double" w:sz="4" w:space="0" w:color="auto"/>
            </w:tcBorders>
            <w:vAlign w:val="center"/>
          </w:tcPr>
          <w:p w14:paraId="23EC0D97" w14:textId="01F5BCB8" w:rsidR="002952B2" w:rsidRDefault="000C451D">
            <w:pPr>
              <w:jc w:val="center"/>
              <w:rPr>
                <w:b/>
              </w:rPr>
            </w:pPr>
            <w:bookmarkStart w:id="400" w:name="_Cancel_Watch"/>
            <w:bookmarkStart w:id="401" w:name="_Recall_Non-Spin_and"/>
            <w:bookmarkEnd w:id="400"/>
            <w:bookmarkEnd w:id="401"/>
            <w:r>
              <w:rPr>
                <w:b/>
              </w:rPr>
              <w:t>L</w:t>
            </w:r>
            <w:r w:rsidR="009E30A8">
              <w:rPr>
                <w:b/>
              </w:rPr>
              <w:t>og</w:t>
            </w:r>
          </w:p>
        </w:tc>
        <w:tc>
          <w:tcPr>
            <w:tcW w:w="7488" w:type="dxa"/>
            <w:tcBorders>
              <w:bottom w:val="double" w:sz="4" w:space="0" w:color="auto"/>
              <w:right w:val="nil"/>
            </w:tcBorders>
            <w:vAlign w:val="center"/>
          </w:tcPr>
          <w:p w14:paraId="23EC0D98" w14:textId="77777777" w:rsidR="002952B2" w:rsidRDefault="000C451D">
            <w:r>
              <w:t>Log all actions.</w:t>
            </w:r>
          </w:p>
        </w:tc>
      </w:tr>
    </w:tbl>
    <w:p w14:paraId="23EC0D9A" w14:textId="77777777" w:rsidR="002952B2" w:rsidRDefault="002952B2">
      <w:pPr>
        <w:rPr>
          <w:b/>
        </w:rPr>
      </w:pPr>
    </w:p>
    <w:p w14:paraId="23EC0D9B" w14:textId="77777777" w:rsidR="002952B2" w:rsidRDefault="002952B2"/>
    <w:p w14:paraId="23EC0D9C" w14:textId="77777777" w:rsidR="002952B2" w:rsidRDefault="002952B2"/>
    <w:p w14:paraId="23EC0D9D" w14:textId="77777777" w:rsidR="002952B2" w:rsidRDefault="002952B2">
      <w:pPr>
        <w:sectPr w:rsidR="002952B2">
          <w:pgSz w:w="12240" w:h="15840" w:code="1"/>
          <w:pgMar w:top="1008" w:right="1800" w:bottom="1008" w:left="1440" w:header="720" w:footer="720" w:gutter="0"/>
          <w:cols w:space="720"/>
          <w:titlePg/>
          <w:docGrid w:linePitch="360"/>
        </w:sectPr>
      </w:pPr>
    </w:p>
    <w:p w14:paraId="23EC0D9E" w14:textId="77777777" w:rsidR="002952B2" w:rsidRDefault="000C451D" w:rsidP="00E53E65">
      <w:pPr>
        <w:pStyle w:val="Heading2"/>
      </w:pPr>
      <w:bookmarkStart w:id="402" w:name="_2.3_Three_Part"/>
      <w:bookmarkStart w:id="403" w:name="_2.2_System_Overview"/>
      <w:bookmarkStart w:id="404" w:name="_2.3_Analysis_Tool"/>
      <w:bookmarkStart w:id="405" w:name="_2.4_Three-Part_Communication"/>
      <w:bookmarkStart w:id="406" w:name="_3_Manage_Transmission"/>
      <w:bookmarkStart w:id="407" w:name="_3._Communication_Testing"/>
      <w:bookmarkStart w:id="408" w:name="_8._Communication_Testing"/>
      <w:bookmarkStart w:id="409" w:name="_7.5_Restoration_of"/>
      <w:bookmarkStart w:id="410" w:name="_7.4__Restoration"/>
      <w:bookmarkEnd w:id="402"/>
      <w:bookmarkEnd w:id="403"/>
      <w:bookmarkEnd w:id="404"/>
      <w:bookmarkEnd w:id="405"/>
      <w:bookmarkEnd w:id="406"/>
      <w:bookmarkEnd w:id="407"/>
      <w:bookmarkEnd w:id="408"/>
      <w:bookmarkEnd w:id="409"/>
      <w:bookmarkEnd w:id="410"/>
      <w:r>
        <w:lastRenderedPageBreak/>
        <w:t xml:space="preserve">7.4 </w:t>
      </w:r>
      <w:r>
        <w:tab/>
      </w:r>
      <w:bookmarkStart w:id="411" w:name="Restoration"/>
      <w:bookmarkEnd w:id="411"/>
      <w:r>
        <w:t>Restoration of Primary Control Center Functionality</w:t>
      </w:r>
    </w:p>
    <w:p w14:paraId="23EC0D9F" w14:textId="77777777" w:rsidR="002952B2" w:rsidRDefault="002952B2"/>
    <w:p w14:paraId="23EC0DA0" w14:textId="77777777" w:rsidR="002952B2" w:rsidRDefault="000C451D">
      <w:pPr>
        <w:ind w:left="720"/>
      </w:pPr>
      <w:r>
        <w:rPr>
          <w:b/>
        </w:rPr>
        <w:t xml:space="preserve">Procedure Purpose:  </w:t>
      </w:r>
      <w:r>
        <w:t>To be performed once Reliability Risk Desk Operator has arrived at ACC.</w:t>
      </w:r>
    </w:p>
    <w:p w14:paraId="23EC0DA1"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1350"/>
        <w:gridCol w:w="1350"/>
        <w:gridCol w:w="1440"/>
      </w:tblGrid>
      <w:tr w:rsidR="002952B2" w14:paraId="23EC0DA7" w14:textId="77777777">
        <w:tc>
          <w:tcPr>
            <w:tcW w:w="2628" w:type="dxa"/>
            <w:vAlign w:val="center"/>
          </w:tcPr>
          <w:p w14:paraId="23EC0DA2" w14:textId="77777777" w:rsidR="002952B2" w:rsidRDefault="000C451D">
            <w:pPr>
              <w:rPr>
                <w:b/>
                <w:lang w:val="pt-BR"/>
              </w:rPr>
            </w:pPr>
            <w:r>
              <w:rPr>
                <w:b/>
                <w:lang w:val="pt-BR"/>
              </w:rPr>
              <w:t>Protocol Reference</w:t>
            </w:r>
          </w:p>
        </w:tc>
        <w:tc>
          <w:tcPr>
            <w:tcW w:w="1800" w:type="dxa"/>
          </w:tcPr>
          <w:p w14:paraId="23EC0DA3" w14:textId="77777777" w:rsidR="002952B2" w:rsidRDefault="002952B2">
            <w:pPr>
              <w:rPr>
                <w:b/>
                <w:lang w:val="pt-BR"/>
              </w:rPr>
            </w:pPr>
          </w:p>
        </w:tc>
        <w:tc>
          <w:tcPr>
            <w:tcW w:w="1350" w:type="dxa"/>
          </w:tcPr>
          <w:p w14:paraId="23EC0DA4" w14:textId="77777777" w:rsidR="002952B2" w:rsidRDefault="002952B2">
            <w:pPr>
              <w:rPr>
                <w:b/>
                <w:lang w:val="pt-BR"/>
              </w:rPr>
            </w:pPr>
          </w:p>
        </w:tc>
        <w:tc>
          <w:tcPr>
            <w:tcW w:w="1350" w:type="dxa"/>
          </w:tcPr>
          <w:p w14:paraId="23EC0DA5" w14:textId="77777777" w:rsidR="002952B2" w:rsidRDefault="002952B2">
            <w:pPr>
              <w:rPr>
                <w:b/>
                <w:lang w:val="pt-BR"/>
              </w:rPr>
            </w:pPr>
          </w:p>
        </w:tc>
        <w:tc>
          <w:tcPr>
            <w:tcW w:w="1440" w:type="dxa"/>
          </w:tcPr>
          <w:p w14:paraId="23EC0DA6" w14:textId="77777777" w:rsidR="002952B2" w:rsidRDefault="002952B2">
            <w:pPr>
              <w:rPr>
                <w:b/>
                <w:lang w:val="pt-BR"/>
              </w:rPr>
            </w:pPr>
          </w:p>
        </w:tc>
      </w:tr>
      <w:tr w:rsidR="002952B2" w14:paraId="23EC0DAD" w14:textId="77777777">
        <w:tc>
          <w:tcPr>
            <w:tcW w:w="2628" w:type="dxa"/>
            <w:vAlign w:val="center"/>
          </w:tcPr>
          <w:p w14:paraId="23EC0DA8" w14:textId="77777777" w:rsidR="002952B2" w:rsidRDefault="000C451D">
            <w:pPr>
              <w:rPr>
                <w:b/>
                <w:lang w:val="pt-BR"/>
              </w:rPr>
            </w:pPr>
            <w:r>
              <w:rPr>
                <w:b/>
                <w:lang w:val="pt-BR"/>
              </w:rPr>
              <w:t>Guide Reference</w:t>
            </w:r>
          </w:p>
        </w:tc>
        <w:tc>
          <w:tcPr>
            <w:tcW w:w="1800" w:type="dxa"/>
          </w:tcPr>
          <w:p w14:paraId="23EC0DA9" w14:textId="77777777" w:rsidR="002952B2" w:rsidRDefault="002952B2">
            <w:pPr>
              <w:rPr>
                <w:b/>
                <w:lang w:val="pt-BR"/>
              </w:rPr>
            </w:pPr>
          </w:p>
        </w:tc>
        <w:tc>
          <w:tcPr>
            <w:tcW w:w="1350" w:type="dxa"/>
          </w:tcPr>
          <w:p w14:paraId="23EC0DAA" w14:textId="77777777" w:rsidR="002952B2" w:rsidRDefault="002952B2">
            <w:pPr>
              <w:rPr>
                <w:b/>
                <w:lang w:val="pt-BR"/>
              </w:rPr>
            </w:pPr>
          </w:p>
        </w:tc>
        <w:tc>
          <w:tcPr>
            <w:tcW w:w="1350" w:type="dxa"/>
          </w:tcPr>
          <w:p w14:paraId="23EC0DAB" w14:textId="77777777" w:rsidR="002952B2" w:rsidRDefault="002952B2">
            <w:pPr>
              <w:rPr>
                <w:b/>
                <w:lang w:val="pt-BR"/>
              </w:rPr>
            </w:pPr>
          </w:p>
        </w:tc>
        <w:tc>
          <w:tcPr>
            <w:tcW w:w="1440" w:type="dxa"/>
          </w:tcPr>
          <w:p w14:paraId="23EC0DAC" w14:textId="77777777" w:rsidR="002952B2" w:rsidRDefault="002952B2">
            <w:pPr>
              <w:rPr>
                <w:b/>
                <w:lang w:val="pt-BR"/>
              </w:rPr>
            </w:pPr>
          </w:p>
        </w:tc>
      </w:tr>
      <w:tr w:rsidR="002952B2" w14:paraId="23EC0DB3" w14:textId="77777777">
        <w:tc>
          <w:tcPr>
            <w:tcW w:w="2628" w:type="dxa"/>
            <w:vAlign w:val="center"/>
          </w:tcPr>
          <w:p w14:paraId="23EC0DAE" w14:textId="77777777" w:rsidR="002952B2" w:rsidRDefault="000C451D">
            <w:pPr>
              <w:rPr>
                <w:b/>
                <w:lang w:val="pt-BR"/>
              </w:rPr>
            </w:pPr>
            <w:r>
              <w:rPr>
                <w:b/>
                <w:lang w:val="pt-BR"/>
              </w:rPr>
              <w:t>NERC Standard</w:t>
            </w:r>
          </w:p>
        </w:tc>
        <w:tc>
          <w:tcPr>
            <w:tcW w:w="1800" w:type="dxa"/>
          </w:tcPr>
          <w:p w14:paraId="23EC0DAF" w14:textId="77777777" w:rsidR="002952B2" w:rsidRDefault="002952B2">
            <w:pPr>
              <w:rPr>
                <w:b/>
                <w:lang w:val="pt-BR"/>
              </w:rPr>
            </w:pPr>
          </w:p>
        </w:tc>
        <w:tc>
          <w:tcPr>
            <w:tcW w:w="1350" w:type="dxa"/>
          </w:tcPr>
          <w:p w14:paraId="23EC0DB0" w14:textId="77777777" w:rsidR="002952B2" w:rsidRDefault="002952B2">
            <w:pPr>
              <w:rPr>
                <w:b/>
                <w:lang w:val="pt-BR"/>
              </w:rPr>
            </w:pPr>
          </w:p>
        </w:tc>
        <w:tc>
          <w:tcPr>
            <w:tcW w:w="1350" w:type="dxa"/>
          </w:tcPr>
          <w:p w14:paraId="23EC0DB1" w14:textId="77777777" w:rsidR="002952B2" w:rsidRDefault="002952B2">
            <w:pPr>
              <w:rPr>
                <w:b/>
              </w:rPr>
            </w:pPr>
          </w:p>
        </w:tc>
        <w:tc>
          <w:tcPr>
            <w:tcW w:w="1440" w:type="dxa"/>
          </w:tcPr>
          <w:p w14:paraId="23EC0DB2" w14:textId="77777777" w:rsidR="002952B2" w:rsidRDefault="002952B2">
            <w:pPr>
              <w:rPr>
                <w:b/>
              </w:rPr>
            </w:pPr>
          </w:p>
        </w:tc>
      </w:tr>
    </w:tbl>
    <w:p w14:paraId="23EC0DB4"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387"/>
      </w:tblGrid>
      <w:tr w:rsidR="00DD5F44" w14:paraId="23EC0DB8" w14:textId="77777777">
        <w:tc>
          <w:tcPr>
            <w:tcW w:w="1908" w:type="dxa"/>
          </w:tcPr>
          <w:p w14:paraId="23EC0DB5" w14:textId="2D4AFF3F" w:rsidR="00DD5F44" w:rsidRDefault="00DD5F44" w:rsidP="00DD5F44">
            <w:pPr>
              <w:rPr>
                <w:b/>
              </w:rPr>
            </w:pPr>
            <w:r>
              <w:rPr>
                <w:b/>
              </w:rPr>
              <w:t xml:space="preserve">Version: 2 </w:t>
            </w:r>
          </w:p>
        </w:tc>
        <w:tc>
          <w:tcPr>
            <w:tcW w:w="2250" w:type="dxa"/>
          </w:tcPr>
          <w:p w14:paraId="23EC0DB6" w14:textId="6F06F9E3" w:rsidR="00DD5F44" w:rsidRDefault="00DD5F44" w:rsidP="00DD5F44">
            <w:pPr>
              <w:rPr>
                <w:b/>
              </w:rPr>
            </w:pPr>
            <w:r>
              <w:rPr>
                <w:b/>
              </w:rPr>
              <w:t>Revision: 0</w:t>
            </w:r>
          </w:p>
        </w:tc>
        <w:tc>
          <w:tcPr>
            <w:tcW w:w="4387" w:type="dxa"/>
          </w:tcPr>
          <w:p w14:paraId="23EC0DB7" w14:textId="0F0D47B4" w:rsidR="00DD5F44" w:rsidRDefault="00DD5F44" w:rsidP="00DD5F44">
            <w:pPr>
              <w:rPr>
                <w:b/>
              </w:rPr>
            </w:pPr>
            <w:r>
              <w:rPr>
                <w:b/>
              </w:rPr>
              <w:t>Effective Date:  December 5, 2025</w:t>
            </w:r>
          </w:p>
        </w:tc>
      </w:tr>
    </w:tbl>
    <w:p w14:paraId="23EC0DB9"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7488"/>
      </w:tblGrid>
      <w:tr w:rsidR="002952B2" w14:paraId="23EC0DBC" w14:textId="77777777">
        <w:trPr>
          <w:trHeight w:val="576"/>
          <w:tblHeader/>
        </w:trPr>
        <w:tc>
          <w:tcPr>
            <w:tcW w:w="1510" w:type="dxa"/>
            <w:tcBorders>
              <w:top w:val="double" w:sz="4" w:space="0" w:color="auto"/>
              <w:left w:val="nil"/>
              <w:bottom w:val="double" w:sz="4" w:space="0" w:color="auto"/>
            </w:tcBorders>
            <w:vAlign w:val="center"/>
          </w:tcPr>
          <w:p w14:paraId="23EC0DBA" w14:textId="77777777" w:rsidR="002952B2" w:rsidRDefault="000C451D" w:rsidP="009E30A8">
            <w:pPr>
              <w:jc w:val="center"/>
              <w:rPr>
                <w:b/>
              </w:rPr>
            </w:pPr>
            <w:r>
              <w:rPr>
                <w:b/>
              </w:rPr>
              <w:t>Step</w:t>
            </w:r>
          </w:p>
        </w:tc>
        <w:tc>
          <w:tcPr>
            <w:tcW w:w="7488" w:type="dxa"/>
            <w:tcBorders>
              <w:top w:val="double" w:sz="4" w:space="0" w:color="auto"/>
              <w:bottom w:val="double" w:sz="4" w:space="0" w:color="auto"/>
              <w:right w:val="nil"/>
            </w:tcBorders>
            <w:vAlign w:val="center"/>
          </w:tcPr>
          <w:p w14:paraId="23EC0DBB" w14:textId="77777777" w:rsidR="002952B2" w:rsidRDefault="000C451D">
            <w:pPr>
              <w:rPr>
                <w:b/>
              </w:rPr>
            </w:pPr>
            <w:r>
              <w:rPr>
                <w:b/>
              </w:rPr>
              <w:t>Action</w:t>
            </w:r>
          </w:p>
        </w:tc>
      </w:tr>
      <w:tr w:rsidR="002952B2" w14:paraId="23EC0DC0" w14:textId="77777777">
        <w:trPr>
          <w:trHeight w:val="576"/>
        </w:trPr>
        <w:tc>
          <w:tcPr>
            <w:tcW w:w="1510" w:type="dxa"/>
            <w:tcBorders>
              <w:left w:val="nil"/>
            </w:tcBorders>
            <w:vAlign w:val="center"/>
          </w:tcPr>
          <w:p w14:paraId="23EC0DBD" w14:textId="66954B4B" w:rsidR="002952B2" w:rsidRDefault="000C451D">
            <w:pPr>
              <w:jc w:val="center"/>
              <w:rPr>
                <w:b/>
              </w:rPr>
            </w:pPr>
            <w:r>
              <w:rPr>
                <w:b/>
              </w:rPr>
              <w:t>N</w:t>
            </w:r>
            <w:r w:rsidR="009E30A8">
              <w:rPr>
                <w:b/>
              </w:rPr>
              <w:t>ote</w:t>
            </w:r>
          </w:p>
        </w:tc>
        <w:tc>
          <w:tcPr>
            <w:tcW w:w="7488" w:type="dxa"/>
            <w:tcBorders>
              <w:right w:val="nil"/>
            </w:tcBorders>
            <w:vAlign w:val="center"/>
          </w:tcPr>
          <w:p w14:paraId="23EC0DBE" w14:textId="77777777" w:rsidR="002952B2" w:rsidRDefault="000C451D" w:rsidP="005A6C6C">
            <w:pPr>
              <w:pStyle w:val="TableText"/>
              <w:numPr>
                <w:ilvl w:val="0"/>
                <w:numId w:val="19"/>
              </w:numPr>
              <w:jc w:val="both"/>
            </w:pPr>
            <w:r>
              <w:t>Assist the Control Room as needed</w:t>
            </w:r>
          </w:p>
          <w:p w14:paraId="23EC0DBF" w14:textId="77777777" w:rsidR="002952B2" w:rsidRDefault="000C451D" w:rsidP="005A6C6C">
            <w:pPr>
              <w:pStyle w:val="TableText"/>
              <w:numPr>
                <w:ilvl w:val="0"/>
                <w:numId w:val="19"/>
              </w:numPr>
              <w:jc w:val="both"/>
            </w:pPr>
            <w:r>
              <w:t>Follow procedure manual as normal operation returns</w:t>
            </w:r>
          </w:p>
        </w:tc>
      </w:tr>
      <w:tr w:rsidR="002952B2" w14:paraId="23EC0DC3" w14:textId="77777777">
        <w:trPr>
          <w:trHeight w:val="576"/>
        </w:trPr>
        <w:tc>
          <w:tcPr>
            <w:tcW w:w="1510" w:type="dxa"/>
            <w:tcBorders>
              <w:left w:val="nil"/>
              <w:bottom w:val="double" w:sz="4" w:space="0" w:color="auto"/>
            </w:tcBorders>
            <w:vAlign w:val="center"/>
          </w:tcPr>
          <w:p w14:paraId="23EC0DC1" w14:textId="2555C3CA" w:rsidR="002952B2" w:rsidRDefault="000C451D">
            <w:pPr>
              <w:jc w:val="center"/>
              <w:rPr>
                <w:b/>
              </w:rPr>
            </w:pPr>
            <w:r>
              <w:rPr>
                <w:b/>
              </w:rPr>
              <w:t>L</w:t>
            </w:r>
            <w:r w:rsidR="009E30A8">
              <w:rPr>
                <w:b/>
              </w:rPr>
              <w:t>og</w:t>
            </w:r>
          </w:p>
        </w:tc>
        <w:tc>
          <w:tcPr>
            <w:tcW w:w="7488" w:type="dxa"/>
            <w:tcBorders>
              <w:bottom w:val="double" w:sz="4" w:space="0" w:color="auto"/>
              <w:right w:val="nil"/>
            </w:tcBorders>
            <w:vAlign w:val="center"/>
          </w:tcPr>
          <w:p w14:paraId="23EC0DC2" w14:textId="77777777" w:rsidR="002952B2" w:rsidRDefault="000C451D">
            <w:r>
              <w:t>Log all actions.</w:t>
            </w:r>
          </w:p>
        </w:tc>
      </w:tr>
    </w:tbl>
    <w:p w14:paraId="23EC0DC4" w14:textId="77777777" w:rsidR="002952B2" w:rsidRDefault="002952B2">
      <w:pPr>
        <w:rPr>
          <w:b/>
        </w:rPr>
      </w:pPr>
    </w:p>
    <w:p w14:paraId="3934DB0D" w14:textId="77777777" w:rsidR="00120E05" w:rsidRDefault="00120E05">
      <w:pPr>
        <w:rPr>
          <w:b/>
        </w:rPr>
      </w:pPr>
    </w:p>
    <w:p w14:paraId="7849DCDA" w14:textId="77777777" w:rsidR="00120E05" w:rsidRDefault="00120E05">
      <w:pPr>
        <w:rPr>
          <w:b/>
        </w:rPr>
      </w:pPr>
      <w:r>
        <w:rPr>
          <w:b/>
        </w:rPr>
        <w:br w:type="page"/>
      </w:r>
    </w:p>
    <w:p w14:paraId="1A6DD968" w14:textId="5F99BC1E" w:rsidR="00901F1A" w:rsidRDefault="00901F1A" w:rsidP="00122F7C">
      <w:pPr>
        <w:pStyle w:val="Heading1"/>
      </w:pPr>
      <w:r>
        <w:lastRenderedPageBreak/>
        <w:t>8.</w:t>
      </w:r>
      <w:r>
        <w:tab/>
      </w:r>
      <w:r w:rsidR="00C263B5">
        <w:t>Weather Events</w:t>
      </w:r>
    </w:p>
    <w:p w14:paraId="033A1D5D" w14:textId="77777777" w:rsidR="00901F1A" w:rsidRDefault="00901F1A" w:rsidP="00901F1A">
      <w:pPr>
        <w:pStyle w:val="TableText"/>
        <w:tabs>
          <w:tab w:val="left" w:pos="2088"/>
          <w:tab w:val="left" w:pos="9558"/>
        </w:tabs>
      </w:pPr>
    </w:p>
    <w:p w14:paraId="35D576EC" w14:textId="540B4351" w:rsidR="00120E05" w:rsidRDefault="00901F1A" w:rsidP="00E53E65">
      <w:pPr>
        <w:pStyle w:val="Heading2"/>
      </w:pPr>
      <w:bookmarkStart w:id="412" w:name="_4.58.1__"/>
      <w:bookmarkStart w:id="413" w:name="_8.1__"/>
      <w:bookmarkEnd w:id="412"/>
      <w:bookmarkEnd w:id="413"/>
      <w:r>
        <w:t>8.1</w:t>
      </w:r>
      <w:r w:rsidR="00120E05">
        <w:t xml:space="preserve">  </w:t>
      </w:r>
      <w:r w:rsidR="00A3673D">
        <w:tab/>
      </w:r>
      <w:r w:rsidR="00907E18">
        <w:t xml:space="preserve">Significant </w:t>
      </w:r>
      <w:r w:rsidR="00120E05">
        <w:t xml:space="preserve">Weather </w:t>
      </w:r>
      <w:r w:rsidR="00907E18">
        <w:t>Events</w:t>
      </w:r>
    </w:p>
    <w:p w14:paraId="594019FE" w14:textId="77777777" w:rsidR="00120E05" w:rsidRDefault="00120E05" w:rsidP="00120E05">
      <w:pPr>
        <w:ind w:left="900"/>
        <w:rPr>
          <w:b/>
        </w:rPr>
      </w:pPr>
    </w:p>
    <w:p w14:paraId="0B321273" w14:textId="77777777" w:rsidR="00120E05" w:rsidRDefault="00120E05" w:rsidP="00A3673D">
      <w:pPr>
        <w:ind w:left="720"/>
      </w:pPr>
      <w:r>
        <w:rPr>
          <w:b/>
        </w:rPr>
        <w:t>Procedure Purpose:</w:t>
      </w:r>
      <w:r>
        <w:t xml:space="preserve">  To monitor the wind forecast during operations with severe weather conditions.</w:t>
      </w:r>
    </w:p>
    <w:p w14:paraId="1AFA6BD8" w14:textId="77777777" w:rsidR="00120E05" w:rsidRDefault="00120E05" w:rsidP="00120E05">
      <w:pPr>
        <w:ind w:left="9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120E05" w14:paraId="0C1053F3"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1407FB70" w14:textId="77777777" w:rsidR="00120E05" w:rsidRDefault="00120E05" w:rsidP="00C5042B">
            <w:pPr>
              <w:spacing w:line="276" w:lineRule="auto"/>
              <w:rPr>
                <w:b/>
              </w:rPr>
            </w:pPr>
            <w:r>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1145B37C"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A034D93"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BC3DCB7"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3F729EE" w14:textId="77777777" w:rsidR="00120E05" w:rsidRDefault="00120E05" w:rsidP="00C5042B">
            <w:pPr>
              <w:spacing w:line="276" w:lineRule="auto"/>
              <w:rPr>
                <w:b/>
              </w:rPr>
            </w:pPr>
          </w:p>
        </w:tc>
      </w:tr>
      <w:tr w:rsidR="00120E05" w14:paraId="39E2F4BF"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69714580" w14:textId="77777777" w:rsidR="00120E05" w:rsidRDefault="00120E05" w:rsidP="00C5042B">
            <w:pPr>
              <w:spacing w:line="276" w:lineRule="auto"/>
              <w:rPr>
                <w:b/>
              </w:rPr>
            </w:pPr>
            <w:r>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3984307E"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F452851"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B287D66"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B5F80F5" w14:textId="77777777" w:rsidR="00120E05" w:rsidRDefault="00120E05" w:rsidP="00C5042B">
            <w:pPr>
              <w:spacing w:line="276" w:lineRule="auto"/>
              <w:rPr>
                <w:b/>
              </w:rPr>
            </w:pPr>
          </w:p>
        </w:tc>
      </w:tr>
      <w:tr w:rsidR="00120E05" w14:paraId="3BCCE91C"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52D410A3" w14:textId="77777777" w:rsidR="00120E05" w:rsidRDefault="00120E05" w:rsidP="00C5042B">
            <w:pPr>
              <w:spacing w:line="276" w:lineRule="auto"/>
              <w:rPr>
                <w:b/>
              </w:rPr>
            </w:pPr>
            <w:r>
              <w:rPr>
                <w:b/>
              </w:rPr>
              <w:t>NERC Standard</w:t>
            </w:r>
          </w:p>
        </w:tc>
        <w:tc>
          <w:tcPr>
            <w:tcW w:w="1557" w:type="dxa"/>
          </w:tcPr>
          <w:p w14:paraId="2C8F2178" w14:textId="77777777" w:rsidR="00120E05" w:rsidRDefault="00120E05" w:rsidP="00C5042B">
            <w:pPr>
              <w:spacing w:line="276" w:lineRule="auto"/>
              <w:rPr>
                <w:b/>
              </w:rPr>
            </w:pPr>
            <w:r>
              <w:rPr>
                <w:b/>
              </w:rPr>
              <w:t>EOP-011-2</w:t>
            </w:r>
          </w:p>
          <w:p w14:paraId="0A03D3C9" w14:textId="1AB94B67" w:rsidR="00120E05" w:rsidRDefault="00120E05" w:rsidP="00C5042B">
            <w:pPr>
              <w:spacing w:line="276" w:lineRule="auto"/>
              <w:rPr>
                <w:b/>
              </w:rPr>
            </w:pPr>
            <w:r>
              <w:rPr>
                <w:b/>
              </w:rPr>
              <w:t>R2, R2.1, R2.2, R2.2.9</w:t>
            </w:r>
            <w:r w:rsidR="00907E18">
              <w:rPr>
                <w:b/>
              </w:rPr>
              <w:t>, R2.2.9.1</w:t>
            </w:r>
            <w:r w:rsidR="000E74C7">
              <w:rPr>
                <w:b/>
              </w:rPr>
              <w:t>, R2.2.9.2</w:t>
            </w:r>
          </w:p>
        </w:tc>
        <w:tc>
          <w:tcPr>
            <w:tcW w:w="1557" w:type="dxa"/>
            <w:tcBorders>
              <w:top w:val="single" w:sz="4" w:space="0" w:color="auto"/>
              <w:left w:val="single" w:sz="4" w:space="0" w:color="auto"/>
              <w:bottom w:val="single" w:sz="4" w:space="0" w:color="auto"/>
              <w:right w:val="single" w:sz="4" w:space="0" w:color="auto"/>
            </w:tcBorders>
          </w:tcPr>
          <w:p w14:paraId="4FE07BAB"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1F52B0E" w14:textId="77777777" w:rsidR="00120E05" w:rsidRDefault="00120E05"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6581B36A" w14:textId="77777777" w:rsidR="00120E05" w:rsidRDefault="00120E05" w:rsidP="00C5042B">
            <w:pPr>
              <w:spacing w:line="276" w:lineRule="auto"/>
              <w:rPr>
                <w:b/>
              </w:rPr>
            </w:pPr>
          </w:p>
        </w:tc>
      </w:tr>
    </w:tbl>
    <w:p w14:paraId="3F17BDD3" w14:textId="77777777" w:rsidR="00120E05" w:rsidRDefault="00120E05" w:rsidP="00120E0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0233E340" w14:textId="77777777" w:rsidTr="00C5042B">
        <w:tc>
          <w:tcPr>
            <w:tcW w:w="1908" w:type="dxa"/>
            <w:tcBorders>
              <w:top w:val="single" w:sz="4" w:space="0" w:color="auto"/>
              <w:left w:val="single" w:sz="4" w:space="0" w:color="auto"/>
              <w:bottom w:val="single" w:sz="4" w:space="0" w:color="auto"/>
              <w:right w:val="single" w:sz="4" w:space="0" w:color="auto"/>
            </w:tcBorders>
            <w:hideMark/>
          </w:tcPr>
          <w:p w14:paraId="0CDA1BA7" w14:textId="281658BE" w:rsidR="00DD5F44"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26637A89" w14:textId="382B3CA3" w:rsidR="00DD5F44"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51609B55" w14:textId="4625F701" w:rsidR="00DD5F44" w:rsidRDefault="00DD5F44" w:rsidP="00DD5F44">
            <w:pPr>
              <w:spacing w:line="276" w:lineRule="auto"/>
              <w:rPr>
                <w:b/>
              </w:rPr>
            </w:pPr>
            <w:r>
              <w:rPr>
                <w:b/>
              </w:rPr>
              <w:t>Effective Date:  December 5, 2025</w:t>
            </w:r>
          </w:p>
        </w:tc>
      </w:tr>
    </w:tbl>
    <w:p w14:paraId="1BA1B9C9" w14:textId="77777777" w:rsidR="00120E05" w:rsidRDefault="00120E05" w:rsidP="00120E05">
      <w:pPr>
        <w:ind w:left="900"/>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7558"/>
      </w:tblGrid>
      <w:tr w:rsidR="00120E05" w14:paraId="49D69709" w14:textId="77777777" w:rsidTr="003B0E93">
        <w:trPr>
          <w:trHeight w:val="576"/>
          <w:tblHeader/>
        </w:trPr>
        <w:tc>
          <w:tcPr>
            <w:tcW w:w="1442" w:type="dxa"/>
            <w:tcBorders>
              <w:top w:val="double" w:sz="4" w:space="0" w:color="auto"/>
              <w:left w:val="nil"/>
              <w:bottom w:val="double" w:sz="4" w:space="0" w:color="auto"/>
            </w:tcBorders>
            <w:vAlign w:val="center"/>
          </w:tcPr>
          <w:p w14:paraId="26611BF4" w14:textId="77777777" w:rsidR="00120E05" w:rsidRDefault="00120E05" w:rsidP="003B0E93">
            <w:pPr>
              <w:jc w:val="center"/>
              <w:rPr>
                <w:b/>
              </w:rPr>
            </w:pPr>
            <w:r>
              <w:rPr>
                <w:b/>
              </w:rPr>
              <w:t>Step</w:t>
            </w:r>
          </w:p>
        </w:tc>
        <w:tc>
          <w:tcPr>
            <w:tcW w:w="7558" w:type="dxa"/>
            <w:tcBorders>
              <w:top w:val="double" w:sz="4" w:space="0" w:color="auto"/>
              <w:bottom w:val="double" w:sz="4" w:space="0" w:color="auto"/>
              <w:right w:val="nil"/>
            </w:tcBorders>
            <w:vAlign w:val="center"/>
          </w:tcPr>
          <w:p w14:paraId="767A3881" w14:textId="77777777" w:rsidR="00120E05" w:rsidRDefault="00120E05" w:rsidP="003B0E93">
            <w:pPr>
              <w:rPr>
                <w:b/>
              </w:rPr>
            </w:pPr>
            <w:r>
              <w:rPr>
                <w:b/>
              </w:rPr>
              <w:t>Action</w:t>
            </w:r>
          </w:p>
        </w:tc>
      </w:tr>
      <w:tr w:rsidR="00120E05" w14:paraId="1CFC403D" w14:textId="77777777" w:rsidTr="003B0E9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486D1CF2" w14:textId="77777777" w:rsidR="00120E05" w:rsidRDefault="00120E05" w:rsidP="00EC502A">
            <w:pPr>
              <w:pStyle w:val="Heading3"/>
            </w:pPr>
            <w:r>
              <w:t>Loss of Wind Farm Turbines due to Severe Weather</w:t>
            </w:r>
          </w:p>
        </w:tc>
      </w:tr>
      <w:tr w:rsidR="00120E05" w14:paraId="256A5035" w14:textId="77777777" w:rsidTr="003B0E93">
        <w:trPr>
          <w:trHeight w:val="576"/>
        </w:trPr>
        <w:tc>
          <w:tcPr>
            <w:tcW w:w="1442" w:type="dxa"/>
            <w:tcBorders>
              <w:top w:val="double" w:sz="4" w:space="0" w:color="auto"/>
              <w:left w:val="nil"/>
            </w:tcBorders>
            <w:vAlign w:val="center"/>
          </w:tcPr>
          <w:p w14:paraId="14393336" w14:textId="76AD1C45" w:rsidR="00120E05" w:rsidRDefault="00120E05" w:rsidP="003B0E93">
            <w:pPr>
              <w:jc w:val="center"/>
              <w:rPr>
                <w:b/>
              </w:rPr>
            </w:pPr>
            <w:r>
              <w:rPr>
                <w:b/>
              </w:rPr>
              <w:t>N</w:t>
            </w:r>
            <w:r w:rsidR="003B0E93">
              <w:rPr>
                <w:b/>
              </w:rPr>
              <w:t>ote</w:t>
            </w:r>
          </w:p>
        </w:tc>
        <w:tc>
          <w:tcPr>
            <w:tcW w:w="7558" w:type="dxa"/>
            <w:tcBorders>
              <w:top w:val="double" w:sz="4" w:space="0" w:color="auto"/>
              <w:right w:val="nil"/>
            </w:tcBorders>
            <w:vAlign w:val="center"/>
          </w:tcPr>
          <w:p w14:paraId="716E6A4B" w14:textId="77777777" w:rsidR="00120E05" w:rsidRDefault="00120E05" w:rsidP="003B0E93">
            <w:r>
              <w:t>Significant weather events can consist of, but are not limited to the following:</w:t>
            </w:r>
          </w:p>
          <w:p w14:paraId="33F0AA9F" w14:textId="77777777" w:rsidR="00120E05" w:rsidRDefault="00120E05" w:rsidP="005A6C6C">
            <w:pPr>
              <w:pStyle w:val="TableText"/>
              <w:numPr>
                <w:ilvl w:val="0"/>
                <w:numId w:val="19"/>
              </w:numPr>
              <w:jc w:val="both"/>
            </w:pPr>
            <w:r>
              <w:t>Tornados</w:t>
            </w:r>
          </w:p>
          <w:p w14:paraId="32CE547A" w14:textId="77777777" w:rsidR="00120E05" w:rsidRDefault="00120E05" w:rsidP="005A6C6C">
            <w:pPr>
              <w:pStyle w:val="TableText"/>
              <w:numPr>
                <w:ilvl w:val="0"/>
                <w:numId w:val="19"/>
              </w:numPr>
              <w:jc w:val="both"/>
            </w:pPr>
            <w:r>
              <w:t>Strong straight-line winds</w:t>
            </w:r>
          </w:p>
          <w:p w14:paraId="308BA76F" w14:textId="77777777" w:rsidR="00120E05" w:rsidRDefault="00120E05" w:rsidP="005A6C6C">
            <w:pPr>
              <w:pStyle w:val="TableText"/>
              <w:numPr>
                <w:ilvl w:val="0"/>
                <w:numId w:val="19"/>
              </w:numPr>
              <w:jc w:val="both"/>
            </w:pPr>
            <w:r>
              <w:t>Flooding</w:t>
            </w:r>
          </w:p>
          <w:p w14:paraId="0F3B4C73" w14:textId="77777777" w:rsidR="007460E3" w:rsidRPr="007460E3" w:rsidRDefault="00120E05" w:rsidP="005A6C6C">
            <w:pPr>
              <w:pStyle w:val="TableText"/>
              <w:numPr>
                <w:ilvl w:val="0"/>
                <w:numId w:val="19"/>
              </w:numPr>
              <w:jc w:val="both"/>
            </w:pPr>
            <w:r>
              <w:t>Freezing precipitation</w:t>
            </w:r>
          </w:p>
          <w:p w14:paraId="78A3225D" w14:textId="210FD767" w:rsidR="00120E05" w:rsidRPr="00A57D5A" w:rsidRDefault="007460E3" w:rsidP="005A6C6C">
            <w:pPr>
              <w:pStyle w:val="TableText"/>
              <w:numPr>
                <w:ilvl w:val="0"/>
                <w:numId w:val="19"/>
              </w:numPr>
              <w:jc w:val="both"/>
              <w:rPr>
                <w:b/>
                <w:u w:val="single"/>
              </w:rPr>
            </w:pPr>
            <w:r>
              <w:t>Wild Fires</w:t>
            </w:r>
            <w:r w:rsidR="00120E05">
              <w:t xml:space="preserve"> </w:t>
            </w:r>
          </w:p>
        </w:tc>
      </w:tr>
      <w:tr w:rsidR="00120E05" w14:paraId="019616DD" w14:textId="77777777" w:rsidTr="003B0E93">
        <w:trPr>
          <w:trHeight w:val="576"/>
        </w:trPr>
        <w:tc>
          <w:tcPr>
            <w:tcW w:w="1442" w:type="dxa"/>
            <w:tcBorders>
              <w:top w:val="single" w:sz="4" w:space="0" w:color="auto"/>
              <w:left w:val="nil"/>
              <w:bottom w:val="single" w:sz="4" w:space="0" w:color="auto"/>
            </w:tcBorders>
            <w:vAlign w:val="center"/>
          </w:tcPr>
          <w:p w14:paraId="7A93D5FF" w14:textId="77777777" w:rsidR="00120E05" w:rsidRDefault="00120E05" w:rsidP="003B0E93">
            <w:pPr>
              <w:jc w:val="center"/>
            </w:pPr>
            <w:r>
              <w:rPr>
                <w:b/>
              </w:rPr>
              <w:t>Manually Override Short Term Wind Power Forecast</w:t>
            </w:r>
          </w:p>
        </w:tc>
        <w:tc>
          <w:tcPr>
            <w:tcW w:w="7558" w:type="dxa"/>
            <w:tcBorders>
              <w:top w:val="single" w:sz="4" w:space="0" w:color="auto"/>
              <w:bottom w:val="single" w:sz="4" w:space="0" w:color="auto"/>
              <w:right w:val="nil"/>
            </w:tcBorders>
            <w:vAlign w:val="center"/>
          </w:tcPr>
          <w:p w14:paraId="14858230" w14:textId="77777777" w:rsidR="00120E05" w:rsidRDefault="00120E05" w:rsidP="003B0E93">
            <w:r>
              <w:t>The ERCOT Operator will contact the Operations Analysis Engineer to conduct further analysis and to override system:</w:t>
            </w:r>
          </w:p>
          <w:p w14:paraId="60E02A4D" w14:textId="77777777" w:rsidR="00120E05" w:rsidRDefault="00120E05" w:rsidP="003B0E93">
            <w:pPr>
              <w:rPr>
                <w:b/>
              </w:rPr>
            </w:pPr>
            <w:r>
              <w:rPr>
                <w:b/>
              </w:rPr>
              <w:t>IF:</w:t>
            </w:r>
          </w:p>
          <w:p w14:paraId="12C3B506" w14:textId="77777777" w:rsidR="00120E05" w:rsidRDefault="00120E05" w:rsidP="005A6C6C">
            <w:pPr>
              <w:pStyle w:val="TableText"/>
              <w:numPr>
                <w:ilvl w:val="0"/>
                <w:numId w:val="19"/>
              </w:numPr>
              <w:jc w:val="both"/>
            </w:pPr>
            <w:r>
              <w:t>A severe weather-related de-rate has occurred at a given wind farm, and</w:t>
            </w:r>
          </w:p>
          <w:p w14:paraId="790473FA" w14:textId="77777777" w:rsidR="00120E05" w:rsidRDefault="00120E05" w:rsidP="005A6C6C">
            <w:pPr>
              <w:pStyle w:val="TableText"/>
              <w:numPr>
                <w:ilvl w:val="0"/>
                <w:numId w:val="19"/>
              </w:numPr>
              <w:jc w:val="both"/>
            </w:pPr>
            <w:r>
              <w:t>The telemetry, Outage Scheduler and COP have not been correctly updated by the QSE.</w:t>
            </w:r>
          </w:p>
          <w:p w14:paraId="3AE244FE" w14:textId="77777777" w:rsidR="00120E05" w:rsidRDefault="00120E05" w:rsidP="003B0E93">
            <w:r>
              <w:t>Contact Operations Analysis Engineer to do further analysis and potentially override the forecast given the description above after checking the following:</w:t>
            </w:r>
          </w:p>
          <w:p w14:paraId="157D91D4" w14:textId="77777777" w:rsidR="00120E05" w:rsidRDefault="00120E05" w:rsidP="005A6C6C">
            <w:pPr>
              <w:pStyle w:val="TableText"/>
              <w:numPr>
                <w:ilvl w:val="0"/>
                <w:numId w:val="19"/>
              </w:numPr>
              <w:jc w:val="both"/>
            </w:pPr>
            <w:r>
              <w:t>Number of turbines online</w:t>
            </w:r>
          </w:p>
          <w:p w14:paraId="0D50256B" w14:textId="77777777" w:rsidR="00120E05" w:rsidRDefault="00120E05" w:rsidP="005A6C6C">
            <w:pPr>
              <w:pStyle w:val="TableText"/>
              <w:numPr>
                <w:ilvl w:val="0"/>
                <w:numId w:val="19"/>
              </w:numPr>
              <w:jc w:val="both"/>
            </w:pPr>
            <w:r>
              <w:t>Number of turbines offline</w:t>
            </w:r>
          </w:p>
          <w:p w14:paraId="56B84493" w14:textId="77777777" w:rsidR="00120E05" w:rsidRDefault="00120E05" w:rsidP="005A6C6C">
            <w:pPr>
              <w:pStyle w:val="TableText"/>
              <w:numPr>
                <w:ilvl w:val="0"/>
                <w:numId w:val="19"/>
              </w:numPr>
              <w:jc w:val="both"/>
            </w:pPr>
            <w:r>
              <w:t>Outage scheduler</w:t>
            </w:r>
          </w:p>
          <w:p w14:paraId="762B98E9" w14:textId="77777777" w:rsidR="00120E05" w:rsidRDefault="00120E05" w:rsidP="005A6C6C">
            <w:pPr>
              <w:pStyle w:val="TableText"/>
              <w:numPr>
                <w:ilvl w:val="0"/>
                <w:numId w:val="19"/>
              </w:numPr>
              <w:jc w:val="both"/>
              <w:rPr>
                <w:b/>
                <w:u w:val="single"/>
              </w:rPr>
            </w:pPr>
            <w:r>
              <w:t>Telemetered wind speed (MPH)</w:t>
            </w:r>
          </w:p>
        </w:tc>
      </w:tr>
      <w:tr w:rsidR="00120E05" w14:paraId="38BAE8B6" w14:textId="77777777" w:rsidTr="003B0E93">
        <w:trPr>
          <w:trHeight w:val="576"/>
        </w:trPr>
        <w:tc>
          <w:tcPr>
            <w:tcW w:w="1442" w:type="dxa"/>
            <w:tcBorders>
              <w:top w:val="single" w:sz="4" w:space="0" w:color="auto"/>
              <w:left w:val="nil"/>
              <w:bottom w:val="single" w:sz="4" w:space="0" w:color="auto"/>
            </w:tcBorders>
            <w:vAlign w:val="center"/>
          </w:tcPr>
          <w:p w14:paraId="75F7C545" w14:textId="4DEB5693" w:rsidR="00120E05" w:rsidRDefault="00120E05" w:rsidP="003B0E93">
            <w:pPr>
              <w:jc w:val="center"/>
              <w:rPr>
                <w:b/>
              </w:rPr>
            </w:pPr>
            <w:r>
              <w:rPr>
                <w:b/>
              </w:rPr>
              <w:t>N</w:t>
            </w:r>
            <w:r w:rsidR="003B0E93">
              <w:rPr>
                <w:b/>
              </w:rPr>
              <w:t>ote</w:t>
            </w:r>
          </w:p>
        </w:tc>
        <w:tc>
          <w:tcPr>
            <w:tcW w:w="7558" w:type="dxa"/>
            <w:tcBorders>
              <w:top w:val="single" w:sz="4" w:space="0" w:color="auto"/>
              <w:bottom w:val="single" w:sz="4" w:space="0" w:color="auto"/>
              <w:right w:val="nil"/>
            </w:tcBorders>
            <w:vAlign w:val="center"/>
          </w:tcPr>
          <w:p w14:paraId="3D57CF9E" w14:textId="77777777" w:rsidR="00120E05" w:rsidRDefault="00120E05" w:rsidP="003B0E93">
            <w:pPr>
              <w:rPr>
                <w:b/>
                <w:u w:val="single"/>
              </w:rPr>
            </w:pPr>
            <w:r>
              <w:rPr>
                <w:b/>
                <w:u w:val="single"/>
              </w:rPr>
              <w:t>The QSE should:</w:t>
            </w:r>
          </w:p>
          <w:p w14:paraId="6CC4C6D3" w14:textId="77777777" w:rsidR="00120E05" w:rsidRDefault="00120E05" w:rsidP="005A6C6C">
            <w:pPr>
              <w:pStyle w:val="TableText"/>
              <w:numPr>
                <w:ilvl w:val="0"/>
                <w:numId w:val="19"/>
              </w:numPr>
              <w:jc w:val="both"/>
            </w:pPr>
            <w:r>
              <w:t xml:space="preserve">Update wind generating unit’s telemetry to reflect the number of turbines lost. </w:t>
            </w:r>
          </w:p>
          <w:p w14:paraId="540C721B" w14:textId="77777777" w:rsidR="00120E05" w:rsidRDefault="00120E05" w:rsidP="005A6C6C">
            <w:pPr>
              <w:numPr>
                <w:ilvl w:val="1"/>
                <w:numId w:val="17"/>
              </w:numPr>
            </w:pPr>
            <w:r>
              <w:t>NTON – number of turbines online</w:t>
            </w:r>
          </w:p>
          <w:p w14:paraId="7C824D8C" w14:textId="77777777" w:rsidR="00120E05" w:rsidRDefault="00120E05" w:rsidP="005A6C6C">
            <w:pPr>
              <w:numPr>
                <w:ilvl w:val="1"/>
                <w:numId w:val="17"/>
              </w:numPr>
            </w:pPr>
            <w:r>
              <w:lastRenderedPageBreak/>
              <w:t>NTOF – number of turbines offline</w:t>
            </w:r>
          </w:p>
          <w:p w14:paraId="2DE5E899" w14:textId="77777777" w:rsidR="00120E05" w:rsidRDefault="00120E05" w:rsidP="005A6C6C">
            <w:pPr>
              <w:numPr>
                <w:ilvl w:val="1"/>
                <w:numId w:val="17"/>
              </w:numPr>
            </w:pPr>
            <w:r>
              <w:t>NTUN – number of turbines unknown</w:t>
            </w:r>
          </w:p>
          <w:p w14:paraId="68190F6B" w14:textId="77777777" w:rsidR="00120E05" w:rsidRDefault="00120E05" w:rsidP="005A6C6C">
            <w:pPr>
              <w:pStyle w:val="TableText"/>
              <w:numPr>
                <w:ilvl w:val="0"/>
                <w:numId w:val="19"/>
              </w:numPr>
              <w:jc w:val="both"/>
            </w:pPr>
            <w:r>
              <w:t>Update ERCOT Outage Scheduler for updated HSL information that correctly reflects the number of turbines lost. This follows procedure for forced outages and should be done immediately.</w:t>
            </w:r>
          </w:p>
          <w:p w14:paraId="247173E9" w14:textId="77777777" w:rsidR="00120E05" w:rsidRDefault="00120E05" w:rsidP="005A6C6C">
            <w:pPr>
              <w:pStyle w:val="TableText"/>
              <w:numPr>
                <w:ilvl w:val="0"/>
                <w:numId w:val="19"/>
              </w:numPr>
              <w:jc w:val="both"/>
            </w:pPr>
            <w:r>
              <w:t>Update unit’s COP in relation to the most recent forecast for the next hour(s) that pertains to the duration the turbines will be lost and accurately reflects the number of turbines lost.</w:t>
            </w:r>
          </w:p>
          <w:p w14:paraId="2F7864AC" w14:textId="77777777" w:rsidR="00120E05" w:rsidRDefault="00120E05" w:rsidP="003B0E93">
            <w:r>
              <w:t>Notification to the QSE may be necessary if the above are not complete within the designated time frame.</w:t>
            </w:r>
          </w:p>
        </w:tc>
      </w:tr>
      <w:tr w:rsidR="00120E05" w14:paraId="45E949F1" w14:textId="77777777" w:rsidTr="003B0E93">
        <w:trPr>
          <w:trHeight w:val="576"/>
        </w:trPr>
        <w:tc>
          <w:tcPr>
            <w:tcW w:w="1442" w:type="dxa"/>
            <w:tcBorders>
              <w:top w:val="single" w:sz="4" w:space="0" w:color="auto"/>
              <w:left w:val="nil"/>
              <w:bottom w:val="single" w:sz="4" w:space="0" w:color="auto"/>
            </w:tcBorders>
            <w:vAlign w:val="center"/>
          </w:tcPr>
          <w:p w14:paraId="757E59DE" w14:textId="77777777" w:rsidR="00120E05" w:rsidRDefault="00120E05" w:rsidP="003B0E93">
            <w:pPr>
              <w:jc w:val="center"/>
              <w:rPr>
                <w:b/>
              </w:rPr>
            </w:pPr>
            <w:r>
              <w:rPr>
                <w:b/>
              </w:rPr>
              <w:lastRenderedPageBreak/>
              <w:t>Post</w:t>
            </w:r>
          </w:p>
        </w:tc>
        <w:tc>
          <w:tcPr>
            <w:tcW w:w="7558" w:type="dxa"/>
            <w:tcBorders>
              <w:top w:val="single" w:sz="4" w:space="0" w:color="auto"/>
              <w:bottom w:val="single" w:sz="4" w:space="0" w:color="auto"/>
              <w:right w:val="nil"/>
            </w:tcBorders>
            <w:vAlign w:val="center"/>
          </w:tcPr>
          <w:p w14:paraId="0B4A8BFE" w14:textId="77777777" w:rsidR="00120E05" w:rsidRDefault="00120E05" w:rsidP="003B0E93">
            <w:r>
              <w:t xml:space="preserve">Coordinate with the Real-Time Operator for making hotline calls and the posting of the notices on the </w:t>
            </w:r>
            <w:r w:rsidRPr="00B763E3">
              <w:t>ERCOT Website</w:t>
            </w:r>
            <w:r>
              <w:t>.</w:t>
            </w:r>
          </w:p>
        </w:tc>
      </w:tr>
      <w:tr w:rsidR="00120E05" w14:paraId="30BF9CD1" w14:textId="77777777" w:rsidTr="003B0E93">
        <w:trPr>
          <w:trHeight w:val="576"/>
        </w:trPr>
        <w:tc>
          <w:tcPr>
            <w:tcW w:w="1442" w:type="dxa"/>
            <w:tcBorders>
              <w:top w:val="single" w:sz="4" w:space="0" w:color="auto"/>
              <w:left w:val="nil"/>
              <w:bottom w:val="single" w:sz="4" w:space="0" w:color="auto"/>
            </w:tcBorders>
            <w:vAlign w:val="center"/>
          </w:tcPr>
          <w:p w14:paraId="21C68502" w14:textId="77777777" w:rsidR="00120E05" w:rsidRDefault="00120E05" w:rsidP="003B0E93">
            <w:pPr>
              <w:jc w:val="center"/>
              <w:rPr>
                <w:b/>
              </w:rPr>
            </w:pPr>
            <w:r>
              <w:rPr>
                <w:b/>
              </w:rPr>
              <w:t>Cancel Posting</w:t>
            </w:r>
          </w:p>
        </w:tc>
        <w:tc>
          <w:tcPr>
            <w:tcW w:w="7558" w:type="dxa"/>
            <w:tcBorders>
              <w:top w:val="single" w:sz="4" w:space="0" w:color="auto"/>
              <w:bottom w:val="single" w:sz="4" w:space="0" w:color="auto"/>
              <w:right w:val="nil"/>
            </w:tcBorders>
            <w:vAlign w:val="center"/>
          </w:tcPr>
          <w:p w14:paraId="57E96B20" w14:textId="77777777" w:rsidR="00120E05" w:rsidRDefault="00120E05" w:rsidP="003B0E93">
            <w:r>
              <w:t xml:space="preserve">Coordinate with the Real-Time Operator for the cancelation of the postings on the </w:t>
            </w:r>
            <w:r w:rsidRPr="00B763E3">
              <w:t>ERCOT Website</w:t>
            </w:r>
            <w:r>
              <w:t xml:space="preserve"> and making hotline calls.</w:t>
            </w:r>
          </w:p>
        </w:tc>
      </w:tr>
      <w:tr w:rsidR="00120E05" w14:paraId="5B5E9BD2" w14:textId="77777777" w:rsidTr="003B0E93">
        <w:trPr>
          <w:trHeight w:val="576"/>
        </w:trPr>
        <w:tc>
          <w:tcPr>
            <w:tcW w:w="1442" w:type="dxa"/>
            <w:tcBorders>
              <w:top w:val="single" w:sz="4" w:space="0" w:color="auto"/>
              <w:left w:val="nil"/>
              <w:bottom w:val="double" w:sz="4" w:space="0" w:color="auto"/>
            </w:tcBorders>
            <w:vAlign w:val="center"/>
          </w:tcPr>
          <w:p w14:paraId="41EFD0DF" w14:textId="214329A0" w:rsidR="00120E05" w:rsidRDefault="00120E05" w:rsidP="003B0E93">
            <w:pPr>
              <w:jc w:val="center"/>
              <w:rPr>
                <w:b/>
              </w:rPr>
            </w:pPr>
            <w:r>
              <w:rPr>
                <w:b/>
              </w:rPr>
              <w:t>L</w:t>
            </w:r>
            <w:r w:rsidR="003B0E93">
              <w:rPr>
                <w:b/>
              </w:rPr>
              <w:t>og</w:t>
            </w:r>
          </w:p>
        </w:tc>
        <w:tc>
          <w:tcPr>
            <w:tcW w:w="7558" w:type="dxa"/>
            <w:tcBorders>
              <w:top w:val="single" w:sz="4" w:space="0" w:color="auto"/>
              <w:bottom w:val="double" w:sz="4" w:space="0" w:color="auto"/>
              <w:right w:val="nil"/>
            </w:tcBorders>
            <w:vAlign w:val="center"/>
          </w:tcPr>
          <w:p w14:paraId="282CD7C6" w14:textId="77777777" w:rsidR="00120E05" w:rsidRDefault="00120E05" w:rsidP="003B0E93">
            <w:r>
              <w:t>Log all actions.</w:t>
            </w:r>
          </w:p>
        </w:tc>
      </w:tr>
      <w:tr w:rsidR="00120E05" w14:paraId="4DA5EBC4" w14:textId="77777777" w:rsidTr="003B0E93">
        <w:trPr>
          <w:trHeight w:val="576"/>
        </w:trPr>
        <w:tc>
          <w:tcPr>
            <w:tcW w:w="9000" w:type="dxa"/>
            <w:gridSpan w:val="2"/>
            <w:tcBorders>
              <w:top w:val="double" w:sz="4" w:space="0" w:color="auto"/>
              <w:left w:val="double" w:sz="4" w:space="0" w:color="auto"/>
              <w:bottom w:val="double" w:sz="4" w:space="0" w:color="auto"/>
              <w:right w:val="double" w:sz="4" w:space="0" w:color="auto"/>
            </w:tcBorders>
            <w:vAlign w:val="center"/>
          </w:tcPr>
          <w:p w14:paraId="578CBFC6" w14:textId="77777777" w:rsidR="00120E05" w:rsidRDefault="00120E05" w:rsidP="00EC502A">
            <w:pPr>
              <w:pStyle w:val="Heading3"/>
            </w:pPr>
            <w:r>
              <w:t>High Wind Output Forecast with Forecasted Severe Weather in a Region</w:t>
            </w:r>
          </w:p>
        </w:tc>
      </w:tr>
      <w:tr w:rsidR="00120E05" w14:paraId="370A29DE" w14:textId="77777777" w:rsidTr="003B0E93">
        <w:trPr>
          <w:trHeight w:val="576"/>
        </w:trPr>
        <w:tc>
          <w:tcPr>
            <w:tcW w:w="1442" w:type="dxa"/>
            <w:tcBorders>
              <w:top w:val="single" w:sz="4" w:space="0" w:color="auto"/>
              <w:left w:val="nil"/>
              <w:bottom w:val="single" w:sz="4" w:space="0" w:color="auto"/>
            </w:tcBorders>
            <w:vAlign w:val="center"/>
          </w:tcPr>
          <w:p w14:paraId="71529A10" w14:textId="77777777" w:rsidR="00120E05" w:rsidRDefault="00120E05" w:rsidP="003B0E93">
            <w:pPr>
              <w:jc w:val="center"/>
            </w:pPr>
            <w:r>
              <w:rPr>
                <w:b/>
              </w:rPr>
              <w:t>Manually Override Short Term Wind Power Forecast</w:t>
            </w:r>
          </w:p>
        </w:tc>
        <w:tc>
          <w:tcPr>
            <w:tcW w:w="7558" w:type="dxa"/>
            <w:tcBorders>
              <w:top w:val="single" w:sz="4" w:space="0" w:color="auto"/>
              <w:bottom w:val="single" w:sz="4" w:space="0" w:color="auto"/>
              <w:right w:val="nil"/>
            </w:tcBorders>
            <w:vAlign w:val="center"/>
          </w:tcPr>
          <w:p w14:paraId="08ED4C2E" w14:textId="77777777" w:rsidR="00120E05" w:rsidRDefault="00120E05" w:rsidP="003B0E93">
            <w:r>
              <w:t>The ERCOT Operator will contact the Operations Analysis Engineer to conduct further analysis and to override the system if all the following conditions are met:</w:t>
            </w:r>
          </w:p>
          <w:p w14:paraId="129037A3" w14:textId="77777777" w:rsidR="00120E05" w:rsidRDefault="00120E05" w:rsidP="005A6C6C">
            <w:pPr>
              <w:pStyle w:val="TableText"/>
              <w:numPr>
                <w:ilvl w:val="0"/>
                <w:numId w:val="19"/>
              </w:numPr>
              <w:jc w:val="both"/>
              <w:rPr>
                <w:b/>
                <w:u w:val="single"/>
              </w:rPr>
            </w:pPr>
            <w:r>
              <w:t xml:space="preserve">The wind forecast is persistently higher than the actual output (the over-forecast error will exceed </w:t>
            </w:r>
            <w:r>
              <w:rPr>
                <w:b/>
                <w:color w:val="FF0000"/>
              </w:rPr>
              <w:t>20%</w:t>
            </w:r>
            <w:r>
              <w:rPr>
                <w:color w:val="FF0000"/>
              </w:rPr>
              <w:t xml:space="preserve"> </w:t>
            </w:r>
            <w:r>
              <w:t>of installed capacity of wind farms affected or 1000 MW in a region) for a future period of time.</w:t>
            </w:r>
          </w:p>
          <w:p w14:paraId="41B32129" w14:textId="77777777" w:rsidR="00120E05" w:rsidRDefault="00120E05" w:rsidP="005A6C6C">
            <w:pPr>
              <w:pStyle w:val="TableText"/>
              <w:numPr>
                <w:ilvl w:val="0"/>
                <w:numId w:val="19"/>
              </w:numPr>
              <w:jc w:val="both"/>
            </w:pPr>
            <w:r>
              <w:t>Weather forecasts from multiple sources indicate a winter/tropical storm will occur at the same timeline as the high forecasted output.</w:t>
            </w:r>
          </w:p>
          <w:p w14:paraId="100BFD89" w14:textId="77777777" w:rsidR="00120E05" w:rsidRDefault="00120E05" w:rsidP="003B0E93">
            <w:pPr>
              <w:rPr>
                <w:b/>
                <w:u w:val="single"/>
              </w:rPr>
            </w:pPr>
          </w:p>
        </w:tc>
      </w:tr>
      <w:tr w:rsidR="00120E05" w14:paraId="20F9A80A" w14:textId="77777777" w:rsidTr="003B0E93">
        <w:trPr>
          <w:trHeight w:val="576"/>
        </w:trPr>
        <w:tc>
          <w:tcPr>
            <w:tcW w:w="1442" w:type="dxa"/>
            <w:tcBorders>
              <w:top w:val="single" w:sz="4" w:space="0" w:color="auto"/>
              <w:left w:val="nil"/>
              <w:bottom w:val="single" w:sz="4" w:space="0" w:color="auto"/>
            </w:tcBorders>
            <w:vAlign w:val="center"/>
          </w:tcPr>
          <w:p w14:paraId="1BF4ECDD" w14:textId="694D4431" w:rsidR="00120E05" w:rsidRDefault="00120E05" w:rsidP="003B0E93">
            <w:pPr>
              <w:jc w:val="center"/>
              <w:rPr>
                <w:b/>
              </w:rPr>
            </w:pPr>
            <w:r>
              <w:rPr>
                <w:b/>
              </w:rPr>
              <w:t>A</w:t>
            </w:r>
            <w:r w:rsidR="003B0E93">
              <w:rPr>
                <w:b/>
              </w:rPr>
              <w:t>ction</w:t>
            </w:r>
          </w:p>
        </w:tc>
        <w:tc>
          <w:tcPr>
            <w:tcW w:w="7558" w:type="dxa"/>
            <w:tcBorders>
              <w:top w:val="single" w:sz="4" w:space="0" w:color="auto"/>
              <w:bottom w:val="single" w:sz="4" w:space="0" w:color="auto"/>
              <w:right w:val="nil"/>
            </w:tcBorders>
            <w:vAlign w:val="center"/>
          </w:tcPr>
          <w:p w14:paraId="1E2F8B24" w14:textId="77777777" w:rsidR="00120E05" w:rsidRDefault="00120E05" w:rsidP="003B0E93">
            <w:r>
              <w:t>Further analysis could potentially reduce the forecasted value of the region in question to a lower output.</w:t>
            </w:r>
          </w:p>
        </w:tc>
      </w:tr>
      <w:tr w:rsidR="00120E05" w14:paraId="781F0AE1" w14:textId="77777777" w:rsidTr="003B0E93">
        <w:trPr>
          <w:trHeight w:val="576"/>
        </w:trPr>
        <w:tc>
          <w:tcPr>
            <w:tcW w:w="1442" w:type="dxa"/>
            <w:tcBorders>
              <w:top w:val="single" w:sz="4" w:space="0" w:color="auto"/>
              <w:left w:val="nil"/>
              <w:bottom w:val="single" w:sz="4" w:space="0" w:color="auto"/>
            </w:tcBorders>
            <w:vAlign w:val="center"/>
          </w:tcPr>
          <w:p w14:paraId="24B057CF" w14:textId="7DCCA2CC" w:rsidR="00120E05" w:rsidRDefault="00120E05" w:rsidP="003B0E93">
            <w:pPr>
              <w:jc w:val="center"/>
              <w:rPr>
                <w:b/>
              </w:rPr>
            </w:pPr>
            <w:r>
              <w:rPr>
                <w:b/>
              </w:rPr>
              <w:t>E</w:t>
            </w:r>
            <w:r w:rsidR="003B0E93">
              <w:rPr>
                <w:b/>
              </w:rPr>
              <w:t>xample</w:t>
            </w:r>
          </w:p>
        </w:tc>
        <w:tc>
          <w:tcPr>
            <w:tcW w:w="7558" w:type="dxa"/>
            <w:tcBorders>
              <w:top w:val="single" w:sz="4" w:space="0" w:color="auto"/>
              <w:bottom w:val="single" w:sz="4" w:space="0" w:color="auto"/>
              <w:right w:val="nil"/>
            </w:tcBorders>
            <w:vAlign w:val="center"/>
          </w:tcPr>
          <w:p w14:paraId="1C256150" w14:textId="77777777" w:rsidR="00120E05" w:rsidRDefault="00120E05" w:rsidP="003B0E93">
            <w:r>
              <w:t xml:space="preserve">Below is an example of the STWPF being much higher due to turbines freezing. You will see the light blue line much lower than the multiple-colored lines that are forecasts. When the actual output begins to dip away from the forecast and icing conditions exist, it is likely an override is needed. </w:t>
            </w:r>
          </w:p>
          <w:p w14:paraId="61130DFB" w14:textId="77777777" w:rsidR="00120E05" w:rsidRDefault="00120E05" w:rsidP="003B0E93"/>
          <w:p w14:paraId="330C40CF" w14:textId="77777777" w:rsidR="00120E05" w:rsidRDefault="00120E05" w:rsidP="003B0E93">
            <w:r>
              <w:rPr>
                <w:noProof/>
              </w:rPr>
              <w:lastRenderedPageBreak/>
              <mc:AlternateContent>
                <mc:Choice Requires="wps">
                  <w:drawing>
                    <wp:anchor distT="0" distB="0" distL="114300" distR="114300" simplePos="0" relativeHeight="251658244" behindDoc="0" locked="0" layoutInCell="1" allowOverlap="1" wp14:anchorId="59F15718" wp14:editId="1AA70937">
                      <wp:simplePos x="0" y="0"/>
                      <wp:positionH relativeFrom="column">
                        <wp:posOffset>1713865</wp:posOffset>
                      </wp:positionH>
                      <wp:positionV relativeFrom="paragraph">
                        <wp:posOffset>382270</wp:posOffset>
                      </wp:positionV>
                      <wp:extent cx="0" cy="274320"/>
                      <wp:effectExtent l="76200" t="38100" r="57150" b="49530"/>
                      <wp:wrapNone/>
                      <wp:docPr id="5" name="Straight Arrow Connector 5"/>
                      <wp:cNvGraphicFramePr/>
                      <a:graphic xmlns:a="http://schemas.openxmlformats.org/drawingml/2006/main">
                        <a:graphicData uri="http://schemas.microsoft.com/office/word/2010/wordprocessingShape">
                          <wps:wsp>
                            <wps:cNvCnPr/>
                            <wps:spPr>
                              <a:xfrm>
                                <a:off x="0" y="0"/>
                                <a:ext cx="0" cy="274320"/>
                              </a:xfrm>
                              <a:prstGeom prst="straightConnector1">
                                <a:avLst/>
                              </a:prstGeom>
                              <a:noFill/>
                              <a:ln w="6350" cap="flat" cmpd="sng" algn="ctr">
                                <a:solidFill>
                                  <a:srgbClr val="FF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37708DA" id="_x0000_t32" coordsize="21600,21600" o:spt="32" o:oned="t" path="m,l21600,21600e" filled="f">
                      <v:path arrowok="t" fillok="f" o:connecttype="none"/>
                      <o:lock v:ext="edit" shapetype="t"/>
                    </v:shapetype>
                    <v:shape id="Straight Arrow Connector 5" o:spid="_x0000_s1026" type="#_x0000_t32" style="position:absolute;margin-left:134.95pt;margin-top:30.1pt;width:0;height:21.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" strokecolor="red" strokeweight=".5pt">
                      <v:stroke startarrow="block" endarrow="block" joinstyle="miter"/>
                    </v:shape>
                  </w:pict>
                </mc:Fallback>
              </mc:AlternateContent>
            </w:r>
            <w:r>
              <w:rPr>
                <w:noProof/>
              </w:rPr>
              <w:drawing>
                <wp:inline distT="0" distB="0" distL="0" distR="0" wp14:anchorId="15194020" wp14:editId="04BDC77F">
                  <wp:extent cx="4543425" cy="21495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543425" cy="2149545"/>
                          </a:xfrm>
                          <a:prstGeom prst="rect">
                            <a:avLst/>
                          </a:prstGeom>
                        </pic:spPr>
                      </pic:pic>
                    </a:graphicData>
                  </a:graphic>
                </wp:inline>
              </w:drawing>
            </w:r>
          </w:p>
        </w:tc>
      </w:tr>
    </w:tbl>
    <w:p w14:paraId="5BF99FB6" w14:textId="2E8E5AEE" w:rsidR="00120E05" w:rsidRDefault="003B0E93" w:rsidP="00120E05">
      <w:pPr>
        <w:rPr>
          <w:rFonts w:ascii="Times New Roman Bold" w:hAnsi="Times New Roman Bold" w:cs="Arial"/>
          <w:b/>
          <w:bCs/>
          <w:iCs/>
          <w:sz w:val="28"/>
          <w:szCs w:val="28"/>
        </w:rPr>
      </w:pPr>
      <w:r>
        <w:rPr>
          <w:rFonts w:ascii="Times New Roman Bold" w:hAnsi="Times New Roman Bold" w:cs="Arial"/>
          <w:b/>
          <w:bCs/>
          <w:iCs/>
          <w:sz w:val="28"/>
          <w:szCs w:val="28"/>
        </w:rPr>
        <w:lastRenderedPageBreak/>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7558"/>
      </w:tblGrid>
      <w:tr w:rsidR="00120E05" w14:paraId="1FFA1B87" w14:textId="77777777" w:rsidTr="00C5042B">
        <w:trPr>
          <w:trHeight w:val="576"/>
        </w:trPr>
        <w:tc>
          <w:tcPr>
            <w:tcW w:w="1442" w:type="dxa"/>
            <w:tcBorders>
              <w:top w:val="single" w:sz="4" w:space="0" w:color="auto"/>
              <w:left w:val="nil"/>
              <w:bottom w:val="double" w:sz="4" w:space="0" w:color="auto"/>
            </w:tcBorders>
            <w:vAlign w:val="center"/>
          </w:tcPr>
          <w:p w14:paraId="1270F3E5" w14:textId="06318D95" w:rsidR="00120E05" w:rsidRDefault="00120E05" w:rsidP="00C5042B">
            <w:pPr>
              <w:jc w:val="center"/>
              <w:rPr>
                <w:b/>
              </w:rPr>
            </w:pPr>
            <w:r>
              <w:rPr>
                <w:b/>
              </w:rPr>
              <w:t>L</w:t>
            </w:r>
            <w:r w:rsidR="003B0E93">
              <w:rPr>
                <w:b/>
              </w:rPr>
              <w:t>og</w:t>
            </w:r>
          </w:p>
        </w:tc>
        <w:tc>
          <w:tcPr>
            <w:tcW w:w="7558" w:type="dxa"/>
            <w:tcBorders>
              <w:top w:val="single" w:sz="4" w:space="0" w:color="auto"/>
              <w:bottom w:val="double" w:sz="4" w:space="0" w:color="auto"/>
              <w:right w:val="nil"/>
            </w:tcBorders>
            <w:vAlign w:val="center"/>
          </w:tcPr>
          <w:p w14:paraId="12494574" w14:textId="77777777" w:rsidR="00120E05" w:rsidRDefault="00120E05" w:rsidP="00C5042B">
            <w:r>
              <w:t>Log all actions.</w:t>
            </w:r>
          </w:p>
        </w:tc>
      </w:tr>
    </w:tbl>
    <w:p w14:paraId="58FEE036" w14:textId="77777777" w:rsidR="00120E05" w:rsidRDefault="00120E05" w:rsidP="00120E05"/>
    <w:p w14:paraId="6FB157CE" w14:textId="77777777" w:rsidR="00172B0D" w:rsidRDefault="00172B0D">
      <w:pPr>
        <w:rPr>
          <w:b/>
        </w:rPr>
      </w:pPr>
      <w:r>
        <w:rPr>
          <w:b/>
        </w:rPr>
        <w:br w:type="page"/>
      </w:r>
    </w:p>
    <w:p w14:paraId="51041D3C" w14:textId="3B813EC3" w:rsidR="00172B0D" w:rsidRPr="00E1475D" w:rsidRDefault="00172B0D" w:rsidP="00E53E65">
      <w:pPr>
        <w:pStyle w:val="Heading2"/>
      </w:pPr>
      <w:bookmarkStart w:id="414" w:name="_8.2__Extreme"/>
      <w:bookmarkEnd w:id="414"/>
      <w:r w:rsidRPr="00E1475D">
        <w:lastRenderedPageBreak/>
        <w:t xml:space="preserve">8.2 </w:t>
      </w:r>
      <w:r w:rsidR="00A3673D" w:rsidRPr="00E1475D">
        <w:tab/>
      </w:r>
      <w:r w:rsidRPr="00E1475D">
        <w:t>Extreme Hot Weather</w:t>
      </w:r>
    </w:p>
    <w:p w14:paraId="25E26AD4" w14:textId="77777777" w:rsidR="00172B0D" w:rsidRPr="00E1475D" w:rsidRDefault="00172B0D" w:rsidP="00172B0D">
      <w:pPr>
        <w:ind w:left="900"/>
        <w:rPr>
          <w:b/>
        </w:rPr>
      </w:pPr>
    </w:p>
    <w:p w14:paraId="7A290D4C" w14:textId="67443BBB" w:rsidR="00172B0D" w:rsidRPr="00E1475D" w:rsidRDefault="00172B0D" w:rsidP="00A3673D">
      <w:pPr>
        <w:ind w:left="720"/>
      </w:pPr>
      <w:bookmarkStart w:id="415" w:name="Hot_Weather"/>
      <w:r w:rsidRPr="00E1475D">
        <w:rPr>
          <w:b/>
        </w:rPr>
        <w:t>Procedure Purpose:</w:t>
      </w:r>
      <w:r w:rsidRPr="00E1475D">
        <w:t xml:space="preserve">  Ensure when ERCOT issues extreme hot weather OCN, Advisory, Watch, or Emergency Notice, System </w:t>
      </w:r>
      <w:r w:rsidR="00352C3C" w:rsidRPr="00E1475D">
        <w:t>Operators</w:t>
      </w:r>
      <w:r w:rsidRPr="00E1475D">
        <w:t xml:space="preserve"> utilize the Extreme Weather Capacity Monitor as a check against QSE’s COP to verify accuracy of weather limitations for Resources during event.</w:t>
      </w:r>
    </w:p>
    <w:bookmarkEnd w:id="415"/>
    <w:p w14:paraId="13F004FD" w14:textId="77777777" w:rsidR="00172B0D" w:rsidRPr="002469AC" w:rsidRDefault="00172B0D" w:rsidP="00172B0D">
      <w:pPr>
        <w:ind w:left="900"/>
        <w:rPr>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DC2EA5" w:rsidRPr="00DC2EA5" w14:paraId="525E6A59"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79FC126F" w14:textId="77777777" w:rsidR="00172B0D" w:rsidRPr="00E1475D" w:rsidRDefault="00172B0D" w:rsidP="00C5042B">
            <w:pPr>
              <w:spacing w:line="276" w:lineRule="auto"/>
              <w:rPr>
                <w:b/>
              </w:rPr>
            </w:pPr>
            <w:r w:rsidRPr="00E1475D">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565C12D3"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54B1513"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4C744D5F"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24C91CB1" w14:textId="77777777" w:rsidR="00172B0D" w:rsidRPr="00E1475D" w:rsidRDefault="00172B0D" w:rsidP="00C5042B">
            <w:pPr>
              <w:spacing w:line="276" w:lineRule="auto"/>
              <w:rPr>
                <w:b/>
              </w:rPr>
            </w:pPr>
          </w:p>
        </w:tc>
      </w:tr>
      <w:tr w:rsidR="00DC2EA5" w:rsidRPr="00DC2EA5" w14:paraId="3211721A"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0B22AD14" w14:textId="77777777" w:rsidR="00172B0D" w:rsidRPr="00E1475D" w:rsidRDefault="00172B0D" w:rsidP="00C5042B">
            <w:pPr>
              <w:spacing w:line="276" w:lineRule="auto"/>
              <w:rPr>
                <w:b/>
              </w:rPr>
            </w:pPr>
            <w:r w:rsidRPr="00E1475D">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4C569C73"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1BCCCDB"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30BC8AC"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661E4387" w14:textId="77777777" w:rsidR="00172B0D" w:rsidRPr="00E1475D" w:rsidRDefault="00172B0D" w:rsidP="00C5042B">
            <w:pPr>
              <w:spacing w:line="276" w:lineRule="auto"/>
              <w:rPr>
                <w:b/>
              </w:rPr>
            </w:pPr>
          </w:p>
        </w:tc>
      </w:tr>
      <w:tr w:rsidR="00DC2EA5" w:rsidRPr="00DC2EA5" w14:paraId="43529524"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6253240A" w14:textId="77777777" w:rsidR="00172B0D" w:rsidRPr="00E1475D" w:rsidRDefault="00172B0D" w:rsidP="00C5042B">
            <w:pPr>
              <w:spacing w:line="276" w:lineRule="auto"/>
              <w:rPr>
                <w:b/>
              </w:rPr>
            </w:pPr>
            <w:r w:rsidRPr="00E1475D">
              <w:rPr>
                <w:b/>
              </w:rPr>
              <w:t>NERC Standard</w:t>
            </w:r>
          </w:p>
        </w:tc>
        <w:tc>
          <w:tcPr>
            <w:tcW w:w="1557" w:type="dxa"/>
          </w:tcPr>
          <w:p w14:paraId="13FECE94" w14:textId="77777777" w:rsidR="00172B0D" w:rsidRPr="00E1475D" w:rsidRDefault="00172B0D" w:rsidP="00C5042B">
            <w:pPr>
              <w:spacing w:line="276" w:lineRule="auto"/>
              <w:rPr>
                <w:b/>
              </w:rPr>
            </w:pPr>
            <w:r w:rsidRPr="00E1475D">
              <w:rPr>
                <w:b/>
              </w:rPr>
              <w:t>EOP-011-2</w:t>
            </w:r>
          </w:p>
          <w:p w14:paraId="2A9A703F" w14:textId="0839EE7C" w:rsidR="00907E18" w:rsidRPr="00E1475D" w:rsidRDefault="00907E18" w:rsidP="00C5042B">
            <w:pPr>
              <w:spacing w:line="276" w:lineRule="auto"/>
              <w:rPr>
                <w:b/>
              </w:rPr>
            </w:pPr>
            <w:r w:rsidRPr="00E1475D">
              <w:rPr>
                <w:b/>
              </w:rPr>
              <w:t>R2, R2.1, R2.2.9, R2.2.9.2</w:t>
            </w:r>
          </w:p>
        </w:tc>
        <w:tc>
          <w:tcPr>
            <w:tcW w:w="1557" w:type="dxa"/>
            <w:tcBorders>
              <w:top w:val="single" w:sz="4" w:space="0" w:color="auto"/>
              <w:left w:val="single" w:sz="4" w:space="0" w:color="auto"/>
              <w:bottom w:val="single" w:sz="4" w:space="0" w:color="auto"/>
              <w:right w:val="single" w:sz="4" w:space="0" w:color="auto"/>
            </w:tcBorders>
          </w:tcPr>
          <w:p w14:paraId="01D0E7D9"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465B23D5" w14:textId="77777777" w:rsidR="00172B0D" w:rsidRPr="00E1475D" w:rsidRDefault="00172B0D"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17A7E78" w14:textId="77777777" w:rsidR="00172B0D" w:rsidRPr="00E1475D" w:rsidRDefault="00172B0D" w:rsidP="00C5042B">
            <w:pPr>
              <w:spacing w:line="276" w:lineRule="auto"/>
              <w:rPr>
                <w:b/>
              </w:rPr>
            </w:pPr>
          </w:p>
        </w:tc>
      </w:tr>
    </w:tbl>
    <w:p w14:paraId="52304DDC" w14:textId="77777777" w:rsidR="00172B0D" w:rsidRPr="00E1475D" w:rsidRDefault="00172B0D" w:rsidP="00172B0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rsidRPr="00DC2EA5" w14:paraId="6DDF6AB3" w14:textId="77777777" w:rsidTr="00C5042B">
        <w:tc>
          <w:tcPr>
            <w:tcW w:w="1908" w:type="dxa"/>
            <w:tcBorders>
              <w:top w:val="single" w:sz="4" w:space="0" w:color="auto"/>
              <w:left w:val="single" w:sz="4" w:space="0" w:color="auto"/>
              <w:bottom w:val="single" w:sz="4" w:space="0" w:color="auto"/>
              <w:right w:val="single" w:sz="4" w:space="0" w:color="auto"/>
            </w:tcBorders>
            <w:hideMark/>
          </w:tcPr>
          <w:p w14:paraId="2227CB36" w14:textId="14B18AC4" w:rsidR="00DD5F44" w:rsidRPr="00E1475D"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6BABABBC" w14:textId="02990F69" w:rsidR="00DD5F44" w:rsidRPr="00E1475D"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33E83253" w14:textId="6735CAD1" w:rsidR="00DD5F44" w:rsidRPr="00E1475D" w:rsidRDefault="00DD5F44" w:rsidP="00DD5F44">
            <w:pPr>
              <w:spacing w:line="276" w:lineRule="auto"/>
              <w:rPr>
                <w:b/>
              </w:rPr>
            </w:pPr>
            <w:r>
              <w:rPr>
                <w:b/>
              </w:rPr>
              <w:t>Effective Date:  December 5, 2025</w:t>
            </w:r>
          </w:p>
        </w:tc>
      </w:tr>
    </w:tbl>
    <w:p w14:paraId="0F27E3DA" w14:textId="77777777" w:rsidR="00E1475D" w:rsidRPr="002469AC" w:rsidRDefault="00E1475D" w:rsidP="00172B0D">
      <w:pPr>
        <w:rPr>
          <w:color w:val="C0000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7558"/>
      </w:tblGrid>
      <w:tr w:rsidR="00172B0D" w:rsidRPr="007F3E70" w14:paraId="30D1B518" w14:textId="77777777" w:rsidTr="00C5042B">
        <w:trPr>
          <w:trHeight w:val="576"/>
          <w:tblHeader/>
        </w:trPr>
        <w:tc>
          <w:tcPr>
            <w:tcW w:w="1442" w:type="dxa"/>
            <w:tcBorders>
              <w:top w:val="double" w:sz="4" w:space="0" w:color="auto"/>
              <w:left w:val="nil"/>
              <w:bottom w:val="double" w:sz="4" w:space="0" w:color="auto"/>
            </w:tcBorders>
            <w:vAlign w:val="center"/>
          </w:tcPr>
          <w:p w14:paraId="294FDB03" w14:textId="77777777" w:rsidR="00172B0D" w:rsidRPr="00E1475D" w:rsidRDefault="00172B0D" w:rsidP="003B0E93">
            <w:pPr>
              <w:jc w:val="center"/>
              <w:rPr>
                <w:b/>
              </w:rPr>
            </w:pPr>
            <w:r w:rsidRPr="00E1475D">
              <w:rPr>
                <w:b/>
              </w:rPr>
              <w:t>Step</w:t>
            </w:r>
          </w:p>
        </w:tc>
        <w:tc>
          <w:tcPr>
            <w:tcW w:w="7558" w:type="dxa"/>
            <w:tcBorders>
              <w:top w:val="double" w:sz="4" w:space="0" w:color="auto"/>
              <w:bottom w:val="double" w:sz="4" w:space="0" w:color="auto"/>
              <w:right w:val="nil"/>
            </w:tcBorders>
            <w:vAlign w:val="center"/>
          </w:tcPr>
          <w:p w14:paraId="7791D628" w14:textId="77777777" w:rsidR="00172B0D" w:rsidRPr="00E1475D" w:rsidRDefault="00172B0D" w:rsidP="00C5042B">
            <w:pPr>
              <w:rPr>
                <w:b/>
              </w:rPr>
            </w:pPr>
            <w:r w:rsidRPr="00E1475D">
              <w:rPr>
                <w:b/>
              </w:rPr>
              <w:t>Action</w:t>
            </w:r>
          </w:p>
        </w:tc>
      </w:tr>
      <w:tr w:rsidR="00172B0D" w:rsidRPr="007F3E70" w14:paraId="6CD76705" w14:textId="77777777" w:rsidTr="00E1475D">
        <w:trPr>
          <w:trHeight w:val="576"/>
        </w:trPr>
        <w:tc>
          <w:tcPr>
            <w:tcW w:w="1442" w:type="dxa"/>
            <w:tcBorders>
              <w:top w:val="single" w:sz="4" w:space="0" w:color="auto"/>
              <w:left w:val="nil"/>
              <w:bottom w:val="single" w:sz="4" w:space="0" w:color="auto"/>
            </w:tcBorders>
            <w:vAlign w:val="center"/>
          </w:tcPr>
          <w:p w14:paraId="213886D4" w14:textId="5C2A2BB1" w:rsidR="00172B0D" w:rsidRPr="00E1475D" w:rsidRDefault="00E1475D" w:rsidP="00C5042B">
            <w:pPr>
              <w:jc w:val="center"/>
            </w:pPr>
            <w:r w:rsidRPr="00D45BFC">
              <w:rPr>
                <w:b/>
              </w:rPr>
              <w:t>Note</w:t>
            </w:r>
          </w:p>
        </w:tc>
        <w:tc>
          <w:tcPr>
            <w:tcW w:w="7558" w:type="dxa"/>
            <w:tcBorders>
              <w:top w:val="single" w:sz="4" w:space="0" w:color="auto"/>
              <w:bottom w:val="single" w:sz="4" w:space="0" w:color="auto"/>
              <w:right w:val="nil"/>
            </w:tcBorders>
            <w:vAlign w:val="center"/>
          </w:tcPr>
          <w:p w14:paraId="5736D006" w14:textId="71637464" w:rsidR="00172B0D" w:rsidRPr="00E1475D" w:rsidRDefault="00E1475D" w:rsidP="00186F99">
            <w:pPr>
              <w:jc w:val="both"/>
            </w:pPr>
            <w:r w:rsidRPr="00D45BFC">
              <w:t>The purpose of this section is to monitor Resource COPs for accuracy against their submitted temperature limitations any time an extreme hot weather notice is in effect.</w:t>
            </w:r>
          </w:p>
        </w:tc>
      </w:tr>
      <w:tr w:rsidR="00172B0D" w:rsidRPr="007F3E70" w14:paraId="518BC1D1" w14:textId="77777777" w:rsidTr="00E1475D">
        <w:trPr>
          <w:trHeight w:val="576"/>
        </w:trPr>
        <w:tc>
          <w:tcPr>
            <w:tcW w:w="1442" w:type="dxa"/>
            <w:tcBorders>
              <w:top w:val="single" w:sz="4" w:space="0" w:color="auto"/>
              <w:left w:val="nil"/>
              <w:bottom w:val="single" w:sz="4" w:space="0" w:color="auto"/>
            </w:tcBorders>
            <w:vAlign w:val="center"/>
          </w:tcPr>
          <w:p w14:paraId="1E9819CA" w14:textId="176C4114" w:rsidR="00172B0D" w:rsidRPr="00E1475D" w:rsidRDefault="00E1475D" w:rsidP="00C5042B">
            <w:pPr>
              <w:jc w:val="center"/>
              <w:rPr>
                <w:b/>
              </w:rPr>
            </w:pPr>
            <w:r w:rsidRPr="00D45BFC">
              <w:rPr>
                <w:b/>
              </w:rPr>
              <w:t>Note</w:t>
            </w:r>
          </w:p>
        </w:tc>
        <w:tc>
          <w:tcPr>
            <w:tcW w:w="7558" w:type="dxa"/>
            <w:tcBorders>
              <w:top w:val="single" w:sz="4" w:space="0" w:color="auto"/>
              <w:bottom w:val="single" w:sz="4" w:space="0" w:color="auto"/>
              <w:right w:val="nil"/>
            </w:tcBorders>
            <w:vAlign w:val="center"/>
          </w:tcPr>
          <w:p w14:paraId="4C220E4F" w14:textId="081A6177" w:rsidR="00172B0D" w:rsidRPr="00E1475D" w:rsidRDefault="00E1475D" w:rsidP="00DC2EA5">
            <w:r w:rsidRPr="00D45BFC">
              <w:t>A high risk Resource is any Resource shown to be operating in forecasted temperatures that are 3 degrees Fahrenheit higher than the highest maximum operating value submitted for weather limitations.</w:t>
            </w:r>
          </w:p>
        </w:tc>
      </w:tr>
      <w:tr w:rsidR="00DC2EA5" w:rsidRPr="007F3E70" w14:paraId="3765EA7E" w14:textId="77777777" w:rsidTr="00E1475D">
        <w:trPr>
          <w:trHeight w:val="576"/>
        </w:trPr>
        <w:tc>
          <w:tcPr>
            <w:tcW w:w="1442" w:type="dxa"/>
            <w:tcBorders>
              <w:top w:val="single" w:sz="4" w:space="0" w:color="auto"/>
              <w:left w:val="nil"/>
              <w:bottom w:val="single" w:sz="4" w:space="0" w:color="auto"/>
            </w:tcBorders>
            <w:vAlign w:val="center"/>
          </w:tcPr>
          <w:p w14:paraId="14AA8CEC" w14:textId="7DB55EBE" w:rsidR="00DC2EA5" w:rsidRPr="00DC2EA5" w:rsidRDefault="00E1475D" w:rsidP="00C5042B">
            <w:pPr>
              <w:jc w:val="center"/>
              <w:rPr>
                <w:b/>
              </w:rPr>
            </w:pPr>
            <w:r w:rsidRPr="00D45BFC">
              <w:rPr>
                <w:b/>
              </w:rPr>
              <w:t>1</w:t>
            </w:r>
          </w:p>
        </w:tc>
        <w:tc>
          <w:tcPr>
            <w:tcW w:w="7558" w:type="dxa"/>
            <w:tcBorders>
              <w:top w:val="single" w:sz="4" w:space="0" w:color="auto"/>
              <w:bottom w:val="single" w:sz="4" w:space="0" w:color="auto"/>
              <w:right w:val="nil"/>
            </w:tcBorders>
            <w:vAlign w:val="center"/>
          </w:tcPr>
          <w:p w14:paraId="222FFC58" w14:textId="77777777" w:rsidR="00E1475D" w:rsidRPr="00D45BFC" w:rsidRDefault="00E1475D" w:rsidP="00E1475D">
            <w:pPr>
              <w:rPr>
                <w:b/>
                <w:u w:val="single"/>
              </w:rPr>
            </w:pPr>
            <w:r w:rsidRPr="00D45BFC">
              <w:rPr>
                <w:b/>
                <w:u w:val="single"/>
              </w:rPr>
              <w:t>IF:</w:t>
            </w:r>
          </w:p>
          <w:p w14:paraId="25F08A58" w14:textId="77777777" w:rsidR="00E1475D" w:rsidRPr="00D45BFC" w:rsidRDefault="00E1475D" w:rsidP="005A6C6C">
            <w:pPr>
              <w:pStyle w:val="ListParagraph"/>
              <w:numPr>
                <w:ilvl w:val="0"/>
                <w:numId w:val="19"/>
              </w:numPr>
              <w:jc w:val="both"/>
              <w:rPr>
                <w:b/>
                <w:u w:val="single"/>
              </w:rPr>
            </w:pPr>
            <w:r w:rsidRPr="00D45BFC">
              <w:rPr>
                <w:bCs/>
              </w:rPr>
              <w:t>ERCOT issues an OCN, Advisory, Watch, or Emergency Notice due to forecasted or actual extreme hot weather;</w:t>
            </w:r>
          </w:p>
          <w:p w14:paraId="17F82BA9" w14:textId="77777777" w:rsidR="00E1475D" w:rsidRPr="00D45BFC" w:rsidRDefault="00E1475D" w:rsidP="00E1475D">
            <w:pPr>
              <w:jc w:val="both"/>
              <w:rPr>
                <w:b/>
                <w:bCs/>
                <w:u w:val="single"/>
              </w:rPr>
            </w:pPr>
            <w:r w:rsidRPr="00D45BFC">
              <w:rPr>
                <w:b/>
                <w:bCs/>
                <w:u w:val="single"/>
              </w:rPr>
              <w:t>THEN:</w:t>
            </w:r>
          </w:p>
          <w:p w14:paraId="26AFB622" w14:textId="77777777" w:rsidR="00E1475D" w:rsidRPr="00D45BFC" w:rsidRDefault="00E1475D" w:rsidP="005A6C6C">
            <w:pPr>
              <w:numPr>
                <w:ilvl w:val="0"/>
                <w:numId w:val="19"/>
              </w:numPr>
              <w:jc w:val="both"/>
            </w:pPr>
            <w:r w:rsidRPr="00D45BFC">
              <w:t>For the timeframe an extreme hot weather Notice is issued, prior to DRUC execution, monitor the Extreme Weather Capacity Monitor for any Resources considered at high risk with COPs that are exceeding their extreme hot weather operating limits daily.</w:t>
            </w:r>
          </w:p>
          <w:p w14:paraId="3DEAF19F" w14:textId="77777777" w:rsidR="00E1475D" w:rsidRPr="00D45BFC" w:rsidRDefault="00E1475D" w:rsidP="00E1475D">
            <w:pPr>
              <w:jc w:val="both"/>
              <w:rPr>
                <w:b/>
                <w:bCs/>
                <w:u w:val="single"/>
              </w:rPr>
            </w:pPr>
            <w:r w:rsidRPr="00D45BFC">
              <w:rPr>
                <w:b/>
                <w:bCs/>
                <w:u w:val="single"/>
              </w:rPr>
              <w:t>IF:</w:t>
            </w:r>
          </w:p>
          <w:p w14:paraId="79442E3C" w14:textId="77777777" w:rsidR="00E1475D" w:rsidRPr="00D45BFC" w:rsidRDefault="00E1475D" w:rsidP="005A6C6C">
            <w:pPr>
              <w:numPr>
                <w:ilvl w:val="0"/>
                <w:numId w:val="19"/>
              </w:numPr>
              <w:jc w:val="both"/>
            </w:pPr>
            <w:r w:rsidRPr="00D45BFC">
              <w:t>The Extreme Weather Capacity Monitor displays 3000 MW or more of high risk generation due to Resources’ COP exceeding</w:t>
            </w:r>
            <w:r w:rsidRPr="00D45BFC" w:rsidDel="008E6552">
              <w:t xml:space="preserve"> </w:t>
            </w:r>
            <w:r w:rsidRPr="00D45BFC">
              <w:t>their hot weather operating limits;</w:t>
            </w:r>
          </w:p>
          <w:p w14:paraId="47AEACF5" w14:textId="77777777" w:rsidR="00E1475D" w:rsidRPr="00D45BFC" w:rsidRDefault="00E1475D" w:rsidP="00E1475D">
            <w:pPr>
              <w:jc w:val="both"/>
              <w:rPr>
                <w:b/>
                <w:bCs/>
                <w:u w:val="single"/>
              </w:rPr>
            </w:pPr>
            <w:r w:rsidRPr="00D45BFC">
              <w:rPr>
                <w:b/>
                <w:bCs/>
                <w:u w:val="single"/>
              </w:rPr>
              <w:t>THEN:</w:t>
            </w:r>
          </w:p>
          <w:p w14:paraId="333D0CC1" w14:textId="77777777" w:rsidR="006F3013" w:rsidRDefault="00E1475D" w:rsidP="005A6C6C">
            <w:pPr>
              <w:pStyle w:val="ListParagraph"/>
              <w:numPr>
                <w:ilvl w:val="0"/>
                <w:numId w:val="19"/>
              </w:numPr>
            </w:pPr>
            <w:r w:rsidRPr="00D45BFC">
              <w:t xml:space="preserve">Inform the Shift Supervisor, </w:t>
            </w:r>
          </w:p>
          <w:p w14:paraId="0B9F1AB9" w14:textId="77777777" w:rsidR="006F3013" w:rsidRPr="00D45BFC" w:rsidRDefault="006F3013" w:rsidP="005A6C6C">
            <w:pPr>
              <w:pStyle w:val="ListParagraph"/>
              <w:numPr>
                <w:ilvl w:val="0"/>
                <w:numId w:val="19"/>
              </w:numPr>
            </w:pPr>
            <w:r>
              <w:t>Coordinate with the Real-time operator for Hotline calls and Resource operator for posting message,</w:t>
            </w:r>
            <w:r w:rsidRPr="00D45BFC">
              <w:t xml:space="preserve"> and</w:t>
            </w:r>
          </w:p>
          <w:p w14:paraId="670BDF05" w14:textId="2AF26E5D" w:rsidR="00E1475D" w:rsidRPr="00D45BFC" w:rsidRDefault="006F3013" w:rsidP="005A6C6C">
            <w:pPr>
              <w:pStyle w:val="ListParagraph"/>
              <w:numPr>
                <w:ilvl w:val="0"/>
                <w:numId w:val="19"/>
              </w:numPr>
            </w:pPr>
            <w:r>
              <w:t>Confirm</w:t>
            </w:r>
            <w:r w:rsidRPr="00D45BFC">
              <w:t xml:space="preserve"> </w:t>
            </w:r>
            <w:r w:rsidR="00E1475D" w:rsidRPr="00D45BFC">
              <w:t>message on ERCOT Website for large amount of high risk generation.</w:t>
            </w:r>
          </w:p>
          <w:p w14:paraId="4D77B66E" w14:textId="77777777" w:rsidR="00E1475D" w:rsidRPr="00D45BFC" w:rsidRDefault="00E1475D" w:rsidP="00E1475D">
            <w:pPr>
              <w:pStyle w:val="ListParagraph"/>
            </w:pPr>
          </w:p>
          <w:p w14:paraId="43A2BC2C" w14:textId="687AFB16" w:rsidR="006F3013" w:rsidRDefault="006F3013" w:rsidP="006F3013">
            <w:pPr>
              <w:pStyle w:val="ListParagraph"/>
              <w:ind w:left="0"/>
              <w:rPr>
                <w:b/>
                <w:bCs/>
                <w:highlight w:val="yellow"/>
                <w:u w:val="single"/>
              </w:rPr>
            </w:pPr>
            <w:r>
              <w:rPr>
                <w:b/>
                <w:highlight w:val="yellow"/>
                <w:u w:val="single"/>
              </w:rPr>
              <w:t xml:space="preserve">Q#66/67/68/69 - Typical Hotline Script for </w:t>
            </w:r>
            <w:r w:rsidRPr="00D677B6">
              <w:rPr>
                <w:b/>
                <w:highlight w:val="yellow"/>
                <w:u w:val="single"/>
              </w:rPr>
              <w:t>Extreme Hot Weather</w:t>
            </w:r>
            <w:r>
              <w:rPr>
                <w:b/>
                <w:highlight w:val="yellow"/>
                <w:u w:val="single"/>
              </w:rPr>
              <w:t xml:space="preserve"> [OCN/Advisory/Watch/Emergency]</w:t>
            </w:r>
          </w:p>
          <w:p w14:paraId="7FBF6B11" w14:textId="77777777" w:rsidR="006F3013" w:rsidRDefault="006F3013" w:rsidP="00E1475D">
            <w:pPr>
              <w:pStyle w:val="ListParagraph"/>
              <w:ind w:left="0"/>
              <w:rPr>
                <w:b/>
                <w:bCs/>
                <w:highlight w:val="yellow"/>
                <w:u w:val="single"/>
              </w:rPr>
            </w:pPr>
          </w:p>
          <w:p w14:paraId="049E7E38" w14:textId="480EEDA3" w:rsidR="00E1475D" w:rsidRPr="00D45BFC" w:rsidRDefault="00E1475D" w:rsidP="00E1475D">
            <w:pPr>
              <w:pStyle w:val="ListParagraph"/>
              <w:ind w:left="0"/>
              <w:rPr>
                <w:b/>
                <w:bCs/>
                <w:u w:val="single"/>
              </w:rPr>
            </w:pPr>
            <w:r w:rsidRPr="00D45BFC">
              <w:rPr>
                <w:b/>
                <w:bCs/>
                <w:highlight w:val="yellow"/>
                <w:u w:val="single"/>
              </w:rPr>
              <w:lastRenderedPageBreak/>
              <w:t>Typical ERCOT Website Posting for Large Amount of Generation At Risk:</w:t>
            </w:r>
          </w:p>
          <w:p w14:paraId="6DECFAFF" w14:textId="4F5CDF2B" w:rsidR="00DC2EA5" w:rsidRPr="00DC2EA5" w:rsidRDefault="00E1475D" w:rsidP="00E1475D">
            <w:r w:rsidRPr="00D45BFC">
              <w:rPr>
                <w:u w:val="single"/>
              </w:rPr>
              <w:t>At [time] ERCOT has [XXXX MW] shown to be at risk due to temperature limitations, for operating day [date]. All QSEs are instructed to update their COP to reflect known planned or forced outages of Resources due to the extreme hot weather.</w:t>
            </w:r>
          </w:p>
        </w:tc>
      </w:tr>
      <w:tr w:rsidR="00E1475D" w:rsidRPr="007F3E70" w14:paraId="21C7DC94" w14:textId="77777777" w:rsidTr="00DC2EA5">
        <w:trPr>
          <w:trHeight w:val="576"/>
        </w:trPr>
        <w:tc>
          <w:tcPr>
            <w:tcW w:w="1442" w:type="dxa"/>
            <w:tcBorders>
              <w:top w:val="single" w:sz="4" w:space="0" w:color="auto"/>
              <w:left w:val="nil"/>
              <w:bottom w:val="double" w:sz="4" w:space="0" w:color="auto"/>
            </w:tcBorders>
            <w:vAlign w:val="center"/>
          </w:tcPr>
          <w:p w14:paraId="54DF90A3" w14:textId="48EED75D" w:rsidR="00E1475D" w:rsidRPr="00D45BFC" w:rsidRDefault="00E1475D" w:rsidP="00C5042B">
            <w:pPr>
              <w:jc w:val="center"/>
              <w:rPr>
                <w:b/>
              </w:rPr>
            </w:pPr>
            <w:r w:rsidRPr="00D45BFC">
              <w:rPr>
                <w:b/>
              </w:rPr>
              <w:lastRenderedPageBreak/>
              <w:t>L</w:t>
            </w:r>
            <w:r w:rsidR="003B0E93">
              <w:rPr>
                <w:b/>
              </w:rPr>
              <w:t>og</w:t>
            </w:r>
          </w:p>
        </w:tc>
        <w:tc>
          <w:tcPr>
            <w:tcW w:w="7558" w:type="dxa"/>
            <w:tcBorders>
              <w:top w:val="single" w:sz="4" w:space="0" w:color="auto"/>
              <w:bottom w:val="double" w:sz="4" w:space="0" w:color="auto"/>
              <w:right w:val="nil"/>
            </w:tcBorders>
            <w:vAlign w:val="center"/>
          </w:tcPr>
          <w:p w14:paraId="1FBC9C60" w14:textId="299508AF" w:rsidR="00E1475D" w:rsidRPr="00D45BFC" w:rsidRDefault="00E1475D" w:rsidP="00C5042B">
            <w:r w:rsidRPr="00D45BFC">
              <w:t>Log all actions, including when notification to QSE</w:t>
            </w:r>
            <w:r w:rsidR="005E5AD3">
              <w:t>’</w:t>
            </w:r>
            <w:r w:rsidRPr="00D45BFC">
              <w:t xml:space="preserve">s </w:t>
            </w:r>
            <w:r w:rsidR="005E5AD3">
              <w:t>are</w:t>
            </w:r>
            <w:r w:rsidRPr="00D45BFC">
              <w:t xml:space="preserve"> made.</w:t>
            </w:r>
          </w:p>
        </w:tc>
      </w:tr>
    </w:tbl>
    <w:p w14:paraId="311920B6" w14:textId="77777777" w:rsidR="00FB0753" w:rsidRDefault="00FB0753">
      <w:pPr>
        <w:rPr>
          <w:b/>
        </w:rPr>
      </w:pPr>
    </w:p>
    <w:p w14:paraId="6312B5B4" w14:textId="77777777" w:rsidR="00FB0753" w:rsidRDefault="00FB0753">
      <w:pPr>
        <w:rPr>
          <w:b/>
        </w:rPr>
      </w:pPr>
      <w:r>
        <w:rPr>
          <w:b/>
        </w:rPr>
        <w:br w:type="page"/>
      </w:r>
    </w:p>
    <w:p w14:paraId="678871AE" w14:textId="6851850C" w:rsidR="00FB0753" w:rsidRPr="00E1475D" w:rsidRDefault="00FB0753" w:rsidP="00E53E65">
      <w:pPr>
        <w:pStyle w:val="Heading2"/>
      </w:pPr>
      <w:bookmarkStart w:id="416" w:name="_8.3__Extreme"/>
      <w:bookmarkEnd w:id="416"/>
      <w:r w:rsidRPr="00E1475D">
        <w:lastRenderedPageBreak/>
        <w:t xml:space="preserve">8.3 </w:t>
      </w:r>
      <w:r w:rsidR="00A3673D" w:rsidRPr="00E1475D">
        <w:tab/>
      </w:r>
      <w:r w:rsidRPr="00E1475D">
        <w:t>Extreme Cold Weather</w:t>
      </w:r>
    </w:p>
    <w:p w14:paraId="170F37E0" w14:textId="77777777" w:rsidR="00A3673D" w:rsidRPr="00DC2EA5" w:rsidRDefault="00A3673D" w:rsidP="00A3673D"/>
    <w:p w14:paraId="787E06DD" w14:textId="5D9A76D4" w:rsidR="00FB0753" w:rsidRPr="00E1475D" w:rsidRDefault="00FB0753" w:rsidP="00A3673D">
      <w:pPr>
        <w:ind w:left="720"/>
      </w:pPr>
      <w:r w:rsidRPr="00E1475D">
        <w:rPr>
          <w:b/>
        </w:rPr>
        <w:t>Procedure Purpose:</w:t>
      </w:r>
      <w:r w:rsidRPr="00E1475D">
        <w:t xml:space="preserve">  When ERCOT issues an extreme cold weather OCN, Advisory, Watch, or Emergency Notice, System Operations will utilize the Extreme Weather Capacity Monitor as a check against QSE’s COP to verify accuracy of weather limitations for Resources during event.</w:t>
      </w:r>
    </w:p>
    <w:p w14:paraId="15DA3749" w14:textId="77777777" w:rsidR="00FB0753" w:rsidRPr="005F5685" w:rsidRDefault="00FB0753" w:rsidP="00FB0753">
      <w:pPr>
        <w:ind w:left="900"/>
        <w:rPr>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557"/>
        <w:gridCol w:w="1557"/>
        <w:gridCol w:w="1557"/>
      </w:tblGrid>
      <w:tr w:rsidR="00DC2EA5" w:rsidRPr="00DC2EA5" w14:paraId="7BE34538"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6F87ADAE" w14:textId="77777777" w:rsidR="00FB0753" w:rsidRPr="00E1475D" w:rsidRDefault="00FB0753" w:rsidP="00C5042B">
            <w:pPr>
              <w:spacing w:line="276" w:lineRule="auto"/>
              <w:rPr>
                <w:b/>
              </w:rPr>
            </w:pPr>
            <w:r w:rsidRPr="00E1475D">
              <w:rPr>
                <w:b/>
              </w:rPr>
              <w:t>Protocol Reference</w:t>
            </w:r>
          </w:p>
        </w:tc>
        <w:tc>
          <w:tcPr>
            <w:tcW w:w="1557" w:type="dxa"/>
            <w:tcBorders>
              <w:top w:val="single" w:sz="4" w:space="0" w:color="auto"/>
              <w:left w:val="single" w:sz="4" w:space="0" w:color="auto"/>
              <w:bottom w:val="single" w:sz="4" w:space="0" w:color="auto"/>
              <w:right w:val="single" w:sz="4" w:space="0" w:color="auto"/>
            </w:tcBorders>
          </w:tcPr>
          <w:p w14:paraId="431ED4F6"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10DCB8D0"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EAAB610"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6176DFC" w14:textId="77777777" w:rsidR="00FB0753" w:rsidRPr="00E1475D" w:rsidRDefault="00FB0753" w:rsidP="00C5042B">
            <w:pPr>
              <w:spacing w:line="276" w:lineRule="auto"/>
              <w:rPr>
                <w:b/>
              </w:rPr>
            </w:pPr>
          </w:p>
        </w:tc>
      </w:tr>
      <w:tr w:rsidR="00DC2EA5" w:rsidRPr="00DC2EA5" w14:paraId="07B680C6"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58E36C1B" w14:textId="77777777" w:rsidR="00FB0753" w:rsidRPr="00E1475D" w:rsidRDefault="00FB0753" w:rsidP="00C5042B">
            <w:pPr>
              <w:spacing w:line="276" w:lineRule="auto"/>
              <w:rPr>
                <w:b/>
              </w:rPr>
            </w:pPr>
            <w:r w:rsidRPr="00E1475D">
              <w:rPr>
                <w:b/>
              </w:rPr>
              <w:t>Guide Reference</w:t>
            </w:r>
          </w:p>
        </w:tc>
        <w:tc>
          <w:tcPr>
            <w:tcW w:w="1557" w:type="dxa"/>
            <w:tcBorders>
              <w:top w:val="single" w:sz="4" w:space="0" w:color="auto"/>
              <w:left w:val="single" w:sz="4" w:space="0" w:color="auto"/>
              <w:bottom w:val="single" w:sz="4" w:space="0" w:color="auto"/>
              <w:right w:val="single" w:sz="4" w:space="0" w:color="auto"/>
            </w:tcBorders>
          </w:tcPr>
          <w:p w14:paraId="27B71DE7"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3702F572"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078ED7AE"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0DF4E9B5" w14:textId="77777777" w:rsidR="00FB0753" w:rsidRPr="00E1475D" w:rsidRDefault="00FB0753" w:rsidP="00C5042B">
            <w:pPr>
              <w:spacing w:line="276" w:lineRule="auto"/>
              <w:rPr>
                <w:b/>
              </w:rPr>
            </w:pPr>
          </w:p>
        </w:tc>
      </w:tr>
      <w:tr w:rsidR="00DC2EA5" w:rsidRPr="00DC2EA5" w14:paraId="7B8597E4" w14:textId="77777777" w:rsidTr="00C5042B">
        <w:tc>
          <w:tcPr>
            <w:tcW w:w="2628" w:type="dxa"/>
            <w:tcBorders>
              <w:top w:val="single" w:sz="4" w:space="0" w:color="auto"/>
              <w:left w:val="single" w:sz="4" w:space="0" w:color="auto"/>
              <w:bottom w:val="single" w:sz="4" w:space="0" w:color="auto"/>
              <w:right w:val="single" w:sz="4" w:space="0" w:color="auto"/>
            </w:tcBorders>
            <w:vAlign w:val="center"/>
            <w:hideMark/>
          </w:tcPr>
          <w:p w14:paraId="7F76F25C" w14:textId="77777777" w:rsidR="00FB0753" w:rsidRPr="00E1475D" w:rsidRDefault="00FB0753" w:rsidP="00C5042B">
            <w:pPr>
              <w:spacing w:line="276" w:lineRule="auto"/>
              <w:rPr>
                <w:b/>
              </w:rPr>
            </w:pPr>
            <w:r w:rsidRPr="00E1475D">
              <w:rPr>
                <w:b/>
              </w:rPr>
              <w:t>NERC Standard</w:t>
            </w:r>
          </w:p>
        </w:tc>
        <w:tc>
          <w:tcPr>
            <w:tcW w:w="1557" w:type="dxa"/>
          </w:tcPr>
          <w:p w14:paraId="3011CCFB" w14:textId="77777777" w:rsidR="00FB0753" w:rsidRPr="00E1475D" w:rsidRDefault="00FB0753" w:rsidP="00C5042B">
            <w:pPr>
              <w:spacing w:line="276" w:lineRule="auto"/>
              <w:rPr>
                <w:b/>
              </w:rPr>
            </w:pPr>
            <w:r w:rsidRPr="00E1475D">
              <w:rPr>
                <w:b/>
              </w:rPr>
              <w:t>EOP-011-2</w:t>
            </w:r>
          </w:p>
          <w:p w14:paraId="113CA9BD" w14:textId="40779A30" w:rsidR="00BF702C" w:rsidRPr="00E1475D" w:rsidRDefault="00443365" w:rsidP="00C5042B">
            <w:pPr>
              <w:spacing w:line="276" w:lineRule="auto"/>
              <w:rPr>
                <w:b/>
              </w:rPr>
            </w:pPr>
            <w:r w:rsidRPr="00E1475D">
              <w:rPr>
                <w:b/>
              </w:rPr>
              <w:t>R</w:t>
            </w:r>
            <w:r w:rsidR="00186F99" w:rsidRPr="00E1475D">
              <w:rPr>
                <w:b/>
              </w:rPr>
              <w:t>2, R2.1, R2.2, R2.2.9, R2.2.9.1</w:t>
            </w:r>
          </w:p>
        </w:tc>
        <w:tc>
          <w:tcPr>
            <w:tcW w:w="1557" w:type="dxa"/>
            <w:tcBorders>
              <w:top w:val="single" w:sz="4" w:space="0" w:color="auto"/>
              <w:left w:val="single" w:sz="4" w:space="0" w:color="auto"/>
              <w:bottom w:val="single" w:sz="4" w:space="0" w:color="auto"/>
              <w:right w:val="single" w:sz="4" w:space="0" w:color="auto"/>
            </w:tcBorders>
          </w:tcPr>
          <w:p w14:paraId="5F4863F1"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772EFBCD" w14:textId="77777777" w:rsidR="00FB0753" w:rsidRPr="00E1475D" w:rsidRDefault="00FB0753" w:rsidP="00C5042B">
            <w:pPr>
              <w:spacing w:line="276" w:lineRule="auto"/>
              <w:rPr>
                <w:b/>
              </w:rPr>
            </w:pPr>
          </w:p>
        </w:tc>
        <w:tc>
          <w:tcPr>
            <w:tcW w:w="1557" w:type="dxa"/>
            <w:tcBorders>
              <w:top w:val="single" w:sz="4" w:space="0" w:color="auto"/>
              <w:left w:val="single" w:sz="4" w:space="0" w:color="auto"/>
              <w:bottom w:val="single" w:sz="4" w:space="0" w:color="auto"/>
              <w:right w:val="single" w:sz="4" w:space="0" w:color="auto"/>
            </w:tcBorders>
          </w:tcPr>
          <w:p w14:paraId="607ECCD9" w14:textId="77777777" w:rsidR="00FB0753" w:rsidRPr="00E1475D" w:rsidRDefault="00FB0753" w:rsidP="00C5042B">
            <w:pPr>
              <w:spacing w:line="276" w:lineRule="auto"/>
              <w:rPr>
                <w:b/>
              </w:rPr>
            </w:pPr>
          </w:p>
        </w:tc>
      </w:tr>
    </w:tbl>
    <w:p w14:paraId="4F20F7B8" w14:textId="77777777" w:rsidR="00FB0753" w:rsidRPr="00E1475D" w:rsidRDefault="00FB0753" w:rsidP="00FB075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rsidRPr="00DC2EA5" w14:paraId="16B6C3C1" w14:textId="77777777" w:rsidTr="00C5042B">
        <w:tc>
          <w:tcPr>
            <w:tcW w:w="1908" w:type="dxa"/>
            <w:tcBorders>
              <w:top w:val="single" w:sz="4" w:space="0" w:color="auto"/>
              <w:left w:val="single" w:sz="4" w:space="0" w:color="auto"/>
              <w:bottom w:val="single" w:sz="4" w:space="0" w:color="auto"/>
              <w:right w:val="single" w:sz="4" w:space="0" w:color="auto"/>
            </w:tcBorders>
            <w:hideMark/>
          </w:tcPr>
          <w:p w14:paraId="3ECC2B48" w14:textId="53928409" w:rsidR="00DD5F44" w:rsidRPr="00E1475D" w:rsidRDefault="00DD5F44" w:rsidP="00DD5F44">
            <w:pPr>
              <w:spacing w:line="276" w:lineRule="auto"/>
              <w:rPr>
                <w:b/>
              </w:rPr>
            </w:pPr>
            <w:r>
              <w:rPr>
                <w:b/>
              </w:rPr>
              <w:t xml:space="preserve">Version: 2 </w:t>
            </w:r>
          </w:p>
        </w:tc>
        <w:tc>
          <w:tcPr>
            <w:tcW w:w="2250" w:type="dxa"/>
            <w:tcBorders>
              <w:top w:val="single" w:sz="4" w:space="0" w:color="auto"/>
              <w:left w:val="single" w:sz="4" w:space="0" w:color="auto"/>
              <w:bottom w:val="single" w:sz="4" w:space="0" w:color="auto"/>
              <w:right w:val="single" w:sz="4" w:space="0" w:color="auto"/>
            </w:tcBorders>
            <w:hideMark/>
          </w:tcPr>
          <w:p w14:paraId="39A5300A" w14:textId="5082AC42" w:rsidR="00DD5F44" w:rsidRPr="00E1475D" w:rsidRDefault="00DD5F44" w:rsidP="00DD5F44">
            <w:pPr>
              <w:spacing w:line="276" w:lineRule="auto"/>
              <w:rPr>
                <w:b/>
              </w:rPr>
            </w:pPr>
            <w:r>
              <w:rPr>
                <w:b/>
              </w:rPr>
              <w:t>Revision: 0</w:t>
            </w:r>
          </w:p>
        </w:tc>
        <w:tc>
          <w:tcPr>
            <w:tcW w:w="4680" w:type="dxa"/>
            <w:tcBorders>
              <w:top w:val="single" w:sz="4" w:space="0" w:color="auto"/>
              <w:left w:val="single" w:sz="4" w:space="0" w:color="auto"/>
              <w:bottom w:val="single" w:sz="4" w:space="0" w:color="auto"/>
              <w:right w:val="single" w:sz="4" w:space="0" w:color="auto"/>
            </w:tcBorders>
            <w:hideMark/>
          </w:tcPr>
          <w:p w14:paraId="1130C308" w14:textId="55262334" w:rsidR="00DD5F44" w:rsidRPr="00E1475D" w:rsidRDefault="00DD5F44" w:rsidP="00DD5F44">
            <w:pPr>
              <w:spacing w:line="276" w:lineRule="auto"/>
              <w:rPr>
                <w:b/>
              </w:rPr>
            </w:pPr>
            <w:r>
              <w:rPr>
                <w:b/>
              </w:rPr>
              <w:t>Effective Date:  December 5, 2025</w:t>
            </w:r>
          </w:p>
        </w:tc>
      </w:tr>
    </w:tbl>
    <w:p w14:paraId="7C807F47" w14:textId="77777777" w:rsidR="00FB0753" w:rsidRPr="00E1475D" w:rsidRDefault="00FB0753" w:rsidP="00FB07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
        <w:gridCol w:w="1427"/>
        <w:gridCol w:w="14"/>
        <w:gridCol w:w="7529"/>
        <w:gridCol w:w="15"/>
      </w:tblGrid>
      <w:tr w:rsidR="00DC2EA5" w:rsidRPr="00DC2EA5" w14:paraId="72649BCF" w14:textId="77777777" w:rsidTr="00C5042B">
        <w:trPr>
          <w:trHeight w:val="576"/>
          <w:tblHeader/>
        </w:trPr>
        <w:tc>
          <w:tcPr>
            <w:tcW w:w="1442" w:type="dxa"/>
            <w:gridSpan w:val="2"/>
            <w:tcBorders>
              <w:top w:val="double" w:sz="4" w:space="0" w:color="auto"/>
              <w:left w:val="nil"/>
              <w:bottom w:val="double" w:sz="4" w:space="0" w:color="auto"/>
            </w:tcBorders>
            <w:vAlign w:val="center"/>
          </w:tcPr>
          <w:p w14:paraId="689FC186" w14:textId="77777777" w:rsidR="00FB0753" w:rsidRPr="00E1475D" w:rsidRDefault="00FB0753" w:rsidP="00626124">
            <w:pPr>
              <w:jc w:val="center"/>
              <w:rPr>
                <w:b/>
              </w:rPr>
            </w:pPr>
            <w:r w:rsidRPr="00E1475D">
              <w:rPr>
                <w:b/>
              </w:rPr>
              <w:t>Step</w:t>
            </w:r>
          </w:p>
        </w:tc>
        <w:tc>
          <w:tcPr>
            <w:tcW w:w="7558" w:type="dxa"/>
            <w:gridSpan w:val="3"/>
            <w:tcBorders>
              <w:top w:val="double" w:sz="4" w:space="0" w:color="auto"/>
              <w:bottom w:val="double" w:sz="4" w:space="0" w:color="auto"/>
              <w:right w:val="nil"/>
            </w:tcBorders>
            <w:vAlign w:val="center"/>
          </w:tcPr>
          <w:p w14:paraId="53D01FE6" w14:textId="77777777" w:rsidR="00FB0753" w:rsidRPr="00E1475D" w:rsidRDefault="00FB0753" w:rsidP="00C5042B">
            <w:pPr>
              <w:rPr>
                <w:b/>
              </w:rPr>
            </w:pPr>
            <w:r w:rsidRPr="00E1475D">
              <w:rPr>
                <w:b/>
              </w:rPr>
              <w:t>Action</w:t>
            </w:r>
          </w:p>
        </w:tc>
      </w:tr>
      <w:tr w:rsidR="00DC2EA5" w:rsidRPr="00DC2EA5" w14:paraId="77D7ED84" w14:textId="77777777" w:rsidTr="00C5042B">
        <w:trPr>
          <w:gridBefore w:val="1"/>
          <w:gridAfter w:val="1"/>
          <w:wBefore w:w="15" w:type="dxa"/>
          <w:wAfter w:w="15" w:type="dxa"/>
          <w:trHeight w:val="576"/>
        </w:trPr>
        <w:tc>
          <w:tcPr>
            <w:tcW w:w="1441" w:type="dxa"/>
            <w:gridSpan w:val="2"/>
            <w:tcBorders>
              <w:top w:val="double" w:sz="4" w:space="0" w:color="auto"/>
              <w:left w:val="nil"/>
            </w:tcBorders>
            <w:vAlign w:val="center"/>
          </w:tcPr>
          <w:p w14:paraId="18BA4B90" w14:textId="733F9C19" w:rsidR="00FB0753" w:rsidRPr="00E1475D" w:rsidRDefault="00FB0753" w:rsidP="00C5042B">
            <w:pPr>
              <w:jc w:val="center"/>
              <w:rPr>
                <w:b/>
              </w:rPr>
            </w:pPr>
            <w:r w:rsidRPr="00E1475D">
              <w:rPr>
                <w:b/>
              </w:rPr>
              <w:t>N</w:t>
            </w:r>
            <w:r w:rsidR="00626124">
              <w:rPr>
                <w:b/>
              </w:rPr>
              <w:t>ote</w:t>
            </w:r>
          </w:p>
        </w:tc>
        <w:tc>
          <w:tcPr>
            <w:tcW w:w="7529" w:type="dxa"/>
            <w:tcBorders>
              <w:top w:val="double" w:sz="4" w:space="0" w:color="auto"/>
              <w:right w:val="nil"/>
            </w:tcBorders>
            <w:vAlign w:val="center"/>
          </w:tcPr>
          <w:p w14:paraId="3DF1946D" w14:textId="77777777" w:rsidR="00FB0753" w:rsidRPr="00E1475D" w:rsidRDefault="00FB0753" w:rsidP="00C5042B">
            <w:pPr>
              <w:jc w:val="both"/>
              <w:rPr>
                <w:bCs/>
              </w:rPr>
            </w:pPr>
            <w:r w:rsidRPr="00E1475D">
              <w:rPr>
                <w:bCs/>
              </w:rPr>
              <w:t>The purpose of this section is to monitor Resource COPs for accuracy against their submitted temperature limitations any time an extreme cold weather notice is in effect.</w:t>
            </w:r>
          </w:p>
        </w:tc>
      </w:tr>
      <w:tr w:rsidR="00DC2EA5" w:rsidRPr="00DC2EA5" w14:paraId="445A9CA4" w14:textId="77777777" w:rsidTr="00C5042B">
        <w:trPr>
          <w:gridBefore w:val="1"/>
          <w:gridAfter w:val="1"/>
          <w:wBefore w:w="15" w:type="dxa"/>
          <w:wAfter w:w="15" w:type="dxa"/>
          <w:trHeight w:val="576"/>
        </w:trPr>
        <w:tc>
          <w:tcPr>
            <w:tcW w:w="1441" w:type="dxa"/>
            <w:gridSpan w:val="2"/>
            <w:tcBorders>
              <w:top w:val="double" w:sz="4" w:space="0" w:color="auto"/>
              <w:left w:val="nil"/>
            </w:tcBorders>
            <w:vAlign w:val="center"/>
          </w:tcPr>
          <w:p w14:paraId="31BFCB94" w14:textId="0C1EECC7" w:rsidR="00FB0753" w:rsidRPr="00E1475D" w:rsidRDefault="00FB0753" w:rsidP="00C5042B">
            <w:pPr>
              <w:jc w:val="center"/>
              <w:rPr>
                <w:b/>
              </w:rPr>
            </w:pPr>
            <w:r w:rsidRPr="00E1475D">
              <w:rPr>
                <w:b/>
              </w:rPr>
              <w:t>N</w:t>
            </w:r>
            <w:r w:rsidR="00626124">
              <w:rPr>
                <w:b/>
              </w:rPr>
              <w:t>ote</w:t>
            </w:r>
          </w:p>
        </w:tc>
        <w:tc>
          <w:tcPr>
            <w:tcW w:w="7529" w:type="dxa"/>
            <w:tcBorders>
              <w:top w:val="double" w:sz="4" w:space="0" w:color="auto"/>
              <w:right w:val="nil"/>
            </w:tcBorders>
            <w:vAlign w:val="center"/>
          </w:tcPr>
          <w:p w14:paraId="25F1B287" w14:textId="4F711676" w:rsidR="00FB0753" w:rsidRPr="00E1475D" w:rsidRDefault="00FB0753" w:rsidP="00C5042B">
            <w:pPr>
              <w:jc w:val="both"/>
              <w:rPr>
                <w:bCs/>
              </w:rPr>
            </w:pPr>
            <w:r w:rsidRPr="00E1475D">
              <w:rPr>
                <w:bCs/>
              </w:rPr>
              <w:t xml:space="preserve">A high risk Resource is any Resource shown to be operating in forecasted temperatures that are 3 degrees </w:t>
            </w:r>
            <w:r w:rsidR="00644727" w:rsidRPr="00E1475D">
              <w:rPr>
                <w:bCs/>
              </w:rPr>
              <w:t>Fahrenheit</w:t>
            </w:r>
            <w:r w:rsidRPr="00E1475D">
              <w:rPr>
                <w:bCs/>
              </w:rPr>
              <w:t xml:space="preserve"> lower than the lowest minimum operating value submitted for weather limitations.</w:t>
            </w:r>
          </w:p>
        </w:tc>
      </w:tr>
      <w:tr w:rsidR="00DC2EA5" w:rsidRPr="00DC2EA5" w14:paraId="57D4FBBA" w14:textId="77777777" w:rsidTr="00C5042B">
        <w:trPr>
          <w:gridBefore w:val="1"/>
          <w:gridAfter w:val="1"/>
          <w:wBefore w:w="15" w:type="dxa"/>
          <w:wAfter w:w="15" w:type="dxa"/>
          <w:trHeight w:val="576"/>
        </w:trPr>
        <w:tc>
          <w:tcPr>
            <w:tcW w:w="1441" w:type="dxa"/>
            <w:gridSpan w:val="2"/>
            <w:tcBorders>
              <w:top w:val="single" w:sz="4" w:space="0" w:color="auto"/>
              <w:left w:val="nil"/>
              <w:bottom w:val="single" w:sz="4" w:space="0" w:color="auto"/>
            </w:tcBorders>
            <w:vAlign w:val="center"/>
          </w:tcPr>
          <w:p w14:paraId="633810E0" w14:textId="77777777" w:rsidR="00FB0753" w:rsidRPr="00E1475D" w:rsidRDefault="00FB0753" w:rsidP="00C5042B">
            <w:pPr>
              <w:jc w:val="center"/>
            </w:pPr>
            <w:r w:rsidRPr="00E1475D">
              <w:rPr>
                <w:b/>
              </w:rPr>
              <w:t xml:space="preserve">Extreme Weather Capacity Monitor </w:t>
            </w:r>
          </w:p>
        </w:tc>
        <w:tc>
          <w:tcPr>
            <w:tcW w:w="7529" w:type="dxa"/>
            <w:tcBorders>
              <w:top w:val="single" w:sz="4" w:space="0" w:color="auto"/>
              <w:bottom w:val="single" w:sz="4" w:space="0" w:color="auto"/>
              <w:right w:val="nil"/>
            </w:tcBorders>
            <w:vAlign w:val="center"/>
          </w:tcPr>
          <w:p w14:paraId="78EC3E48" w14:textId="77777777" w:rsidR="00FB0753" w:rsidRPr="00E1475D" w:rsidRDefault="00FB0753" w:rsidP="00C5042B">
            <w:pPr>
              <w:rPr>
                <w:b/>
                <w:u w:val="single"/>
              </w:rPr>
            </w:pPr>
            <w:r w:rsidRPr="00E1475D">
              <w:rPr>
                <w:b/>
                <w:u w:val="single"/>
              </w:rPr>
              <w:t>IF:</w:t>
            </w:r>
          </w:p>
          <w:p w14:paraId="1A1E595A" w14:textId="516E1123" w:rsidR="00FB0753" w:rsidRPr="00E1475D" w:rsidRDefault="00FB0753" w:rsidP="005A6C6C">
            <w:pPr>
              <w:pStyle w:val="ListParagraph"/>
              <w:numPr>
                <w:ilvl w:val="0"/>
                <w:numId w:val="19"/>
              </w:numPr>
              <w:rPr>
                <w:bCs/>
              </w:rPr>
            </w:pPr>
            <w:r w:rsidRPr="00E1475D">
              <w:rPr>
                <w:bCs/>
              </w:rPr>
              <w:t>ERCOT issues an OCN, Advisory, Watch, or Emergency Notice due to forecasted or actual extreme cold weather</w:t>
            </w:r>
            <w:r w:rsidR="00586C52" w:rsidRPr="00E1475D">
              <w:rPr>
                <w:bCs/>
              </w:rPr>
              <w:t>;</w:t>
            </w:r>
          </w:p>
          <w:p w14:paraId="19569BA7" w14:textId="77777777" w:rsidR="00FB0753" w:rsidRPr="00E1475D" w:rsidRDefault="00FB0753" w:rsidP="00C5042B">
            <w:pPr>
              <w:jc w:val="both"/>
              <w:rPr>
                <w:b/>
                <w:bCs/>
                <w:u w:val="single"/>
              </w:rPr>
            </w:pPr>
            <w:r w:rsidRPr="00E1475D">
              <w:rPr>
                <w:b/>
                <w:bCs/>
                <w:u w:val="single"/>
              </w:rPr>
              <w:t>THEN:</w:t>
            </w:r>
          </w:p>
          <w:p w14:paraId="2A9E13DC" w14:textId="2FB3958A" w:rsidR="00FB0753" w:rsidRPr="00E1475D" w:rsidRDefault="00FB0753" w:rsidP="005A6C6C">
            <w:pPr>
              <w:pStyle w:val="ListParagraph"/>
              <w:numPr>
                <w:ilvl w:val="0"/>
                <w:numId w:val="19"/>
              </w:numPr>
            </w:pPr>
            <w:r w:rsidRPr="00E1475D">
              <w:t xml:space="preserve">For the timeframe an extreme cold weather Notice is issued, </w:t>
            </w:r>
            <w:r w:rsidR="00586C52" w:rsidRPr="00E1475D">
              <w:t xml:space="preserve">prior to DRUC execution, </w:t>
            </w:r>
            <w:r w:rsidRPr="00E1475D">
              <w:t>monitor the Extreme Weather Capacity Monitor for any Resources considered at high risk with COPs that are exceeding their extreme cold weather operating limits daily.</w:t>
            </w:r>
          </w:p>
          <w:p w14:paraId="0D6CAFA0" w14:textId="77777777" w:rsidR="00FB0753" w:rsidRPr="00E1475D" w:rsidRDefault="00FB0753" w:rsidP="00C5042B">
            <w:pPr>
              <w:jc w:val="both"/>
              <w:rPr>
                <w:b/>
                <w:bCs/>
                <w:u w:val="single"/>
              </w:rPr>
            </w:pPr>
            <w:r w:rsidRPr="00E1475D">
              <w:rPr>
                <w:b/>
                <w:bCs/>
                <w:u w:val="single"/>
              </w:rPr>
              <w:t>IF:</w:t>
            </w:r>
          </w:p>
          <w:p w14:paraId="1D9A324B" w14:textId="48984D72" w:rsidR="00FB0753" w:rsidRPr="00E1475D" w:rsidRDefault="00FB0753" w:rsidP="005A6C6C">
            <w:pPr>
              <w:pStyle w:val="ListParagraph"/>
              <w:numPr>
                <w:ilvl w:val="0"/>
                <w:numId w:val="19"/>
              </w:numPr>
            </w:pPr>
            <w:r w:rsidRPr="00E1475D">
              <w:t>The Extreme Weather Capacity Monitor displays 3000</w:t>
            </w:r>
            <w:r w:rsidR="00586C52" w:rsidRPr="00E1475D">
              <w:t xml:space="preserve"> </w:t>
            </w:r>
            <w:r w:rsidRPr="00E1475D">
              <w:t>MW or more of high risk generation due to Resources’ COP exceeding their cold weather operating limits</w:t>
            </w:r>
            <w:r w:rsidR="00586C52" w:rsidRPr="00E1475D">
              <w:t>;</w:t>
            </w:r>
          </w:p>
          <w:p w14:paraId="3F881E52" w14:textId="77777777" w:rsidR="00FB0753" w:rsidRPr="00E1475D" w:rsidRDefault="00FB0753" w:rsidP="00C5042B">
            <w:pPr>
              <w:jc w:val="both"/>
              <w:rPr>
                <w:b/>
                <w:bCs/>
                <w:u w:val="single"/>
              </w:rPr>
            </w:pPr>
            <w:r w:rsidRPr="00E1475D">
              <w:rPr>
                <w:b/>
                <w:bCs/>
                <w:u w:val="single"/>
              </w:rPr>
              <w:t>THEN:</w:t>
            </w:r>
          </w:p>
          <w:p w14:paraId="63FFF6AB" w14:textId="64BD1351" w:rsidR="00FB0753" w:rsidRPr="00E1475D" w:rsidRDefault="00FB0753" w:rsidP="005A6C6C">
            <w:pPr>
              <w:pStyle w:val="ListParagraph"/>
              <w:numPr>
                <w:ilvl w:val="0"/>
                <w:numId w:val="19"/>
              </w:numPr>
            </w:pPr>
            <w:bookmarkStart w:id="417" w:name="Notification_QSEs"/>
            <w:r w:rsidRPr="00E1475D">
              <w:t>Inform the Shift Supervisor</w:t>
            </w:r>
            <w:r w:rsidR="00586C52" w:rsidRPr="00E1475D">
              <w:t>,</w:t>
            </w:r>
            <w:r w:rsidRPr="00E1475D">
              <w:t xml:space="preserve"> </w:t>
            </w:r>
            <w:bookmarkStart w:id="418" w:name="Communication_with_RUC"/>
            <w:bookmarkEnd w:id="417"/>
          </w:p>
          <w:p w14:paraId="1C2F4A6D" w14:textId="77777777" w:rsidR="006F3013" w:rsidRPr="00D45BFC" w:rsidRDefault="006F3013" w:rsidP="005A6C6C">
            <w:pPr>
              <w:pStyle w:val="ListParagraph"/>
              <w:numPr>
                <w:ilvl w:val="0"/>
                <w:numId w:val="19"/>
              </w:numPr>
            </w:pPr>
            <w:r>
              <w:t>Coordinate with the Real-time operator for Hotline calls and Resource operator for posting message,</w:t>
            </w:r>
            <w:r w:rsidRPr="00D45BFC">
              <w:t xml:space="preserve"> and</w:t>
            </w:r>
          </w:p>
          <w:p w14:paraId="6DA6F7E1" w14:textId="633047AB" w:rsidR="00FB0753" w:rsidRPr="00E1475D" w:rsidRDefault="006F3013" w:rsidP="005A6C6C">
            <w:pPr>
              <w:pStyle w:val="ListParagraph"/>
              <w:numPr>
                <w:ilvl w:val="0"/>
                <w:numId w:val="19"/>
              </w:numPr>
            </w:pPr>
            <w:r>
              <w:t>Confirm</w:t>
            </w:r>
            <w:r w:rsidRPr="00D45BFC">
              <w:t xml:space="preserve"> </w:t>
            </w:r>
            <w:r w:rsidR="00FB0753" w:rsidRPr="00E1475D">
              <w:t>message on ERCOT Website for large amount of at-risk generation</w:t>
            </w:r>
            <w:bookmarkEnd w:id="418"/>
            <w:r w:rsidR="00586C52" w:rsidRPr="00E1475D">
              <w:t>.</w:t>
            </w:r>
          </w:p>
          <w:p w14:paraId="398052F2" w14:textId="0339307F" w:rsidR="00FB0753" w:rsidRDefault="00FB0753" w:rsidP="00C5042B">
            <w:pPr>
              <w:pStyle w:val="ListParagraph"/>
            </w:pPr>
          </w:p>
          <w:p w14:paraId="44063D25" w14:textId="57477D7B" w:rsidR="006F3013" w:rsidRPr="00E1475D" w:rsidRDefault="006F3013" w:rsidP="006F3013">
            <w:r>
              <w:rPr>
                <w:b/>
                <w:highlight w:val="yellow"/>
                <w:u w:val="single"/>
              </w:rPr>
              <w:t xml:space="preserve">Q#62/63/64/65 - Typical Hotline Script for </w:t>
            </w:r>
            <w:r w:rsidRPr="00D677B6">
              <w:rPr>
                <w:b/>
                <w:highlight w:val="yellow"/>
                <w:u w:val="single"/>
              </w:rPr>
              <w:t xml:space="preserve"> Extreme </w:t>
            </w:r>
            <w:r>
              <w:rPr>
                <w:b/>
                <w:highlight w:val="yellow"/>
                <w:u w:val="single"/>
              </w:rPr>
              <w:t>Cold</w:t>
            </w:r>
            <w:r w:rsidRPr="00D677B6">
              <w:rPr>
                <w:b/>
                <w:highlight w:val="yellow"/>
                <w:u w:val="single"/>
              </w:rPr>
              <w:t xml:space="preserve"> Weather</w:t>
            </w:r>
            <w:r>
              <w:rPr>
                <w:b/>
                <w:highlight w:val="yellow"/>
                <w:u w:val="single"/>
              </w:rPr>
              <w:t xml:space="preserve"> [OCN/Advisory/Watch/Emergency]</w:t>
            </w:r>
          </w:p>
          <w:p w14:paraId="0AFAF073" w14:textId="77777777" w:rsidR="00FB0753" w:rsidRPr="00E1475D" w:rsidRDefault="00FB0753" w:rsidP="00A3673D">
            <w:pPr>
              <w:pStyle w:val="ListParagraph"/>
              <w:ind w:left="0"/>
              <w:rPr>
                <w:b/>
                <w:bCs/>
                <w:u w:val="single"/>
              </w:rPr>
            </w:pPr>
            <w:r w:rsidRPr="00E1475D">
              <w:rPr>
                <w:b/>
                <w:bCs/>
                <w:highlight w:val="yellow"/>
                <w:u w:val="single"/>
              </w:rPr>
              <w:t>Typical ERCOT Website Posting for Large Amount of Generation At Risk:</w:t>
            </w:r>
          </w:p>
          <w:p w14:paraId="57E719C8" w14:textId="0629FAFB" w:rsidR="00FB0753" w:rsidRPr="00DC2EA5" w:rsidRDefault="00FB0753" w:rsidP="00186F99">
            <w:pPr>
              <w:pStyle w:val="ListParagraph"/>
              <w:ind w:left="0"/>
              <w:rPr>
                <w:u w:val="single"/>
              </w:rPr>
            </w:pPr>
            <w:r w:rsidRPr="00E1475D">
              <w:rPr>
                <w:u w:val="single"/>
              </w:rPr>
              <w:lastRenderedPageBreak/>
              <w:t>At [time] ERCOT has [XXXX</w:t>
            </w:r>
            <w:r w:rsidR="00186F99" w:rsidRPr="00E1475D">
              <w:rPr>
                <w:u w:val="single"/>
              </w:rPr>
              <w:t xml:space="preserve"> </w:t>
            </w:r>
            <w:r w:rsidRPr="00E1475D">
              <w:rPr>
                <w:u w:val="single"/>
              </w:rPr>
              <w:t xml:space="preserve">MW] shown to be at risk, due to temperature limitations, for operating day [date]. </w:t>
            </w:r>
            <w:r w:rsidR="00186F99" w:rsidRPr="00E1475D">
              <w:rPr>
                <w:u w:val="single"/>
              </w:rPr>
              <w:t xml:space="preserve"> </w:t>
            </w:r>
            <w:r w:rsidRPr="00E1475D">
              <w:rPr>
                <w:u w:val="single"/>
              </w:rPr>
              <w:t xml:space="preserve">All QSEs are instructed to update their COP to reflect known planned or forced outages of Resources due to the extreme cold weather. </w:t>
            </w:r>
          </w:p>
        </w:tc>
      </w:tr>
      <w:tr w:rsidR="00FB0753" w:rsidRPr="00B91794" w14:paraId="1E5A8FD4" w14:textId="77777777" w:rsidTr="00C5042B">
        <w:trPr>
          <w:gridBefore w:val="1"/>
          <w:gridAfter w:val="1"/>
          <w:wBefore w:w="15" w:type="dxa"/>
          <w:wAfter w:w="15" w:type="dxa"/>
          <w:trHeight w:val="576"/>
        </w:trPr>
        <w:tc>
          <w:tcPr>
            <w:tcW w:w="1441" w:type="dxa"/>
            <w:gridSpan w:val="2"/>
            <w:tcBorders>
              <w:top w:val="single" w:sz="4" w:space="0" w:color="auto"/>
              <w:left w:val="nil"/>
              <w:bottom w:val="double" w:sz="4" w:space="0" w:color="auto"/>
            </w:tcBorders>
            <w:vAlign w:val="center"/>
          </w:tcPr>
          <w:p w14:paraId="20C9E1E5" w14:textId="38830221" w:rsidR="00FB0753" w:rsidRPr="00DC2EA5" w:rsidRDefault="00FB0753" w:rsidP="00C5042B">
            <w:pPr>
              <w:jc w:val="center"/>
              <w:rPr>
                <w:b/>
              </w:rPr>
            </w:pPr>
            <w:r w:rsidRPr="00E1475D">
              <w:rPr>
                <w:b/>
              </w:rPr>
              <w:lastRenderedPageBreak/>
              <w:t>L</w:t>
            </w:r>
            <w:r w:rsidR="00626124">
              <w:rPr>
                <w:b/>
              </w:rPr>
              <w:t>og</w:t>
            </w:r>
          </w:p>
        </w:tc>
        <w:tc>
          <w:tcPr>
            <w:tcW w:w="7529" w:type="dxa"/>
            <w:tcBorders>
              <w:top w:val="single" w:sz="4" w:space="0" w:color="auto"/>
              <w:bottom w:val="double" w:sz="4" w:space="0" w:color="auto"/>
              <w:right w:val="nil"/>
            </w:tcBorders>
            <w:vAlign w:val="center"/>
          </w:tcPr>
          <w:p w14:paraId="7BEBC110" w14:textId="43DC150A" w:rsidR="00FB0753" w:rsidRPr="00DC2EA5" w:rsidRDefault="00FB0753" w:rsidP="00C5042B">
            <w:r w:rsidRPr="00E1475D">
              <w:t>Log all actions, including when notification to QSE</w:t>
            </w:r>
            <w:r w:rsidR="005E5AD3">
              <w:t>’</w:t>
            </w:r>
            <w:r w:rsidRPr="00E1475D">
              <w:t xml:space="preserve">s </w:t>
            </w:r>
            <w:r w:rsidR="005E5AD3">
              <w:t>are</w:t>
            </w:r>
            <w:r w:rsidRPr="00E1475D">
              <w:t xml:space="preserve"> made. </w:t>
            </w:r>
          </w:p>
        </w:tc>
      </w:tr>
    </w:tbl>
    <w:p w14:paraId="23EC0DC6" w14:textId="6063C9F5" w:rsidR="002952B2" w:rsidRDefault="00901F1A" w:rsidP="00122F7C">
      <w:pPr>
        <w:pStyle w:val="Heading1"/>
      </w:pPr>
      <w:bookmarkStart w:id="419" w:name="_6.2_EEA"/>
      <w:bookmarkStart w:id="420" w:name="_7._Perform_Miscellaneous"/>
      <w:bookmarkStart w:id="421" w:name="_7._Communication_Testing"/>
      <w:bookmarkStart w:id="422" w:name="_6.2_Restoration_of"/>
      <w:bookmarkEnd w:id="419"/>
      <w:bookmarkEnd w:id="420"/>
      <w:bookmarkEnd w:id="421"/>
      <w:bookmarkEnd w:id="422"/>
      <w:r>
        <w:lastRenderedPageBreak/>
        <w:t>9</w:t>
      </w:r>
      <w:r w:rsidR="000C451D">
        <w:t>.</w:t>
      </w:r>
      <w:r w:rsidR="000C451D">
        <w:tab/>
      </w:r>
      <w:bookmarkStart w:id="423" w:name="Communication"/>
      <w:bookmarkEnd w:id="423"/>
      <w:r w:rsidR="000C451D">
        <w:t>Communication Testing</w:t>
      </w:r>
    </w:p>
    <w:p w14:paraId="23EC0DC7" w14:textId="77777777" w:rsidR="002952B2" w:rsidRDefault="002952B2">
      <w:pPr>
        <w:pStyle w:val="TableText"/>
        <w:tabs>
          <w:tab w:val="left" w:pos="2088"/>
          <w:tab w:val="left" w:pos="9558"/>
        </w:tabs>
      </w:pPr>
    </w:p>
    <w:p w14:paraId="23EC0DC8" w14:textId="6F47B28A" w:rsidR="002952B2" w:rsidRDefault="00901F1A" w:rsidP="00E53E65">
      <w:pPr>
        <w:pStyle w:val="Heading2"/>
      </w:pPr>
      <w:bookmarkStart w:id="424" w:name="_7.1_Monthly_Testing"/>
      <w:bookmarkStart w:id="425" w:name="_8.1_Monthly_Testing"/>
      <w:bookmarkEnd w:id="424"/>
      <w:bookmarkEnd w:id="425"/>
      <w:r>
        <w:t>9</w:t>
      </w:r>
      <w:r w:rsidR="000C451D">
        <w:t>.1</w:t>
      </w:r>
      <w:r w:rsidR="000C451D">
        <w:tab/>
      </w:r>
      <w:bookmarkStart w:id="426" w:name="Monthly"/>
      <w:bookmarkEnd w:id="426"/>
      <w:r w:rsidR="000C451D">
        <w:t>Monthly Testing of Satellite Phone</w:t>
      </w:r>
      <w:r w:rsidR="00670200">
        <w:t xml:space="preserve"> Conference Bridge</w:t>
      </w:r>
    </w:p>
    <w:p w14:paraId="23EC0DC9" w14:textId="77777777" w:rsidR="002952B2" w:rsidRDefault="002952B2"/>
    <w:p w14:paraId="23EC0DCA" w14:textId="77777777" w:rsidR="002952B2" w:rsidRDefault="000C451D" w:rsidP="00A3673D">
      <w:pPr>
        <w:ind w:left="720"/>
      </w:pPr>
      <w:r>
        <w:rPr>
          <w:b/>
        </w:rPr>
        <w:t>Procedure Purpose:</w:t>
      </w:r>
      <w:r>
        <w:t xml:space="preserve">  To ensure ERCOT maintains communication capability via the Satellite Phone System.</w:t>
      </w:r>
    </w:p>
    <w:p w14:paraId="23EC0DCB"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070"/>
        <w:gridCol w:w="1800"/>
        <w:gridCol w:w="1260"/>
        <w:gridCol w:w="1098"/>
      </w:tblGrid>
      <w:tr w:rsidR="002952B2" w14:paraId="23EC0DD1" w14:textId="77777777">
        <w:tc>
          <w:tcPr>
            <w:tcW w:w="2628" w:type="dxa"/>
            <w:vAlign w:val="center"/>
          </w:tcPr>
          <w:p w14:paraId="23EC0DCC" w14:textId="77777777" w:rsidR="002952B2" w:rsidRDefault="000C451D">
            <w:pPr>
              <w:rPr>
                <w:b/>
                <w:lang w:val="pt-BR"/>
              </w:rPr>
            </w:pPr>
            <w:r>
              <w:rPr>
                <w:b/>
                <w:lang w:val="pt-BR"/>
              </w:rPr>
              <w:t>Protocol Reference</w:t>
            </w:r>
          </w:p>
        </w:tc>
        <w:tc>
          <w:tcPr>
            <w:tcW w:w="2070" w:type="dxa"/>
          </w:tcPr>
          <w:p w14:paraId="23EC0DCD" w14:textId="77777777" w:rsidR="002952B2" w:rsidRDefault="002952B2">
            <w:pPr>
              <w:rPr>
                <w:b/>
                <w:lang w:val="pt-BR"/>
              </w:rPr>
            </w:pPr>
          </w:p>
        </w:tc>
        <w:tc>
          <w:tcPr>
            <w:tcW w:w="1800" w:type="dxa"/>
          </w:tcPr>
          <w:p w14:paraId="23EC0DCE" w14:textId="77777777" w:rsidR="002952B2" w:rsidRDefault="002952B2">
            <w:pPr>
              <w:rPr>
                <w:b/>
                <w:lang w:val="pt-BR"/>
              </w:rPr>
            </w:pPr>
          </w:p>
        </w:tc>
        <w:tc>
          <w:tcPr>
            <w:tcW w:w="1260" w:type="dxa"/>
          </w:tcPr>
          <w:p w14:paraId="23EC0DCF" w14:textId="77777777" w:rsidR="002952B2" w:rsidRDefault="002952B2">
            <w:pPr>
              <w:rPr>
                <w:b/>
                <w:lang w:val="pt-BR"/>
              </w:rPr>
            </w:pPr>
          </w:p>
        </w:tc>
        <w:tc>
          <w:tcPr>
            <w:tcW w:w="1098" w:type="dxa"/>
          </w:tcPr>
          <w:p w14:paraId="23EC0DD0" w14:textId="77777777" w:rsidR="002952B2" w:rsidRDefault="002952B2">
            <w:pPr>
              <w:rPr>
                <w:b/>
                <w:lang w:val="pt-BR"/>
              </w:rPr>
            </w:pPr>
          </w:p>
        </w:tc>
      </w:tr>
      <w:tr w:rsidR="002952B2" w14:paraId="23EC0DD7" w14:textId="77777777">
        <w:tc>
          <w:tcPr>
            <w:tcW w:w="2628" w:type="dxa"/>
            <w:vAlign w:val="center"/>
          </w:tcPr>
          <w:p w14:paraId="23EC0DD2" w14:textId="77777777" w:rsidR="002952B2" w:rsidRDefault="000C451D">
            <w:pPr>
              <w:rPr>
                <w:b/>
                <w:lang w:val="pt-BR"/>
              </w:rPr>
            </w:pPr>
            <w:r>
              <w:rPr>
                <w:b/>
                <w:lang w:val="pt-BR"/>
              </w:rPr>
              <w:t xml:space="preserve">Guide Reference </w:t>
            </w:r>
          </w:p>
        </w:tc>
        <w:tc>
          <w:tcPr>
            <w:tcW w:w="2070" w:type="dxa"/>
          </w:tcPr>
          <w:p w14:paraId="23EC0DD3" w14:textId="77777777" w:rsidR="002952B2" w:rsidRDefault="002952B2">
            <w:pPr>
              <w:rPr>
                <w:b/>
                <w:lang w:val="pt-BR"/>
              </w:rPr>
            </w:pPr>
          </w:p>
        </w:tc>
        <w:tc>
          <w:tcPr>
            <w:tcW w:w="1800" w:type="dxa"/>
          </w:tcPr>
          <w:p w14:paraId="23EC0DD4" w14:textId="77777777" w:rsidR="002952B2" w:rsidRDefault="002952B2">
            <w:pPr>
              <w:rPr>
                <w:b/>
                <w:lang w:val="pt-BR"/>
              </w:rPr>
            </w:pPr>
          </w:p>
        </w:tc>
        <w:tc>
          <w:tcPr>
            <w:tcW w:w="1260" w:type="dxa"/>
          </w:tcPr>
          <w:p w14:paraId="23EC0DD5" w14:textId="77777777" w:rsidR="002952B2" w:rsidRDefault="002952B2">
            <w:pPr>
              <w:rPr>
                <w:b/>
                <w:lang w:val="pt-BR"/>
              </w:rPr>
            </w:pPr>
          </w:p>
        </w:tc>
        <w:tc>
          <w:tcPr>
            <w:tcW w:w="1098" w:type="dxa"/>
          </w:tcPr>
          <w:p w14:paraId="23EC0DD6" w14:textId="77777777" w:rsidR="002952B2" w:rsidRDefault="002952B2">
            <w:pPr>
              <w:rPr>
                <w:b/>
                <w:lang w:val="pt-BR"/>
              </w:rPr>
            </w:pPr>
          </w:p>
        </w:tc>
      </w:tr>
      <w:tr w:rsidR="002952B2" w14:paraId="23EC0DDE" w14:textId="77777777">
        <w:tc>
          <w:tcPr>
            <w:tcW w:w="2628" w:type="dxa"/>
            <w:vAlign w:val="center"/>
          </w:tcPr>
          <w:p w14:paraId="23EC0DD8" w14:textId="77777777" w:rsidR="002952B2" w:rsidRDefault="000C451D">
            <w:pPr>
              <w:rPr>
                <w:b/>
                <w:lang w:val="pt-BR"/>
              </w:rPr>
            </w:pPr>
            <w:r>
              <w:rPr>
                <w:b/>
                <w:lang w:val="pt-BR"/>
              </w:rPr>
              <w:t>NERC Standard</w:t>
            </w:r>
          </w:p>
        </w:tc>
        <w:tc>
          <w:tcPr>
            <w:tcW w:w="2070" w:type="dxa"/>
          </w:tcPr>
          <w:p w14:paraId="23EC0DDA" w14:textId="26DEDC6F" w:rsidR="002952B2" w:rsidRDefault="002952B2">
            <w:pPr>
              <w:rPr>
                <w:b/>
                <w:lang w:val="pt-BR"/>
              </w:rPr>
            </w:pPr>
          </w:p>
        </w:tc>
        <w:tc>
          <w:tcPr>
            <w:tcW w:w="1800" w:type="dxa"/>
          </w:tcPr>
          <w:p w14:paraId="23EC0DDB" w14:textId="77777777" w:rsidR="002952B2" w:rsidRDefault="002952B2">
            <w:pPr>
              <w:rPr>
                <w:b/>
                <w:lang w:val="pt-BR"/>
              </w:rPr>
            </w:pPr>
          </w:p>
        </w:tc>
        <w:tc>
          <w:tcPr>
            <w:tcW w:w="1260" w:type="dxa"/>
          </w:tcPr>
          <w:p w14:paraId="23EC0DDC" w14:textId="77777777" w:rsidR="002952B2" w:rsidRDefault="002952B2">
            <w:pPr>
              <w:rPr>
                <w:b/>
              </w:rPr>
            </w:pPr>
          </w:p>
        </w:tc>
        <w:tc>
          <w:tcPr>
            <w:tcW w:w="1098" w:type="dxa"/>
          </w:tcPr>
          <w:p w14:paraId="23EC0DDD" w14:textId="77777777" w:rsidR="002952B2" w:rsidRDefault="002952B2">
            <w:pPr>
              <w:rPr>
                <w:b/>
              </w:rPr>
            </w:pPr>
          </w:p>
        </w:tc>
      </w:tr>
    </w:tbl>
    <w:p w14:paraId="23EC0DDF"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DE3" w14:textId="77777777">
        <w:tc>
          <w:tcPr>
            <w:tcW w:w="1908" w:type="dxa"/>
          </w:tcPr>
          <w:p w14:paraId="23EC0DE0" w14:textId="7058BD63" w:rsidR="00DD5F44" w:rsidRDefault="00DD5F44" w:rsidP="00DD5F44">
            <w:pPr>
              <w:rPr>
                <w:b/>
              </w:rPr>
            </w:pPr>
            <w:r>
              <w:rPr>
                <w:b/>
              </w:rPr>
              <w:t xml:space="preserve">Version: 2 </w:t>
            </w:r>
          </w:p>
        </w:tc>
        <w:tc>
          <w:tcPr>
            <w:tcW w:w="2250" w:type="dxa"/>
          </w:tcPr>
          <w:p w14:paraId="23EC0DE1" w14:textId="50439C4C" w:rsidR="00DD5F44" w:rsidRDefault="00DD5F44" w:rsidP="00DD5F44">
            <w:pPr>
              <w:rPr>
                <w:b/>
              </w:rPr>
            </w:pPr>
            <w:r>
              <w:rPr>
                <w:b/>
              </w:rPr>
              <w:t>Revision: 0</w:t>
            </w:r>
          </w:p>
        </w:tc>
        <w:tc>
          <w:tcPr>
            <w:tcW w:w="4680" w:type="dxa"/>
          </w:tcPr>
          <w:p w14:paraId="23EC0DE2" w14:textId="622430F4" w:rsidR="00DD5F44" w:rsidRDefault="00DD5F44" w:rsidP="00DD5F44">
            <w:pPr>
              <w:rPr>
                <w:b/>
              </w:rPr>
            </w:pPr>
            <w:r>
              <w:rPr>
                <w:b/>
              </w:rPr>
              <w:t>Effective Date:  December 5, 2025</w:t>
            </w:r>
          </w:p>
        </w:tc>
      </w:tr>
    </w:tbl>
    <w:p w14:paraId="23EC0DE4"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488"/>
      </w:tblGrid>
      <w:tr w:rsidR="002952B2" w14:paraId="23EC0DE7" w14:textId="77777777">
        <w:trPr>
          <w:trHeight w:val="576"/>
          <w:tblHeader/>
        </w:trPr>
        <w:tc>
          <w:tcPr>
            <w:tcW w:w="1368" w:type="dxa"/>
            <w:tcBorders>
              <w:top w:val="double" w:sz="4" w:space="0" w:color="auto"/>
              <w:left w:val="nil"/>
              <w:bottom w:val="double" w:sz="4" w:space="0" w:color="auto"/>
            </w:tcBorders>
            <w:vAlign w:val="center"/>
          </w:tcPr>
          <w:p w14:paraId="23EC0DE5" w14:textId="77777777" w:rsidR="002952B2" w:rsidRDefault="000C451D" w:rsidP="00626124">
            <w:pPr>
              <w:jc w:val="center"/>
              <w:rPr>
                <w:b/>
              </w:rPr>
            </w:pPr>
            <w:r>
              <w:rPr>
                <w:b/>
              </w:rPr>
              <w:t>Step</w:t>
            </w:r>
          </w:p>
        </w:tc>
        <w:tc>
          <w:tcPr>
            <w:tcW w:w="7488" w:type="dxa"/>
            <w:tcBorders>
              <w:top w:val="double" w:sz="4" w:space="0" w:color="auto"/>
              <w:bottom w:val="double" w:sz="4" w:space="0" w:color="auto"/>
              <w:right w:val="nil"/>
            </w:tcBorders>
            <w:vAlign w:val="center"/>
          </w:tcPr>
          <w:p w14:paraId="23EC0DE6" w14:textId="77777777" w:rsidR="002952B2" w:rsidRDefault="000C451D">
            <w:pPr>
              <w:rPr>
                <w:b/>
              </w:rPr>
            </w:pPr>
            <w:r>
              <w:rPr>
                <w:b/>
              </w:rPr>
              <w:t>Action</w:t>
            </w:r>
          </w:p>
        </w:tc>
      </w:tr>
      <w:tr w:rsidR="002952B2" w14:paraId="23EC0DE9" w14:textId="77777777">
        <w:trPr>
          <w:trHeight w:val="576"/>
        </w:trPr>
        <w:tc>
          <w:tcPr>
            <w:tcW w:w="8856" w:type="dxa"/>
            <w:gridSpan w:val="2"/>
            <w:tcBorders>
              <w:top w:val="double" w:sz="4" w:space="0" w:color="auto"/>
              <w:left w:val="double" w:sz="4" w:space="0" w:color="auto"/>
              <w:bottom w:val="double" w:sz="4" w:space="0" w:color="auto"/>
              <w:right w:val="double" w:sz="4" w:space="0" w:color="auto"/>
            </w:tcBorders>
            <w:vAlign w:val="center"/>
          </w:tcPr>
          <w:p w14:paraId="23EC0DE8" w14:textId="77777777" w:rsidR="002952B2" w:rsidRDefault="000C451D" w:rsidP="00EC502A">
            <w:pPr>
              <w:pStyle w:val="Heading3"/>
            </w:pPr>
            <w:bookmarkStart w:id="427" w:name="_Primary_Control_Center"/>
            <w:bookmarkStart w:id="428" w:name="Primary"/>
            <w:bookmarkEnd w:id="427"/>
            <w:bookmarkEnd w:id="428"/>
            <w:r>
              <w:t>Primary Control Center</w:t>
            </w:r>
          </w:p>
        </w:tc>
      </w:tr>
      <w:tr w:rsidR="002952B2" w14:paraId="23EC0DEC" w14:textId="77777777">
        <w:trPr>
          <w:trHeight w:val="576"/>
        </w:trPr>
        <w:tc>
          <w:tcPr>
            <w:tcW w:w="1368" w:type="dxa"/>
            <w:tcBorders>
              <w:top w:val="double" w:sz="4" w:space="0" w:color="auto"/>
              <w:left w:val="nil"/>
              <w:bottom w:val="single" w:sz="4" w:space="0" w:color="auto"/>
            </w:tcBorders>
            <w:vAlign w:val="center"/>
          </w:tcPr>
          <w:p w14:paraId="23EC0DEA" w14:textId="246E467E" w:rsidR="002952B2" w:rsidRDefault="000C451D">
            <w:pPr>
              <w:jc w:val="center"/>
              <w:rPr>
                <w:b/>
              </w:rPr>
            </w:pPr>
            <w:r>
              <w:rPr>
                <w:b/>
              </w:rPr>
              <w:t>N</w:t>
            </w:r>
            <w:r w:rsidR="00626124">
              <w:rPr>
                <w:b/>
              </w:rPr>
              <w:t>ote</w:t>
            </w:r>
          </w:p>
        </w:tc>
        <w:tc>
          <w:tcPr>
            <w:tcW w:w="7488" w:type="dxa"/>
            <w:tcBorders>
              <w:top w:val="double" w:sz="4" w:space="0" w:color="auto"/>
              <w:bottom w:val="single" w:sz="4" w:space="0" w:color="auto"/>
              <w:right w:val="nil"/>
            </w:tcBorders>
            <w:vAlign w:val="center"/>
          </w:tcPr>
          <w:p w14:paraId="23EC0DEB" w14:textId="77777777" w:rsidR="002952B2" w:rsidRDefault="000C451D">
            <w:r>
              <w:t>When a participant dials into the conference bridge before the moderator dials in, they will hear music and be placed on hold.</w:t>
            </w:r>
          </w:p>
        </w:tc>
      </w:tr>
      <w:tr w:rsidR="002952B2" w14:paraId="23EC0DEF" w14:textId="77777777">
        <w:trPr>
          <w:trHeight w:val="576"/>
        </w:trPr>
        <w:tc>
          <w:tcPr>
            <w:tcW w:w="1368" w:type="dxa"/>
            <w:tcBorders>
              <w:top w:val="single" w:sz="4" w:space="0" w:color="auto"/>
              <w:left w:val="nil"/>
              <w:bottom w:val="single" w:sz="4" w:space="0" w:color="auto"/>
            </w:tcBorders>
            <w:vAlign w:val="center"/>
          </w:tcPr>
          <w:p w14:paraId="23EC0DED" w14:textId="50DDC8B7" w:rsidR="002952B2" w:rsidRDefault="000C451D">
            <w:pPr>
              <w:jc w:val="center"/>
              <w:rPr>
                <w:b/>
              </w:rPr>
            </w:pPr>
            <w:r>
              <w:rPr>
                <w:b/>
              </w:rPr>
              <w:t>N</w:t>
            </w:r>
            <w:r w:rsidR="00626124">
              <w:rPr>
                <w:b/>
              </w:rPr>
              <w:t>ote</w:t>
            </w:r>
          </w:p>
        </w:tc>
        <w:tc>
          <w:tcPr>
            <w:tcW w:w="7488" w:type="dxa"/>
            <w:tcBorders>
              <w:top w:val="single" w:sz="4" w:space="0" w:color="auto"/>
              <w:bottom w:val="single" w:sz="4" w:space="0" w:color="auto"/>
              <w:right w:val="nil"/>
            </w:tcBorders>
            <w:vAlign w:val="center"/>
          </w:tcPr>
          <w:p w14:paraId="23EC0DEE" w14:textId="77777777" w:rsidR="002952B2" w:rsidRDefault="000C451D">
            <w:r>
              <w:t xml:space="preserve">On the first weekend of each month, between the hours of 0000 Saturday and 0500 Monday, the </w:t>
            </w:r>
            <w:r>
              <w:rPr>
                <w:b/>
              </w:rPr>
              <w:t>Satellite Phone System Conference Bridge</w:t>
            </w:r>
            <w:r>
              <w:t xml:space="preserve"> will be tested with the TOs. As the Shift Supervisor makes the call to the individual TO, they will set a time that the ERCOT Operator will call the </w:t>
            </w:r>
            <w:r>
              <w:rPr>
                <w:b/>
              </w:rPr>
              <w:t>Satellite Phone System Conference Bridge</w:t>
            </w:r>
            <w:r>
              <w:t xml:space="preserve"> and establish communication with the appropriate TO.</w:t>
            </w:r>
          </w:p>
        </w:tc>
      </w:tr>
      <w:tr w:rsidR="002952B2" w14:paraId="23EC0DF2" w14:textId="77777777">
        <w:trPr>
          <w:trHeight w:val="576"/>
        </w:trPr>
        <w:tc>
          <w:tcPr>
            <w:tcW w:w="1368" w:type="dxa"/>
            <w:tcBorders>
              <w:top w:val="single" w:sz="4" w:space="0" w:color="auto"/>
              <w:left w:val="nil"/>
            </w:tcBorders>
            <w:vAlign w:val="center"/>
          </w:tcPr>
          <w:p w14:paraId="23EC0DF0" w14:textId="470B9070" w:rsidR="002952B2" w:rsidRDefault="000C451D">
            <w:pPr>
              <w:jc w:val="center"/>
              <w:rPr>
                <w:b/>
              </w:rPr>
            </w:pPr>
            <w:r>
              <w:rPr>
                <w:b/>
              </w:rPr>
              <w:t>N</w:t>
            </w:r>
            <w:r w:rsidR="00626124">
              <w:rPr>
                <w:b/>
              </w:rPr>
              <w:t>ote</w:t>
            </w:r>
          </w:p>
        </w:tc>
        <w:tc>
          <w:tcPr>
            <w:tcW w:w="7488" w:type="dxa"/>
            <w:tcBorders>
              <w:top w:val="single" w:sz="4" w:space="0" w:color="auto"/>
              <w:right w:val="nil"/>
            </w:tcBorders>
            <w:vAlign w:val="center"/>
          </w:tcPr>
          <w:p w14:paraId="23EC0DF1" w14:textId="77777777" w:rsidR="002952B2" w:rsidRDefault="000C451D">
            <w:r>
              <w:t xml:space="preserve">Use the ERCOT Satellite Phone User Guide </w:t>
            </w:r>
            <w:r>
              <w:rPr>
                <w:b/>
              </w:rPr>
              <w:t>(See Desktop Guide Common to Multiple Desks Section 2.7)</w:t>
            </w:r>
            <w:r>
              <w:t xml:space="preserve"> for a list of the TOs that will be contacted by the ERCOT Operator and instructions on how to place a Satellite Phone System Conference Bridge call.</w:t>
            </w:r>
          </w:p>
        </w:tc>
      </w:tr>
      <w:tr w:rsidR="002952B2" w14:paraId="23EC0DFD" w14:textId="77777777">
        <w:trPr>
          <w:trHeight w:val="576"/>
        </w:trPr>
        <w:tc>
          <w:tcPr>
            <w:tcW w:w="1368" w:type="dxa"/>
            <w:tcBorders>
              <w:left w:val="nil"/>
            </w:tcBorders>
            <w:vAlign w:val="center"/>
          </w:tcPr>
          <w:p w14:paraId="23EC0DF3" w14:textId="5DAA06E8" w:rsidR="002952B2" w:rsidRDefault="000C451D">
            <w:pPr>
              <w:jc w:val="center"/>
              <w:rPr>
                <w:b/>
              </w:rPr>
            </w:pPr>
            <w:r>
              <w:rPr>
                <w:b/>
              </w:rPr>
              <w:t>N</w:t>
            </w:r>
            <w:r w:rsidR="00626124">
              <w:rPr>
                <w:b/>
              </w:rPr>
              <w:t>ote</w:t>
            </w:r>
          </w:p>
        </w:tc>
        <w:tc>
          <w:tcPr>
            <w:tcW w:w="7488" w:type="dxa"/>
            <w:tcBorders>
              <w:right w:val="nil"/>
            </w:tcBorders>
            <w:vAlign w:val="center"/>
          </w:tcPr>
          <w:p w14:paraId="23EC0DF4" w14:textId="77777777" w:rsidR="002952B2" w:rsidRDefault="000C451D">
            <w:r>
              <w:t>The numbers for the ERCOT Operator to call into the Conference Bridge are Desk specific.</w:t>
            </w:r>
          </w:p>
          <w:p w14:paraId="23EC0DF5" w14:textId="77777777" w:rsidR="002952B2" w:rsidRDefault="000C451D">
            <w:r>
              <w:rPr>
                <w:b/>
                <w:u w:val="single"/>
              </w:rPr>
              <w:t>Select:</w:t>
            </w:r>
            <w:r>
              <w:t xml:space="preserve"> </w:t>
            </w:r>
          </w:p>
          <w:p w14:paraId="23EC0DF6" w14:textId="77777777" w:rsidR="002952B2" w:rsidRDefault="000C451D">
            <w:r>
              <w:t>SATELLITE directory or go to page 41 to view the programmed numbers on the Turret phone for each Bridge:</w:t>
            </w:r>
          </w:p>
          <w:p w14:paraId="23EC0DF7" w14:textId="77777777" w:rsidR="002952B2" w:rsidRDefault="000C451D" w:rsidP="005A6C6C">
            <w:pPr>
              <w:pStyle w:val="TableText"/>
              <w:numPr>
                <w:ilvl w:val="0"/>
                <w:numId w:val="19"/>
              </w:numPr>
              <w:jc w:val="both"/>
            </w:pPr>
            <w:r>
              <w:t>BLACKSTRT RUC – RUC Desk</w:t>
            </w:r>
          </w:p>
          <w:p w14:paraId="23EC0DF8" w14:textId="77777777" w:rsidR="002952B2" w:rsidRDefault="000C451D" w:rsidP="005A6C6C">
            <w:pPr>
              <w:pStyle w:val="TableText"/>
              <w:numPr>
                <w:ilvl w:val="0"/>
                <w:numId w:val="19"/>
              </w:numPr>
              <w:jc w:val="both"/>
            </w:pPr>
            <w:r>
              <w:t>BLACKSTRT RRD – Reliability Risk Desk</w:t>
            </w:r>
          </w:p>
          <w:p w14:paraId="23EC0DF9" w14:textId="77777777" w:rsidR="002952B2" w:rsidRDefault="000C451D" w:rsidP="005A6C6C">
            <w:pPr>
              <w:pStyle w:val="TableText"/>
              <w:numPr>
                <w:ilvl w:val="0"/>
                <w:numId w:val="19"/>
              </w:numPr>
              <w:jc w:val="both"/>
            </w:pPr>
            <w:r>
              <w:t>BLACKSTRT RES – Resource Desk</w:t>
            </w:r>
          </w:p>
          <w:p w14:paraId="23EC0DFA" w14:textId="77777777" w:rsidR="002952B2" w:rsidRDefault="000C451D" w:rsidP="005A6C6C">
            <w:pPr>
              <w:pStyle w:val="TableText"/>
              <w:numPr>
                <w:ilvl w:val="0"/>
                <w:numId w:val="19"/>
              </w:numPr>
              <w:jc w:val="both"/>
            </w:pPr>
            <w:r>
              <w:t>BLACKSTRT REAL – Real-Time Desk</w:t>
            </w:r>
          </w:p>
          <w:p w14:paraId="23EC0DFB" w14:textId="77777777" w:rsidR="002952B2" w:rsidRDefault="000C451D" w:rsidP="005A6C6C">
            <w:pPr>
              <w:pStyle w:val="TableText"/>
              <w:numPr>
                <w:ilvl w:val="0"/>
                <w:numId w:val="19"/>
              </w:numPr>
              <w:jc w:val="both"/>
            </w:pPr>
            <w:r>
              <w:t>BLACKSTRT TS#1 – Transmission Desk (Island Coordination)</w:t>
            </w:r>
          </w:p>
          <w:p w14:paraId="23EC0DFC" w14:textId="77777777" w:rsidR="002952B2" w:rsidRDefault="000C451D" w:rsidP="005A6C6C">
            <w:pPr>
              <w:pStyle w:val="TableText"/>
              <w:numPr>
                <w:ilvl w:val="0"/>
                <w:numId w:val="19"/>
              </w:numPr>
              <w:jc w:val="both"/>
            </w:pPr>
            <w:r>
              <w:t xml:space="preserve">BLACKSTRT TS#2 – Transmission Desk </w:t>
            </w:r>
          </w:p>
        </w:tc>
      </w:tr>
      <w:tr w:rsidR="002952B2" w14:paraId="23EC0E03" w14:textId="77777777">
        <w:trPr>
          <w:trHeight w:val="576"/>
        </w:trPr>
        <w:tc>
          <w:tcPr>
            <w:tcW w:w="1368" w:type="dxa"/>
            <w:tcBorders>
              <w:left w:val="nil"/>
            </w:tcBorders>
            <w:vAlign w:val="center"/>
          </w:tcPr>
          <w:p w14:paraId="23EC0DFE" w14:textId="77777777" w:rsidR="002952B2" w:rsidRDefault="000C451D">
            <w:pPr>
              <w:jc w:val="center"/>
              <w:rPr>
                <w:b/>
              </w:rPr>
            </w:pPr>
            <w:r>
              <w:rPr>
                <w:b/>
              </w:rPr>
              <w:t>1</w:t>
            </w:r>
          </w:p>
        </w:tc>
        <w:tc>
          <w:tcPr>
            <w:tcW w:w="7488" w:type="dxa"/>
            <w:tcBorders>
              <w:right w:val="nil"/>
            </w:tcBorders>
            <w:vAlign w:val="center"/>
          </w:tcPr>
          <w:p w14:paraId="23EC0DFF" w14:textId="77777777" w:rsidR="002952B2" w:rsidRDefault="000C451D">
            <w:pPr>
              <w:rPr>
                <w:b/>
                <w:u w:val="single"/>
              </w:rPr>
            </w:pPr>
            <w:r>
              <w:rPr>
                <w:b/>
                <w:u w:val="single"/>
              </w:rPr>
              <w:t>IF:</w:t>
            </w:r>
          </w:p>
          <w:p w14:paraId="79B16398" w14:textId="79340C76" w:rsidR="000D7DF4" w:rsidRDefault="000D7DF4" w:rsidP="005A6C6C">
            <w:pPr>
              <w:pStyle w:val="TableText"/>
              <w:numPr>
                <w:ilvl w:val="0"/>
                <w:numId w:val="19"/>
              </w:numPr>
              <w:jc w:val="both"/>
            </w:pPr>
            <w:r>
              <w:t xml:space="preserve">Open a </w:t>
            </w:r>
            <w:r w:rsidR="00125DE2">
              <w:t>Service Desk</w:t>
            </w:r>
            <w:r>
              <w:t xml:space="preserve"> ticket</w:t>
            </w:r>
            <w:r w:rsidR="00781FDE">
              <w:t xml:space="preserve"> and cc </w:t>
            </w:r>
            <w:r w:rsidR="00432D7C">
              <w:t>“</w:t>
            </w:r>
            <w:r w:rsidR="00781FDE">
              <w:t>shiftsupv</w:t>
            </w:r>
            <w:r w:rsidR="00432D7C">
              <w:t>”</w:t>
            </w:r>
          </w:p>
          <w:p w14:paraId="23EC0E00" w14:textId="77777777" w:rsidR="002952B2" w:rsidRDefault="000C451D" w:rsidP="005A6C6C">
            <w:pPr>
              <w:pStyle w:val="TableText"/>
              <w:numPr>
                <w:ilvl w:val="0"/>
                <w:numId w:val="19"/>
              </w:numPr>
              <w:jc w:val="both"/>
            </w:pPr>
            <w:r>
              <w:t>The preprogrammed number does not function correctly,</w:t>
            </w:r>
          </w:p>
          <w:p w14:paraId="23EC0E01" w14:textId="77777777" w:rsidR="002952B2" w:rsidRDefault="000C451D">
            <w:pPr>
              <w:rPr>
                <w:b/>
                <w:u w:val="single"/>
              </w:rPr>
            </w:pPr>
            <w:r>
              <w:rPr>
                <w:b/>
                <w:u w:val="single"/>
              </w:rPr>
              <w:t>THEN:</w:t>
            </w:r>
          </w:p>
          <w:p w14:paraId="23EC0E02" w14:textId="77777777" w:rsidR="002952B2" w:rsidRDefault="000C451D" w:rsidP="005A6C6C">
            <w:pPr>
              <w:pStyle w:val="TableText"/>
              <w:numPr>
                <w:ilvl w:val="0"/>
                <w:numId w:val="19"/>
              </w:numPr>
              <w:jc w:val="both"/>
            </w:pPr>
            <w:r>
              <w:t xml:space="preserve">Refer to the ERCOT Satellite Phone User Guide </w:t>
            </w:r>
            <w:r>
              <w:rPr>
                <w:b/>
              </w:rPr>
              <w:t xml:space="preserve">(See Desktop Guide Common to Multiple Desks Section 2.7.2) </w:t>
            </w:r>
            <w:r>
              <w:t>for the appropriate conference number and continue with this procedure.</w:t>
            </w:r>
          </w:p>
        </w:tc>
      </w:tr>
      <w:tr w:rsidR="002952B2" w14:paraId="23EC0E0C" w14:textId="77777777">
        <w:trPr>
          <w:trHeight w:val="576"/>
        </w:trPr>
        <w:tc>
          <w:tcPr>
            <w:tcW w:w="1368" w:type="dxa"/>
            <w:tcBorders>
              <w:left w:val="nil"/>
            </w:tcBorders>
            <w:vAlign w:val="center"/>
          </w:tcPr>
          <w:p w14:paraId="23EC0E04" w14:textId="77777777" w:rsidR="002952B2" w:rsidRDefault="000C451D">
            <w:pPr>
              <w:jc w:val="center"/>
              <w:rPr>
                <w:b/>
              </w:rPr>
            </w:pPr>
            <w:r>
              <w:rPr>
                <w:b/>
              </w:rPr>
              <w:lastRenderedPageBreak/>
              <w:t>2</w:t>
            </w:r>
          </w:p>
        </w:tc>
        <w:tc>
          <w:tcPr>
            <w:tcW w:w="7488" w:type="dxa"/>
            <w:tcBorders>
              <w:right w:val="nil"/>
            </w:tcBorders>
            <w:vAlign w:val="center"/>
          </w:tcPr>
          <w:p w14:paraId="40CFCD2A" w14:textId="77777777" w:rsidR="00C509AB" w:rsidRDefault="00C509AB" w:rsidP="00C509AB">
            <w:pPr>
              <w:rPr>
                <w:b/>
                <w:u w:val="single"/>
              </w:rPr>
            </w:pPr>
            <w:r>
              <w:rPr>
                <w:b/>
                <w:u w:val="single"/>
              </w:rPr>
              <w:t>When prompted:</w:t>
            </w:r>
          </w:p>
          <w:p w14:paraId="7EFE9986" w14:textId="77777777" w:rsidR="00C509AB" w:rsidRDefault="00C509AB" w:rsidP="005A6C6C">
            <w:pPr>
              <w:pStyle w:val="TableText"/>
              <w:numPr>
                <w:ilvl w:val="0"/>
                <w:numId w:val="19"/>
              </w:numPr>
              <w:jc w:val="both"/>
            </w:pPr>
            <w:r>
              <w:t>Enter the Moderator Pass Code</w:t>
            </w:r>
          </w:p>
          <w:p w14:paraId="08549EA5" w14:textId="77777777" w:rsidR="00C509AB" w:rsidRDefault="00C509AB" w:rsidP="005A6C6C">
            <w:pPr>
              <w:pStyle w:val="TableText"/>
              <w:numPr>
                <w:ilvl w:val="0"/>
                <w:numId w:val="19"/>
              </w:numPr>
              <w:jc w:val="both"/>
            </w:pPr>
            <w:r>
              <w:t>If necessary, allow five minutes for Participants to dial in</w:t>
            </w:r>
          </w:p>
          <w:p w14:paraId="3156E840" w14:textId="77777777" w:rsidR="00C509AB" w:rsidRDefault="00C509AB" w:rsidP="005A6C6C">
            <w:pPr>
              <w:pStyle w:val="TableText"/>
              <w:numPr>
                <w:ilvl w:val="0"/>
                <w:numId w:val="19"/>
              </w:numPr>
              <w:jc w:val="both"/>
            </w:pPr>
            <w:r>
              <w:t>As each Participant connects, record the following:</w:t>
            </w:r>
          </w:p>
          <w:p w14:paraId="6E189D96" w14:textId="77777777" w:rsidR="00C509AB" w:rsidRDefault="00C509AB" w:rsidP="005A6C6C">
            <w:pPr>
              <w:numPr>
                <w:ilvl w:val="1"/>
                <w:numId w:val="12"/>
              </w:numPr>
            </w:pPr>
            <w:r>
              <w:t>Name of Participant</w:t>
            </w:r>
          </w:p>
          <w:p w14:paraId="4162887D" w14:textId="77777777" w:rsidR="00C509AB" w:rsidRDefault="00C509AB" w:rsidP="005A6C6C">
            <w:pPr>
              <w:numPr>
                <w:ilvl w:val="1"/>
                <w:numId w:val="12"/>
              </w:numPr>
            </w:pPr>
            <w:r>
              <w:t>Company Name</w:t>
            </w:r>
          </w:p>
          <w:p w14:paraId="23EC0E0B" w14:textId="7C1B0D21" w:rsidR="002952B2" w:rsidRDefault="00C509AB" w:rsidP="005A6C6C">
            <w:pPr>
              <w:numPr>
                <w:ilvl w:val="1"/>
                <w:numId w:val="12"/>
              </w:numPr>
            </w:pPr>
            <w:r>
              <w:t>Any problems identified with the connection process</w:t>
            </w:r>
          </w:p>
        </w:tc>
      </w:tr>
      <w:tr w:rsidR="002952B2" w14:paraId="23EC0E15" w14:textId="77777777">
        <w:trPr>
          <w:trHeight w:val="576"/>
        </w:trPr>
        <w:tc>
          <w:tcPr>
            <w:tcW w:w="1368" w:type="dxa"/>
            <w:tcBorders>
              <w:left w:val="nil"/>
            </w:tcBorders>
            <w:vAlign w:val="center"/>
          </w:tcPr>
          <w:p w14:paraId="23EC0E0D" w14:textId="77777777" w:rsidR="002952B2" w:rsidRDefault="000C451D">
            <w:pPr>
              <w:jc w:val="center"/>
              <w:rPr>
                <w:b/>
              </w:rPr>
            </w:pPr>
            <w:r>
              <w:rPr>
                <w:b/>
              </w:rPr>
              <w:t>3</w:t>
            </w:r>
          </w:p>
        </w:tc>
        <w:tc>
          <w:tcPr>
            <w:tcW w:w="7488" w:type="dxa"/>
            <w:tcBorders>
              <w:right w:val="nil"/>
            </w:tcBorders>
            <w:vAlign w:val="center"/>
          </w:tcPr>
          <w:p w14:paraId="23EC0E0E" w14:textId="77777777" w:rsidR="002952B2" w:rsidRDefault="000C451D">
            <w:pPr>
              <w:rPr>
                <w:b/>
                <w:u w:val="single"/>
              </w:rPr>
            </w:pPr>
            <w:r>
              <w:rPr>
                <w:b/>
                <w:u w:val="single"/>
              </w:rPr>
              <w:t>IF:</w:t>
            </w:r>
          </w:p>
          <w:p w14:paraId="23EC0E0F" w14:textId="77777777" w:rsidR="002952B2" w:rsidRDefault="000C451D" w:rsidP="005A6C6C">
            <w:pPr>
              <w:pStyle w:val="TableText"/>
              <w:numPr>
                <w:ilvl w:val="0"/>
                <w:numId w:val="19"/>
              </w:numPr>
              <w:jc w:val="both"/>
            </w:pPr>
            <w:r>
              <w:t>One or more of the TOs fails to connect to the Bridge call;</w:t>
            </w:r>
          </w:p>
          <w:p w14:paraId="23EC0E10" w14:textId="77777777" w:rsidR="002952B2" w:rsidRDefault="000C451D">
            <w:pPr>
              <w:rPr>
                <w:b/>
                <w:u w:val="single"/>
              </w:rPr>
            </w:pPr>
            <w:r>
              <w:rPr>
                <w:b/>
                <w:u w:val="single"/>
              </w:rPr>
              <w:t>THEN:</w:t>
            </w:r>
          </w:p>
          <w:p w14:paraId="23EC0E11" w14:textId="193FC42B" w:rsidR="002952B2" w:rsidRDefault="000D7DF4" w:rsidP="005A6C6C">
            <w:pPr>
              <w:pStyle w:val="TableText"/>
              <w:numPr>
                <w:ilvl w:val="0"/>
                <w:numId w:val="19"/>
              </w:numPr>
              <w:jc w:val="both"/>
            </w:pPr>
            <w:r>
              <w:t>Follow up with the TO to determine the cause</w:t>
            </w:r>
            <w:r w:rsidR="000C451D">
              <w:t>:</w:t>
            </w:r>
          </w:p>
          <w:p w14:paraId="23EC0E13" w14:textId="77F656B9" w:rsidR="002952B2" w:rsidRDefault="000C451D" w:rsidP="005A6C6C">
            <w:pPr>
              <w:numPr>
                <w:ilvl w:val="1"/>
                <w:numId w:val="13"/>
              </w:numPr>
            </w:pPr>
            <w:r>
              <w:t>Reason for inability to connect</w:t>
            </w:r>
          </w:p>
          <w:p w14:paraId="23EC0E14" w14:textId="77777777" w:rsidR="002952B2" w:rsidRDefault="000C451D" w:rsidP="005A6C6C">
            <w:pPr>
              <w:numPr>
                <w:ilvl w:val="1"/>
                <w:numId w:val="13"/>
              </w:numPr>
            </w:pPr>
            <w:r>
              <w:t>Establish a time for a retest of the TOs not able to connect in the initial test.</w:t>
            </w:r>
          </w:p>
        </w:tc>
      </w:tr>
      <w:tr w:rsidR="002952B2" w14:paraId="23EC0E18" w14:textId="77777777">
        <w:trPr>
          <w:trHeight w:val="576"/>
        </w:trPr>
        <w:tc>
          <w:tcPr>
            <w:tcW w:w="1368" w:type="dxa"/>
            <w:tcBorders>
              <w:left w:val="nil"/>
              <w:bottom w:val="single" w:sz="4" w:space="0" w:color="auto"/>
            </w:tcBorders>
            <w:vAlign w:val="center"/>
          </w:tcPr>
          <w:p w14:paraId="23EC0E16" w14:textId="77777777" w:rsidR="002952B2" w:rsidRDefault="000C451D">
            <w:pPr>
              <w:jc w:val="center"/>
              <w:rPr>
                <w:b/>
              </w:rPr>
            </w:pPr>
            <w:r>
              <w:rPr>
                <w:b/>
              </w:rPr>
              <w:t>4</w:t>
            </w:r>
          </w:p>
        </w:tc>
        <w:tc>
          <w:tcPr>
            <w:tcW w:w="7488" w:type="dxa"/>
            <w:tcBorders>
              <w:bottom w:val="single" w:sz="4" w:space="0" w:color="auto"/>
              <w:right w:val="nil"/>
            </w:tcBorders>
            <w:vAlign w:val="center"/>
          </w:tcPr>
          <w:p w14:paraId="23EC0E17" w14:textId="77777777" w:rsidR="002952B2" w:rsidRDefault="000C451D">
            <w:r>
              <w:t>Inform the Shift Supervisor when test is complete indicating any issues identified.</w:t>
            </w:r>
          </w:p>
        </w:tc>
      </w:tr>
      <w:tr w:rsidR="002952B2" w14:paraId="23EC0E1B" w14:textId="77777777">
        <w:trPr>
          <w:trHeight w:val="576"/>
        </w:trPr>
        <w:tc>
          <w:tcPr>
            <w:tcW w:w="1368" w:type="dxa"/>
            <w:tcBorders>
              <w:left w:val="nil"/>
              <w:bottom w:val="double" w:sz="4" w:space="0" w:color="auto"/>
            </w:tcBorders>
            <w:vAlign w:val="center"/>
          </w:tcPr>
          <w:p w14:paraId="23EC0E19" w14:textId="3190E053" w:rsidR="002952B2" w:rsidRDefault="000C451D">
            <w:pPr>
              <w:jc w:val="center"/>
              <w:rPr>
                <w:b/>
              </w:rPr>
            </w:pPr>
            <w:r>
              <w:rPr>
                <w:b/>
              </w:rPr>
              <w:t>L</w:t>
            </w:r>
            <w:r w:rsidR="00626124">
              <w:rPr>
                <w:b/>
              </w:rPr>
              <w:t>og</w:t>
            </w:r>
          </w:p>
        </w:tc>
        <w:tc>
          <w:tcPr>
            <w:tcW w:w="7488" w:type="dxa"/>
            <w:tcBorders>
              <w:bottom w:val="double" w:sz="4" w:space="0" w:color="auto"/>
              <w:right w:val="nil"/>
            </w:tcBorders>
            <w:vAlign w:val="center"/>
          </w:tcPr>
          <w:p w14:paraId="23EC0E1A" w14:textId="77777777" w:rsidR="002952B2" w:rsidRDefault="000C451D">
            <w:r>
              <w:t>Log the test date and results in the Operations Log.</w:t>
            </w:r>
          </w:p>
        </w:tc>
      </w:tr>
    </w:tbl>
    <w:p w14:paraId="23EC0E28" w14:textId="77777777" w:rsidR="002952B2" w:rsidRDefault="002952B2">
      <w:pPr>
        <w:pStyle w:val="List2"/>
        <w:ind w:left="0" w:firstLine="0"/>
        <w:rPr>
          <w:b/>
        </w:rPr>
      </w:pPr>
      <w:bookmarkStart w:id="429" w:name="_Alternate_Control_Center"/>
      <w:bookmarkStart w:id="430" w:name="Alternate"/>
      <w:bookmarkEnd w:id="429"/>
      <w:bookmarkEnd w:id="430"/>
    </w:p>
    <w:p w14:paraId="23EC0E29" w14:textId="77777777" w:rsidR="002952B2" w:rsidRDefault="002952B2">
      <w:pPr>
        <w:pStyle w:val="TableText"/>
        <w:tabs>
          <w:tab w:val="left" w:pos="2088"/>
          <w:tab w:val="left" w:pos="9558"/>
        </w:tabs>
        <w:sectPr w:rsidR="002952B2">
          <w:pgSz w:w="12240" w:h="15840" w:code="1"/>
          <w:pgMar w:top="1008" w:right="1800" w:bottom="1008" w:left="1440" w:header="720" w:footer="720" w:gutter="0"/>
          <w:cols w:space="720"/>
          <w:titlePg/>
          <w:docGrid w:linePitch="360"/>
        </w:sectPr>
      </w:pPr>
    </w:p>
    <w:p w14:paraId="23EC0E2A" w14:textId="192D829F" w:rsidR="002952B2" w:rsidRDefault="00901F1A" w:rsidP="00122F7C">
      <w:pPr>
        <w:pStyle w:val="Heading1"/>
      </w:pPr>
      <w:bookmarkStart w:id="431" w:name="_7.2_Responding_to"/>
      <w:bookmarkStart w:id="432" w:name="_8._Perform_Miscellaneous"/>
      <w:bookmarkStart w:id="433" w:name="_9._Perform_Miscellaneous"/>
      <w:bookmarkEnd w:id="431"/>
      <w:bookmarkEnd w:id="432"/>
      <w:bookmarkEnd w:id="433"/>
      <w:r>
        <w:lastRenderedPageBreak/>
        <w:t>10</w:t>
      </w:r>
      <w:r w:rsidR="000C451D">
        <w:t>.</w:t>
      </w:r>
      <w:r w:rsidR="000C451D">
        <w:tab/>
      </w:r>
      <w:bookmarkStart w:id="434" w:name="Perform"/>
      <w:bookmarkEnd w:id="434"/>
      <w:r w:rsidR="000C451D">
        <w:t>Perform Miscellaneous</w:t>
      </w:r>
    </w:p>
    <w:p w14:paraId="23EC0E2B" w14:textId="77777777" w:rsidR="002952B2" w:rsidRDefault="002952B2"/>
    <w:p w14:paraId="23EC0E2C" w14:textId="01F8DDF0" w:rsidR="002952B2" w:rsidRDefault="00901F1A" w:rsidP="00E53E65">
      <w:pPr>
        <w:pStyle w:val="Heading2"/>
      </w:pPr>
      <w:bookmarkStart w:id="435" w:name="_9.1_Responding_to"/>
      <w:bookmarkEnd w:id="435"/>
      <w:r>
        <w:t>10</w:t>
      </w:r>
      <w:r w:rsidR="000C451D">
        <w:t>.1</w:t>
      </w:r>
      <w:r w:rsidR="000C451D">
        <w:tab/>
      </w:r>
      <w:bookmarkStart w:id="436" w:name="Responding"/>
      <w:bookmarkEnd w:id="436"/>
      <w:r w:rsidR="000C451D">
        <w:t>Responding to QSE Issues</w:t>
      </w:r>
    </w:p>
    <w:p w14:paraId="23EC0E2D" w14:textId="77777777" w:rsidR="002952B2" w:rsidRDefault="002952B2">
      <w:pPr>
        <w:rPr>
          <w:b/>
        </w:rPr>
      </w:pPr>
    </w:p>
    <w:p w14:paraId="23EC0E2E" w14:textId="05D0F010" w:rsidR="002952B2" w:rsidRDefault="000C451D" w:rsidP="00A3673D">
      <w:pPr>
        <w:ind w:left="720"/>
      </w:pPr>
      <w:r>
        <w:rPr>
          <w:b/>
        </w:rPr>
        <w:t>Procedure Purpose:</w:t>
      </w:r>
      <w:r>
        <w:t xml:space="preserve">  To provide a mutually agreed process for resolving Real-Time data issues between ERCOT and the Entities that provide data to ERCOT.  Also</w:t>
      </w:r>
      <w:r w:rsidR="00CF3320">
        <w:t>,</w:t>
      </w:r>
      <w:r>
        <w:t xml:space="preserve"> to record when a QSE is operating from their backup Control Center and to notify the ERCOT Transmission Operator when a QSE notifies ERCOT of a change in status with any PSS or AVR.</w:t>
      </w:r>
    </w:p>
    <w:p w14:paraId="23EC0E2F"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57"/>
        <w:gridCol w:w="1750"/>
        <w:gridCol w:w="1364"/>
        <w:gridCol w:w="1557"/>
      </w:tblGrid>
      <w:tr w:rsidR="002952B2" w14:paraId="23EC0E35" w14:textId="77777777">
        <w:tc>
          <w:tcPr>
            <w:tcW w:w="2628" w:type="dxa"/>
            <w:vAlign w:val="center"/>
          </w:tcPr>
          <w:p w14:paraId="23EC0E30" w14:textId="77777777" w:rsidR="002952B2" w:rsidRDefault="000C451D">
            <w:pPr>
              <w:rPr>
                <w:b/>
                <w:lang w:val="pt-BR"/>
              </w:rPr>
            </w:pPr>
            <w:r>
              <w:rPr>
                <w:b/>
                <w:lang w:val="pt-BR"/>
              </w:rPr>
              <w:t>Protocol Reference</w:t>
            </w:r>
          </w:p>
        </w:tc>
        <w:tc>
          <w:tcPr>
            <w:tcW w:w="1557" w:type="dxa"/>
          </w:tcPr>
          <w:p w14:paraId="23EC0E31" w14:textId="77777777" w:rsidR="002952B2" w:rsidRDefault="000C451D">
            <w:pPr>
              <w:rPr>
                <w:b/>
                <w:lang w:val="pt-BR"/>
              </w:rPr>
            </w:pPr>
            <w:r>
              <w:rPr>
                <w:b/>
                <w:lang w:val="pt-BR"/>
              </w:rPr>
              <w:t>6.5.7.1.13(4)</w:t>
            </w:r>
          </w:p>
        </w:tc>
        <w:tc>
          <w:tcPr>
            <w:tcW w:w="1750" w:type="dxa"/>
          </w:tcPr>
          <w:p w14:paraId="23EC0E32" w14:textId="77777777" w:rsidR="002952B2" w:rsidRDefault="002952B2">
            <w:pPr>
              <w:rPr>
                <w:b/>
                <w:lang w:val="pt-BR"/>
              </w:rPr>
            </w:pPr>
          </w:p>
        </w:tc>
        <w:tc>
          <w:tcPr>
            <w:tcW w:w="1364" w:type="dxa"/>
          </w:tcPr>
          <w:p w14:paraId="23EC0E33" w14:textId="77777777" w:rsidR="002952B2" w:rsidRDefault="002952B2">
            <w:pPr>
              <w:rPr>
                <w:b/>
                <w:lang w:val="pt-BR"/>
              </w:rPr>
            </w:pPr>
          </w:p>
        </w:tc>
        <w:tc>
          <w:tcPr>
            <w:tcW w:w="1557" w:type="dxa"/>
          </w:tcPr>
          <w:p w14:paraId="23EC0E34" w14:textId="77777777" w:rsidR="002952B2" w:rsidRDefault="002952B2">
            <w:pPr>
              <w:rPr>
                <w:b/>
                <w:lang w:val="pt-BR"/>
              </w:rPr>
            </w:pPr>
          </w:p>
        </w:tc>
      </w:tr>
      <w:tr w:rsidR="002952B2" w14:paraId="23EC0E3B" w14:textId="77777777">
        <w:tc>
          <w:tcPr>
            <w:tcW w:w="2628" w:type="dxa"/>
            <w:vAlign w:val="center"/>
          </w:tcPr>
          <w:p w14:paraId="23EC0E36" w14:textId="77777777" w:rsidR="002952B2" w:rsidRDefault="000C451D">
            <w:pPr>
              <w:rPr>
                <w:b/>
                <w:lang w:val="pt-BR"/>
              </w:rPr>
            </w:pPr>
            <w:r>
              <w:rPr>
                <w:b/>
                <w:lang w:val="pt-BR"/>
              </w:rPr>
              <w:t>Guide Reference</w:t>
            </w:r>
          </w:p>
        </w:tc>
        <w:tc>
          <w:tcPr>
            <w:tcW w:w="1557" w:type="dxa"/>
          </w:tcPr>
          <w:p w14:paraId="23EC0E37" w14:textId="77777777" w:rsidR="002952B2" w:rsidRDefault="000C451D">
            <w:pPr>
              <w:rPr>
                <w:b/>
                <w:lang w:val="pt-BR"/>
              </w:rPr>
            </w:pPr>
            <w:r>
              <w:rPr>
                <w:b/>
              </w:rPr>
              <w:t>7.3.3</w:t>
            </w:r>
          </w:p>
        </w:tc>
        <w:tc>
          <w:tcPr>
            <w:tcW w:w="1750" w:type="dxa"/>
          </w:tcPr>
          <w:p w14:paraId="23EC0E38" w14:textId="77777777" w:rsidR="002952B2" w:rsidRDefault="000C451D">
            <w:pPr>
              <w:rPr>
                <w:b/>
                <w:lang w:val="pt-BR"/>
              </w:rPr>
            </w:pPr>
            <w:r>
              <w:rPr>
                <w:b/>
              </w:rPr>
              <w:t>7.3.4</w:t>
            </w:r>
          </w:p>
        </w:tc>
        <w:tc>
          <w:tcPr>
            <w:tcW w:w="1364" w:type="dxa"/>
          </w:tcPr>
          <w:p w14:paraId="23EC0E39" w14:textId="77777777" w:rsidR="002952B2" w:rsidRDefault="000C451D">
            <w:pPr>
              <w:rPr>
                <w:b/>
                <w:lang w:val="pt-BR"/>
              </w:rPr>
            </w:pPr>
            <w:r>
              <w:rPr>
                <w:b/>
              </w:rPr>
              <w:t>7.3.5</w:t>
            </w:r>
          </w:p>
        </w:tc>
        <w:tc>
          <w:tcPr>
            <w:tcW w:w="1557" w:type="dxa"/>
          </w:tcPr>
          <w:p w14:paraId="23EC0E3A" w14:textId="77777777" w:rsidR="002952B2" w:rsidRDefault="000C451D">
            <w:pPr>
              <w:rPr>
                <w:b/>
                <w:lang w:val="pt-BR"/>
              </w:rPr>
            </w:pPr>
            <w:r>
              <w:rPr>
                <w:b/>
              </w:rPr>
              <w:t>7.3.6</w:t>
            </w:r>
          </w:p>
        </w:tc>
      </w:tr>
      <w:tr w:rsidR="002952B2" w14:paraId="23EC0E43" w14:textId="77777777">
        <w:tc>
          <w:tcPr>
            <w:tcW w:w="2628" w:type="dxa"/>
            <w:vAlign w:val="center"/>
          </w:tcPr>
          <w:p w14:paraId="23EC0E3C" w14:textId="77777777" w:rsidR="002952B2" w:rsidRDefault="000C451D">
            <w:pPr>
              <w:rPr>
                <w:b/>
                <w:lang w:val="pt-BR"/>
              </w:rPr>
            </w:pPr>
            <w:r>
              <w:rPr>
                <w:b/>
                <w:lang w:val="pt-BR"/>
              </w:rPr>
              <w:t>NERC Standard</w:t>
            </w:r>
          </w:p>
        </w:tc>
        <w:tc>
          <w:tcPr>
            <w:tcW w:w="1557" w:type="dxa"/>
          </w:tcPr>
          <w:p w14:paraId="23EC0E3D" w14:textId="77777777" w:rsidR="002952B2" w:rsidRDefault="000C451D">
            <w:pPr>
              <w:rPr>
                <w:b/>
              </w:rPr>
            </w:pPr>
            <w:r>
              <w:rPr>
                <w:b/>
              </w:rPr>
              <w:t>IRO-018-1(i)</w:t>
            </w:r>
          </w:p>
          <w:p w14:paraId="23EC0E3E" w14:textId="77777777" w:rsidR="002952B2" w:rsidRDefault="000C451D">
            <w:pPr>
              <w:rPr>
                <w:b/>
                <w:lang w:val="pt-BR"/>
              </w:rPr>
            </w:pPr>
            <w:r>
              <w:rPr>
                <w:b/>
              </w:rPr>
              <w:t>R1, R1.3</w:t>
            </w:r>
          </w:p>
        </w:tc>
        <w:tc>
          <w:tcPr>
            <w:tcW w:w="1750" w:type="dxa"/>
          </w:tcPr>
          <w:p w14:paraId="23EC0E3F" w14:textId="77777777" w:rsidR="002952B2" w:rsidRDefault="000C451D">
            <w:pPr>
              <w:rPr>
                <w:b/>
              </w:rPr>
            </w:pPr>
            <w:r>
              <w:rPr>
                <w:b/>
              </w:rPr>
              <w:t>TOP-010-1 (1)</w:t>
            </w:r>
          </w:p>
          <w:p w14:paraId="23EC0E40" w14:textId="10A112C2" w:rsidR="002952B2" w:rsidRDefault="000C451D">
            <w:pPr>
              <w:rPr>
                <w:b/>
              </w:rPr>
            </w:pPr>
            <w:r>
              <w:rPr>
                <w:b/>
              </w:rPr>
              <w:t>R1, R1.3</w:t>
            </w:r>
            <w:r w:rsidR="007F0BF5">
              <w:rPr>
                <w:b/>
              </w:rPr>
              <w:t>, R2, R2.3</w:t>
            </w:r>
          </w:p>
        </w:tc>
        <w:tc>
          <w:tcPr>
            <w:tcW w:w="1364" w:type="dxa"/>
          </w:tcPr>
          <w:p w14:paraId="23EC0E41" w14:textId="77777777" w:rsidR="002952B2" w:rsidRDefault="002952B2">
            <w:pPr>
              <w:rPr>
                <w:b/>
              </w:rPr>
            </w:pPr>
          </w:p>
        </w:tc>
        <w:tc>
          <w:tcPr>
            <w:tcW w:w="1557" w:type="dxa"/>
          </w:tcPr>
          <w:p w14:paraId="23EC0E42" w14:textId="77777777" w:rsidR="002952B2" w:rsidRDefault="002952B2">
            <w:pPr>
              <w:rPr>
                <w:b/>
              </w:rPr>
            </w:pPr>
          </w:p>
        </w:tc>
      </w:tr>
    </w:tbl>
    <w:p w14:paraId="23EC0E44" w14:textId="77777777" w:rsidR="002952B2" w:rsidRDefault="002952B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250"/>
        <w:gridCol w:w="4680"/>
      </w:tblGrid>
      <w:tr w:rsidR="00DD5F44" w14:paraId="23EC0E48" w14:textId="77777777">
        <w:tc>
          <w:tcPr>
            <w:tcW w:w="1908" w:type="dxa"/>
          </w:tcPr>
          <w:p w14:paraId="23EC0E45" w14:textId="65BD1B62" w:rsidR="00DD5F44" w:rsidRDefault="00DD5F44" w:rsidP="00DD5F44">
            <w:pPr>
              <w:rPr>
                <w:b/>
              </w:rPr>
            </w:pPr>
            <w:r>
              <w:rPr>
                <w:b/>
              </w:rPr>
              <w:t xml:space="preserve">Version: 2 </w:t>
            </w:r>
          </w:p>
        </w:tc>
        <w:tc>
          <w:tcPr>
            <w:tcW w:w="2250" w:type="dxa"/>
          </w:tcPr>
          <w:p w14:paraId="23EC0E46" w14:textId="32BD4099" w:rsidR="00DD5F44" w:rsidRDefault="00DD5F44" w:rsidP="00DD5F44">
            <w:pPr>
              <w:rPr>
                <w:b/>
              </w:rPr>
            </w:pPr>
            <w:r>
              <w:rPr>
                <w:b/>
              </w:rPr>
              <w:t>Revision: 0</w:t>
            </w:r>
          </w:p>
        </w:tc>
        <w:tc>
          <w:tcPr>
            <w:tcW w:w="4680" w:type="dxa"/>
          </w:tcPr>
          <w:p w14:paraId="23EC0E47" w14:textId="11DA35D0" w:rsidR="00DD5F44" w:rsidRDefault="00DD5F44" w:rsidP="00DD5F44">
            <w:pPr>
              <w:rPr>
                <w:b/>
              </w:rPr>
            </w:pPr>
            <w:r>
              <w:rPr>
                <w:b/>
              </w:rPr>
              <w:t>Effective Date:  December 5, 2025</w:t>
            </w:r>
          </w:p>
        </w:tc>
      </w:tr>
    </w:tbl>
    <w:p w14:paraId="23EC0E49" w14:textId="77777777" w:rsidR="002952B2" w:rsidRDefault="002952B2">
      <w:pPr>
        <w:rPr>
          <w:b/>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668"/>
        <w:gridCol w:w="81"/>
        <w:gridCol w:w="7107"/>
        <w:gridCol w:w="191"/>
        <w:gridCol w:w="61"/>
      </w:tblGrid>
      <w:tr w:rsidR="002952B2" w14:paraId="23EC0E4C" w14:textId="77777777">
        <w:trPr>
          <w:gridBefore w:val="1"/>
          <w:gridAfter w:val="2"/>
          <w:wBefore w:w="108" w:type="dxa"/>
          <w:wAfter w:w="252" w:type="dxa"/>
          <w:trHeight w:val="576"/>
          <w:tblHeader/>
        </w:trPr>
        <w:tc>
          <w:tcPr>
            <w:tcW w:w="1668" w:type="dxa"/>
            <w:tcBorders>
              <w:top w:val="double" w:sz="4" w:space="0" w:color="auto"/>
              <w:left w:val="nil"/>
              <w:bottom w:val="double" w:sz="4" w:space="0" w:color="auto"/>
            </w:tcBorders>
            <w:vAlign w:val="center"/>
          </w:tcPr>
          <w:p w14:paraId="23EC0E4A" w14:textId="77777777" w:rsidR="002952B2" w:rsidRDefault="000C451D" w:rsidP="0081208D">
            <w:pPr>
              <w:jc w:val="center"/>
              <w:rPr>
                <w:b/>
              </w:rPr>
            </w:pPr>
            <w:r>
              <w:rPr>
                <w:b/>
              </w:rPr>
              <w:t>Step</w:t>
            </w:r>
          </w:p>
        </w:tc>
        <w:tc>
          <w:tcPr>
            <w:tcW w:w="7188" w:type="dxa"/>
            <w:gridSpan w:val="2"/>
            <w:tcBorders>
              <w:top w:val="double" w:sz="4" w:space="0" w:color="auto"/>
              <w:bottom w:val="double" w:sz="4" w:space="0" w:color="auto"/>
              <w:right w:val="nil"/>
            </w:tcBorders>
            <w:vAlign w:val="center"/>
          </w:tcPr>
          <w:p w14:paraId="23EC0E4B" w14:textId="77777777" w:rsidR="002952B2" w:rsidRDefault="000C451D">
            <w:pPr>
              <w:rPr>
                <w:b/>
              </w:rPr>
            </w:pPr>
            <w:r>
              <w:rPr>
                <w:b/>
              </w:rPr>
              <w:t>Action</w:t>
            </w:r>
          </w:p>
        </w:tc>
      </w:tr>
      <w:tr w:rsidR="002952B2" w14:paraId="23EC0E4E" w14:textId="77777777">
        <w:trPr>
          <w:trHeight w:val="576"/>
        </w:trPr>
        <w:tc>
          <w:tcPr>
            <w:tcW w:w="9216" w:type="dxa"/>
            <w:gridSpan w:val="6"/>
            <w:tcBorders>
              <w:top w:val="double" w:sz="4" w:space="0" w:color="auto"/>
              <w:left w:val="double" w:sz="4" w:space="0" w:color="auto"/>
              <w:bottom w:val="double" w:sz="4" w:space="0" w:color="auto"/>
              <w:right w:val="double" w:sz="4" w:space="0" w:color="auto"/>
            </w:tcBorders>
            <w:vAlign w:val="center"/>
          </w:tcPr>
          <w:p w14:paraId="23EC0E4D" w14:textId="77777777" w:rsidR="002952B2" w:rsidRDefault="000C451D" w:rsidP="00EC502A">
            <w:pPr>
              <w:pStyle w:val="Heading3"/>
              <w:rPr>
                <w:u w:val="single"/>
              </w:rPr>
            </w:pPr>
            <w:bookmarkStart w:id="437" w:name="Backup"/>
            <w:bookmarkStart w:id="438" w:name="_Real-Time_Data_Issues"/>
            <w:bookmarkEnd w:id="437"/>
            <w:bookmarkEnd w:id="438"/>
            <w:r>
              <w:t>Real-Time Data Issues known by the QSE</w:t>
            </w:r>
          </w:p>
        </w:tc>
      </w:tr>
      <w:tr w:rsidR="002952B2" w14:paraId="23EC0E53" w14:textId="77777777">
        <w:trPr>
          <w:trHeight w:val="576"/>
        </w:trPr>
        <w:tc>
          <w:tcPr>
            <w:tcW w:w="1857" w:type="dxa"/>
            <w:gridSpan w:val="3"/>
            <w:tcBorders>
              <w:top w:val="double" w:sz="4" w:space="0" w:color="auto"/>
              <w:left w:val="nil"/>
              <w:bottom w:val="single" w:sz="4" w:space="0" w:color="auto"/>
            </w:tcBorders>
            <w:vAlign w:val="center"/>
          </w:tcPr>
          <w:p w14:paraId="23EC0E4F" w14:textId="5C1A5296" w:rsidR="002952B2" w:rsidRDefault="000C451D">
            <w:pPr>
              <w:jc w:val="center"/>
              <w:rPr>
                <w:b/>
              </w:rPr>
            </w:pPr>
            <w:r>
              <w:rPr>
                <w:b/>
              </w:rPr>
              <w:t>N</w:t>
            </w:r>
            <w:r w:rsidR="0081208D">
              <w:rPr>
                <w:b/>
              </w:rPr>
              <w:t>ote</w:t>
            </w:r>
          </w:p>
        </w:tc>
        <w:tc>
          <w:tcPr>
            <w:tcW w:w="7359" w:type="dxa"/>
            <w:gridSpan w:val="3"/>
            <w:tcBorders>
              <w:top w:val="double" w:sz="4" w:space="0" w:color="auto"/>
              <w:bottom w:val="single" w:sz="4" w:space="0" w:color="auto"/>
              <w:right w:val="nil"/>
            </w:tcBorders>
            <w:vAlign w:val="center"/>
          </w:tcPr>
          <w:p w14:paraId="23EC0E50" w14:textId="77777777" w:rsidR="002952B2" w:rsidRDefault="000C451D">
            <w:r>
              <w:t>Manually replaced telemetry data is data entered by a QSE on their systems that is transmitted to ERCOT via ICCP in place of the normal points experiencing an issue.  If Reliability issues can’t be resolved in a timely manner, ERCOT reserves the right to order the Resource off-line until the problem is resolved.</w:t>
            </w:r>
          </w:p>
          <w:p w14:paraId="23EC0E51" w14:textId="77777777" w:rsidR="002952B2" w:rsidRDefault="002952B2"/>
          <w:p w14:paraId="23EC0E52" w14:textId="77777777" w:rsidR="002952B2" w:rsidRDefault="000C451D">
            <w:pPr>
              <w:rPr>
                <w:b/>
                <w:u w:val="single"/>
              </w:rPr>
            </w:pPr>
            <w:r>
              <w:rPr>
                <w:b/>
                <w:color w:val="000000" w:themeColor="text1"/>
                <w:u w:val="single"/>
              </w:rPr>
              <w:t>Refer to Desktop Guide Common to Multiple Desks 2.27 Quality of Real-time Data</w:t>
            </w:r>
          </w:p>
        </w:tc>
      </w:tr>
      <w:tr w:rsidR="002952B2" w14:paraId="23EC0E5C" w14:textId="77777777">
        <w:trPr>
          <w:trHeight w:val="576"/>
        </w:trPr>
        <w:tc>
          <w:tcPr>
            <w:tcW w:w="1857" w:type="dxa"/>
            <w:gridSpan w:val="3"/>
            <w:tcBorders>
              <w:top w:val="single" w:sz="4" w:space="0" w:color="auto"/>
              <w:left w:val="nil"/>
              <w:bottom w:val="single" w:sz="4" w:space="0" w:color="auto"/>
            </w:tcBorders>
            <w:vAlign w:val="center"/>
          </w:tcPr>
          <w:p w14:paraId="23EC0E54" w14:textId="77777777" w:rsidR="002952B2" w:rsidRDefault="000C451D">
            <w:pPr>
              <w:jc w:val="center"/>
              <w:rPr>
                <w:b/>
              </w:rPr>
            </w:pPr>
            <w:r>
              <w:rPr>
                <w:b/>
              </w:rPr>
              <w:t xml:space="preserve">Notification of Telemetry </w:t>
            </w:r>
          </w:p>
          <w:p w14:paraId="23EC0E55" w14:textId="77777777" w:rsidR="002952B2" w:rsidRDefault="000C451D">
            <w:pPr>
              <w:jc w:val="center"/>
              <w:rPr>
                <w:b/>
              </w:rPr>
            </w:pPr>
            <w:r>
              <w:rPr>
                <w:b/>
              </w:rPr>
              <w:t>Data</w:t>
            </w:r>
          </w:p>
          <w:p w14:paraId="23EC0E56" w14:textId="77777777" w:rsidR="002952B2" w:rsidRDefault="000C451D">
            <w:pPr>
              <w:jc w:val="center"/>
              <w:rPr>
                <w:b/>
              </w:rPr>
            </w:pPr>
            <w:r>
              <w:rPr>
                <w:b/>
              </w:rPr>
              <w:t>Issue</w:t>
            </w:r>
          </w:p>
        </w:tc>
        <w:tc>
          <w:tcPr>
            <w:tcW w:w="7359" w:type="dxa"/>
            <w:gridSpan w:val="3"/>
            <w:tcBorders>
              <w:top w:val="single" w:sz="4" w:space="0" w:color="auto"/>
              <w:bottom w:val="single" w:sz="4" w:space="0" w:color="auto"/>
              <w:right w:val="nil"/>
            </w:tcBorders>
            <w:vAlign w:val="center"/>
          </w:tcPr>
          <w:p w14:paraId="23EC0E57" w14:textId="77777777" w:rsidR="002952B2" w:rsidRDefault="000C451D">
            <w:pPr>
              <w:rPr>
                <w:b/>
                <w:u w:val="single"/>
              </w:rPr>
            </w:pPr>
            <w:r>
              <w:rPr>
                <w:b/>
                <w:u w:val="single"/>
              </w:rPr>
              <w:t>IF:</w:t>
            </w:r>
          </w:p>
          <w:p w14:paraId="23EC0E58" w14:textId="77777777" w:rsidR="002952B2" w:rsidRDefault="000C451D" w:rsidP="005A6C6C">
            <w:pPr>
              <w:pStyle w:val="TableText"/>
              <w:numPr>
                <w:ilvl w:val="0"/>
                <w:numId w:val="19"/>
              </w:numPr>
              <w:jc w:val="both"/>
            </w:pPr>
            <w:r>
              <w:t>Notified of a telemetry data issue (telemetry data will not be available or is unreliable for operational purposes);</w:t>
            </w:r>
          </w:p>
          <w:p w14:paraId="23EC0E59" w14:textId="77777777" w:rsidR="002952B2" w:rsidRDefault="000C451D">
            <w:r>
              <w:rPr>
                <w:b/>
                <w:u w:val="single"/>
              </w:rPr>
              <w:t>THEN:</w:t>
            </w:r>
          </w:p>
          <w:p w14:paraId="23EC0E5A" w14:textId="77777777" w:rsidR="002952B2" w:rsidRDefault="000C451D" w:rsidP="005A6C6C">
            <w:pPr>
              <w:pStyle w:val="TableText"/>
              <w:numPr>
                <w:ilvl w:val="0"/>
                <w:numId w:val="19"/>
              </w:numPr>
              <w:jc w:val="both"/>
            </w:pPr>
            <w:r>
              <w:t>The QSE should correct the telemetry data as soon as practicable, or,</w:t>
            </w:r>
          </w:p>
          <w:p w14:paraId="23EC0E5B" w14:textId="77777777" w:rsidR="002952B2" w:rsidRDefault="000C451D" w:rsidP="005A6C6C">
            <w:pPr>
              <w:pStyle w:val="TableText"/>
              <w:numPr>
                <w:ilvl w:val="0"/>
                <w:numId w:val="19"/>
              </w:numPr>
              <w:jc w:val="both"/>
            </w:pPr>
            <w:r>
              <w:t>Manually replace the data, if available.</w:t>
            </w:r>
          </w:p>
        </w:tc>
      </w:tr>
      <w:tr w:rsidR="002952B2" w14:paraId="23EC0E63" w14:textId="77777777">
        <w:trPr>
          <w:trHeight w:val="576"/>
        </w:trPr>
        <w:tc>
          <w:tcPr>
            <w:tcW w:w="1857" w:type="dxa"/>
            <w:gridSpan w:val="3"/>
            <w:tcBorders>
              <w:top w:val="single" w:sz="4" w:space="0" w:color="auto"/>
              <w:left w:val="nil"/>
              <w:bottom w:val="double" w:sz="4" w:space="0" w:color="auto"/>
            </w:tcBorders>
            <w:vAlign w:val="center"/>
          </w:tcPr>
          <w:p w14:paraId="23EC0E5D" w14:textId="77777777" w:rsidR="002952B2" w:rsidRDefault="000C451D">
            <w:pPr>
              <w:jc w:val="center"/>
              <w:rPr>
                <w:b/>
              </w:rPr>
            </w:pPr>
            <w:r>
              <w:rPr>
                <w:b/>
              </w:rPr>
              <w:t>Cannot</w:t>
            </w:r>
          </w:p>
          <w:p w14:paraId="23EC0E5E" w14:textId="77777777" w:rsidR="002952B2" w:rsidRDefault="000C451D">
            <w:pPr>
              <w:jc w:val="center"/>
              <w:rPr>
                <w:b/>
                <w:bCs/>
              </w:rPr>
            </w:pPr>
            <w:r>
              <w:rPr>
                <w:b/>
              </w:rPr>
              <w:t>Resolve</w:t>
            </w:r>
          </w:p>
        </w:tc>
        <w:tc>
          <w:tcPr>
            <w:tcW w:w="7359" w:type="dxa"/>
            <w:gridSpan w:val="3"/>
            <w:tcBorders>
              <w:top w:val="single" w:sz="4" w:space="0" w:color="auto"/>
              <w:bottom w:val="double" w:sz="4" w:space="0" w:color="auto"/>
              <w:right w:val="nil"/>
            </w:tcBorders>
            <w:vAlign w:val="center"/>
          </w:tcPr>
          <w:p w14:paraId="23EC0E5F" w14:textId="77777777" w:rsidR="002952B2" w:rsidRDefault="000C451D">
            <w:pPr>
              <w:rPr>
                <w:b/>
                <w:u w:val="single"/>
              </w:rPr>
            </w:pPr>
            <w:r>
              <w:rPr>
                <w:b/>
                <w:u w:val="single"/>
              </w:rPr>
              <w:t>IF:</w:t>
            </w:r>
          </w:p>
          <w:p w14:paraId="23EC0E60" w14:textId="77777777" w:rsidR="002952B2" w:rsidRDefault="000C451D" w:rsidP="005A6C6C">
            <w:pPr>
              <w:pStyle w:val="TableText"/>
              <w:numPr>
                <w:ilvl w:val="0"/>
                <w:numId w:val="19"/>
              </w:numPr>
              <w:jc w:val="both"/>
            </w:pPr>
            <w:r>
              <w:t>The QSE cannot resolve the telemetry data issue within two Business Day, fix the issue in a timely manner;</w:t>
            </w:r>
          </w:p>
          <w:p w14:paraId="23EC0E61" w14:textId="77777777" w:rsidR="002952B2" w:rsidRDefault="000C451D">
            <w:pPr>
              <w:rPr>
                <w:b/>
                <w:u w:val="single"/>
              </w:rPr>
            </w:pPr>
            <w:r>
              <w:rPr>
                <w:b/>
                <w:u w:val="single"/>
              </w:rPr>
              <w:t>THEN:</w:t>
            </w:r>
          </w:p>
          <w:p w14:paraId="23EC0E62" w14:textId="77777777" w:rsidR="002952B2" w:rsidRDefault="000C451D" w:rsidP="005A6C6C">
            <w:pPr>
              <w:pStyle w:val="TableText"/>
              <w:numPr>
                <w:ilvl w:val="0"/>
                <w:numId w:val="19"/>
              </w:numPr>
              <w:jc w:val="both"/>
            </w:pPr>
            <w:r>
              <w:t>The QSE shall provide an estimated time of resolution.</w:t>
            </w:r>
          </w:p>
        </w:tc>
      </w:tr>
      <w:tr w:rsidR="002952B2" w14:paraId="23EC0E65" w14:textId="77777777">
        <w:trPr>
          <w:trHeight w:val="576"/>
        </w:trPr>
        <w:tc>
          <w:tcPr>
            <w:tcW w:w="9216" w:type="dxa"/>
            <w:gridSpan w:val="6"/>
            <w:tcBorders>
              <w:top w:val="single" w:sz="4" w:space="0" w:color="auto"/>
              <w:left w:val="double" w:sz="4" w:space="0" w:color="auto"/>
              <w:bottom w:val="single" w:sz="4" w:space="0" w:color="auto"/>
              <w:right w:val="double" w:sz="4" w:space="0" w:color="auto"/>
            </w:tcBorders>
            <w:vAlign w:val="center"/>
          </w:tcPr>
          <w:p w14:paraId="23EC0E64" w14:textId="77777777" w:rsidR="002952B2" w:rsidRDefault="000C451D" w:rsidP="00EC502A">
            <w:pPr>
              <w:pStyle w:val="Heading3"/>
            </w:pPr>
            <w:bookmarkStart w:id="439" w:name="_Backup/Alternate_Control_Center"/>
            <w:bookmarkEnd w:id="439"/>
            <w:r>
              <w:lastRenderedPageBreak/>
              <w:t>Backup/Alternate Control Center Transfer</w:t>
            </w:r>
          </w:p>
        </w:tc>
      </w:tr>
      <w:tr w:rsidR="002952B2" w14:paraId="23EC0E6B" w14:textId="77777777">
        <w:trPr>
          <w:trHeight w:val="576"/>
        </w:trPr>
        <w:tc>
          <w:tcPr>
            <w:tcW w:w="1857" w:type="dxa"/>
            <w:gridSpan w:val="3"/>
            <w:tcBorders>
              <w:top w:val="double" w:sz="4" w:space="0" w:color="auto"/>
              <w:left w:val="nil"/>
              <w:bottom w:val="single" w:sz="4" w:space="0" w:color="auto"/>
            </w:tcBorders>
            <w:vAlign w:val="center"/>
          </w:tcPr>
          <w:p w14:paraId="23EC0E66" w14:textId="77777777" w:rsidR="002952B2" w:rsidRDefault="000C451D">
            <w:pPr>
              <w:jc w:val="center"/>
              <w:rPr>
                <w:b/>
                <w:bCs/>
              </w:rPr>
            </w:pPr>
            <w:r>
              <w:rPr>
                <w:b/>
                <w:bCs/>
              </w:rPr>
              <w:t>1</w:t>
            </w:r>
          </w:p>
          <w:p w14:paraId="23EC0E67" w14:textId="77777777" w:rsidR="002952B2" w:rsidRDefault="002952B2">
            <w:pPr>
              <w:rPr>
                <w:b/>
                <w:bCs/>
              </w:rPr>
            </w:pPr>
          </w:p>
        </w:tc>
        <w:tc>
          <w:tcPr>
            <w:tcW w:w="7359" w:type="dxa"/>
            <w:gridSpan w:val="3"/>
            <w:tcBorders>
              <w:top w:val="double" w:sz="4" w:space="0" w:color="auto"/>
              <w:bottom w:val="single" w:sz="4" w:space="0" w:color="auto"/>
              <w:right w:val="nil"/>
            </w:tcBorders>
            <w:vAlign w:val="center"/>
          </w:tcPr>
          <w:p w14:paraId="23EC0E68" w14:textId="77777777" w:rsidR="002952B2" w:rsidRDefault="000C451D">
            <w:pPr>
              <w:rPr>
                <w:rFonts w:ascii="Calibri" w:eastAsiaTheme="minorHAnsi" w:hAnsi="Calibri"/>
              </w:rPr>
            </w:pPr>
            <w:r>
              <w:t xml:space="preserve">When notified by a QSE that they will be transferring to or from their backup/alternate control center,  </w:t>
            </w:r>
          </w:p>
          <w:p w14:paraId="23EC0E69" w14:textId="77777777" w:rsidR="002952B2" w:rsidRDefault="000C451D" w:rsidP="005A6C6C">
            <w:pPr>
              <w:pStyle w:val="TableText"/>
              <w:numPr>
                <w:ilvl w:val="0"/>
                <w:numId w:val="19"/>
              </w:numPr>
              <w:jc w:val="both"/>
            </w:pPr>
            <w:r>
              <w:t xml:space="preserve">Identify the [QSE] in the email notification </w:t>
            </w:r>
          </w:p>
          <w:p w14:paraId="23EC0E6A" w14:textId="77777777" w:rsidR="002952B2" w:rsidRDefault="000C451D">
            <w:r>
              <w:t>Send e-mail to “1 ERCOT System Operators”</w:t>
            </w:r>
          </w:p>
        </w:tc>
      </w:tr>
      <w:tr w:rsidR="002952B2" w14:paraId="23EC0E6E" w14:textId="77777777">
        <w:trPr>
          <w:trHeight w:val="576"/>
        </w:trPr>
        <w:tc>
          <w:tcPr>
            <w:tcW w:w="1857" w:type="dxa"/>
            <w:gridSpan w:val="3"/>
            <w:tcBorders>
              <w:top w:val="single" w:sz="4" w:space="0" w:color="auto"/>
              <w:left w:val="nil"/>
              <w:bottom w:val="single" w:sz="4" w:space="0" w:color="auto"/>
            </w:tcBorders>
            <w:vAlign w:val="center"/>
          </w:tcPr>
          <w:p w14:paraId="23EC0E6C" w14:textId="77777777" w:rsidR="002952B2" w:rsidRDefault="000C451D">
            <w:pPr>
              <w:jc w:val="center"/>
              <w:rPr>
                <w:b/>
                <w:bCs/>
              </w:rPr>
            </w:pPr>
            <w:r>
              <w:rPr>
                <w:b/>
                <w:bCs/>
              </w:rPr>
              <w:t>Log</w:t>
            </w:r>
          </w:p>
        </w:tc>
        <w:tc>
          <w:tcPr>
            <w:tcW w:w="7359" w:type="dxa"/>
            <w:gridSpan w:val="3"/>
            <w:tcBorders>
              <w:top w:val="single" w:sz="4" w:space="0" w:color="auto"/>
              <w:bottom w:val="single" w:sz="4" w:space="0" w:color="auto"/>
              <w:right w:val="nil"/>
            </w:tcBorders>
            <w:vAlign w:val="center"/>
          </w:tcPr>
          <w:p w14:paraId="23EC0E6D" w14:textId="77777777" w:rsidR="002952B2" w:rsidRDefault="000C451D">
            <w:r>
              <w:t>Log all actions.</w:t>
            </w:r>
          </w:p>
        </w:tc>
      </w:tr>
      <w:tr w:rsidR="002952B2" w14:paraId="23EC0E70" w14:textId="77777777">
        <w:trPr>
          <w:trHeight w:val="576"/>
        </w:trPr>
        <w:tc>
          <w:tcPr>
            <w:tcW w:w="9216" w:type="dxa"/>
            <w:gridSpan w:val="6"/>
            <w:tcBorders>
              <w:top w:val="double" w:sz="4" w:space="0" w:color="auto"/>
              <w:left w:val="double" w:sz="4" w:space="0" w:color="auto"/>
              <w:bottom w:val="double" w:sz="4" w:space="0" w:color="auto"/>
              <w:right w:val="double" w:sz="4" w:space="0" w:color="auto"/>
            </w:tcBorders>
            <w:vAlign w:val="center"/>
          </w:tcPr>
          <w:p w14:paraId="23EC0E6F" w14:textId="77777777" w:rsidR="002952B2" w:rsidRDefault="000C451D" w:rsidP="00EC502A">
            <w:pPr>
              <w:pStyle w:val="Heading3"/>
              <w:rPr>
                <w:u w:val="single"/>
              </w:rPr>
            </w:pPr>
            <w:bookmarkStart w:id="440" w:name="QSEIssues"/>
            <w:bookmarkStart w:id="441" w:name="_QSE_Issues"/>
            <w:bookmarkEnd w:id="440"/>
            <w:bookmarkEnd w:id="441"/>
            <w:r>
              <w:t>QSE Issues</w:t>
            </w:r>
          </w:p>
        </w:tc>
      </w:tr>
      <w:tr w:rsidR="002952B2" w14:paraId="23EC0E73" w14:textId="77777777">
        <w:trPr>
          <w:gridAfter w:val="1"/>
          <w:wAfter w:w="61" w:type="dxa"/>
          <w:trHeight w:val="576"/>
          <w:tblHeader/>
        </w:trPr>
        <w:tc>
          <w:tcPr>
            <w:tcW w:w="1776" w:type="dxa"/>
            <w:gridSpan w:val="2"/>
            <w:tcBorders>
              <w:top w:val="double" w:sz="4" w:space="0" w:color="auto"/>
              <w:left w:val="nil"/>
              <w:bottom w:val="single" w:sz="4" w:space="0" w:color="auto"/>
            </w:tcBorders>
            <w:vAlign w:val="center"/>
          </w:tcPr>
          <w:p w14:paraId="23EC0E71" w14:textId="77777777" w:rsidR="002952B2" w:rsidRDefault="000C451D">
            <w:pPr>
              <w:jc w:val="center"/>
              <w:rPr>
                <w:b/>
              </w:rPr>
            </w:pPr>
            <w:r>
              <w:rPr>
                <w:b/>
              </w:rPr>
              <w:t>1</w:t>
            </w:r>
          </w:p>
        </w:tc>
        <w:tc>
          <w:tcPr>
            <w:tcW w:w="7379" w:type="dxa"/>
            <w:gridSpan w:val="3"/>
            <w:tcBorders>
              <w:top w:val="double" w:sz="4" w:space="0" w:color="auto"/>
              <w:bottom w:val="single" w:sz="4" w:space="0" w:color="auto"/>
              <w:right w:val="nil"/>
            </w:tcBorders>
            <w:vAlign w:val="center"/>
          </w:tcPr>
          <w:p w14:paraId="23EC0E72" w14:textId="77777777" w:rsidR="002952B2" w:rsidRDefault="000C451D">
            <w:r>
              <w:t>If a QSE is not satisfied with ERCOT Operations responses to their issues, refer them to their Wholesale Client Representative for clarification/resolution.</w:t>
            </w:r>
          </w:p>
        </w:tc>
      </w:tr>
      <w:tr w:rsidR="002952B2" w14:paraId="23EC0E76"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23EC0E74" w14:textId="77777777" w:rsidR="002952B2" w:rsidRDefault="000C451D">
            <w:pPr>
              <w:jc w:val="center"/>
              <w:rPr>
                <w:b/>
              </w:rPr>
            </w:pPr>
            <w:r>
              <w:rPr>
                <w:b/>
              </w:rPr>
              <w:t>2</w:t>
            </w:r>
          </w:p>
        </w:tc>
        <w:tc>
          <w:tcPr>
            <w:tcW w:w="7379" w:type="dxa"/>
            <w:gridSpan w:val="3"/>
            <w:tcBorders>
              <w:top w:val="single" w:sz="4" w:space="0" w:color="auto"/>
              <w:bottom w:val="single" w:sz="4" w:space="0" w:color="auto"/>
              <w:right w:val="nil"/>
            </w:tcBorders>
            <w:vAlign w:val="center"/>
          </w:tcPr>
          <w:p w14:paraId="23EC0E75" w14:textId="5E9E82FD" w:rsidR="002952B2" w:rsidRDefault="000C451D">
            <w:r>
              <w:t xml:space="preserve">If the System Operator believes the issue is with ERCOT systems applications (ICCP down, etc.), notify the ERCOT </w:t>
            </w:r>
            <w:r w:rsidR="00125DE2">
              <w:t>Service</w:t>
            </w:r>
            <w:r>
              <w:t xml:space="preserve"> Desk.</w:t>
            </w:r>
          </w:p>
        </w:tc>
      </w:tr>
      <w:tr w:rsidR="002952B2" w14:paraId="23EC0E79"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23EC0E77" w14:textId="77777777" w:rsidR="002952B2" w:rsidRDefault="000C451D">
            <w:pPr>
              <w:jc w:val="center"/>
              <w:rPr>
                <w:b/>
              </w:rPr>
            </w:pPr>
            <w:r>
              <w:rPr>
                <w:b/>
              </w:rPr>
              <w:t>3</w:t>
            </w:r>
          </w:p>
        </w:tc>
        <w:tc>
          <w:tcPr>
            <w:tcW w:w="7379" w:type="dxa"/>
            <w:gridSpan w:val="3"/>
            <w:tcBorders>
              <w:top w:val="single" w:sz="4" w:space="0" w:color="auto"/>
              <w:bottom w:val="single" w:sz="4" w:space="0" w:color="auto"/>
              <w:right w:val="nil"/>
            </w:tcBorders>
            <w:vAlign w:val="center"/>
          </w:tcPr>
          <w:p w14:paraId="23EC0E78" w14:textId="0C574824" w:rsidR="002952B2" w:rsidRDefault="000C451D">
            <w:r>
              <w:t xml:space="preserve">If a QSE is having an issue with ERCOT system applications (unable to access the portal, outage scheduler, etc.), instruct them to call the ERCOT </w:t>
            </w:r>
            <w:r w:rsidR="00125DE2">
              <w:t>Service</w:t>
            </w:r>
            <w:r>
              <w:t xml:space="preserve"> Desk.</w:t>
            </w:r>
          </w:p>
        </w:tc>
      </w:tr>
      <w:tr w:rsidR="002952B2" w14:paraId="23EC0E7C" w14:textId="77777777">
        <w:trPr>
          <w:gridAfter w:val="1"/>
          <w:wAfter w:w="61" w:type="dxa"/>
          <w:trHeight w:val="576"/>
          <w:tblHeader/>
        </w:trPr>
        <w:tc>
          <w:tcPr>
            <w:tcW w:w="1776" w:type="dxa"/>
            <w:gridSpan w:val="2"/>
            <w:tcBorders>
              <w:top w:val="single" w:sz="4" w:space="0" w:color="auto"/>
              <w:left w:val="nil"/>
              <w:bottom w:val="single" w:sz="4" w:space="0" w:color="auto"/>
            </w:tcBorders>
            <w:vAlign w:val="center"/>
          </w:tcPr>
          <w:p w14:paraId="23EC0E7A" w14:textId="77777777" w:rsidR="002952B2" w:rsidRDefault="000C451D">
            <w:pPr>
              <w:jc w:val="center"/>
              <w:rPr>
                <w:b/>
              </w:rPr>
            </w:pPr>
            <w:r>
              <w:rPr>
                <w:b/>
              </w:rPr>
              <w:t>4</w:t>
            </w:r>
          </w:p>
        </w:tc>
        <w:tc>
          <w:tcPr>
            <w:tcW w:w="7379" w:type="dxa"/>
            <w:gridSpan w:val="3"/>
            <w:tcBorders>
              <w:top w:val="single" w:sz="4" w:space="0" w:color="auto"/>
              <w:bottom w:val="single" w:sz="4" w:space="0" w:color="auto"/>
              <w:right w:val="nil"/>
            </w:tcBorders>
            <w:vAlign w:val="center"/>
          </w:tcPr>
          <w:p w14:paraId="23EC0E7B" w14:textId="77777777" w:rsidR="002952B2" w:rsidRDefault="000C451D">
            <w:r>
              <w:t>As time permits, notify the Shift Supervisor of any actions taken and unresolved issues.</w:t>
            </w:r>
          </w:p>
        </w:tc>
      </w:tr>
      <w:tr w:rsidR="002952B2" w14:paraId="23EC0E7F" w14:textId="77777777">
        <w:trPr>
          <w:gridAfter w:val="1"/>
          <w:wAfter w:w="61" w:type="dxa"/>
          <w:trHeight w:val="576"/>
          <w:tblHeader/>
        </w:trPr>
        <w:tc>
          <w:tcPr>
            <w:tcW w:w="1776" w:type="dxa"/>
            <w:gridSpan w:val="2"/>
            <w:tcBorders>
              <w:top w:val="single" w:sz="4" w:space="0" w:color="auto"/>
              <w:left w:val="nil"/>
              <w:bottom w:val="double" w:sz="4" w:space="0" w:color="auto"/>
            </w:tcBorders>
            <w:vAlign w:val="center"/>
          </w:tcPr>
          <w:p w14:paraId="23EC0E7D" w14:textId="561C42B6" w:rsidR="002952B2" w:rsidRDefault="000C451D">
            <w:pPr>
              <w:jc w:val="center"/>
              <w:rPr>
                <w:b/>
              </w:rPr>
            </w:pPr>
            <w:r>
              <w:rPr>
                <w:b/>
              </w:rPr>
              <w:t>L</w:t>
            </w:r>
            <w:r w:rsidR="0081208D">
              <w:rPr>
                <w:b/>
              </w:rPr>
              <w:t>og</w:t>
            </w:r>
          </w:p>
        </w:tc>
        <w:tc>
          <w:tcPr>
            <w:tcW w:w="7379" w:type="dxa"/>
            <w:gridSpan w:val="3"/>
            <w:tcBorders>
              <w:top w:val="single" w:sz="4" w:space="0" w:color="auto"/>
              <w:bottom w:val="double" w:sz="4" w:space="0" w:color="auto"/>
              <w:right w:val="nil"/>
            </w:tcBorders>
            <w:vAlign w:val="center"/>
          </w:tcPr>
          <w:p w14:paraId="23EC0E7E" w14:textId="77777777" w:rsidR="002952B2" w:rsidRDefault="000C451D">
            <w:r>
              <w:t>Log all actions.</w:t>
            </w:r>
          </w:p>
        </w:tc>
      </w:tr>
      <w:tr w:rsidR="002952B2" w14:paraId="23EC0E81" w14:textId="77777777">
        <w:trPr>
          <w:gridAfter w:val="1"/>
          <w:wAfter w:w="61" w:type="dxa"/>
          <w:trHeight w:val="576"/>
          <w:tblHeader/>
        </w:trPr>
        <w:tc>
          <w:tcPr>
            <w:tcW w:w="9155" w:type="dxa"/>
            <w:gridSpan w:val="5"/>
            <w:tcBorders>
              <w:top w:val="double" w:sz="4" w:space="0" w:color="auto"/>
              <w:left w:val="double" w:sz="4" w:space="0" w:color="auto"/>
              <w:bottom w:val="double" w:sz="4" w:space="0" w:color="auto"/>
              <w:right w:val="double" w:sz="4" w:space="0" w:color="auto"/>
            </w:tcBorders>
            <w:vAlign w:val="center"/>
          </w:tcPr>
          <w:p w14:paraId="23EC0E80" w14:textId="07880215" w:rsidR="002952B2" w:rsidRDefault="000C451D" w:rsidP="00EC502A">
            <w:pPr>
              <w:pStyle w:val="Heading3"/>
            </w:pPr>
            <w:bookmarkStart w:id="442" w:name="_Missing_Data_from_1"/>
            <w:bookmarkEnd w:id="442"/>
            <w:r>
              <w:t xml:space="preserve">Missing Data from </w:t>
            </w:r>
            <w:r w:rsidR="00B763E3" w:rsidRPr="00B763E3">
              <w:t>ERCOT Website</w:t>
            </w:r>
            <w:r>
              <w:t xml:space="preserve"> Postings</w:t>
            </w:r>
          </w:p>
        </w:tc>
      </w:tr>
      <w:tr w:rsidR="002952B2" w14:paraId="23EC0E88" w14:textId="77777777">
        <w:trPr>
          <w:gridAfter w:val="1"/>
          <w:wAfter w:w="61" w:type="dxa"/>
          <w:trHeight w:val="576"/>
          <w:tblHeader/>
        </w:trPr>
        <w:tc>
          <w:tcPr>
            <w:tcW w:w="1776" w:type="dxa"/>
            <w:gridSpan w:val="2"/>
            <w:tcBorders>
              <w:top w:val="double" w:sz="4" w:space="0" w:color="auto"/>
              <w:left w:val="nil"/>
              <w:bottom w:val="single" w:sz="4" w:space="0" w:color="auto"/>
            </w:tcBorders>
            <w:vAlign w:val="center"/>
          </w:tcPr>
          <w:p w14:paraId="23EC0E82" w14:textId="77777777" w:rsidR="002952B2" w:rsidRDefault="000C451D">
            <w:pPr>
              <w:jc w:val="center"/>
              <w:rPr>
                <w:b/>
              </w:rPr>
            </w:pPr>
            <w:r>
              <w:rPr>
                <w:b/>
              </w:rPr>
              <w:t>1</w:t>
            </w:r>
          </w:p>
        </w:tc>
        <w:tc>
          <w:tcPr>
            <w:tcW w:w="7379" w:type="dxa"/>
            <w:gridSpan w:val="3"/>
            <w:tcBorders>
              <w:top w:val="double" w:sz="4" w:space="0" w:color="auto"/>
              <w:bottom w:val="single" w:sz="4" w:space="0" w:color="auto"/>
              <w:right w:val="nil"/>
            </w:tcBorders>
            <w:vAlign w:val="center"/>
          </w:tcPr>
          <w:p w14:paraId="23EC0E83" w14:textId="77777777" w:rsidR="002952B2" w:rsidRDefault="000C451D">
            <w:pPr>
              <w:rPr>
                <w:b/>
                <w:u w:val="single"/>
              </w:rPr>
            </w:pPr>
            <w:r>
              <w:rPr>
                <w:b/>
                <w:u w:val="single"/>
              </w:rPr>
              <w:t>IF:</w:t>
            </w:r>
          </w:p>
          <w:p w14:paraId="23EC0E84" w14:textId="77777777" w:rsidR="002952B2" w:rsidRDefault="000C451D" w:rsidP="005A6C6C">
            <w:pPr>
              <w:pStyle w:val="TableText"/>
              <w:numPr>
                <w:ilvl w:val="0"/>
                <w:numId w:val="19"/>
              </w:numPr>
              <w:jc w:val="both"/>
            </w:pPr>
            <w:r>
              <w:t>A call is received about data missing or data being incorrect,</w:t>
            </w:r>
          </w:p>
          <w:p w14:paraId="23EC0E85" w14:textId="77777777" w:rsidR="002952B2" w:rsidRDefault="000C451D">
            <w:pPr>
              <w:rPr>
                <w:b/>
                <w:u w:val="single"/>
              </w:rPr>
            </w:pPr>
            <w:r>
              <w:rPr>
                <w:b/>
                <w:u w:val="single"/>
              </w:rPr>
              <w:t>THEN:</w:t>
            </w:r>
          </w:p>
          <w:p w14:paraId="23EC0E86" w14:textId="003DE4F0" w:rsidR="002952B2" w:rsidRDefault="000C451D" w:rsidP="005A6C6C">
            <w:pPr>
              <w:pStyle w:val="TableText"/>
              <w:numPr>
                <w:ilvl w:val="0"/>
                <w:numId w:val="19"/>
              </w:numPr>
              <w:jc w:val="both"/>
            </w:pPr>
            <w:r>
              <w:t xml:space="preserve">Transfer call to the </w:t>
            </w:r>
            <w:r w:rsidR="00125DE2">
              <w:t>Service</w:t>
            </w:r>
            <w:r>
              <w:t xml:space="preserve"> Desk, and</w:t>
            </w:r>
          </w:p>
          <w:p w14:paraId="23EC0E87" w14:textId="77777777" w:rsidR="002952B2" w:rsidRDefault="000C451D" w:rsidP="005A6C6C">
            <w:pPr>
              <w:pStyle w:val="TableText"/>
              <w:numPr>
                <w:ilvl w:val="0"/>
                <w:numId w:val="19"/>
              </w:numPr>
              <w:jc w:val="both"/>
              <w:rPr>
                <w:b/>
              </w:rPr>
            </w:pPr>
            <w:r>
              <w:t>Notify the Shift Supervisor and Operations Support Engineer.</w:t>
            </w:r>
          </w:p>
        </w:tc>
      </w:tr>
      <w:tr w:rsidR="002952B2" w14:paraId="23EC0E8B" w14:textId="77777777">
        <w:trPr>
          <w:gridBefore w:val="1"/>
          <w:gridAfter w:val="2"/>
          <w:wBefore w:w="108" w:type="dxa"/>
          <w:wAfter w:w="252" w:type="dxa"/>
          <w:trHeight w:val="576"/>
          <w:tblHeader/>
        </w:trPr>
        <w:tc>
          <w:tcPr>
            <w:tcW w:w="1668" w:type="dxa"/>
            <w:tcBorders>
              <w:top w:val="single" w:sz="4" w:space="0" w:color="auto"/>
              <w:left w:val="nil"/>
              <w:bottom w:val="double" w:sz="4" w:space="0" w:color="auto"/>
            </w:tcBorders>
            <w:vAlign w:val="center"/>
          </w:tcPr>
          <w:p w14:paraId="23EC0E89" w14:textId="2C8E4E18" w:rsidR="002952B2" w:rsidRDefault="000C451D">
            <w:pPr>
              <w:jc w:val="center"/>
              <w:rPr>
                <w:b/>
              </w:rPr>
            </w:pPr>
            <w:r>
              <w:rPr>
                <w:b/>
              </w:rPr>
              <w:t>L</w:t>
            </w:r>
            <w:r w:rsidR="0081208D">
              <w:rPr>
                <w:b/>
              </w:rPr>
              <w:t>og</w:t>
            </w:r>
          </w:p>
        </w:tc>
        <w:tc>
          <w:tcPr>
            <w:tcW w:w="7188" w:type="dxa"/>
            <w:gridSpan w:val="2"/>
            <w:tcBorders>
              <w:top w:val="single" w:sz="4" w:space="0" w:color="auto"/>
              <w:bottom w:val="double" w:sz="4" w:space="0" w:color="auto"/>
              <w:right w:val="nil"/>
            </w:tcBorders>
            <w:vAlign w:val="center"/>
          </w:tcPr>
          <w:p w14:paraId="23EC0E8A" w14:textId="77777777" w:rsidR="002952B2" w:rsidRDefault="000C451D">
            <w:pPr>
              <w:rPr>
                <w:b/>
                <w:u w:val="single"/>
              </w:rPr>
            </w:pPr>
            <w:r>
              <w:t>Log the information.</w:t>
            </w:r>
          </w:p>
        </w:tc>
      </w:tr>
      <w:tr w:rsidR="002952B2" w14:paraId="23EC0E8D" w14:textId="77777777">
        <w:trPr>
          <w:gridAfter w:val="1"/>
          <w:wAfter w:w="61" w:type="dxa"/>
          <w:trHeight w:val="576"/>
          <w:tblHeader/>
        </w:trPr>
        <w:tc>
          <w:tcPr>
            <w:tcW w:w="9155" w:type="dxa"/>
            <w:gridSpan w:val="5"/>
            <w:tcBorders>
              <w:top w:val="double" w:sz="4" w:space="0" w:color="auto"/>
              <w:left w:val="double" w:sz="4" w:space="0" w:color="auto"/>
              <w:bottom w:val="double" w:sz="4" w:space="0" w:color="auto"/>
              <w:right w:val="double" w:sz="4" w:space="0" w:color="auto"/>
            </w:tcBorders>
            <w:vAlign w:val="center"/>
          </w:tcPr>
          <w:p w14:paraId="23EC0E8C" w14:textId="77777777" w:rsidR="002952B2" w:rsidRDefault="000C451D" w:rsidP="00EC502A">
            <w:pPr>
              <w:pStyle w:val="Heading3"/>
            </w:pPr>
            <w:bookmarkStart w:id="443" w:name="Courtesy"/>
            <w:bookmarkStart w:id="444" w:name="_Courtesy_Hotline_calls"/>
            <w:bookmarkEnd w:id="443"/>
            <w:bookmarkEnd w:id="444"/>
            <w:r>
              <w:t>Courtesy Hotline calls for ERCOT Application Issues</w:t>
            </w:r>
          </w:p>
        </w:tc>
      </w:tr>
      <w:tr w:rsidR="002952B2" w14:paraId="23EC0E96" w14:textId="77777777">
        <w:trPr>
          <w:gridAfter w:val="1"/>
          <w:wAfter w:w="61" w:type="dxa"/>
          <w:trHeight w:val="576"/>
          <w:tblHeader/>
        </w:trPr>
        <w:tc>
          <w:tcPr>
            <w:tcW w:w="1776" w:type="dxa"/>
            <w:gridSpan w:val="2"/>
            <w:tcBorders>
              <w:top w:val="double" w:sz="4" w:space="0" w:color="auto"/>
              <w:left w:val="nil"/>
              <w:bottom w:val="double" w:sz="4" w:space="0" w:color="auto"/>
            </w:tcBorders>
            <w:vAlign w:val="center"/>
          </w:tcPr>
          <w:p w14:paraId="23EC0E8E" w14:textId="77777777" w:rsidR="002952B2" w:rsidRDefault="000C451D">
            <w:pPr>
              <w:jc w:val="center"/>
              <w:rPr>
                <w:b/>
              </w:rPr>
            </w:pPr>
            <w:r>
              <w:rPr>
                <w:b/>
              </w:rPr>
              <w:t>1</w:t>
            </w:r>
          </w:p>
        </w:tc>
        <w:tc>
          <w:tcPr>
            <w:tcW w:w="7379" w:type="dxa"/>
            <w:gridSpan w:val="3"/>
            <w:tcBorders>
              <w:top w:val="double" w:sz="4" w:space="0" w:color="auto"/>
              <w:bottom w:val="double" w:sz="4" w:space="0" w:color="auto"/>
              <w:right w:val="nil"/>
            </w:tcBorders>
            <w:vAlign w:val="center"/>
          </w:tcPr>
          <w:p w14:paraId="23EC0E8F" w14:textId="77777777" w:rsidR="002952B2" w:rsidRDefault="000C451D">
            <w:pPr>
              <w:rPr>
                <w:b/>
                <w:u w:val="single"/>
              </w:rPr>
            </w:pPr>
            <w:r>
              <w:rPr>
                <w:b/>
                <w:u w:val="single"/>
              </w:rPr>
              <w:t>WHEN:</w:t>
            </w:r>
          </w:p>
          <w:p w14:paraId="23EC0E90" w14:textId="77777777" w:rsidR="002952B2" w:rsidRDefault="000C451D" w:rsidP="005A6C6C">
            <w:pPr>
              <w:pStyle w:val="TableText"/>
              <w:numPr>
                <w:ilvl w:val="0"/>
                <w:numId w:val="19"/>
              </w:numPr>
              <w:jc w:val="both"/>
            </w:pPr>
            <w:r>
              <w:t>Notified from IT support of application(s) issues that are causing Market Participants an inability to submit data to ERCOT;</w:t>
            </w:r>
          </w:p>
          <w:p w14:paraId="23EC0E91" w14:textId="77777777" w:rsidR="002952B2" w:rsidRDefault="000C451D">
            <w:pPr>
              <w:rPr>
                <w:b/>
                <w:u w:val="single"/>
              </w:rPr>
            </w:pPr>
            <w:r>
              <w:rPr>
                <w:b/>
                <w:u w:val="single"/>
              </w:rPr>
              <w:t>THEN:</w:t>
            </w:r>
          </w:p>
          <w:p w14:paraId="23EC0E92" w14:textId="77777777" w:rsidR="002952B2" w:rsidRDefault="000C451D" w:rsidP="005A6C6C">
            <w:pPr>
              <w:pStyle w:val="TableText"/>
              <w:numPr>
                <w:ilvl w:val="0"/>
                <w:numId w:val="19"/>
              </w:numPr>
              <w:jc w:val="both"/>
            </w:pPr>
            <w:r>
              <w:t>Make a courtesy hotline to inform them.</w:t>
            </w:r>
          </w:p>
          <w:p w14:paraId="23EC0E93" w14:textId="77777777" w:rsidR="002952B2" w:rsidRDefault="002952B2"/>
          <w:p w14:paraId="23EC0E94" w14:textId="77777777" w:rsidR="002952B2" w:rsidRDefault="000C451D">
            <w:pPr>
              <w:rPr>
                <w:b/>
                <w:u w:val="single"/>
              </w:rPr>
            </w:pPr>
            <w:r>
              <w:rPr>
                <w:b/>
                <w:highlight w:val="yellow"/>
                <w:u w:val="single"/>
              </w:rPr>
              <w:t>Q#76 - Typical Hotline script for Application Issues</w:t>
            </w:r>
          </w:p>
          <w:p w14:paraId="23EC0E95" w14:textId="77777777" w:rsidR="002952B2" w:rsidRDefault="002952B2"/>
        </w:tc>
      </w:tr>
      <w:tr w:rsidR="002952B2" w14:paraId="23EC0E98" w14:textId="77777777">
        <w:trPr>
          <w:gridAfter w:val="1"/>
          <w:wAfter w:w="61" w:type="dxa"/>
          <w:trHeight w:val="576"/>
          <w:tblHeader/>
        </w:trPr>
        <w:tc>
          <w:tcPr>
            <w:tcW w:w="9155" w:type="dxa"/>
            <w:gridSpan w:val="5"/>
            <w:tcBorders>
              <w:top w:val="double" w:sz="4" w:space="0" w:color="auto"/>
              <w:left w:val="double" w:sz="4" w:space="0" w:color="auto"/>
              <w:bottom w:val="double" w:sz="4" w:space="0" w:color="auto"/>
              <w:right w:val="double" w:sz="4" w:space="0" w:color="auto"/>
            </w:tcBorders>
            <w:vAlign w:val="center"/>
          </w:tcPr>
          <w:p w14:paraId="23EC0E97" w14:textId="77777777" w:rsidR="002952B2" w:rsidRDefault="000C451D" w:rsidP="00EC502A">
            <w:pPr>
              <w:pStyle w:val="Heading3"/>
              <w:rPr>
                <w:u w:val="single"/>
              </w:rPr>
            </w:pPr>
            <w:bookmarkStart w:id="445" w:name="PowerSystem"/>
            <w:bookmarkStart w:id="446" w:name="_Power_System_Stabilizers"/>
            <w:bookmarkEnd w:id="445"/>
            <w:bookmarkEnd w:id="446"/>
            <w:r>
              <w:lastRenderedPageBreak/>
              <w:t>Power System Stabilizers (PSS) &amp; Automatic Voltage Regulators (AVR)</w:t>
            </w:r>
          </w:p>
        </w:tc>
      </w:tr>
      <w:tr w:rsidR="002952B2" w14:paraId="23EC0E9E" w14:textId="77777777">
        <w:trPr>
          <w:gridAfter w:val="1"/>
          <w:wAfter w:w="61" w:type="dxa"/>
          <w:trHeight w:val="576"/>
          <w:tblHeader/>
        </w:trPr>
        <w:tc>
          <w:tcPr>
            <w:tcW w:w="1776" w:type="dxa"/>
            <w:gridSpan w:val="2"/>
            <w:tcBorders>
              <w:top w:val="double" w:sz="4" w:space="0" w:color="auto"/>
              <w:left w:val="nil"/>
              <w:bottom w:val="double" w:sz="4" w:space="0" w:color="auto"/>
            </w:tcBorders>
            <w:vAlign w:val="center"/>
          </w:tcPr>
          <w:p w14:paraId="23EC0E99" w14:textId="77777777" w:rsidR="002952B2" w:rsidRDefault="000C451D">
            <w:pPr>
              <w:jc w:val="center"/>
              <w:rPr>
                <w:b/>
              </w:rPr>
            </w:pPr>
            <w:r>
              <w:rPr>
                <w:b/>
              </w:rPr>
              <w:t>1</w:t>
            </w:r>
          </w:p>
        </w:tc>
        <w:tc>
          <w:tcPr>
            <w:tcW w:w="7379" w:type="dxa"/>
            <w:gridSpan w:val="3"/>
            <w:tcBorders>
              <w:top w:val="double" w:sz="4" w:space="0" w:color="auto"/>
              <w:bottom w:val="double" w:sz="4" w:space="0" w:color="auto"/>
              <w:right w:val="nil"/>
            </w:tcBorders>
            <w:vAlign w:val="center"/>
          </w:tcPr>
          <w:p w14:paraId="23EC0E9A" w14:textId="77777777" w:rsidR="002952B2" w:rsidRDefault="000C451D">
            <w:pPr>
              <w:pStyle w:val="Header"/>
              <w:tabs>
                <w:tab w:val="clear" w:pos="4320"/>
                <w:tab w:val="clear" w:pos="8640"/>
              </w:tabs>
              <w:rPr>
                <w:b/>
                <w:u w:val="single"/>
              </w:rPr>
            </w:pPr>
            <w:r>
              <w:rPr>
                <w:b/>
                <w:u w:val="single"/>
              </w:rPr>
              <w:t>WHEN:</w:t>
            </w:r>
          </w:p>
          <w:p w14:paraId="23EC0E9B" w14:textId="77777777" w:rsidR="002952B2" w:rsidRDefault="000C451D" w:rsidP="005A6C6C">
            <w:pPr>
              <w:pStyle w:val="TableText"/>
              <w:numPr>
                <w:ilvl w:val="0"/>
                <w:numId w:val="19"/>
              </w:numPr>
              <w:jc w:val="both"/>
            </w:pPr>
            <w:r>
              <w:t>Notified by a QSE of a change in status with any PSS or AVR;</w:t>
            </w:r>
          </w:p>
          <w:p w14:paraId="23EC0E9C" w14:textId="77777777" w:rsidR="002952B2" w:rsidRDefault="000C451D">
            <w:pPr>
              <w:pStyle w:val="Header"/>
              <w:tabs>
                <w:tab w:val="clear" w:pos="4320"/>
                <w:tab w:val="clear" w:pos="8640"/>
              </w:tabs>
              <w:rPr>
                <w:b/>
                <w:u w:val="single"/>
              </w:rPr>
            </w:pPr>
            <w:r>
              <w:rPr>
                <w:b/>
                <w:u w:val="single"/>
              </w:rPr>
              <w:t>THEN:</w:t>
            </w:r>
          </w:p>
          <w:p w14:paraId="23EC0E9D" w14:textId="77777777" w:rsidR="002952B2" w:rsidRDefault="000C451D" w:rsidP="005A6C6C">
            <w:pPr>
              <w:pStyle w:val="TableText"/>
              <w:numPr>
                <w:ilvl w:val="0"/>
                <w:numId w:val="19"/>
              </w:numPr>
              <w:jc w:val="both"/>
              <w:rPr>
                <w:b/>
                <w:u w:val="single"/>
              </w:rPr>
            </w:pPr>
            <w:r>
              <w:t>Transfer call to the ERCOT Transmission Operator.</w:t>
            </w:r>
          </w:p>
        </w:tc>
      </w:tr>
    </w:tbl>
    <w:p w14:paraId="23EC0E9F" w14:textId="212D6964" w:rsidR="00C509AB" w:rsidRDefault="00C509AB">
      <w:bookmarkStart w:id="447" w:name="_Market_Participant_Issues"/>
      <w:bookmarkStart w:id="448" w:name="_Missing_Data_from"/>
      <w:bookmarkEnd w:id="447"/>
      <w:bookmarkEnd w:id="448"/>
    </w:p>
    <w:p w14:paraId="6630F2C6" w14:textId="77777777" w:rsidR="00C509AB" w:rsidRDefault="00C509AB">
      <w:r>
        <w:br w:type="page"/>
      </w:r>
    </w:p>
    <w:p w14:paraId="23EC0EA1" w14:textId="77777777" w:rsidR="002952B2" w:rsidRDefault="000C451D" w:rsidP="00437562">
      <w:pPr>
        <w:pStyle w:val="Heading1"/>
      </w:pPr>
      <w:bookmarkStart w:id="449" w:name="_Toc460294895"/>
      <w:bookmarkStart w:id="450" w:name="_Toc500296751"/>
      <w:bookmarkStart w:id="451" w:name="_Toc500297561"/>
      <w:bookmarkStart w:id="452" w:name="_Toc500304337"/>
      <w:bookmarkStart w:id="453" w:name="_Toc500305320"/>
      <w:bookmarkStart w:id="454" w:name="_Toc500575837"/>
      <w:bookmarkStart w:id="455" w:name="_Toc500575983"/>
      <w:bookmarkStart w:id="456" w:name="_Toc500636457"/>
      <w:bookmarkStart w:id="457" w:name="_Toc500636766"/>
      <w:bookmarkStart w:id="458" w:name="_Toc500637045"/>
      <w:bookmarkStart w:id="459" w:name="_Toc500637237"/>
      <w:bookmarkStart w:id="460" w:name="_Toc500637800"/>
      <w:bookmarkStart w:id="461" w:name="_Toc500643015"/>
      <w:bookmarkStart w:id="462" w:name="_Toc500643508"/>
      <w:bookmarkStart w:id="463" w:name="_Toc500643540"/>
      <w:bookmarkStart w:id="464" w:name="_Toc500643914"/>
      <w:bookmarkStart w:id="465" w:name="_Toc500645396"/>
      <w:bookmarkStart w:id="466" w:name="_Toc500650241"/>
      <w:bookmarkStart w:id="467" w:name="_Toc500661975"/>
      <w:bookmarkStart w:id="468" w:name="_Toc500664373"/>
      <w:bookmarkStart w:id="469" w:name="_Toc220812160"/>
      <w:r>
        <w:lastRenderedPageBreak/>
        <w:t>Document Control</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23EC0EA3" w14:textId="77777777" w:rsidR="002952B2" w:rsidRDefault="000C451D" w:rsidP="00437562">
      <w:pPr>
        <w:pStyle w:val="Heading2"/>
      </w:pPr>
      <w:r>
        <w:t>Preparation</w:t>
      </w:r>
    </w:p>
    <w:tbl>
      <w:tblPr>
        <w:tblW w:w="897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58"/>
        <w:gridCol w:w="4050"/>
        <w:gridCol w:w="2263"/>
      </w:tblGrid>
      <w:tr w:rsidR="002952B2" w14:paraId="23EC0EA7" w14:textId="77777777">
        <w:trPr>
          <w:tblHeader/>
        </w:trPr>
        <w:tc>
          <w:tcPr>
            <w:tcW w:w="2658" w:type="dxa"/>
          </w:tcPr>
          <w:p w14:paraId="23EC0EA4" w14:textId="77777777" w:rsidR="002952B2" w:rsidRDefault="000C451D">
            <w:pPr>
              <w:pStyle w:val="TableText"/>
              <w:rPr>
                <w:b/>
              </w:rPr>
            </w:pPr>
            <w:r>
              <w:rPr>
                <w:b/>
              </w:rPr>
              <w:t>Prepared by</w:t>
            </w:r>
          </w:p>
        </w:tc>
        <w:tc>
          <w:tcPr>
            <w:tcW w:w="4050" w:type="dxa"/>
          </w:tcPr>
          <w:p w14:paraId="23EC0EA5" w14:textId="77777777" w:rsidR="002952B2" w:rsidRDefault="000C451D">
            <w:pPr>
              <w:pStyle w:val="TableText"/>
              <w:rPr>
                <w:b/>
              </w:rPr>
            </w:pPr>
            <w:r>
              <w:rPr>
                <w:b/>
              </w:rPr>
              <w:t>Role</w:t>
            </w:r>
          </w:p>
        </w:tc>
        <w:tc>
          <w:tcPr>
            <w:tcW w:w="2263" w:type="dxa"/>
            <w:tcBorders>
              <w:bottom w:val="nil"/>
            </w:tcBorders>
          </w:tcPr>
          <w:p w14:paraId="23EC0EA6" w14:textId="77777777" w:rsidR="002952B2" w:rsidRDefault="000C451D">
            <w:pPr>
              <w:pStyle w:val="TableText"/>
              <w:rPr>
                <w:b/>
              </w:rPr>
            </w:pPr>
            <w:r>
              <w:rPr>
                <w:b/>
              </w:rPr>
              <w:t>Date Completed</w:t>
            </w:r>
          </w:p>
        </w:tc>
      </w:tr>
      <w:tr w:rsidR="008816D5" w14:paraId="34B3A471" w14:textId="77777777" w:rsidTr="00B763E3">
        <w:tc>
          <w:tcPr>
            <w:tcW w:w="2658" w:type="dxa"/>
          </w:tcPr>
          <w:p w14:paraId="037A1E9D" w14:textId="0324467E" w:rsidR="008816D5" w:rsidRDefault="008816D5" w:rsidP="008816D5">
            <w:pPr>
              <w:pStyle w:val="TableText"/>
              <w:spacing w:before="60" w:after="60"/>
            </w:pPr>
            <w:r>
              <w:t>Hartmann, Cyphers, Luker and Smith</w:t>
            </w:r>
          </w:p>
        </w:tc>
        <w:tc>
          <w:tcPr>
            <w:tcW w:w="4050" w:type="dxa"/>
          </w:tcPr>
          <w:p w14:paraId="7EF515CB" w14:textId="21B0FD7B" w:rsidR="008816D5" w:rsidRDefault="008816D5" w:rsidP="008816D5">
            <w:pPr>
              <w:pStyle w:val="TableText"/>
              <w:spacing w:before="60" w:after="60"/>
            </w:pPr>
            <w:r>
              <w:t>Procedure writers and editors</w:t>
            </w:r>
          </w:p>
        </w:tc>
        <w:tc>
          <w:tcPr>
            <w:tcW w:w="2263" w:type="dxa"/>
          </w:tcPr>
          <w:p w14:paraId="1B5205C2" w14:textId="67B4D07A" w:rsidR="008816D5" w:rsidRDefault="008816D5" w:rsidP="008816D5">
            <w:pPr>
              <w:pStyle w:val="TableText"/>
              <w:spacing w:before="60" w:after="60"/>
            </w:pPr>
            <w:r>
              <w:t>December 1, 2025</w:t>
            </w:r>
          </w:p>
        </w:tc>
      </w:tr>
    </w:tbl>
    <w:p w14:paraId="23EC0ED4" w14:textId="77777777" w:rsidR="002952B2" w:rsidRDefault="002952B2">
      <w:pPr>
        <w:rPr>
          <w:b/>
          <w:sz w:val="28"/>
          <w:szCs w:val="28"/>
        </w:rPr>
      </w:pPr>
    </w:p>
    <w:p w14:paraId="3FC271D9" w14:textId="77777777" w:rsidR="00136B13" w:rsidRDefault="00136B13">
      <w:pPr>
        <w:rPr>
          <w:b/>
          <w:sz w:val="28"/>
          <w:szCs w:val="28"/>
        </w:rPr>
      </w:pPr>
    </w:p>
    <w:p w14:paraId="4343C367" w14:textId="77777777" w:rsidR="00136B13" w:rsidRDefault="00136B13">
      <w:pPr>
        <w:rPr>
          <w:b/>
          <w:sz w:val="28"/>
          <w:szCs w:val="28"/>
        </w:rPr>
      </w:pPr>
    </w:p>
    <w:p w14:paraId="3029A964" w14:textId="77777777" w:rsidR="00136B13" w:rsidRDefault="00136B13">
      <w:pPr>
        <w:rPr>
          <w:b/>
          <w:sz w:val="28"/>
          <w:szCs w:val="28"/>
        </w:rPr>
      </w:pPr>
    </w:p>
    <w:p w14:paraId="7122DDB0" w14:textId="77777777" w:rsidR="00136B13" w:rsidRDefault="00136B13">
      <w:pPr>
        <w:rPr>
          <w:b/>
          <w:sz w:val="28"/>
          <w:szCs w:val="28"/>
        </w:rPr>
      </w:pPr>
    </w:p>
    <w:p w14:paraId="20F988FD" w14:textId="77777777" w:rsidR="00136B13" w:rsidRDefault="00136B13">
      <w:pPr>
        <w:rPr>
          <w:b/>
          <w:sz w:val="28"/>
          <w:szCs w:val="28"/>
        </w:rPr>
      </w:pPr>
    </w:p>
    <w:p w14:paraId="5DAD6AC5" w14:textId="77777777" w:rsidR="00136B13" w:rsidRDefault="00136B13">
      <w:pPr>
        <w:rPr>
          <w:b/>
          <w:sz w:val="28"/>
          <w:szCs w:val="28"/>
        </w:rPr>
      </w:pPr>
    </w:p>
    <w:p w14:paraId="66547FA6" w14:textId="77777777" w:rsidR="00136B13" w:rsidRDefault="00136B13">
      <w:pPr>
        <w:rPr>
          <w:b/>
          <w:sz w:val="28"/>
          <w:szCs w:val="28"/>
        </w:rPr>
      </w:pPr>
    </w:p>
    <w:p w14:paraId="794C43A0" w14:textId="77777777" w:rsidR="00136B13" w:rsidRDefault="00136B13">
      <w:pPr>
        <w:rPr>
          <w:b/>
          <w:sz w:val="28"/>
          <w:szCs w:val="28"/>
        </w:rPr>
      </w:pPr>
    </w:p>
    <w:p w14:paraId="0BD15812" w14:textId="77777777" w:rsidR="00437562" w:rsidRDefault="00437562">
      <w:pPr>
        <w:rPr>
          <w:b/>
          <w:sz w:val="28"/>
          <w:szCs w:val="28"/>
        </w:rPr>
      </w:pPr>
    </w:p>
    <w:p w14:paraId="35537A4F" w14:textId="77777777" w:rsidR="00437562" w:rsidRDefault="00437562">
      <w:pPr>
        <w:rPr>
          <w:b/>
          <w:sz w:val="28"/>
          <w:szCs w:val="28"/>
        </w:rPr>
      </w:pPr>
    </w:p>
    <w:p w14:paraId="20A2D328" w14:textId="77777777" w:rsidR="00437562" w:rsidRDefault="00437562">
      <w:pPr>
        <w:rPr>
          <w:b/>
          <w:sz w:val="28"/>
          <w:szCs w:val="28"/>
        </w:rPr>
      </w:pPr>
    </w:p>
    <w:p w14:paraId="7A21B08D" w14:textId="77777777" w:rsidR="00437562" w:rsidRDefault="00437562">
      <w:pPr>
        <w:rPr>
          <w:b/>
          <w:sz w:val="28"/>
          <w:szCs w:val="28"/>
        </w:rPr>
      </w:pPr>
    </w:p>
    <w:p w14:paraId="18A46D2D" w14:textId="77777777" w:rsidR="00437562" w:rsidRDefault="00437562">
      <w:pPr>
        <w:rPr>
          <w:b/>
          <w:sz w:val="28"/>
          <w:szCs w:val="28"/>
        </w:rPr>
      </w:pPr>
    </w:p>
    <w:p w14:paraId="6929DD8F" w14:textId="77777777" w:rsidR="00437562" w:rsidRDefault="00437562">
      <w:pPr>
        <w:rPr>
          <w:b/>
          <w:sz w:val="28"/>
          <w:szCs w:val="28"/>
        </w:rPr>
      </w:pPr>
    </w:p>
    <w:p w14:paraId="6B21DC30" w14:textId="77777777" w:rsidR="00437562" w:rsidRDefault="00437562">
      <w:pPr>
        <w:rPr>
          <w:b/>
          <w:sz w:val="28"/>
          <w:szCs w:val="28"/>
        </w:rPr>
      </w:pPr>
    </w:p>
    <w:p w14:paraId="318F30A7" w14:textId="77777777" w:rsidR="00437562" w:rsidRDefault="00437562">
      <w:pPr>
        <w:rPr>
          <w:b/>
          <w:sz w:val="28"/>
          <w:szCs w:val="28"/>
        </w:rPr>
      </w:pPr>
    </w:p>
    <w:p w14:paraId="0797B60C" w14:textId="77777777" w:rsidR="00437562" w:rsidRDefault="00437562">
      <w:pPr>
        <w:rPr>
          <w:b/>
          <w:sz w:val="28"/>
          <w:szCs w:val="28"/>
        </w:rPr>
      </w:pPr>
    </w:p>
    <w:p w14:paraId="5978F8E2" w14:textId="77777777" w:rsidR="00437562" w:rsidRDefault="00437562">
      <w:pPr>
        <w:rPr>
          <w:b/>
          <w:sz w:val="28"/>
          <w:szCs w:val="28"/>
        </w:rPr>
      </w:pPr>
    </w:p>
    <w:p w14:paraId="05CFCF67" w14:textId="77777777" w:rsidR="00437562" w:rsidRDefault="00437562">
      <w:pPr>
        <w:rPr>
          <w:b/>
          <w:sz w:val="28"/>
          <w:szCs w:val="28"/>
        </w:rPr>
      </w:pPr>
    </w:p>
    <w:p w14:paraId="0D1FB2FF" w14:textId="77777777" w:rsidR="00437562" w:rsidRDefault="00437562">
      <w:pPr>
        <w:rPr>
          <w:b/>
          <w:sz w:val="28"/>
          <w:szCs w:val="28"/>
        </w:rPr>
      </w:pPr>
    </w:p>
    <w:p w14:paraId="10CC295A" w14:textId="77777777" w:rsidR="00437562" w:rsidRDefault="00437562">
      <w:pPr>
        <w:rPr>
          <w:b/>
          <w:sz w:val="28"/>
          <w:szCs w:val="28"/>
        </w:rPr>
      </w:pPr>
    </w:p>
    <w:p w14:paraId="5A6D11F4" w14:textId="77777777" w:rsidR="00437562" w:rsidRDefault="00437562">
      <w:pPr>
        <w:rPr>
          <w:b/>
          <w:sz w:val="28"/>
          <w:szCs w:val="28"/>
        </w:rPr>
      </w:pPr>
    </w:p>
    <w:p w14:paraId="08B2DC31" w14:textId="77777777" w:rsidR="00437562" w:rsidRDefault="00437562">
      <w:pPr>
        <w:rPr>
          <w:b/>
          <w:sz w:val="28"/>
          <w:szCs w:val="28"/>
        </w:rPr>
      </w:pPr>
    </w:p>
    <w:p w14:paraId="706EC9DE" w14:textId="77777777" w:rsidR="00437562" w:rsidRDefault="00437562">
      <w:pPr>
        <w:rPr>
          <w:b/>
          <w:sz w:val="28"/>
          <w:szCs w:val="28"/>
        </w:rPr>
      </w:pPr>
    </w:p>
    <w:p w14:paraId="5EA38254" w14:textId="77777777" w:rsidR="00437562" w:rsidRDefault="00437562">
      <w:pPr>
        <w:rPr>
          <w:b/>
          <w:sz w:val="28"/>
          <w:szCs w:val="28"/>
        </w:rPr>
      </w:pPr>
    </w:p>
    <w:p w14:paraId="3D0B59F7" w14:textId="77777777" w:rsidR="00437562" w:rsidRDefault="00437562">
      <w:pPr>
        <w:rPr>
          <w:b/>
          <w:sz w:val="28"/>
          <w:szCs w:val="28"/>
        </w:rPr>
      </w:pPr>
    </w:p>
    <w:p w14:paraId="16CBD250" w14:textId="77777777" w:rsidR="00437562" w:rsidRDefault="00437562">
      <w:pPr>
        <w:rPr>
          <w:b/>
          <w:sz w:val="28"/>
          <w:szCs w:val="28"/>
        </w:rPr>
      </w:pPr>
    </w:p>
    <w:p w14:paraId="2AE3D676" w14:textId="77777777" w:rsidR="00437562" w:rsidRDefault="00437562">
      <w:pPr>
        <w:rPr>
          <w:b/>
          <w:sz w:val="28"/>
          <w:szCs w:val="28"/>
        </w:rPr>
      </w:pPr>
    </w:p>
    <w:p w14:paraId="087BA900" w14:textId="77777777" w:rsidR="00437562" w:rsidRDefault="00437562">
      <w:pPr>
        <w:rPr>
          <w:b/>
          <w:sz w:val="28"/>
          <w:szCs w:val="28"/>
        </w:rPr>
      </w:pPr>
    </w:p>
    <w:p w14:paraId="5CCEE1A1" w14:textId="77777777" w:rsidR="00437562" w:rsidRDefault="00437562">
      <w:pPr>
        <w:rPr>
          <w:b/>
          <w:sz w:val="28"/>
          <w:szCs w:val="28"/>
        </w:rPr>
      </w:pPr>
    </w:p>
    <w:p w14:paraId="72D47DBF" w14:textId="77777777" w:rsidR="00437562" w:rsidRDefault="00437562">
      <w:pPr>
        <w:rPr>
          <w:b/>
          <w:sz w:val="28"/>
          <w:szCs w:val="28"/>
        </w:rPr>
      </w:pPr>
    </w:p>
    <w:p w14:paraId="7107311A" w14:textId="77777777" w:rsidR="00437562" w:rsidRDefault="00437562">
      <w:pPr>
        <w:rPr>
          <w:b/>
          <w:sz w:val="28"/>
          <w:szCs w:val="28"/>
        </w:rPr>
      </w:pPr>
    </w:p>
    <w:p w14:paraId="0E4D4529" w14:textId="77777777" w:rsidR="00437562" w:rsidRDefault="00437562">
      <w:pPr>
        <w:rPr>
          <w:b/>
          <w:sz w:val="28"/>
          <w:szCs w:val="28"/>
        </w:rPr>
      </w:pPr>
    </w:p>
    <w:p w14:paraId="23EC0ED6" w14:textId="77777777" w:rsidR="002952B2" w:rsidRDefault="000C451D" w:rsidP="00437562">
      <w:pPr>
        <w:pStyle w:val="Heading2"/>
      </w:pPr>
      <w:r>
        <w:lastRenderedPageBreak/>
        <w:t>Manual Change History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1069"/>
        <w:gridCol w:w="4891"/>
        <w:gridCol w:w="2093"/>
      </w:tblGrid>
      <w:tr w:rsidR="002952B2" w14:paraId="23EC0EDB" w14:textId="77777777" w:rsidTr="00437562">
        <w:tc>
          <w:tcPr>
            <w:tcW w:w="1415" w:type="dxa"/>
          </w:tcPr>
          <w:p w14:paraId="23EC0ED7" w14:textId="77777777" w:rsidR="002952B2" w:rsidRDefault="000C451D">
            <w:pPr>
              <w:rPr>
                <w:b/>
              </w:rPr>
            </w:pPr>
            <w:r>
              <w:rPr>
                <w:b/>
              </w:rPr>
              <w:t>Procedure</w:t>
            </w:r>
          </w:p>
        </w:tc>
        <w:tc>
          <w:tcPr>
            <w:tcW w:w="1069" w:type="dxa"/>
          </w:tcPr>
          <w:p w14:paraId="23EC0ED8" w14:textId="77777777" w:rsidR="002952B2" w:rsidRDefault="000C451D">
            <w:pPr>
              <w:rPr>
                <w:b/>
              </w:rPr>
            </w:pPr>
            <w:r>
              <w:rPr>
                <w:b/>
              </w:rPr>
              <w:t>Ver/Rev</w:t>
            </w:r>
          </w:p>
        </w:tc>
        <w:tc>
          <w:tcPr>
            <w:tcW w:w="4891" w:type="dxa"/>
          </w:tcPr>
          <w:p w14:paraId="23EC0ED9" w14:textId="77777777" w:rsidR="002952B2" w:rsidRDefault="000C451D">
            <w:pPr>
              <w:rPr>
                <w:b/>
              </w:rPr>
            </w:pPr>
            <w:r>
              <w:rPr>
                <w:b/>
              </w:rPr>
              <w:t>Reason for Issue</w:t>
            </w:r>
          </w:p>
        </w:tc>
        <w:tc>
          <w:tcPr>
            <w:tcW w:w="2093" w:type="dxa"/>
          </w:tcPr>
          <w:p w14:paraId="23EC0EDA" w14:textId="77777777" w:rsidR="002952B2" w:rsidRDefault="000C451D">
            <w:pPr>
              <w:rPr>
                <w:b/>
              </w:rPr>
            </w:pPr>
            <w:r>
              <w:rPr>
                <w:b/>
              </w:rPr>
              <w:t>Effective Date</w:t>
            </w:r>
          </w:p>
        </w:tc>
      </w:tr>
      <w:tr w:rsidR="002952B2" w14:paraId="23EC0EE0" w14:textId="77777777" w:rsidTr="00437562">
        <w:trPr>
          <w:trHeight w:val="432"/>
        </w:trPr>
        <w:tc>
          <w:tcPr>
            <w:tcW w:w="1415" w:type="dxa"/>
            <w:vAlign w:val="center"/>
          </w:tcPr>
          <w:p w14:paraId="23EC0EDC" w14:textId="77777777" w:rsidR="002952B2" w:rsidRDefault="000C451D">
            <w:r>
              <w:t>All</w:t>
            </w:r>
          </w:p>
        </w:tc>
        <w:tc>
          <w:tcPr>
            <w:tcW w:w="1069" w:type="dxa"/>
            <w:vAlign w:val="center"/>
          </w:tcPr>
          <w:p w14:paraId="23EC0EDD" w14:textId="5568EF0B" w:rsidR="002952B2" w:rsidRDefault="00437562">
            <w:r>
              <w:t>2</w:t>
            </w:r>
            <w:r w:rsidR="000C451D">
              <w:t>.0 / 0</w:t>
            </w:r>
          </w:p>
        </w:tc>
        <w:tc>
          <w:tcPr>
            <w:tcW w:w="4891" w:type="dxa"/>
            <w:vAlign w:val="center"/>
          </w:tcPr>
          <w:p w14:paraId="23EC0EDE" w14:textId="0E1A61DF" w:rsidR="002952B2" w:rsidRDefault="00437562">
            <w:r>
              <w:t>RTC+B</w:t>
            </w:r>
          </w:p>
        </w:tc>
        <w:tc>
          <w:tcPr>
            <w:tcW w:w="2093" w:type="dxa"/>
            <w:vAlign w:val="center"/>
          </w:tcPr>
          <w:p w14:paraId="23EC0EDF" w14:textId="77B463B8" w:rsidR="002952B2" w:rsidRDefault="00437562">
            <w:r>
              <w:t>December 5, 2025</w:t>
            </w:r>
          </w:p>
        </w:tc>
      </w:tr>
    </w:tbl>
    <w:p w14:paraId="23EC0F3A" w14:textId="07D20F72" w:rsidR="002952B2" w:rsidRDefault="002952B2">
      <w:pPr>
        <w:rPr>
          <w:b/>
          <w:sz w:val="28"/>
          <w:szCs w:val="28"/>
        </w:rPr>
      </w:pPr>
    </w:p>
    <w:sectPr w:rsidR="002952B2">
      <w:headerReference w:type="even" r:id="rId26"/>
      <w:headerReference w:type="default" r:id="rId27"/>
      <w:headerReference w:type="first" r:id="rId28"/>
      <w:pgSz w:w="12240" w:h="15840" w:code="1"/>
      <w:pgMar w:top="1008" w:right="1800" w:bottom="1008"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61" w:author="Smith, Ira" w:date="2025-03-12T08:31:00Z" w:initials="IS">
    <w:p w14:paraId="02FB8691" w14:textId="77777777" w:rsidR="0075603E" w:rsidRDefault="0075603E" w:rsidP="0075603E">
      <w:pPr>
        <w:pStyle w:val="CommentText"/>
      </w:pPr>
      <w:r>
        <w:rPr>
          <w:rStyle w:val="CommentReference"/>
        </w:rPr>
        <w:annotationRef/>
      </w:r>
      <w:r>
        <w:t>Link no longer works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FB86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241D1B" w16cex:dateUtc="2025-03-12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FB8691" w16cid:durableId="02241D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6FD49" w14:textId="77777777" w:rsidR="00627CFB" w:rsidRDefault="00627CFB">
      <w:r>
        <w:separator/>
      </w:r>
    </w:p>
  </w:endnote>
  <w:endnote w:type="continuationSeparator" w:id="0">
    <w:p w14:paraId="38226E40" w14:textId="77777777" w:rsidR="00627CFB" w:rsidRDefault="00627CFB">
      <w:r>
        <w:continuationSeparator/>
      </w:r>
    </w:p>
  </w:endnote>
  <w:endnote w:type="continuationNotice" w:id="1">
    <w:p w14:paraId="57BA2956" w14:textId="77777777" w:rsidR="00627CFB" w:rsidRDefault="00627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AB6BA" w14:textId="77777777" w:rsidR="00FF185F" w:rsidRDefault="00FF18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6BB70" w14:textId="77777777" w:rsidR="00FF185F" w:rsidRDefault="00FF18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34493" w14:textId="77777777" w:rsidR="00FF185F" w:rsidRDefault="00FF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83FB6" w14:textId="77777777" w:rsidR="00627CFB" w:rsidRDefault="00627CFB">
      <w:r>
        <w:separator/>
      </w:r>
    </w:p>
  </w:footnote>
  <w:footnote w:type="continuationSeparator" w:id="0">
    <w:p w14:paraId="122D6A2F" w14:textId="77777777" w:rsidR="00627CFB" w:rsidRDefault="00627CFB">
      <w:r>
        <w:continuationSeparator/>
      </w:r>
    </w:p>
  </w:footnote>
  <w:footnote w:type="continuationNotice" w:id="1">
    <w:p w14:paraId="410AA2CD" w14:textId="77777777" w:rsidR="00627CFB" w:rsidRDefault="00627C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46A9" w14:textId="4BA55F92" w:rsidR="00FF185F" w:rsidRDefault="00204228">
    <w:pPr>
      <w:pStyle w:val="Header"/>
    </w:pPr>
    <w:r>
      <w:rPr>
        <w:noProof/>
      </w:rPr>
      <w:pict w14:anchorId="6866D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07" o:spid="_x0000_s1026" type="#_x0000_t136" style="position:absolute;margin-left:0;margin-top:0;width:519.05pt;height:115.35pt;rotation:315;z-index:-25165516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6179DD" w14:paraId="23EC0F52" w14:textId="77777777">
      <w:tc>
        <w:tcPr>
          <w:tcW w:w="9216" w:type="dxa"/>
          <w:tcBorders>
            <w:top w:val="nil"/>
            <w:left w:val="nil"/>
            <w:bottom w:val="nil"/>
            <w:right w:val="nil"/>
          </w:tcBorders>
        </w:tcPr>
        <w:p w14:paraId="23EC0F51" w14:textId="77777777" w:rsidR="006179DD" w:rsidRDefault="006179DD">
          <w:pPr>
            <w:pStyle w:val="Header"/>
            <w:rPr>
              <w:b/>
            </w:rPr>
          </w:pPr>
          <w:r>
            <w:rPr>
              <w:b/>
            </w:rPr>
            <w:t>ERCOT Operating Procedure Manual</w:t>
          </w:r>
        </w:p>
      </w:tc>
    </w:tr>
    <w:tr w:rsidR="006179DD" w14:paraId="23EC0F54" w14:textId="77777777">
      <w:tc>
        <w:tcPr>
          <w:tcW w:w="9216" w:type="dxa"/>
          <w:tcBorders>
            <w:top w:val="nil"/>
            <w:left w:val="nil"/>
            <w:bottom w:val="single" w:sz="24" w:space="0" w:color="auto"/>
            <w:right w:val="nil"/>
          </w:tcBorders>
        </w:tcPr>
        <w:p w14:paraId="23EC0F53" w14:textId="77777777" w:rsidR="006179DD" w:rsidRDefault="006179DD">
          <w:pPr>
            <w:pStyle w:val="Header"/>
            <w:rPr>
              <w:b/>
            </w:rPr>
          </w:pPr>
          <w:r>
            <w:rPr>
              <w:b/>
            </w:rPr>
            <w:t>Reliability Risk Desk</w:t>
          </w:r>
        </w:p>
      </w:tc>
    </w:tr>
  </w:tbl>
  <w:p w14:paraId="23EC0F55" w14:textId="3A022432" w:rsidR="006179DD" w:rsidRDefault="00204228">
    <w:pPr>
      <w:pStyle w:val="Header"/>
    </w:pPr>
    <w:r>
      <w:rPr>
        <w:noProof/>
      </w:rPr>
      <w:pict w14:anchorId="2BECE4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08" o:spid="_x0000_s1027" type="#_x0000_t136" style="position:absolute;margin-left:0;margin-top:0;width:519.05pt;height:115.35pt;rotation:315;z-index:-25165312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95B88" w14:textId="4243E992" w:rsidR="00FF185F" w:rsidRDefault="00204228">
    <w:pPr>
      <w:pStyle w:val="Header"/>
    </w:pPr>
    <w:r>
      <w:rPr>
        <w:noProof/>
      </w:rPr>
      <w:pict w14:anchorId="3BAEF6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06" o:spid="_x0000_s1025" type="#_x0000_t136" style="position:absolute;margin-left:0;margin-top:0;width:519.05pt;height:115.35pt;rotation:315;z-index:-25165721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8CCBA" w14:textId="3DD17172" w:rsidR="00FF185F" w:rsidRDefault="00204228">
    <w:pPr>
      <w:pStyle w:val="Header"/>
    </w:pPr>
    <w:r>
      <w:rPr>
        <w:noProof/>
      </w:rPr>
      <w:pict w14:anchorId="5A16F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10" o:spid="_x0000_s1029" type="#_x0000_t136" style="position:absolute;margin-left:0;margin-top:0;width:519.05pt;height:115.35pt;rotation:315;z-index:-251649024;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2E982" w14:textId="582C5018" w:rsidR="00FF185F" w:rsidRDefault="00204228">
    <w:pPr>
      <w:pStyle w:val="Header"/>
    </w:pPr>
    <w:r>
      <w:rPr>
        <w:noProof/>
      </w:rPr>
      <w:pict w14:anchorId="45FB63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11" o:spid="_x0000_s1030" type="#_x0000_t136" style="position:absolute;margin-left:0;margin-top:0;width:519.05pt;height:115.35pt;rotation:315;z-index:-251646976;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0"/>
    </w:tblGrid>
    <w:tr w:rsidR="006179DD" w14:paraId="23EC0F57" w14:textId="77777777">
      <w:tc>
        <w:tcPr>
          <w:tcW w:w="9216" w:type="dxa"/>
          <w:tcBorders>
            <w:top w:val="nil"/>
            <w:left w:val="nil"/>
            <w:bottom w:val="nil"/>
            <w:right w:val="nil"/>
          </w:tcBorders>
        </w:tcPr>
        <w:p w14:paraId="23EC0F56" w14:textId="77777777" w:rsidR="006179DD" w:rsidRDefault="006179DD">
          <w:pPr>
            <w:pStyle w:val="Header"/>
            <w:rPr>
              <w:b/>
            </w:rPr>
          </w:pPr>
          <w:r>
            <w:rPr>
              <w:b/>
            </w:rPr>
            <w:t>ERCOT Operating Procedure Manual</w:t>
          </w:r>
        </w:p>
      </w:tc>
    </w:tr>
    <w:tr w:rsidR="006179DD" w14:paraId="23EC0F59" w14:textId="77777777">
      <w:tc>
        <w:tcPr>
          <w:tcW w:w="9216" w:type="dxa"/>
          <w:tcBorders>
            <w:top w:val="nil"/>
            <w:left w:val="nil"/>
            <w:bottom w:val="single" w:sz="24" w:space="0" w:color="auto"/>
            <w:right w:val="nil"/>
          </w:tcBorders>
        </w:tcPr>
        <w:p w14:paraId="23EC0F58" w14:textId="77777777" w:rsidR="006179DD" w:rsidRDefault="006179DD">
          <w:pPr>
            <w:pStyle w:val="Header"/>
            <w:rPr>
              <w:b/>
            </w:rPr>
          </w:pPr>
          <w:r>
            <w:rPr>
              <w:b/>
            </w:rPr>
            <w:t>Reliability Risk Desk</w:t>
          </w:r>
        </w:p>
      </w:tc>
    </w:tr>
  </w:tbl>
  <w:p w14:paraId="23EC0F5A" w14:textId="69E69470" w:rsidR="006179DD" w:rsidRDefault="00204228">
    <w:pPr>
      <w:pStyle w:val="Header"/>
    </w:pPr>
    <w:r>
      <w:rPr>
        <w:noProof/>
      </w:rPr>
      <w:pict w14:anchorId="2D712D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09" o:spid="_x0000_s1028" type="#_x0000_t136" style="position:absolute;margin-left:0;margin-top:0;width:519.05pt;height:115.35pt;rotation:315;z-index:-25165107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3C646" w14:textId="0B3666F3" w:rsidR="00FF185F" w:rsidRDefault="00204228">
    <w:pPr>
      <w:pStyle w:val="Header"/>
    </w:pPr>
    <w:r>
      <w:rPr>
        <w:noProof/>
      </w:rPr>
      <w:pict w14:anchorId="6CAB8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13" o:spid="_x0000_s1032" type="#_x0000_t136" style="position:absolute;margin-left:0;margin-top:0;width:519.05pt;height:115.35pt;rotation:315;z-index:-251642880;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24" w:space="0" w:color="auto"/>
        <w:insideH w:val="single" w:sz="4" w:space="0" w:color="auto"/>
      </w:tblBorders>
      <w:tblCellMar>
        <w:top w:w="58" w:type="dxa"/>
        <w:left w:w="115" w:type="dxa"/>
        <w:bottom w:w="58" w:type="dxa"/>
        <w:right w:w="115" w:type="dxa"/>
      </w:tblCellMar>
      <w:tblLook w:val="0000" w:firstRow="0" w:lastRow="0" w:firstColumn="0" w:lastColumn="0" w:noHBand="0" w:noVBand="0"/>
    </w:tblPr>
    <w:tblGrid>
      <w:gridCol w:w="4711"/>
      <w:gridCol w:w="4289"/>
    </w:tblGrid>
    <w:tr w:rsidR="006179DD" w14:paraId="23EC0F5F" w14:textId="77777777">
      <w:trPr>
        <w:trHeight w:val="482"/>
      </w:trPr>
      <w:tc>
        <w:tcPr>
          <w:tcW w:w="6985" w:type="dxa"/>
        </w:tcPr>
        <w:p w14:paraId="23EC0F5B" w14:textId="77777777" w:rsidR="006179DD" w:rsidRDefault="006179DD">
          <w:pPr>
            <w:pStyle w:val="Header"/>
            <w:rPr>
              <w:b/>
              <w:bCs/>
            </w:rPr>
          </w:pPr>
          <w:r>
            <w:rPr>
              <w:b/>
              <w:bCs/>
            </w:rPr>
            <w:t>ERCOT Operating Procedure Manual</w:t>
          </w:r>
        </w:p>
        <w:p w14:paraId="23EC0F5C" w14:textId="77777777" w:rsidR="006179DD" w:rsidRDefault="006179DD">
          <w:pPr>
            <w:pStyle w:val="Header"/>
            <w:rPr>
              <w:b/>
              <w:bCs/>
            </w:rPr>
          </w:pPr>
          <w:r>
            <w:rPr>
              <w:b/>
            </w:rPr>
            <w:t>Reliability Risk Desk</w:t>
          </w:r>
        </w:p>
      </w:tc>
      <w:tc>
        <w:tcPr>
          <w:tcW w:w="6987" w:type="dxa"/>
        </w:tcPr>
        <w:p w14:paraId="23EC0F5D" w14:textId="77777777" w:rsidR="006179DD" w:rsidRDefault="006179DD">
          <w:pPr>
            <w:pStyle w:val="Header"/>
            <w:jc w:val="right"/>
            <w:rPr>
              <w:b/>
              <w:bCs/>
            </w:rPr>
          </w:pPr>
        </w:p>
        <w:p w14:paraId="23EC0F5E" w14:textId="77777777" w:rsidR="006179DD" w:rsidRDefault="006179DD">
          <w:pPr>
            <w:pStyle w:val="Header"/>
            <w:jc w:val="right"/>
            <w:rPr>
              <w:b/>
              <w:bCs/>
            </w:rPr>
          </w:pPr>
        </w:p>
      </w:tc>
    </w:tr>
  </w:tbl>
  <w:p w14:paraId="23EC0F60" w14:textId="6A94D074" w:rsidR="006179DD" w:rsidRDefault="00204228">
    <w:pPr>
      <w:pStyle w:val="Header"/>
    </w:pPr>
    <w:r>
      <w:rPr>
        <w:noProof/>
      </w:rPr>
      <w:pict w14:anchorId="079E9A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14" o:spid="_x0000_s1033" type="#_x0000_t136" style="position:absolute;margin-left:0;margin-top:0;width:519.05pt;height:115.35pt;rotation:315;z-index:-251640832;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BAA6C" w14:textId="70370FAA" w:rsidR="00FF185F" w:rsidRDefault="00204228">
    <w:pPr>
      <w:pStyle w:val="Header"/>
    </w:pPr>
    <w:r>
      <w:rPr>
        <w:noProof/>
      </w:rPr>
      <w:pict w14:anchorId="7A7B88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0412" o:spid="_x0000_s1031" type="#_x0000_t136" style="position:absolute;margin-left:0;margin-top:0;width:519.05pt;height:115.35pt;rotation:315;z-index:-251644928;mso-position-horizontal:center;mso-position-horizontal-relative:margin;mso-position-vertical:center;mso-position-vertical-relative:margin" o:allowincell="f" fillcolor="silver" stroked="f">
          <v:fill opacity=".5"/>
          <v:textpath style="font-family:&quot;Times New Roman&quot;;font-size:1pt" string="RTC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D4C089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4DC26EC"/>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2893F62"/>
    <w:multiLevelType w:val="hybridMultilevel"/>
    <w:tmpl w:val="69A44B90"/>
    <w:lvl w:ilvl="0" w:tplc="66ECDB98">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B6AA2"/>
    <w:multiLevelType w:val="hybridMultilevel"/>
    <w:tmpl w:val="B8727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23980"/>
    <w:multiLevelType w:val="multilevel"/>
    <w:tmpl w:val="2CF2AFE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D0334F7"/>
    <w:multiLevelType w:val="hybridMultilevel"/>
    <w:tmpl w:val="998622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D046AB5"/>
    <w:multiLevelType w:val="multilevel"/>
    <w:tmpl w:val="CDCCB8A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E902C4A"/>
    <w:multiLevelType w:val="hybridMultilevel"/>
    <w:tmpl w:val="97763566"/>
    <w:lvl w:ilvl="0" w:tplc="65FE4996">
      <w:start w:val="1"/>
      <w:numFmt w:val="bullet"/>
      <w:pStyle w:val="TableBulletBullet"/>
      <w:lvlText w:val="o"/>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B786D"/>
    <w:multiLevelType w:val="hybridMultilevel"/>
    <w:tmpl w:val="00D682A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11C54C0"/>
    <w:multiLevelType w:val="hybridMultilevel"/>
    <w:tmpl w:val="1102B5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350ED0"/>
    <w:multiLevelType w:val="multilevel"/>
    <w:tmpl w:val="DC623106"/>
    <w:lvl w:ilvl="0">
      <w:start w:val="1"/>
      <w:numFmt w:val="decimal"/>
      <w:lvlText w:val="%1."/>
      <w:lvlJc w:val="left"/>
      <w:pPr>
        <w:tabs>
          <w:tab w:val="num" w:pos="720"/>
        </w:tabs>
        <w:ind w:left="720" w:hanging="720"/>
      </w:pPr>
    </w:lvl>
    <w:lvl w:ilvl="1">
      <w:start w:val="1"/>
      <w:numFmt w:val="bullet"/>
      <w:lvlText w:val="o"/>
      <w:lvlJc w:val="left"/>
      <w:pPr>
        <w:tabs>
          <w:tab w:val="num" w:pos="1440"/>
        </w:tabs>
        <w:ind w:left="1440" w:hanging="720"/>
      </w:pPr>
      <w:rPr>
        <w:rFonts w:ascii="Courier New" w:hAnsi="Courier New" w:cs="Courier New" w:hint="default"/>
      </w:rPr>
    </w:lvl>
    <w:lvl w:ilvl="2">
      <w:start w:val="1"/>
      <w:numFmt w:val="bullet"/>
      <w:lvlText w:val="o"/>
      <w:lvlJc w:val="left"/>
      <w:pPr>
        <w:tabs>
          <w:tab w:val="num" w:pos="2160"/>
        </w:tabs>
        <w:ind w:left="2160" w:hanging="720"/>
      </w:pPr>
      <w:rPr>
        <w:rFonts w:ascii="Courier New" w:hAnsi="Courier New" w:cs="Courier New"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CEF004C"/>
    <w:multiLevelType w:val="multilevel"/>
    <w:tmpl w:val="2B7EFDB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6481FF4"/>
    <w:multiLevelType w:val="hybridMultilevel"/>
    <w:tmpl w:val="5386A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9219E"/>
    <w:multiLevelType w:val="hybridMultilevel"/>
    <w:tmpl w:val="D2C421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E0CCA"/>
    <w:multiLevelType w:val="hybridMultilevel"/>
    <w:tmpl w:val="C27CC9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B480F"/>
    <w:multiLevelType w:val="hybridMultilevel"/>
    <w:tmpl w:val="690ED4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DF5F44"/>
    <w:multiLevelType w:val="multilevel"/>
    <w:tmpl w:val="0760466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E3E15B4"/>
    <w:multiLevelType w:val="singleLevel"/>
    <w:tmpl w:val="68469CBA"/>
    <w:lvl w:ilvl="0">
      <w:start w:val="1"/>
      <w:numFmt w:val="bullet"/>
      <w:pStyle w:val="BulletBullet"/>
      <w:lvlText w:val=""/>
      <w:lvlJc w:val="left"/>
      <w:pPr>
        <w:tabs>
          <w:tab w:val="num" w:pos="2448"/>
        </w:tabs>
        <w:ind w:left="216" w:firstLine="1872"/>
      </w:pPr>
      <w:rPr>
        <w:rFonts w:ascii="Wingdings" w:hAnsi="Wingdings" w:hint="default"/>
      </w:rPr>
    </w:lvl>
  </w:abstractNum>
  <w:abstractNum w:abstractNumId="19" w15:restartNumberingAfterBreak="0">
    <w:nsid w:val="40832C54"/>
    <w:multiLevelType w:val="multilevel"/>
    <w:tmpl w:val="4B0091CC"/>
    <w:lvl w:ilvl="0">
      <w:start w:val="3"/>
      <w:numFmt w:val="decimal"/>
      <w:lvlText w:val="%1"/>
      <w:lvlJc w:val="left"/>
      <w:pPr>
        <w:ind w:left="360" w:hanging="360"/>
      </w:pPr>
      <w:rPr>
        <w:rFonts w:hint="default"/>
        <w:b/>
        <w:u w:val="none"/>
      </w:rPr>
    </w:lvl>
    <w:lvl w:ilvl="1">
      <w:start w:val="2"/>
      <w:numFmt w:val="decimal"/>
      <w:lvlText w:val="%1.%2"/>
      <w:lvlJc w:val="left"/>
      <w:pPr>
        <w:ind w:left="720" w:hanging="360"/>
      </w:pPr>
      <w:rPr>
        <w:rFonts w:hint="default"/>
        <w:b/>
        <w:color w:val="auto"/>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none"/>
      </w:rPr>
    </w:lvl>
    <w:lvl w:ilvl="5">
      <w:start w:val="1"/>
      <w:numFmt w:val="decimal"/>
      <w:lvlText w:val="%1.%2.%3.%4.%5.%6"/>
      <w:lvlJc w:val="left"/>
      <w:pPr>
        <w:ind w:left="2880" w:hanging="1080"/>
      </w:pPr>
      <w:rPr>
        <w:rFonts w:hint="default"/>
        <w:b/>
        <w:u w:val="none"/>
      </w:rPr>
    </w:lvl>
    <w:lvl w:ilvl="6">
      <w:start w:val="1"/>
      <w:numFmt w:val="decimal"/>
      <w:lvlText w:val="%1.%2.%3.%4.%5.%6.%7"/>
      <w:lvlJc w:val="left"/>
      <w:pPr>
        <w:ind w:left="3600" w:hanging="1440"/>
      </w:pPr>
      <w:rPr>
        <w:rFonts w:hint="default"/>
        <w:b/>
        <w:u w:val="none"/>
      </w:rPr>
    </w:lvl>
    <w:lvl w:ilvl="7">
      <w:start w:val="1"/>
      <w:numFmt w:val="decimal"/>
      <w:lvlText w:val="%1.%2.%3.%4.%5.%6.%7.%8"/>
      <w:lvlJc w:val="left"/>
      <w:pPr>
        <w:ind w:left="3960" w:hanging="1440"/>
      </w:pPr>
      <w:rPr>
        <w:rFonts w:hint="default"/>
        <w:b/>
        <w:u w:val="none"/>
      </w:rPr>
    </w:lvl>
    <w:lvl w:ilvl="8">
      <w:start w:val="1"/>
      <w:numFmt w:val="decimal"/>
      <w:lvlText w:val="%1.%2.%3.%4.%5.%6.%7.%8.%9"/>
      <w:lvlJc w:val="left"/>
      <w:pPr>
        <w:ind w:left="4680" w:hanging="1800"/>
      </w:pPr>
      <w:rPr>
        <w:rFonts w:hint="default"/>
        <w:b/>
        <w:u w:val="none"/>
      </w:rPr>
    </w:lvl>
  </w:abstractNum>
  <w:abstractNum w:abstractNumId="20" w15:restartNumberingAfterBreak="0">
    <w:nsid w:val="48214B8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8F362D4"/>
    <w:multiLevelType w:val="multilevel"/>
    <w:tmpl w:val="400A296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2C5570"/>
    <w:multiLevelType w:val="hybridMultilevel"/>
    <w:tmpl w:val="EBB418B4"/>
    <w:lvl w:ilvl="0" w:tplc="7BCCCB9A">
      <w:start w:val="1"/>
      <w:numFmt w:val="decimal"/>
      <w:lvlText w:val="%1."/>
      <w:lvlJc w:val="left"/>
      <w:pPr>
        <w:tabs>
          <w:tab w:val="num" w:pos="360"/>
        </w:tabs>
        <w:ind w:left="360" w:hanging="360"/>
      </w:pPr>
      <w:rPr>
        <w:rFonts w:hint="default"/>
        <w:b/>
        <w:color w:val="000000" w:themeColor="text1"/>
        <w:sz w:val="32"/>
        <w:szCs w:val="3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4D711FC8"/>
    <w:multiLevelType w:val="hybridMultilevel"/>
    <w:tmpl w:val="D38C23AE"/>
    <w:lvl w:ilvl="0" w:tplc="0916F706">
      <w:start w:val="1"/>
      <w:numFmt w:val="bullet"/>
      <w:pStyle w:val="ListBullet4"/>
      <w:lvlText w:val=""/>
      <w:lvlJc w:val="left"/>
      <w:pPr>
        <w:tabs>
          <w:tab w:val="num" w:pos="360"/>
        </w:tabs>
        <w:ind w:left="360" w:hanging="360"/>
      </w:pPr>
      <w:rPr>
        <w:rFonts w:ascii="Symbol" w:hAnsi="Symbol" w:hint="default"/>
        <w:color w:val="auto"/>
      </w:rPr>
    </w:lvl>
    <w:lvl w:ilvl="1" w:tplc="2A509C92">
      <w:start w:val="1"/>
      <w:numFmt w:val="bullet"/>
      <w:lvlText w:val="o"/>
      <w:lvlJc w:val="left"/>
      <w:pPr>
        <w:tabs>
          <w:tab w:val="num" w:pos="180"/>
        </w:tabs>
        <w:ind w:left="180" w:hanging="360"/>
      </w:pPr>
      <w:rPr>
        <w:rFonts w:ascii="Courier New" w:hAnsi="Courier New" w:cs="Courier New" w:hint="default"/>
      </w:rPr>
    </w:lvl>
    <w:lvl w:ilvl="2" w:tplc="20F8532E">
      <w:start w:val="1"/>
      <w:numFmt w:val="bullet"/>
      <w:lvlText w:val=""/>
      <w:lvlJc w:val="left"/>
      <w:pPr>
        <w:tabs>
          <w:tab w:val="num" w:pos="900"/>
        </w:tabs>
        <w:ind w:left="900" w:hanging="360"/>
      </w:pPr>
      <w:rPr>
        <w:rFonts w:ascii="Wingdings" w:hAnsi="Wingdings" w:hint="default"/>
      </w:rPr>
    </w:lvl>
    <w:lvl w:ilvl="3" w:tplc="75001252" w:tentative="1">
      <w:start w:val="1"/>
      <w:numFmt w:val="bullet"/>
      <w:lvlText w:val=""/>
      <w:lvlJc w:val="left"/>
      <w:pPr>
        <w:tabs>
          <w:tab w:val="num" w:pos="1620"/>
        </w:tabs>
        <w:ind w:left="1620" w:hanging="360"/>
      </w:pPr>
      <w:rPr>
        <w:rFonts w:ascii="Symbol" w:hAnsi="Symbol" w:hint="default"/>
      </w:rPr>
    </w:lvl>
    <w:lvl w:ilvl="4" w:tplc="40B4A200" w:tentative="1">
      <w:start w:val="1"/>
      <w:numFmt w:val="bullet"/>
      <w:lvlText w:val="o"/>
      <w:lvlJc w:val="left"/>
      <w:pPr>
        <w:tabs>
          <w:tab w:val="num" w:pos="2340"/>
        </w:tabs>
        <w:ind w:left="2340" w:hanging="360"/>
      </w:pPr>
      <w:rPr>
        <w:rFonts w:ascii="Courier New" w:hAnsi="Courier New" w:cs="Courier New" w:hint="default"/>
      </w:rPr>
    </w:lvl>
    <w:lvl w:ilvl="5" w:tplc="8496FF52" w:tentative="1">
      <w:start w:val="1"/>
      <w:numFmt w:val="bullet"/>
      <w:lvlText w:val=""/>
      <w:lvlJc w:val="left"/>
      <w:pPr>
        <w:tabs>
          <w:tab w:val="num" w:pos="3060"/>
        </w:tabs>
        <w:ind w:left="3060" w:hanging="360"/>
      </w:pPr>
      <w:rPr>
        <w:rFonts w:ascii="Wingdings" w:hAnsi="Wingdings" w:hint="default"/>
      </w:rPr>
    </w:lvl>
    <w:lvl w:ilvl="6" w:tplc="8AF8BEA2" w:tentative="1">
      <w:start w:val="1"/>
      <w:numFmt w:val="bullet"/>
      <w:lvlText w:val=""/>
      <w:lvlJc w:val="left"/>
      <w:pPr>
        <w:tabs>
          <w:tab w:val="num" w:pos="3780"/>
        </w:tabs>
        <w:ind w:left="3780" w:hanging="360"/>
      </w:pPr>
      <w:rPr>
        <w:rFonts w:ascii="Symbol" w:hAnsi="Symbol" w:hint="default"/>
      </w:rPr>
    </w:lvl>
    <w:lvl w:ilvl="7" w:tplc="0302BAFE" w:tentative="1">
      <w:start w:val="1"/>
      <w:numFmt w:val="bullet"/>
      <w:lvlText w:val="o"/>
      <w:lvlJc w:val="left"/>
      <w:pPr>
        <w:tabs>
          <w:tab w:val="num" w:pos="4500"/>
        </w:tabs>
        <w:ind w:left="4500" w:hanging="360"/>
      </w:pPr>
      <w:rPr>
        <w:rFonts w:ascii="Courier New" w:hAnsi="Courier New" w:cs="Courier New" w:hint="default"/>
      </w:rPr>
    </w:lvl>
    <w:lvl w:ilvl="8" w:tplc="5AFCD7BA" w:tentative="1">
      <w:start w:val="1"/>
      <w:numFmt w:val="bullet"/>
      <w:lvlText w:val=""/>
      <w:lvlJc w:val="left"/>
      <w:pPr>
        <w:tabs>
          <w:tab w:val="num" w:pos="5220"/>
        </w:tabs>
        <w:ind w:left="5220" w:hanging="360"/>
      </w:pPr>
      <w:rPr>
        <w:rFonts w:ascii="Wingdings" w:hAnsi="Wingdings" w:hint="default"/>
      </w:rPr>
    </w:lvl>
  </w:abstractNum>
  <w:abstractNum w:abstractNumId="24" w15:restartNumberingAfterBreak="0">
    <w:nsid w:val="5EC44C8C"/>
    <w:multiLevelType w:val="multilevel"/>
    <w:tmpl w:val="469E796E"/>
    <w:lvl w:ilvl="0">
      <w:start w:val="1"/>
      <w:numFmt w:val="decimal"/>
      <w:lvlText w:val="%1."/>
      <w:lvlJc w:val="left"/>
      <w:pPr>
        <w:tabs>
          <w:tab w:val="num" w:pos="1080"/>
        </w:tabs>
        <w:ind w:left="1080" w:hanging="1080"/>
      </w:pPr>
      <w:rPr>
        <w:rFonts w:ascii="Times New Roman" w:hAnsi="Times New Roman" w:hint="default"/>
        <w:b/>
        <w:i w:val="0"/>
        <w:sz w:val="32"/>
        <w:szCs w:val="32"/>
      </w:rPr>
    </w:lvl>
    <w:lvl w:ilvl="1">
      <w:start w:val="1"/>
      <w:numFmt w:val="decimal"/>
      <w:lvlText w:val="%1.%2"/>
      <w:lvlJc w:val="left"/>
      <w:pPr>
        <w:tabs>
          <w:tab w:val="num" w:pos="1080"/>
        </w:tabs>
        <w:ind w:left="1080" w:hanging="1080"/>
      </w:pPr>
      <w:rPr>
        <w:rFonts w:ascii="Times New Roman" w:hAnsi="Times New Roman" w:hint="default"/>
        <w:b/>
        <w:i w:val="0"/>
        <w:sz w:val="32"/>
        <w:szCs w:val="32"/>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pStyle w:val="Heading4"/>
      <w:lvlText w:val="%1.%2.%3.%4"/>
      <w:lvlJc w:val="left"/>
      <w:pPr>
        <w:tabs>
          <w:tab w:val="num" w:pos="1080"/>
        </w:tabs>
        <w:ind w:left="1080" w:hanging="1080"/>
      </w:pPr>
      <w:rPr>
        <w:rFonts w:ascii="Times New Roman" w:hAnsi="Times New Roman" w:hint="default"/>
        <w:b/>
        <w:i w:val="0"/>
        <w:sz w:val="22"/>
      </w:rPr>
    </w:lvl>
    <w:lvl w:ilvl="4">
      <w:start w:val="1"/>
      <w:numFmt w:val="decimal"/>
      <w:pStyle w:val="Heading5"/>
      <w:lvlText w:val="%1.%2.%3.%4.%5"/>
      <w:lvlJc w:val="left"/>
      <w:pPr>
        <w:tabs>
          <w:tab w:val="num" w:pos="1440"/>
        </w:tabs>
        <w:ind w:left="1080" w:hanging="1080"/>
      </w:pPr>
      <w:rPr>
        <w:rFonts w:hint="default"/>
        <w:b/>
        <w:i w:val="0"/>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F0D2FC0"/>
    <w:multiLevelType w:val="hybridMultilevel"/>
    <w:tmpl w:val="3388538E"/>
    <w:lvl w:ilvl="0" w:tplc="EC087B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B1164D"/>
    <w:multiLevelType w:val="hybridMultilevel"/>
    <w:tmpl w:val="84529E38"/>
    <w:lvl w:ilvl="0" w:tplc="BA1693D4">
      <w:start w:val="1"/>
      <w:numFmt w:val="bullet"/>
      <w:pStyle w:val="TableBullet"/>
      <w:lvlText w:val=""/>
      <w:lvlJc w:val="left"/>
      <w:pPr>
        <w:tabs>
          <w:tab w:val="num" w:pos="720"/>
        </w:tabs>
        <w:ind w:left="720" w:hanging="360"/>
      </w:pPr>
      <w:rPr>
        <w:rFonts w:ascii="Wingdings" w:hAnsi="Wingdings" w:hint="default"/>
      </w:rPr>
    </w:lvl>
    <w:lvl w:ilvl="1" w:tplc="A4F60DF0" w:tentative="1">
      <w:start w:val="1"/>
      <w:numFmt w:val="bullet"/>
      <w:lvlText w:val="o"/>
      <w:lvlJc w:val="left"/>
      <w:pPr>
        <w:tabs>
          <w:tab w:val="num" w:pos="1440"/>
        </w:tabs>
        <w:ind w:left="1440" w:hanging="360"/>
      </w:pPr>
      <w:rPr>
        <w:rFonts w:ascii="Courier New" w:hAnsi="Courier New" w:hint="default"/>
      </w:rPr>
    </w:lvl>
    <w:lvl w:ilvl="2" w:tplc="11C633DC" w:tentative="1">
      <w:start w:val="1"/>
      <w:numFmt w:val="bullet"/>
      <w:lvlText w:val=""/>
      <w:lvlJc w:val="left"/>
      <w:pPr>
        <w:tabs>
          <w:tab w:val="num" w:pos="2160"/>
        </w:tabs>
        <w:ind w:left="2160" w:hanging="360"/>
      </w:pPr>
      <w:rPr>
        <w:rFonts w:ascii="Wingdings" w:hAnsi="Wingdings" w:hint="default"/>
      </w:rPr>
    </w:lvl>
    <w:lvl w:ilvl="3" w:tplc="DCDEBD04" w:tentative="1">
      <w:start w:val="1"/>
      <w:numFmt w:val="bullet"/>
      <w:lvlText w:val=""/>
      <w:lvlJc w:val="left"/>
      <w:pPr>
        <w:tabs>
          <w:tab w:val="num" w:pos="2880"/>
        </w:tabs>
        <w:ind w:left="2880" w:hanging="360"/>
      </w:pPr>
      <w:rPr>
        <w:rFonts w:ascii="Symbol" w:hAnsi="Symbol" w:hint="default"/>
      </w:rPr>
    </w:lvl>
    <w:lvl w:ilvl="4" w:tplc="E968C7E2" w:tentative="1">
      <w:start w:val="1"/>
      <w:numFmt w:val="bullet"/>
      <w:lvlText w:val="o"/>
      <w:lvlJc w:val="left"/>
      <w:pPr>
        <w:tabs>
          <w:tab w:val="num" w:pos="3600"/>
        </w:tabs>
        <w:ind w:left="3600" w:hanging="360"/>
      </w:pPr>
      <w:rPr>
        <w:rFonts w:ascii="Courier New" w:hAnsi="Courier New" w:hint="default"/>
      </w:rPr>
    </w:lvl>
    <w:lvl w:ilvl="5" w:tplc="DE089188" w:tentative="1">
      <w:start w:val="1"/>
      <w:numFmt w:val="bullet"/>
      <w:lvlText w:val=""/>
      <w:lvlJc w:val="left"/>
      <w:pPr>
        <w:tabs>
          <w:tab w:val="num" w:pos="4320"/>
        </w:tabs>
        <w:ind w:left="4320" w:hanging="360"/>
      </w:pPr>
      <w:rPr>
        <w:rFonts w:ascii="Wingdings" w:hAnsi="Wingdings" w:hint="default"/>
      </w:rPr>
    </w:lvl>
    <w:lvl w:ilvl="6" w:tplc="AD809792" w:tentative="1">
      <w:start w:val="1"/>
      <w:numFmt w:val="bullet"/>
      <w:lvlText w:val=""/>
      <w:lvlJc w:val="left"/>
      <w:pPr>
        <w:tabs>
          <w:tab w:val="num" w:pos="5040"/>
        </w:tabs>
        <w:ind w:left="5040" w:hanging="360"/>
      </w:pPr>
      <w:rPr>
        <w:rFonts w:ascii="Symbol" w:hAnsi="Symbol" w:hint="default"/>
      </w:rPr>
    </w:lvl>
    <w:lvl w:ilvl="7" w:tplc="3A16E532" w:tentative="1">
      <w:start w:val="1"/>
      <w:numFmt w:val="bullet"/>
      <w:lvlText w:val="o"/>
      <w:lvlJc w:val="left"/>
      <w:pPr>
        <w:tabs>
          <w:tab w:val="num" w:pos="5760"/>
        </w:tabs>
        <w:ind w:left="5760" w:hanging="360"/>
      </w:pPr>
      <w:rPr>
        <w:rFonts w:ascii="Courier New" w:hAnsi="Courier New" w:hint="default"/>
      </w:rPr>
    </w:lvl>
    <w:lvl w:ilvl="8" w:tplc="72FE0FA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0726F0"/>
    <w:multiLevelType w:val="hybridMultilevel"/>
    <w:tmpl w:val="DF8A2D78"/>
    <w:lvl w:ilvl="0" w:tplc="E6DAC112">
      <w:start w:val="1"/>
      <w:numFmt w:val="decimal"/>
      <w:pStyle w:val="1"/>
      <w:lvlText w:val="%1."/>
      <w:lvlJc w:val="left"/>
      <w:pPr>
        <w:tabs>
          <w:tab w:val="num" w:pos="1800"/>
        </w:tabs>
        <w:ind w:left="1800" w:hanging="720"/>
      </w:pPr>
      <w:rPr>
        <w:rFonts w:hint="default"/>
      </w:rPr>
    </w:lvl>
    <w:lvl w:ilvl="1" w:tplc="54CA5314">
      <w:start w:val="1"/>
      <w:numFmt w:val="lowerLetter"/>
      <w:lvlText w:val="%2."/>
      <w:lvlJc w:val="left"/>
      <w:pPr>
        <w:tabs>
          <w:tab w:val="num" w:pos="3240"/>
        </w:tabs>
        <w:ind w:left="3240" w:hanging="360"/>
      </w:pPr>
    </w:lvl>
    <w:lvl w:ilvl="2" w:tplc="7CE02860" w:tentative="1">
      <w:start w:val="1"/>
      <w:numFmt w:val="lowerRoman"/>
      <w:lvlText w:val="%3."/>
      <w:lvlJc w:val="right"/>
      <w:pPr>
        <w:tabs>
          <w:tab w:val="num" w:pos="3960"/>
        </w:tabs>
        <w:ind w:left="3960" w:hanging="180"/>
      </w:pPr>
    </w:lvl>
    <w:lvl w:ilvl="3" w:tplc="3ACAC840" w:tentative="1">
      <w:start w:val="1"/>
      <w:numFmt w:val="decimal"/>
      <w:lvlText w:val="%4."/>
      <w:lvlJc w:val="left"/>
      <w:pPr>
        <w:tabs>
          <w:tab w:val="num" w:pos="4680"/>
        </w:tabs>
        <w:ind w:left="4680" w:hanging="360"/>
      </w:pPr>
    </w:lvl>
    <w:lvl w:ilvl="4" w:tplc="B6BCD344" w:tentative="1">
      <w:start w:val="1"/>
      <w:numFmt w:val="lowerLetter"/>
      <w:lvlText w:val="%5."/>
      <w:lvlJc w:val="left"/>
      <w:pPr>
        <w:tabs>
          <w:tab w:val="num" w:pos="5400"/>
        </w:tabs>
        <w:ind w:left="5400" w:hanging="360"/>
      </w:pPr>
    </w:lvl>
    <w:lvl w:ilvl="5" w:tplc="5260B484" w:tentative="1">
      <w:start w:val="1"/>
      <w:numFmt w:val="lowerRoman"/>
      <w:lvlText w:val="%6."/>
      <w:lvlJc w:val="right"/>
      <w:pPr>
        <w:tabs>
          <w:tab w:val="num" w:pos="6120"/>
        </w:tabs>
        <w:ind w:left="6120" w:hanging="180"/>
      </w:pPr>
    </w:lvl>
    <w:lvl w:ilvl="6" w:tplc="D2A472F6" w:tentative="1">
      <w:start w:val="1"/>
      <w:numFmt w:val="decimal"/>
      <w:lvlText w:val="%7."/>
      <w:lvlJc w:val="left"/>
      <w:pPr>
        <w:tabs>
          <w:tab w:val="num" w:pos="6840"/>
        </w:tabs>
        <w:ind w:left="6840" w:hanging="360"/>
      </w:pPr>
    </w:lvl>
    <w:lvl w:ilvl="7" w:tplc="AF667BB2" w:tentative="1">
      <w:start w:val="1"/>
      <w:numFmt w:val="lowerLetter"/>
      <w:lvlText w:val="%8."/>
      <w:lvlJc w:val="left"/>
      <w:pPr>
        <w:tabs>
          <w:tab w:val="num" w:pos="7560"/>
        </w:tabs>
        <w:ind w:left="7560" w:hanging="360"/>
      </w:pPr>
    </w:lvl>
    <w:lvl w:ilvl="8" w:tplc="C3D41676" w:tentative="1">
      <w:start w:val="1"/>
      <w:numFmt w:val="lowerRoman"/>
      <w:lvlText w:val="%9."/>
      <w:lvlJc w:val="right"/>
      <w:pPr>
        <w:tabs>
          <w:tab w:val="num" w:pos="8280"/>
        </w:tabs>
        <w:ind w:left="8280" w:hanging="180"/>
      </w:pPr>
    </w:lvl>
  </w:abstractNum>
  <w:abstractNum w:abstractNumId="28" w15:restartNumberingAfterBreak="0">
    <w:nsid w:val="71E51FBF"/>
    <w:multiLevelType w:val="multilevel"/>
    <w:tmpl w:val="3A005FA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F6173CD"/>
    <w:multiLevelType w:val="hybridMultilevel"/>
    <w:tmpl w:val="BAD4F784"/>
    <w:lvl w:ilvl="0" w:tplc="DFB49846">
      <w:start w:val="1"/>
      <w:numFmt w:val="lowerLetter"/>
      <w:pStyle w:val="BlockText"/>
      <w:lvlText w:val="%1."/>
      <w:lvlJc w:val="left"/>
      <w:pPr>
        <w:tabs>
          <w:tab w:val="num" w:pos="1440"/>
        </w:tabs>
        <w:ind w:left="1440" w:hanging="720"/>
      </w:pPr>
      <w:rPr>
        <w:rFonts w:hint="default"/>
      </w:rPr>
    </w:lvl>
    <w:lvl w:ilvl="1" w:tplc="04090001">
      <w:start w:val="1"/>
      <w:numFmt w:val="lowerLetter"/>
      <w:lvlText w:val="%2."/>
      <w:lvlJc w:val="left"/>
      <w:pPr>
        <w:tabs>
          <w:tab w:val="num" w:pos="360"/>
        </w:tabs>
        <w:ind w:left="360" w:hanging="360"/>
      </w:pPr>
    </w:lvl>
    <w:lvl w:ilvl="2" w:tplc="04090005">
      <w:start w:val="1"/>
      <w:numFmt w:val="decimal"/>
      <w:lvlText w:val="%3."/>
      <w:lvlJc w:val="left"/>
      <w:pPr>
        <w:tabs>
          <w:tab w:val="num" w:pos="1260"/>
        </w:tabs>
        <w:ind w:left="1260" w:hanging="360"/>
      </w:pPr>
    </w:lvl>
    <w:lvl w:ilvl="3" w:tplc="04090001" w:tentative="1">
      <w:start w:val="1"/>
      <w:numFmt w:val="decimal"/>
      <w:lvlText w:val="%4."/>
      <w:lvlJc w:val="left"/>
      <w:pPr>
        <w:tabs>
          <w:tab w:val="num" w:pos="1800"/>
        </w:tabs>
        <w:ind w:left="1800" w:hanging="360"/>
      </w:pPr>
    </w:lvl>
    <w:lvl w:ilvl="4" w:tplc="04090003" w:tentative="1">
      <w:start w:val="1"/>
      <w:numFmt w:val="lowerLetter"/>
      <w:lvlText w:val="%5."/>
      <w:lvlJc w:val="left"/>
      <w:pPr>
        <w:tabs>
          <w:tab w:val="num" w:pos="2520"/>
        </w:tabs>
        <w:ind w:left="2520" w:hanging="360"/>
      </w:pPr>
    </w:lvl>
    <w:lvl w:ilvl="5" w:tplc="04090005" w:tentative="1">
      <w:start w:val="1"/>
      <w:numFmt w:val="lowerRoman"/>
      <w:lvlText w:val="%6."/>
      <w:lvlJc w:val="right"/>
      <w:pPr>
        <w:tabs>
          <w:tab w:val="num" w:pos="3240"/>
        </w:tabs>
        <w:ind w:left="3240" w:hanging="180"/>
      </w:pPr>
    </w:lvl>
    <w:lvl w:ilvl="6" w:tplc="04090001" w:tentative="1">
      <w:start w:val="1"/>
      <w:numFmt w:val="decimal"/>
      <w:lvlText w:val="%7."/>
      <w:lvlJc w:val="left"/>
      <w:pPr>
        <w:tabs>
          <w:tab w:val="num" w:pos="3960"/>
        </w:tabs>
        <w:ind w:left="3960" w:hanging="360"/>
      </w:pPr>
    </w:lvl>
    <w:lvl w:ilvl="7" w:tplc="04090003" w:tentative="1">
      <w:start w:val="1"/>
      <w:numFmt w:val="lowerLetter"/>
      <w:lvlText w:val="%8."/>
      <w:lvlJc w:val="left"/>
      <w:pPr>
        <w:tabs>
          <w:tab w:val="num" w:pos="4680"/>
        </w:tabs>
        <w:ind w:left="4680" w:hanging="360"/>
      </w:pPr>
    </w:lvl>
    <w:lvl w:ilvl="8" w:tplc="04090005" w:tentative="1">
      <w:start w:val="1"/>
      <w:numFmt w:val="lowerRoman"/>
      <w:lvlText w:val="%9."/>
      <w:lvlJc w:val="right"/>
      <w:pPr>
        <w:tabs>
          <w:tab w:val="num" w:pos="5400"/>
        </w:tabs>
        <w:ind w:left="5400" w:hanging="180"/>
      </w:pPr>
    </w:lvl>
  </w:abstractNum>
  <w:num w:numId="1" w16cid:durableId="899053271">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22095322">
    <w:abstractNumId w:val="18"/>
  </w:num>
  <w:num w:numId="3" w16cid:durableId="1953322114">
    <w:abstractNumId w:val="29"/>
  </w:num>
  <w:num w:numId="4" w16cid:durableId="949701193">
    <w:abstractNumId w:val="27"/>
  </w:num>
  <w:num w:numId="5" w16cid:durableId="1611738988">
    <w:abstractNumId w:val="8"/>
  </w:num>
  <w:num w:numId="6" w16cid:durableId="419369329">
    <w:abstractNumId w:val="26"/>
  </w:num>
  <w:num w:numId="7" w16cid:durableId="718553824">
    <w:abstractNumId w:val="24"/>
  </w:num>
  <w:num w:numId="8" w16cid:durableId="1787314473">
    <w:abstractNumId w:val="20"/>
  </w:num>
  <w:num w:numId="9" w16cid:durableId="268122715">
    <w:abstractNumId w:val="2"/>
  </w:num>
  <w:num w:numId="10" w16cid:durableId="732504556">
    <w:abstractNumId w:val="23"/>
  </w:num>
  <w:num w:numId="11" w16cid:durableId="634263623">
    <w:abstractNumId w:val="0"/>
  </w:num>
  <w:num w:numId="12" w16cid:durableId="32314297">
    <w:abstractNumId w:val="11"/>
  </w:num>
  <w:num w:numId="13" w16cid:durableId="10072962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1214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697264">
    <w:abstractNumId w:val="7"/>
  </w:num>
  <w:num w:numId="16" w16cid:durableId="1297889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3365017">
    <w:abstractNumId w:val="7"/>
  </w:num>
  <w:num w:numId="18" w16cid:durableId="707950850">
    <w:abstractNumId w:val="7"/>
  </w:num>
  <w:num w:numId="19" w16cid:durableId="1259169355">
    <w:abstractNumId w:val="15"/>
  </w:num>
  <w:num w:numId="20" w16cid:durableId="1205021149">
    <w:abstractNumId w:val="12"/>
  </w:num>
  <w:num w:numId="21" w16cid:durableId="1305620565">
    <w:abstractNumId w:val="9"/>
  </w:num>
  <w:num w:numId="22" w16cid:durableId="552816273">
    <w:abstractNumId w:val="19"/>
  </w:num>
  <w:num w:numId="23" w16cid:durableId="146433974">
    <w:abstractNumId w:val="22"/>
  </w:num>
  <w:num w:numId="24" w16cid:durableId="474639642">
    <w:abstractNumId w:val="6"/>
  </w:num>
  <w:num w:numId="25" w16cid:durableId="208690395">
    <w:abstractNumId w:val="3"/>
  </w:num>
  <w:num w:numId="26" w16cid:durableId="541525495">
    <w:abstractNumId w:val="14"/>
  </w:num>
  <w:num w:numId="27" w16cid:durableId="1293444569">
    <w:abstractNumId w:val="4"/>
  </w:num>
  <w:num w:numId="28" w16cid:durableId="1045527239">
    <w:abstractNumId w:val="25"/>
  </w:num>
  <w:num w:numId="29" w16cid:durableId="507795051">
    <w:abstractNumId w:val="13"/>
  </w:num>
  <w:num w:numId="30" w16cid:durableId="1840458128">
    <w:abstractNumId w:val="16"/>
  </w:num>
  <w:num w:numId="31" w16cid:durableId="1825899366">
    <w:abstractNumId w:val="10"/>
  </w:num>
  <w:num w:numId="32" w16cid:durableId="1036541059">
    <w:abstractNumId w:val="21"/>
  </w:num>
  <w:num w:numId="33" w16cid:durableId="1578902767">
    <w:abstractNumId w:val="28"/>
  </w:num>
  <w:num w:numId="34" w16cid:durableId="590894947">
    <w:abstractNumId w:val="17"/>
  </w:num>
  <w:num w:numId="35" w16cid:durableId="2007974192">
    <w:abstractNumId w:val="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mith, Ira">
    <w15:presenceInfo w15:providerId="AD" w15:userId="S::Ira.Smith@ercot.com::dfefdef2-94f7-4722-8795-76c8aee4b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2B2"/>
    <w:rsid w:val="00015427"/>
    <w:rsid w:val="00031534"/>
    <w:rsid w:val="00045382"/>
    <w:rsid w:val="00054AC9"/>
    <w:rsid w:val="00060A4B"/>
    <w:rsid w:val="000616B0"/>
    <w:rsid w:val="00063B8B"/>
    <w:rsid w:val="00071564"/>
    <w:rsid w:val="000B5A3E"/>
    <w:rsid w:val="000B7213"/>
    <w:rsid w:val="000C451D"/>
    <w:rsid w:val="000C757E"/>
    <w:rsid w:val="000D3084"/>
    <w:rsid w:val="000D5D9E"/>
    <w:rsid w:val="000D7DF4"/>
    <w:rsid w:val="000E142A"/>
    <w:rsid w:val="000E1C87"/>
    <w:rsid w:val="000E3FBB"/>
    <w:rsid w:val="000E4114"/>
    <w:rsid w:val="000E74C7"/>
    <w:rsid w:val="000F6082"/>
    <w:rsid w:val="00104E3E"/>
    <w:rsid w:val="001079D3"/>
    <w:rsid w:val="0011298C"/>
    <w:rsid w:val="00120E05"/>
    <w:rsid w:val="00121822"/>
    <w:rsid w:val="00122F7C"/>
    <w:rsid w:val="00125DE2"/>
    <w:rsid w:val="00130008"/>
    <w:rsid w:val="00132BB1"/>
    <w:rsid w:val="0013547F"/>
    <w:rsid w:val="00136B13"/>
    <w:rsid w:val="001613C7"/>
    <w:rsid w:val="00172B0D"/>
    <w:rsid w:val="0017777B"/>
    <w:rsid w:val="00180CB4"/>
    <w:rsid w:val="00181505"/>
    <w:rsid w:val="00182486"/>
    <w:rsid w:val="00186F99"/>
    <w:rsid w:val="001903AB"/>
    <w:rsid w:val="00197A34"/>
    <w:rsid w:val="001A5196"/>
    <w:rsid w:val="001C1B6A"/>
    <w:rsid w:val="001D4F5B"/>
    <w:rsid w:val="001F0FF4"/>
    <w:rsid w:val="001F2150"/>
    <w:rsid w:val="00204228"/>
    <w:rsid w:val="00204EE8"/>
    <w:rsid w:val="0021283B"/>
    <w:rsid w:val="0022201F"/>
    <w:rsid w:val="00236BE9"/>
    <w:rsid w:val="00236D86"/>
    <w:rsid w:val="002407AF"/>
    <w:rsid w:val="00246EBA"/>
    <w:rsid w:val="00247A8C"/>
    <w:rsid w:val="00256BA4"/>
    <w:rsid w:val="00261BE5"/>
    <w:rsid w:val="00263623"/>
    <w:rsid w:val="00270D2E"/>
    <w:rsid w:val="00295132"/>
    <w:rsid w:val="002952B2"/>
    <w:rsid w:val="002A0E62"/>
    <w:rsid w:val="002A69FC"/>
    <w:rsid w:val="002A7325"/>
    <w:rsid w:val="002C1030"/>
    <w:rsid w:val="002C17CD"/>
    <w:rsid w:val="002C7A90"/>
    <w:rsid w:val="002F3337"/>
    <w:rsid w:val="00303B80"/>
    <w:rsid w:val="003233A5"/>
    <w:rsid w:val="003364CF"/>
    <w:rsid w:val="00352C3C"/>
    <w:rsid w:val="00371A8E"/>
    <w:rsid w:val="00382B06"/>
    <w:rsid w:val="0039241E"/>
    <w:rsid w:val="00394D48"/>
    <w:rsid w:val="003A4A1F"/>
    <w:rsid w:val="003B09D9"/>
    <w:rsid w:val="003B0E93"/>
    <w:rsid w:val="003B3815"/>
    <w:rsid w:val="003C641F"/>
    <w:rsid w:val="003C7BB4"/>
    <w:rsid w:val="003E1DCA"/>
    <w:rsid w:val="003E2BBB"/>
    <w:rsid w:val="003E4693"/>
    <w:rsid w:val="003F3555"/>
    <w:rsid w:val="00405247"/>
    <w:rsid w:val="0040684C"/>
    <w:rsid w:val="00412AA7"/>
    <w:rsid w:val="0041628D"/>
    <w:rsid w:val="00423F26"/>
    <w:rsid w:val="00432D7C"/>
    <w:rsid w:val="0043376C"/>
    <w:rsid w:val="00433A28"/>
    <w:rsid w:val="004342AE"/>
    <w:rsid w:val="00437562"/>
    <w:rsid w:val="00443365"/>
    <w:rsid w:val="00475585"/>
    <w:rsid w:val="004913BA"/>
    <w:rsid w:val="004A06FE"/>
    <w:rsid w:val="004A21CC"/>
    <w:rsid w:val="004C11DD"/>
    <w:rsid w:val="004C53AA"/>
    <w:rsid w:val="00504BF9"/>
    <w:rsid w:val="0051371A"/>
    <w:rsid w:val="00530B7C"/>
    <w:rsid w:val="00540ADB"/>
    <w:rsid w:val="00540B99"/>
    <w:rsid w:val="00551E48"/>
    <w:rsid w:val="00556082"/>
    <w:rsid w:val="0057189A"/>
    <w:rsid w:val="00586A1E"/>
    <w:rsid w:val="00586C52"/>
    <w:rsid w:val="005A40A3"/>
    <w:rsid w:val="005A699E"/>
    <w:rsid w:val="005A6C6C"/>
    <w:rsid w:val="005B2926"/>
    <w:rsid w:val="005B2E91"/>
    <w:rsid w:val="005B3CBF"/>
    <w:rsid w:val="005B7C55"/>
    <w:rsid w:val="005C7A63"/>
    <w:rsid w:val="005D2EB6"/>
    <w:rsid w:val="005D3708"/>
    <w:rsid w:val="005E5AD3"/>
    <w:rsid w:val="005E7FEB"/>
    <w:rsid w:val="005F17AB"/>
    <w:rsid w:val="005F1CDF"/>
    <w:rsid w:val="005F3858"/>
    <w:rsid w:val="0060052D"/>
    <w:rsid w:val="006012F9"/>
    <w:rsid w:val="0060267E"/>
    <w:rsid w:val="006121E4"/>
    <w:rsid w:val="0061469A"/>
    <w:rsid w:val="006179DD"/>
    <w:rsid w:val="0062215F"/>
    <w:rsid w:val="00626124"/>
    <w:rsid w:val="00627CFB"/>
    <w:rsid w:val="00633996"/>
    <w:rsid w:val="00644727"/>
    <w:rsid w:val="00656BDF"/>
    <w:rsid w:val="00670200"/>
    <w:rsid w:val="006707FD"/>
    <w:rsid w:val="00675C29"/>
    <w:rsid w:val="006843FF"/>
    <w:rsid w:val="00685DD3"/>
    <w:rsid w:val="00691BCE"/>
    <w:rsid w:val="006939E7"/>
    <w:rsid w:val="00695294"/>
    <w:rsid w:val="006A1807"/>
    <w:rsid w:val="006A7D93"/>
    <w:rsid w:val="006B21A1"/>
    <w:rsid w:val="006B4EDB"/>
    <w:rsid w:val="006C2655"/>
    <w:rsid w:val="006F3013"/>
    <w:rsid w:val="007174E6"/>
    <w:rsid w:val="00720E75"/>
    <w:rsid w:val="00721E8E"/>
    <w:rsid w:val="007460E3"/>
    <w:rsid w:val="007544FF"/>
    <w:rsid w:val="00755956"/>
    <w:rsid w:val="0075603E"/>
    <w:rsid w:val="0076374F"/>
    <w:rsid w:val="00781FDE"/>
    <w:rsid w:val="00786D23"/>
    <w:rsid w:val="00793D1F"/>
    <w:rsid w:val="00797DF7"/>
    <w:rsid w:val="007B46EB"/>
    <w:rsid w:val="007B6C23"/>
    <w:rsid w:val="007B71C1"/>
    <w:rsid w:val="007D531B"/>
    <w:rsid w:val="007E2047"/>
    <w:rsid w:val="007E4BCC"/>
    <w:rsid w:val="007F0BF5"/>
    <w:rsid w:val="007F1BE0"/>
    <w:rsid w:val="007F5341"/>
    <w:rsid w:val="007F7642"/>
    <w:rsid w:val="0080327E"/>
    <w:rsid w:val="0081208D"/>
    <w:rsid w:val="00816C31"/>
    <w:rsid w:val="00821E85"/>
    <w:rsid w:val="00822574"/>
    <w:rsid w:val="008226E8"/>
    <w:rsid w:val="008262A1"/>
    <w:rsid w:val="008361F3"/>
    <w:rsid w:val="00841B1E"/>
    <w:rsid w:val="00855D47"/>
    <w:rsid w:val="00871BAE"/>
    <w:rsid w:val="008816D5"/>
    <w:rsid w:val="00881904"/>
    <w:rsid w:val="00891F65"/>
    <w:rsid w:val="00893295"/>
    <w:rsid w:val="008945F1"/>
    <w:rsid w:val="00897D11"/>
    <w:rsid w:val="008B780E"/>
    <w:rsid w:val="008C50A1"/>
    <w:rsid w:val="008E0A5B"/>
    <w:rsid w:val="008E743C"/>
    <w:rsid w:val="008E75E8"/>
    <w:rsid w:val="008F63FB"/>
    <w:rsid w:val="00901F1A"/>
    <w:rsid w:val="00906FDF"/>
    <w:rsid w:val="00907E18"/>
    <w:rsid w:val="00913D2E"/>
    <w:rsid w:val="00922BD6"/>
    <w:rsid w:val="00927437"/>
    <w:rsid w:val="0093632D"/>
    <w:rsid w:val="0093702E"/>
    <w:rsid w:val="00943EF9"/>
    <w:rsid w:val="009443BC"/>
    <w:rsid w:val="0094691C"/>
    <w:rsid w:val="00950579"/>
    <w:rsid w:val="0096034E"/>
    <w:rsid w:val="00967A31"/>
    <w:rsid w:val="00970143"/>
    <w:rsid w:val="0098126B"/>
    <w:rsid w:val="0098329C"/>
    <w:rsid w:val="009A38AD"/>
    <w:rsid w:val="009B6375"/>
    <w:rsid w:val="009D0931"/>
    <w:rsid w:val="009D375F"/>
    <w:rsid w:val="009E30A8"/>
    <w:rsid w:val="009E4DA0"/>
    <w:rsid w:val="009E4F38"/>
    <w:rsid w:val="00A00936"/>
    <w:rsid w:val="00A02B2D"/>
    <w:rsid w:val="00A054F0"/>
    <w:rsid w:val="00A10F19"/>
    <w:rsid w:val="00A3673D"/>
    <w:rsid w:val="00A37E9B"/>
    <w:rsid w:val="00A45637"/>
    <w:rsid w:val="00A57D5A"/>
    <w:rsid w:val="00A67011"/>
    <w:rsid w:val="00A7669E"/>
    <w:rsid w:val="00A91641"/>
    <w:rsid w:val="00A92048"/>
    <w:rsid w:val="00AB51E7"/>
    <w:rsid w:val="00AB70D8"/>
    <w:rsid w:val="00AD0B9F"/>
    <w:rsid w:val="00AF6D6A"/>
    <w:rsid w:val="00AF7340"/>
    <w:rsid w:val="00B22607"/>
    <w:rsid w:val="00B23A2E"/>
    <w:rsid w:val="00B26E69"/>
    <w:rsid w:val="00B31012"/>
    <w:rsid w:val="00B31AC9"/>
    <w:rsid w:val="00B34113"/>
    <w:rsid w:val="00B40198"/>
    <w:rsid w:val="00B53122"/>
    <w:rsid w:val="00B74439"/>
    <w:rsid w:val="00B763E3"/>
    <w:rsid w:val="00B803D4"/>
    <w:rsid w:val="00B86892"/>
    <w:rsid w:val="00B87AF7"/>
    <w:rsid w:val="00B94FCA"/>
    <w:rsid w:val="00BA3EB3"/>
    <w:rsid w:val="00BA73A3"/>
    <w:rsid w:val="00BC0737"/>
    <w:rsid w:val="00BC2D51"/>
    <w:rsid w:val="00BC60E9"/>
    <w:rsid w:val="00BD78CF"/>
    <w:rsid w:val="00BE2351"/>
    <w:rsid w:val="00BF2E87"/>
    <w:rsid w:val="00BF702C"/>
    <w:rsid w:val="00C15B52"/>
    <w:rsid w:val="00C263B5"/>
    <w:rsid w:val="00C30688"/>
    <w:rsid w:val="00C310D7"/>
    <w:rsid w:val="00C5042B"/>
    <w:rsid w:val="00C50451"/>
    <w:rsid w:val="00C509AB"/>
    <w:rsid w:val="00C54A14"/>
    <w:rsid w:val="00C55FA3"/>
    <w:rsid w:val="00C74985"/>
    <w:rsid w:val="00C86589"/>
    <w:rsid w:val="00CA46F9"/>
    <w:rsid w:val="00CA613F"/>
    <w:rsid w:val="00CC3303"/>
    <w:rsid w:val="00CC532C"/>
    <w:rsid w:val="00CF3320"/>
    <w:rsid w:val="00D02154"/>
    <w:rsid w:val="00D07922"/>
    <w:rsid w:val="00D11509"/>
    <w:rsid w:val="00D14300"/>
    <w:rsid w:val="00D23303"/>
    <w:rsid w:val="00D37969"/>
    <w:rsid w:val="00D37A31"/>
    <w:rsid w:val="00D40F3E"/>
    <w:rsid w:val="00D64A6D"/>
    <w:rsid w:val="00D67A65"/>
    <w:rsid w:val="00D845DE"/>
    <w:rsid w:val="00D90191"/>
    <w:rsid w:val="00DA3059"/>
    <w:rsid w:val="00DA4F8F"/>
    <w:rsid w:val="00DA7139"/>
    <w:rsid w:val="00DA7ECD"/>
    <w:rsid w:val="00DB0883"/>
    <w:rsid w:val="00DC2EA5"/>
    <w:rsid w:val="00DC625F"/>
    <w:rsid w:val="00DD5F44"/>
    <w:rsid w:val="00DD664B"/>
    <w:rsid w:val="00DF7EBB"/>
    <w:rsid w:val="00E1475D"/>
    <w:rsid w:val="00E20585"/>
    <w:rsid w:val="00E21475"/>
    <w:rsid w:val="00E24993"/>
    <w:rsid w:val="00E34AAE"/>
    <w:rsid w:val="00E43FB4"/>
    <w:rsid w:val="00E50CCF"/>
    <w:rsid w:val="00E53E65"/>
    <w:rsid w:val="00E642E3"/>
    <w:rsid w:val="00E7288A"/>
    <w:rsid w:val="00E7351A"/>
    <w:rsid w:val="00E836F6"/>
    <w:rsid w:val="00E95465"/>
    <w:rsid w:val="00EA098B"/>
    <w:rsid w:val="00EB2CDE"/>
    <w:rsid w:val="00EB3F76"/>
    <w:rsid w:val="00EB49F8"/>
    <w:rsid w:val="00EC502A"/>
    <w:rsid w:val="00EC7D29"/>
    <w:rsid w:val="00EF776C"/>
    <w:rsid w:val="00F011C3"/>
    <w:rsid w:val="00F03020"/>
    <w:rsid w:val="00F1653E"/>
    <w:rsid w:val="00F24AA4"/>
    <w:rsid w:val="00F27C4B"/>
    <w:rsid w:val="00F37EB0"/>
    <w:rsid w:val="00F5017A"/>
    <w:rsid w:val="00F53A01"/>
    <w:rsid w:val="00F75A51"/>
    <w:rsid w:val="00FA34F9"/>
    <w:rsid w:val="00FB0753"/>
    <w:rsid w:val="00FC42EF"/>
    <w:rsid w:val="00FC665D"/>
    <w:rsid w:val="00FC795F"/>
    <w:rsid w:val="00FD5211"/>
    <w:rsid w:val="00FE3DBD"/>
    <w:rsid w:val="00FF06F2"/>
    <w:rsid w:val="00FF185F"/>
    <w:rsid w:val="00FF21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EC078C"/>
  <w15:docId w15:val="{305E8DF0-1F31-452A-83FB-2C53C94CF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122F7C"/>
    <w:pPr>
      <w:keepNext/>
      <w:pageBreakBefore/>
      <w:spacing w:before="60" w:after="60"/>
      <w:outlineLvl w:val="0"/>
    </w:pPr>
    <w:rPr>
      <w:b/>
      <w:sz w:val="28"/>
      <w:szCs w:val="28"/>
    </w:rPr>
  </w:style>
  <w:style w:type="paragraph" w:styleId="Heading2">
    <w:name w:val="heading 2"/>
    <w:aliases w:val="h2"/>
    <w:basedOn w:val="Normal"/>
    <w:next w:val="Normal"/>
    <w:link w:val="Heading2Char"/>
    <w:autoRedefine/>
    <w:qFormat/>
    <w:rsid w:val="00E53E65"/>
    <w:pPr>
      <w:keepNext/>
      <w:ind w:left="720"/>
      <w:jc w:val="both"/>
      <w:outlineLvl w:val="1"/>
    </w:pPr>
    <w:rPr>
      <w:rFonts w:cs="Arial"/>
      <w:b/>
      <w:bCs/>
      <w:iCs/>
      <w:sz w:val="28"/>
      <w:szCs w:val="28"/>
    </w:rPr>
  </w:style>
  <w:style w:type="paragraph" w:styleId="Heading3">
    <w:name w:val="heading 3"/>
    <w:aliases w:val="h3"/>
    <w:basedOn w:val="Normal"/>
    <w:next w:val="Normal"/>
    <w:link w:val="Heading3Char"/>
    <w:autoRedefine/>
    <w:qFormat/>
    <w:rsid w:val="00EC502A"/>
    <w:pPr>
      <w:keepNext/>
      <w:jc w:val="both"/>
      <w:outlineLvl w:val="2"/>
    </w:pPr>
    <w:rPr>
      <w:rFonts w:cs="Arial"/>
      <w:b/>
      <w:bCs/>
      <w:sz w:val="28"/>
      <w:szCs w:val="28"/>
    </w:rPr>
  </w:style>
  <w:style w:type="paragraph" w:styleId="Heading4">
    <w:name w:val="heading 4"/>
    <w:aliases w:val="h4"/>
    <w:basedOn w:val="Normal"/>
    <w:next w:val="Normal"/>
    <w:qFormat/>
    <w:pPr>
      <w:keepNext/>
      <w:numPr>
        <w:ilvl w:val="3"/>
        <w:numId w:val="7"/>
      </w:numPr>
      <w:spacing w:before="240" w:after="60"/>
      <w:outlineLvl w:val="3"/>
    </w:pPr>
    <w:rPr>
      <w:b/>
      <w:bCs/>
      <w:sz w:val="28"/>
      <w:szCs w:val="28"/>
    </w:rPr>
  </w:style>
  <w:style w:type="paragraph" w:styleId="Heading5">
    <w:name w:val="heading 5"/>
    <w:aliases w:val="h5"/>
    <w:basedOn w:val="Normal"/>
    <w:next w:val="Normal"/>
    <w:qFormat/>
    <w:pPr>
      <w:numPr>
        <w:ilvl w:val="4"/>
        <w:numId w:val="7"/>
      </w:numPr>
      <w:spacing w:before="240" w:after="60"/>
      <w:outlineLvl w:val="4"/>
    </w:pPr>
    <w:rPr>
      <w:b/>
      <w:bCs/>
      <w:i/>
      <w:iCs/>
      <w:sz w:val="26"/>
      <w:szCs w:val="26"/>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spacing w:before="240"/>
      <w:outlineLvl w:val="7"/>
    </w:pPr>
    <w:rPr>
      <w:b/>
      <w:i/>
      <w:smallCaps/>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0">
    <w:name w:val="Bullet (1.0)"/>
    <w:basedOn w:val="Normal"/>
    <w:pPr>
      <w:numPr>
        <w:numId w:val="1"/>
      </w:numPr>
      <w:ind w:left="1800" w:hanging="720"/>
    </w:pPr>
    <w:rPr>
      <w:szCs w:val="20"/>
    </w:rPr>
  </w:style>
  <w:style w:type="paragraph" w:customStyle="1" w:styleId="Bullet">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BulletBullet">
    <w:name w:val="Bullet/Bullet"/>
    <w:basedOn w:val="Bullet10"/>
    <w:pPr>
      <w:numPr>
        <w:numId w:val="2"/>
      </w:numPr>
      <w:tabs>
        <w:tab w:val="clear" w:pos="2448"/>
        <w:tab w:val="num" w:pos="360"/>
        <w:tab w:val="num" w:pos="2430"/>
      </w:tabs>
      <w:ind w:left="2520" w:hanging="720"/>
    </w:pPr>
  </w:style>
  <w:style w:type="paragraph" w:customStyle="1" w:styleId="Heading1NON">
    <w:name w:val="Heading 1 NON"/>
    <w:basedOn w:val="Heading1"/>
    <w:next w:val="Normal"/>
    <w:pPr>
      <w:spacing w:after="240"/>
    </w:pPr>
  </w:style>
  <w:style w:type="paragraph" w:customStyle="1" w:styleId="TableBulletBullet">
    <w:name w:val="Table Bullet/Bullet"/>
    <w:basedOn w:val="Normal"/>
    <w:pPr>
      <w:numPr>
        <w:numId w:val="5"/>
      </w:numPr>
    </w:pPr>
  </w:style>
  <w:style w:type="paragraph" w:customStyle="1" w:styleId="TableBullet">
    <w:name w:val="Table Bullet"/>
    <w:basedOn w:val="Normal"/>
    <w:pPr>
      <w:numPr>
        <w:numId w:val="6"/>
      </w:numPr>
    </w:pPr>
  </w:style>
  <w:style w:type="paragraph" w:styleId="Header">
    <w:name w:val="header"/>
    <w:basedOn w:val="Normal"/>
    <w:link w:val="HeaderChar"/>
    <w:pPr>
      <w:tabs>
        <w:tab w:val="center" w:pos="4320"/>
        <w:tab w:val="right" w:pos="8640"/>
      </w:tabs>
    </w:pPr>
  </w:style>
  <w:style w:type="paragraph" w:customStyle="1" w:styleId="TableText">
    <w:name w:val="Table Text"/>
    <w:basedOn w:val="Normal"/>
  </w:style>
  <w:style w:type="character" w:styleId="Hyperlink">
    <w:name w:val="Hyperlink"/>
    <w:basedOn w:val="DefaultParagraphFont"/>
    <w:rPr>
      <w:color w:val="0000FF"/>
      <w:u w:val="single"/>
    </w:rPr>
  </w:style>
  <w:style w:type="paragraph" w:styleId="TOC1">
    <w:name w:val="toc 1"/>
    <w:basedOn w:val="Normal"/>
    <w:next w:val="Normal"/>
    <w:autoRedefine/>
    <w:uiPriority w:val="39"/>
    <w:pPr>
      <w:tabs>
        <w:tab w:val="left" w:pos="720"/>
        <w:tab w:val="right" w:leader="dot" w:pos="9720"/>
      </w:tabs>
      <w:spacing w:before="120" w:after="120"/>
    </w:pPr>
    <w:rPr>
      <w:b/>
      <w:noProof/>
      <w:szCs w:val="36"/>
    </w:rPr>
  </w:style>
  <w:style w:type="paragraph" w:styleId="TOC2">
    <w:name w:val="toc 2"/>
    <w:basedOn w:val="Normal"/>
    <w:next w:val="Normal"/>
    <w:autoRedefine/>
    <w:uiPriority w:val="39"/>
    <w:pPr>
      <w:tabs>
        <w:tab w:val="left" w:pos="900"/>
        <w:tab w:val="left" w:pos="1080"/>
        <w:tab w:val="right" w:leader="dot" w:pos="9720"/>
      </w:tabs>
      <w:ind w:left="360"/>
    </w:pPr>
    <w:rPr>
      <w:noProof/>
      <w:szCs w:val="36"/>
    </w:rPr>
  </w:style>
  <w:style w:type="paragraph" w:styleId="TOC3">
    <w:name w:val="toc 3"/>
    <w:basedOn w:val="Normal"/>
    <w:next w:val="Normal"/>
    <w:autoRedefine/>
    <w:uiPriority w:val="39"/>
    <w:pPr>
      <w:tabs>
        <w:tab w:val="left" w:pos="1620"/>
        <w:tab w:val="left" w:pos="1680"/>
        <w:tab w:val="left" w:pos="1980"/>
        <w:tab w:val="right" w:leader="dot" w:pos="9720"/>
      </w:tabs>
      <w:ind w:left="900"/>
      <w:jc w:val="both"/>
    </w:pPr>
    <w:rPr>
      <w:iCs/>
      <w:noProof/>
      <w:szCs w:val="28"/>
    </w:rPr>
  </w:style>
  <w:style w:type="paragraph" w:customStyle="1" w:styleId="TextBody">
    <w:name w:val="Text Body"/>
    <w:basedOn w:val="Normal"/>
    <w:autoRedefine/>
    <w:pPr>
      <w:spacing w:after="240"/>
      <w:jc w:val="both"/>
    </w:pPr>
  </w:style>
  <w:style w:type="paragraph" w:customStyle="1" w:styleId="Bold">
    <w:name w:val="Bold"/>
    <w:aliases w:val="10 pt"/>
    <w:basedOn w:val="Normal"/>
    <w:rPr>
      <w:b/>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u w:val="single"/>
    </w:rPr>
  </w:style>
  <w:style w:type="paragraph" w:customStyle="1" w:styleId="TermTitle">
    <w:name w:val="Term Title"/>
    <w:basedOn w:val="Normal"/>
    <w:pPr>
      <w:spacing w:before="120"/>
      <w:ind w:left="720"/>
    </w:pPr>
    <w:rPr>
      <w:b/>
      <w:szCs w:val="20"/>
    </w:rPr>
  </w:style>
  <w:style w:type="paragraph" w:customStyle="1" w:styleId="TermDefinition">
    <w:name w:val="Term Definition"/>
    <w:basedOn w:val="TermTitle"/>
    <w:pPr>
      <w:spacing w:before="0" w:after="60"/>
    </w:pPr>
    <w:rPr>
      <w:b w:val="0"/>
    </w:rPr>
  </w:style>
  <w:style w:type="paragraph" w:styleId="NormalIndent">
    <w:name w:val="Normal Indent"/>
    <w:basedOn w:val="Normal"/>
    <w:pPr>
      <w:ind w:left="1080" w:hanging="360"/>
    </w:pPr>
    <w:rPr>
      <w:rFonts w:ascii="Times" w:hAnsi="Times"/>
    </w:rPr>
  </w:style>
  <w:style w:type="paragraph" w:customStyle="1" w:styleId="CodeExample">
    <w:name w:val="Code Example"/>
    <w:basedOn w:val="Normal"/>
    <w:rPr>
      <w:rFonts w:ascii="Courier" w:hAnsi="Courier"/>
    </w:rPr>
  </w:style>
  <w:style w:type="paragraph" w:styleId="BodyTextIndent3">
    <w:name w:val="Body Text Indent 3"/>
    <w:basedOn w:val="Normal"/>
    <w:pPr>
      <w:ind w:left="720"/>
    </w:pPr>
  </w:style>
  <w:style w:type="paragraph" w:customStyle="1" w:styleId="List1">
    <w:name w:val="List1"/>
    <w:basedOn w:val="Normal"/>
    <w:pPr>
      <w:tabs>
        <w:tab w:val="left" w:pos="1980"/>
      </w:tabs>
      <w:ind w:left="1980" w:hanging="540"/>
    </w:pPr>
    <w:rPr>
      <w:rFonts w:ascii="Times" w:hAnsi="Times"/>
    </w:rPr>
  </w:style>
  <w:style w:type="paragraph" w:styleId="BodyText2">
    <w:name w:val="Body Text 2"/>
    <w:basedOn w:val="Normal"/>
    <w:rPr>
      <w:rFonts w:ascii="Arial" w:hAnsi="Arial" w:cs="Arial"/>
      <w:color w:val="000000"/>
      <w:szCs w:val="10"/>
    </w:rPr>
  </w:style>
  <w:style w:type="character" w:styleId="FollowedHyperlink">
    <w:name w:val="FollowedHyperlink"/>
    <w:basedOn w:val="DefaultParagraphFont"/>
    <w:rPr>
      <w:color w:val="800080"/>
      <w:u w:val="single"/>
    </w:rPr>
  </w:style>
  <w:style w:type="paragraph" w:styleId="BodyText3">
    <w:name w:val="Body Text 3"/>
    <w:basedOn w:val="Normal"/>
    <w:pPr>
      <w:spacing w:before="60" w:after="60"/>
    </w:pPr>
    <w:rPr>
      <w:i/>
      <w:iCs/>
      <w:sz w:val="22"/>
    </w:rPr>
  </w:style>
  <w:style w:type="paragraph" w:styleId="Caption">
    <w:name w:val="caption"/>
    <w:basedOn w:val="Normal"/>
    <w:next w:val="Normal"/>
    <w:qFormat/>
    <w:pPr>
      <w:spacing w:before="120" w:after="120"/>
    </w:pPr>
    <w:rPr>
      <w:b/>
      <w:bCs/>
      <w:sz w:val="20"/>
      <w:szCs w:val="20"/>
    </w:rPr>
  </w:style>
  <w:style w:type="paragraph" w:styleId="PlainText">
    <w:name w:val="Plain Text"/>
    <w:basedOn w:val="Normal"/>
    <w:rPr>
      <w:rFonts w:ascii="Courier New" w:hAnsi="Courier New" w:cs="Courier New"/>
      <w:sz w:val="20"/>
      <w:szCs w:val="20"/>
    </w:rPr>
  </w:style>
  <w:style w:type="paragraph" w:styleId="BodyTextIndent">
    <w:name w:val="Body Text Indent"/>
    <w:basedOn w:val="Normal"/>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DocumentMap">
    <w:name w:val="Document Map"/>
    <w:basedOn w:val="Normal"/>
    <w:semiHidden/>
    <w:pPr>
      <w:shd w:val="clear" w:color="auto" w:fill="000080"/>
    </w:pPr>
    <w:rPr>
      <w:rFonts w:ascii="Tahoma" w:hAnsi="Tahoma" w:cs="Tahoma"/>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2">
    <w:name w:val="Body Text Indent 2"/>
    <w:basedOn w:val="Normal"/>
    <w:pPr>
      <w:ind w:left="720" w:hanging="720"/>
    </w:pPr>
  </w:style>
  <w:style w:type="paragraph" w:styleId="Title">
    <w:name w:val="Title"/>
    <w:basedOn w:val="Normal"/>
    <w:qFormat/>
    <w:pPr>
      <w:jc w:val="center"/>
    </w:pPr>
    <w:rPr>
      <w:b/>
      <w:bCs/>
    </w:rPr>
  </w:style>
  <w:style w:type="paragraph" w:styleId="NormalWeb">
    <w:name w:val="Normal (Web)"/>
    <w:basedOn w:val="Normal"/>
    <w:uiPriority w:val="99"/>
    <w:pPr>
      <w:spacing w:before="100" w:beforeAutospacing="1" w:after="100" w:afterAutospacing="1"/>
    </w:pPr>
  </w:style>
  <w:style w:type="paragraph" w:styleId="List2">
    <w:name w:val="List 2"/>
    <w:basedOn w:val="Normal"/>
    <w:pPr>
      <w:ind w:left="720" w:hanging="360"/>
    </w:pPr>
  </w:style>
  <w:style w:type="paragraph" w:styleId="List3">
    <w:name w:val="List 3"/>
    <w:basedOn w:val="Normal"/>
    <w:pPr>
      <w:ind w:left="1080" w:hanging="360"/>
    </w:p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BalloonText">
    <w:name w:val="Balloon Text"/>
    <w:basedOn w:val="Normal"/>
    <w:semiHidden/>
    <w:rPr>
      <w:rFonts w:ascii="Tahoma" w:hAnsi="Tahoma" w:cs="Tahoma"/>
      <w:sz w:val="16"/>
      <w:szCs w:val="16"/>
    </w:rPr>
  </w:style>
  <w:style w:type="numbering" w:styleId="111111">
    <w:name w:val="Outline List 2"/>
    <w:basedOn w:val="NoList"/>
    <w:pPr>
      <w:numPr>
        <w:numId w:val="8"/>
      </w:numPr>
    </w:pPr>
  </w:style>
  <w:style w:type="numbering" w:customStyle="1" w:styleId="Style1">
    <w:name w:val="Style1"/>
    <w:basedOn w:val="NoList"/>
    <w:pPr>
      <w:numPr>
        <w:numId w:val="9"/>
      </w:numPr>
    </w:pPr>
  </w:style>
  <w:style w:type="paragraph" w:styleId="List">
    <w:name w:val="List"/>
    <w:basedOn w:val="Normal"/>
    <w:pPr>
      <w:ind w:left="360" w:hanging="360"/>
    </w:pPr>
  </w:style>
  <w:style w:type="paragraph" w:styleId="ListContinue3">
    <w:name w:val="List Continue 3"/>
    <w:basedOn w:val="Normal"/>
    <w:pPr>
      <w:spacing w:after="120"/>
      <w:ind w:left="1080"/>
    </w:pPr>
  </w:style>
  <w:style w:type="character" w:styleId="CommentReference">
    <w:name w:val="annotation reference"/>
    <w:basedOn w:val="DefaultParagraphFont"/>
    <w:semiHidden/>
    <w:rPr>
      <w:sz w:val="16"/>
      <w:szCs w:val="16"/>
    </w:rPr>
  </w:style>
  <w:style w:type="paragraph" w:styleId="CommentSubject">
    <w:name w:val="annotation subject"/>
    <w:basedOn w:val="CommentText"/>
    <w:next w:val="CommentText"/>
    <w:semiHidden/>
    <w:rPr>
      <w:b/>
      <w:bCs/>
    </w:rPr>
  </w:style>
  <w:style w:type="paragraph" w:customStyle="1" w:styleId="Char2">
    <w:name w:val="Char2"/>
    <w:basedOn w:val="Normal"/>
    <w:pPr>
      <w:spacing w:after="160" w:line="240" w:lineRule="exact"/>
    </w:pPr>
    <w:rPr>
      <w:rFonts w:ascii="Verdana" w:hAnsi="Verdana"/>
      <w:sz w:val="16"/>
      <w:szCs w:val="20"/>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pPr>
      <w:numPr>
        <w:numId w:val="10"/>
      </w:numPr>
    </w:pPr>
  </w:style>
  <w:style w:type="paragraph" w:customStyle="1" w:styleId="Default">
    <w:name w:val="Default"/>
    <w:pPr>
      <w:autoSpaceDE w:val="0"/>
      <w:autoSpaceDN w:val="0"/>
      <w:adjustRightInd w:val="0"/>
    </w:pPr>
    <w:rPr>
      <w:color w:val="000000"/>
      <w:sz w:val="24"/>
      <w:szCs w:val="24"/>
    </w:rPr>
  </w:style>
  <w:style w:type="paragraph" w:styleId="ListParagraph">
    <w:name w:val="List Paragraph"/>
    <w:basedOn w:val="Normal"/>
    <w:uiPriority w:val="34"/>
    <w:qFormat/>
    <w:pPr>
      <w:ind w:left="720"/>
      <w:contextualSpacing/>
    </w:pPr>
  </w:style>
  <w:style w:type="character" w:customStyle="1" w:styleId="Heading2Char">
    <w:name w:val="Heading 2 Char"/>
    <w:aliases w:val="h2 Char"/>
    <w:basedOn w:val="DefaultParagraphFont"/>
    <w:link w:val="Heading2"/>
    <w:rsid w:val="00E53E65"/>
    <w:rPr>
      <w:rFonts w:cs="Arial"/>
      <w:b/>
      <w:bCs/>
      <w:iCs/>
      <w:sz w:val="28"/>
      <w:szCs w:val="28"/>
    </w:rPr>
  </w:style>
  <w:style w:type="character" w:customStyle="1" w:styleId="CommentTextChar">
    <w:name w:val="Comment Text Char"/>
    <w:basedOn w:val="DefaultParagraphFont"/>
    <w:link w:val="CommentText"/>
    <w:semiHidden/>
  </w:style>
  <w:style w:type="paragraph" w:customStyle="1" w:styleId="tabletext0">
    <w:name w:val="tabletext"/>
    <w:basedOn w:val="Normal"/>
    <w:rPr>
      <w:rFonts w:eastAsia="Calibri"/>
    </w:rPr>
  </w:style>
  <w:style w:type="character" w:customStyle="1" w:styleId="HeaderChar">
    <w:name w:val="Header Char"/>
    <w:basedOn w:val="DefaultParagraphFont"/>
    <w:link w:val="Header"/>
    <w:rPr>
      <w:sz w:val="24"/>
      <w:szCs w:val="24"/>
    </w:rPr>
  </w:style>
  <w:style w:type="paragraph" w:styleId="ListBullet3">
    <w:name w:val="List Bullet 3"/>
    <w:basedOn w:val="Normal"/>
    <w:pPr>
      <w:numPr>
        <w:numId w:val="11"/>
      </w:numPr>
      <w:contextualSpacing/>
    </w:pPr>
  </w:style>
  <w:style w:type="paragraph" w:styleId="ListBullet2">
    <w:name w:val="List Bullet 2"/>
    <w:basedOn w:val="Normal"/>
    <w:autoRedefine/>
    <w:rPr>
      <w:b/>
    </w:rPr>
  </w:style>
  <w:style w:type="character" w:customStyle="1" w:styleId="StyleBold">
    <w:name w:val="Style Bold"/>
    <w:basedOn w:val="DefaultParagraphFont"/>
    <w:rPr>
      <w:rFonts w:ascii="Arial" w:hAnsi="Arial" w:cs="Arial" w:hint="default"/>
      <w:b/>
      <w:bCs/>
    </w:rPr>
  </w:style>
  <w:style w:type="paragraph" w:styleId="Revision">
    <w:name w:val="Revision"/>
    <w:hidden/>
    <w:uiPriority w:val="99"/>
    <w:semiHidden/>
    <w:rPr>
      <w:sz w:val="24"/>
      <w:szCs w:val="24"/>
    </w:rPr>
  </w:style>
  <w:style w:type="paragraph" w:styleId="NoSpacing">
    <w:name w:val="No Spacing"/>
    <w:basedOn w:val="Normal"/>
    <w:uiPriority w:val="1"/>
    <w:qFormat/>
    <w:rPr>
      <w:rFonts w:ascii="Arial" w:eastAsiaTheme="minorHAnsi" w:hAnsi="Arial" w:cs="Arial"/>
    </w:rPr>
  </w:style>
  <w:style w:type="character" w:customStyle="1" w:styleId="Heading3Char">
    <w:name w:val="Heading 3 Char"/>
    <w:aliases w:val="h3 Char"/>
    <w:basedOn w:val="DefaultParagraphFont"/>
    <w:link w:val="Heading3"/>
    <w:rsid w:val="00EC502A"/>
    <w:rPr>
      <w:rFonts w:cs="Arial"/>
      <w:b/>
      <w:bCs/>
      <w:sz w:val="28"/>
      <w:szCs w:val="28"/>
    </w:rPr>
  </w:style>
  <w:style w:type="paragraph" w:styleId="TOCHeading">
    <w:name w:val="TOC Heading"/>
    <w:basedOn w:val="Heading1"/>
    <w:next w:val="Normal"/>
    <w:uiPriority w:val="39"/>
    <w:unhideWhenUsed/>
    <w:qFormat/>
    <w:pPr>
      <w:keepLines/>
      <w:pageBreakBefore w:val="0"/>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character" w:styleId="UnresolvedMention">
    <w:name w:val="Unresolved Mention"/>
    <w:basedOn w:val="DefaultParagraphFont"/>
    <w:uiPriority w:val="99"/>
    <w:semiHidden/>
    <w:unhideWhenUsed/>
    <w:rsid w:val="002C7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77520">
      <w:bodyDiv w:val="1"/>
      <w:marLeft w:val="0"/>
      <w:marRight w:val="0"/>
      <w:marTop w:val="0"/>
      <w:marBottom w:val="0"/>
      <w:divBdr>
        <w:top w:val="none" w:sz="0" w:space="0" w:color="auto"/>
        <w:left w:val="none" w:sz="0" w:space="0" w:color="auto"/>
        <w:bottom w:val="none" w:sz="0" w:space="0" w:color="auto"/>
        <w:right w:val="none" w:sz="0" w:space="0" w:color="auto"/>
      </w:divBdr>
    </w:div>
    <w:div w:id="281349563">
      <w:bodyDiv w:val="1"/>
      <w:marLeft w:val="0"/>
      <w:marRight w:val="0"/>
      <w:marTop w:val="0"/>
      <w:marBottom w:val="0"/>
      <w:divBdr>
        <w:top w:val="none" w:sz="0" w:space="0" w:color="auto"/>
        <w:left w:val="none" w:sz="0" w:space="0" w:color="auto"/>
        <w:bottom w:val="none" w:sz="0" w:space="0" w:color="auto"/>
        <w:right w:val="none" w:sz="0" w:space="0" w:color="auto"/>
      </w:divBdr>
    </w:div>
    <w:div w:id="310909955">
      <w:bodyDiv w:val="1"/>
      <w:marLeft w:val="0"/>
      <w:marRight w:val="0"/>
      <w:marTop w:val="0"/>
      <w:marBottom w:val="0"/>
      <w:divBdr>
        <w:top w:val="none" w:sz="0" w:space="0" w:color="auto"/>
        <w:left w:val="none" w:sz="0" w:space="0" w:color="auto"/>
        <w:bottom w:val="none" w:sz="0" w:space="0" w:color="auto"/>
        <w:right w:val="none" w:sz="0" w:space="0" w:color="auto"/>
      </w:divBdr>
    </w:div>
    <w:div w:id="332298189">
      <w:bodyDiv w:val="1"/>
      <w:marLeft w:val="0"/>
      <w:marRight w:val="0"/>
      <w:marTop w:val="0"/>
      <w:marBottom w:val="0"/>
      <w:divBdr>
        <w:top w:val="none" w:sz="0" w:space="0" w:color="auto"/>
        <w:left w:val="none" w:sz="0" w:space="0" w:color="auto"/>
        <w:bottom w:val="none" w:sz="0" w:space="0" w:color="auto"/>
        <w:right w:val="none" w:sz="0" w:space="0" w:color="auto"/>
      </w:divBdr>
    </w:div>
    <w:div w:id="374433675">
      <w:bodyDiv w:val="1"/>
      <w:marLeft w:val="0"/>
      <w:marRight w:val="0"/>
      <w:marTop w:val="0"/>
      <w:marBottom w:val="0"/>
      <w:divBdr>
        <w:top w:val="none" w:sz="0" w:space="0" w:color="auto"/>
        <w:left w:val="none" w:sz="0" w:space="0" w:color="auto"/>
        <w:bottom w:val="none" w:sz="0" w:space="0" w:color="auto"/>
        <w:right w:val="none" w:sz="0" w:space="0" w:color="auto"/>
      </w:divBdr>
    </w:div>
    <w:div w:id="444927920">
      <w:bodyDiv w:val="1"/>
      <w:marLeft w:val="1020"/>
      <w:marRight w:val="0"/>
      <w:marTop w:val="0"/>
      <w:marBottom w:val="0"/>
      <w:divBdr>
        <w:top w:val="none" w:sz="0" w:space="0" w:color="auto"/>
        <w:left w:val="none" w:sz="0" w:space="0" w:color="auto"/>
        <w:bottom w:val="none" w:sz="0" w:space="0" w:color="auto"/>
        <w:right w:val="none" w:sz="0" w:space="0" w:color="auto"/>
      </w:divBdr>
      <w:divsChild>
        <w:div w:id="2141221550">
          <w:marLeft w:val="0"/>
          <w:marRight w:val="0"/>
          <w:marTop w:val="0"/>
          <w:marBottom w:val="0"/>
          <w:divBdr>
            <w:top w:val="none" w:sz="0" w:space="0" w:color="auto"/>
            <w:left w:val="none" w:sz="0" w:space="0" w:color="auto"/>
            <w:bottom w:val="none" w:sz="0" w:space="0" w:color="auto"/>
            <w:right w:val="none" w:sz="0" w:space="0" w:color="auto"/>
          </w:divBdr>
        </w:div>
      </w:divsChild>
    </w:div>
    <w:div w:id="477036706">
      <w:bodyDiv w:val="1"/>
      <w:marLeft w:val="0"/>
      <w:marRight w:val="0"/>
      <w:marTop w:val="0"/>
      <w:marBottom w:val="0"/>
      <w:divBdr>
        <w:top w:val="none" w:sz="0" w:space="0" w:color="auto"/>
        <w:left w:val="none" w:sz="0" w:space="0" w:color="auto"/>
        <w:bottom w:val="none" w:sz="0" w:space="0" w:color="auto"/>
        <w:right w:val="none" w:sz="0" w:space="0" w:color="auto"/>
      </w:divBdr>
    </w:div>
    <w:div w:id="688021474">
      <w:bodyDiv w:val="1"/>
      <w:marLeft w:val="0"/>
      <w:marRight w:val="0"/>
      <w:marTop w:val="0"/>
      <w:marBottom w:val="0"/>
      <w:divBdr>
        <w:top w:val="none" w:sz="0" w:space="0" w:color="auto"/>
        <w:left w:val="none" w:sz="0" w:space="0" w:color="auto"/>
        <w:bottom w:val="none" w:sz="0" w:space="0" w:color="auto"/>
        <w:right w:val="none" w:sz="0" w:space="0" w:color="auto"/>
      </w:divBdr>
    </w:div>
    <w:div w:id="721753881">
      <w:bodyDiv w:val="1"/>
      <w:marLeft w:val="0"/>
      <w:marRight w:val="0"/>
      <w:marTop w:val="0"/>
      <w:marBottom w:val="0"/>
      <w:divBdr>
        <w:top w:val="none" w:sz="0" w:space="0" w:color="auto"/>
        <w:left w:val="none" w:sz="0" w:space="0" w:color="auto"/>
        <w:bottom w:val="none" w:sz="0" w:space="0" w:color="auto"/>
        <w:right w:val="none" w:sz="0" w:space="0" w:color="auto"/>
      </w:divBdr>
      <w:divsChild>
        <w:div w:id="150678956">
          <w:marLeft w:val="806"/>
          <w:marRight w:val="0"/>
          <w:marTop w:val="125"/>
          <w:marBottom w:val="0"/>
          <w:divBdr>
            <w:top w:val="none" w:sz="0" w:space="0" w:color="auto"/>
            <w:left w:val="none" w:sz="0" w:space="0" w:color="auto"/>
            <w:bottom w:val="none" w:sz="0" w:space="0" w:color="auto"/>
            <w:right w:val="none" w:sz="0" w:space="0" w:color="auto"/>
          </w:divBdr>
        </w:div>
      </w:divsChild>
    </w:div>
    <w:div w:id="830373134">
      <w:bodyDiv w:val="1"/>
      <w:marLeft w:val="1020"/>
      <w:marRight w:val="0"/>
      <w:marTop w:val="0"/>
      <w:marBottom w:val="0"/>
      <w:divBdr>
        <w:top w:val="none" w:sz="0" w:space="0" w:color="auto"/>
        <w:left w:val="none" w:sz="0" w:space="0" w:color="auto"/>
        <w:bottom w:val="none" w:sz="0" w:space="0" w:color="auto"/>
        <w:right w:val="none" w:sz="0" w:space="0" w:color="auto"/>
      </w:divBdr>
    </w:div>
    <w:div w:id="939609631">
      <w:bodyDiv w:val="1"/>
      <w:marLeft w:val="1020"/>
      <w:marRight w:val="0"/>
      <w:marTop w:val="0"/>
      <w:marBottom w:val="0"/>
      <w:divBdr>
        <w:top w:val="none" w:sz="0" w:space="0" w:color="auto"/>
        <w:left w:val="none" w:sz="0" w:space="0" w:color="auto"/>
        <w:bottom w:val="none" w:sz="0" w:space="0" w:color="auto"/>
        <w:right w:val="none" w:sz="0" w:space="0" w:color="auto"/>
      </w:divBdr>
      <w:divsChild>
        <w:div w:id="971595774">
          <w:marLeft w:val="0"/>
          <w:marRight w:val="0"/>
          <w:marTop w:val="0"/>
          <w:marBottom w:val="0"/>
          <w:divBdr>
            <w:top w:val="none" w:sz="0" w:space="0" w:color="auto"/>
            <w:left w:val="none" w:sz="0" w:space="0" w:color="auto"/>
            <w:bottom w:val="none" w:sz="0" w:space="0" w:color="auto"/>
            <w:right w:val="none" w:sz="0" w:space="0" w:color="auto"/>
          </w:divBdr>
        </w:div>
      </w:divsChild>
    </w:div>
    <w:div w:id="971135364">
      <w:bodyDiv w:val="1"/>
      <w:marLeft w:val="0"/>
      <w:marRight w:val="0"/>
      <w:marTop w:val="0"/>
      <w:marBottom w:val="0"/>
      <w:divBdr>
        <w:top w:val="none" w:sz="0" w:space="0" w:color="auto"/>
        <w:left w:val="none" w:sz="0" w:space="0" w:color="auto"/>
        <w:bottom w:val="none" w:sz="0" w:space="0" w:color="auto"/>
        <w:right w:val="none" w:sz="0" w:space="0" w:color="auto"/>
      </w:divBdr>
    </w:div>
    <w:div w:id="974678951">
      <w:bodyDiv w:val="1"/>
      <w:marLeft w:val="0"/>
      <w:marRight w:val="0"/>
      <w:marTop w:val="0"/>
      <w:marBottom w:val="0"/>
      <w:divBdr>
        <w:top w:val="none" w:sz="0" w:space="0" w:color="auto"/>
        <w:left w:val="none" w:sz="0" w:space="0" w:color="auto"/>
        <w:bottom w:val="none" w:sz="0" w:space="0" w:color="auto"/>
        <w:right w:val="none" w:sz="0" w:space="0" w:color="auto"/>
      </w:divBdr>
      <w:divsChild>
        <w:div w:id="140970603">
          <w:marLeft w:val="0"/>
          <w:marRight w:val="0"/>
          <w:marTop w:val="0"/>
          <w:marBottom w:val="0"/>
          <w:divBdr>
            <w:top w:val="none" w:sz="0" w:space="0" w:color="auto"/>
            <w:left w:val="none" w:sz="0" w:space="0" w:color="auto"/>
            <w:bottom w:val="none" w:sz="0" w:space="0" w:color="auto"/>
            <w:right w:val="none" w:sz="0" w:space="0" w:color="auto"/>
          </w:divBdr>
        </w:div>
      </w:divsChild>
    </w:div>
    <w:div w:id="988363842">
      <w:bodyDiv w:val="1"/>
      <w:marLeft w:val="0"/>
      <w:marRight w:val="0"/>
      <w:marTop w:val="0"/>
      <w:marBottom w:val="0"/>
      <w:divBdr>
        <w:top w:val="none" w:sz="0" w:space="0" w:color="auto"/>
        <w:left w:val="none" w:sz="0" w:space="0" w:color="auto"/>
        <w:bottom w:val="none" w:sz="0" w:space="0" w:color="auto"/>
        <w:right w:val="none" w:sz="0" w:space="0" w:color="auto"/>
      </w:divBdr>
    </w:div>
    <w:div w:id="999849711">
      <w:bodyDiv w:val="1"/>
      <w:marLeft w:val="0"/>
      <w:marRight w:val="0"/>
      <w:marTop w:val="0"/>
      <w:marBottom w:val="0"/>
      <w:divBdr>
        <w:top w:val="none" w:sz="0" w:space="0" w:color="auto"/>
        <w:left w:val="none" w:sz="0" w:space="0" w:color="auto"/>
        <w:bottom w:val="none" w:sz="0" w:space="0" w:color="auto"/>
        <w:right w:val="none" w:sz="0" w:space="0" w:color="auto"/>
      </w:divBdr>
    </w:div>
    <w:div w:id="1057243050">
      <w:bodyDiv w:val="1"/>
      <w:marLeft w:val="0"/>
      <w:marRight w:val="0"/>
      <w:marTop w:val="0"/>
      <w:marBottom w:val="0"/>
      <w:divBdr>
        <w:top w:val="none" w:sz="0" w:space="0" w:color="auto"/>
        <w:left w:val="none" w:sz="0" w:space="0" w:color="auto"/>
        <w:bottom w:val="none" w:sz="0" w:space="0" w:color="auto"/>
        <w:right w:val="none" w:sz="0" w:space="0" w:color="auto"/>
      </w:divBdr>
    </w:div>
    <w:div w:id="1218082248">
      <w:bodyDiv w:val="1"/>
      <w:marLeft w:val="0"/>
      <w:marRight w:val="0"/>
      <w:marTop w:val="0"/>
      <w:marBottom w:val="0"/>
      <w:divBdr>
        <w:top w:val="none" w:sz="0" w:space="0" w:color="auto"/>
        <w:left w:val="none" w:sz="0" w:space="0" w:color="auto"/>
        <w:bottom w:val="none" w:sz="0" w:space="0" w:color="auto"/>
        <w:right w:val="none" w:sz="0" w:space="0" w:color="auto"/>
      </w:divBdr>
    </w:div>
    <w:div w:id="1224177101">
      <w:bodyDiv w:val="1"/>
      <w:marLeft w:val="0"/>
      <w:marRight w:val="0"/>
      <w:marTop w:val="0"/>
      <w:marBottom w:val="0"/>
      <w:divBdr>
        <w:top w:val="none" w:sz="0" w:space="0" w:color="auto"/>
        <w:left w:val="none" w:sz="0" w:space="0" w:color="auto"/>
        <w:bottom w:val="none" w:sz="0" w:space="0" w:color="auto"/>
        <w:right w:val="none" w:sz="0" w:space="0" w:color="auto"/>
      </w:divBdr>
    </w:div>
    <w:div w:id="1257982175">
      <w:bodyDiv w:val="1"/>
      <w:marLeft w:val="0"/>
      <w:marRight w:val="0"/>
      <w:marTop w:val="0"/>
      <w:marBottom w:val="0"/>
      <w:divBdr>
        <w:top w:val="none" w:sz="0" w:space="0" w:color="auto"/>
        <w:left w:val="none" w:sz="0" w:space="0" w:color="auto"/>
        <w:bottom w:val="none" w:sz="0" w:space="0" w:color="auto"/>
        <w:right w:val="none" w:sz="0" w:space="0" w:color="auto"/>
      </w:divBdr>
    </w:div>
    <w:div w:id="1266842565">
      <w:bodyDiv w:val="1"/>
      <w:marLeft w:val="0"/>
      <w:marRight w:val="0"/>
      <w:marTop w:val="0"/>
      <w:marBottom w:val="0"/>
      <w:divBdr>
        <w:top w:val="none" w:sz="0" w:space="0" w:color="auto"/>
        <w:left w:val="none" w:sz="0" w:space="0" w:color="auto"/>
        <w:bottom w:val="none" w:sz="0" w:space="0" w:color="auto"/>
        <w:right w:val="none" w:sz="0" w:space="0" w:color="auto"/>
      </w:divBdr>
    </w:div>
    <w:div w:id="1329167829">
      <w:bodyDiv w:val="1"/>
      <w:marLeft w:val="0"/>
      <w:marRight w:val="0"/>
      <w:marTop w:val="0"/>
      <w:marBottom w:val="0"/>
      <w:divBdr>
        <w:top w:val="none" w:sz="0" w:space="0" w:color="auto"/>
        <w:left w:val="none" w:sz="0" w:space="0" w:color="auto"/>
        <w:bottom w:val="none" w:sz="0" w:space="0" w:color="auto"/>
        <w:right w:val="none" w:sz="0" w:space="0" w:color="auto"/>
      </w:divBdr>
    </w:div>
    <w:div w:id="1395397585">
      <w:bodyDiv w:val="1"/>
      <w:marLeft w:val="0"/>
      <w:marRight w:val="0"/>
      <w:marTop w:val="0"/>
      <w:marBottom w:val="0"/>
      <w:divBdr>
        <w:top w:val="none" w:sz="0" w:space="0" w:color="auto"/>
        <w:left w:val="none" w:sz="0" w:space="0" w:color="auto"/>
        <w:bottom w:val="none" w:sz="0" w:space="0" w:color="auto"/>
        <w:right w:val="none" w:sz="0" w:space="0" w:color="auto"/>
      </w:divBdr>
    </w:div>
    <w:div w:id="1714188502">
      <w:bodyDiv w:val="1"/>
      <w:marLeft w:val="0"/>
      <w:marRight w:val="0"/>
      <w:marTop w:val="0"/>
      <w:marBottom w:val="0"/>
      <w:divBdr>
        <w:top w:val="none" w:sz="0" w:space="0" w:color="auto"/>
        <w:left w:val="none" w:sz="0" w:space="0" w:color="auto"/>
        <w:bottom w:val="none" w:sz="0" w:space="0" w:color="auto"/>
        <w:right w:val="none" w:sz="0" w:space="0" w:color="auto"/>
      </w:divBdr>
    </w:div>
    <w:div w:id="1805198226">
      <w:bodyDiv w:val="1"/>
      <w:marLeft w:val="0"/>
      <w:marRight w:val="0"/>
      <w:marTop w:val="0"/>
      <w:marBottom w:val="0"/>
      <w:divBdr>
        <w:top w:val="none" w:sz="0" w:space="0" w:color="auto"/>
        <w:left w:val="none" w:sz="0" w:space="0" w:color="auto"/>
        <w:bottom w:val="none" w:sz="0" w:space="0" w:color="auto"/>
        <w:right w:val="none" w:sz="0" w:space="0" w:color="auto"/>
      </w:divBdr>
    </w:div>
    <w:div w:id="2015372479">
      <w:bodyDiv w:val="1"/>
      <w:marLeft w:val="0"/>
      <w:marRight w:val="0"/>
      <w:marTop w:val="0"/>
      <w:marBottom w:val="0"/>
      <w:divBdr>
        <w:top w:val="none" w:sz="0" w:space="0" w:color="auto"/>
        <w:left w:val="none" w:sz="0" w:space="0" w:color="auto"/>
        <w:bottom w:val="none" w:sz="0" w:space="0" w:color="auto"/>
        <w:right w:val="none" w:sz="0" w:space="0" w:color="auto"/>
      </w:divBdr>
      <w:divsChild>
        <w:div w:id="274750050">
          <w:marLeft w:val="806"/>
          <w:marRight w:val="0"/>
          <w:marTop w:val="125"/>
          <w:marBottom w:val="0"/>
          <w:divBdr>
            <w:top w:val="none" w:sz="0" w:space="0" w:color="auto"/>
            <w:left w:val="none" w:sz="0" w:space="0" w:color="auto"/>
            <w:bottom w:val="none" w:sz="0" w:space="0" w:color="auto"/>
            <w:right w:val="none" w:sz="0" w:space="0" w:color="auto"/>
          </w:divBdr>
        </w:div>
      </w:divsChild>
    </w:div>
    <w:div w:id="2077433580">
      <w:bodyDiv w:val="1"/>
      <w:marLeft w:val="0"/>
      <w:marRight w:val="0"/>
      <w:marTop w:val="0"/>
      <w:marBottom w:val="0"/>
      <w:divBdr>
        <w:top w:val="none" w:sz="0" w:space="0" w:color="auto"/>
        <w:left w:val="none" w:sz="0" w:space="0" w:color="auto"/>
        <w:bottom w:val="none" w:sz="0" w:space="0" w:color="auto"/>
        <w:right w:val="none" w:sz="0" w:space="0" w:color="auto"/>
      </w:divBdr>
    </w:div>
    <w:div w:id="213359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commentsExtended" Target="commentsExtended.xml"/><Relationship Id="rId27" Type="http://schemas.openxmlformats.org/officeDocument/2006/relationships/header" Target="header8.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Description xmlns="fafd23f2-dbb9-4701-ad97-0412dd86b66b">
      <Value>System Operations</Value>
    </Document_x0020_Description>
    <ID_x0020_Index xmlns="fafd23f2-dbb9-4701-ad97-0412dd86b66b">0</ID_x0020_Index>
    <Date xmlns="fafd23f2-dbb9-4701-ad97-0412dd86b66b">2024-12-31T06:00:00+00:00</Date>
    <Doc_x0020_Type xmlns="fafd23f2-dbb9-4701-ad97-0412dd86b66b">Procedure</Doc_x0020_Type>
    <Governs xmlns="fafd23f2-dbb9-4701-ad97-0412dd86b66b">
      <Value>Operations Personnel</Value>
    </Governs>
    <Revision_x0020_Type xmlns="fafd23f2-dbb9-4701-ad97-0412dd86b66b">New Document</Revision_x0020_Type>
    <BPR_x0020_Reference xmlns="fafd23f2-dbb9-4701-ad97-0412dd86b66b" xsi:nil="true"/>
    <Document_x0020_Owner xmlns="fafd23f2-dbb9-4701-ad97-0412dd86b66b">
      <UserInfo>
        <DisplayName>Hartmann, Jimmy</DisplayName>
        <AccountId>46</AccountId>
        <AccountType/>
      </UserInfo>
    </Document_x0020_Owner>
    <Information_x0020_Classification xmlns="fb345aca-afcc-41ce-93cb-87b3e88e776f">ERCOT Internal</Information_x0020_Classification>
    <Document_x0020_Status xmlns="fafd23f2-dbb9-4701-ad97-0412dd86b66b">Active</Document_x0020_Status>
    <Corporate_x0020_Policy xmlns="fafd23f2-dbb9-4701-ad97-0412dd86b66b">8-System Operations</Corporate_x0020_Polic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BCBB58EA41604C9E7070DA11FB3F2E" ma:contentTypeVersion="27" ma:contentTypeDescription="Create a new document." ma:contentTypeScope="" ma:versionID="b5678300e9e9bd6f7924fb16375ca764">
  <xsd:schema xmlns:xsd="http://www.w3.org/2001/XMLSchema" xmlns:xs="http://www.w3.org/2001/XMLSchema" xmlns:p="http://schemas.microsoft.com/office/2006/metadata/properties" xmlns:ns2="fafd23f2-dbb9-4701-ad97-0412dd86b66b" xmlns:ns3="fb345aca-afcc-41ce-93cb-87b3e88e776f" targetNamespace="http://schemas.microsoft.com/office/2006/metadata/properties" ma:root="true" ma:fieldsID="89379b33379a9cf9203b16f2cd0501f5" ns2:_="" ns3:_="">
    <xsd:import namespace="fafd23f2-dbb9-4701-ad97-0412dd86b66b"/>
    <xsd:import namespace="fb345aca-afcc-41ce-93cb-87b3e88e776f"/>
    <xsd:element name="properties">
      <xsd:complexType>
        <xsd:sequence>
          <xsd:element name="documentManagement">
            <xsd:complexType>
              <xsd:all>
                <xsd:element ref="ns2:Doc_x0020_Type"/>
                <xsd:element ref="ns2:ID_x0020_Index"/>
                <xsd:element ref="ns2:Date"/>
                <xsd:element ref="ns2:Document_x0020_Description" minOccurs="0"/>
                <xsd:element ref="ns2:Governs" minOccurs="0"/>
                <xsd:element ref="ns3:Information_x0020_Classification"/>
                <xsd:element ref="ns2:Document_x0020_Owner"/>
                <xsd:element ref="ns2:BPR_x0020_Reference" minOccurs="0"/>
                <xsd:element ref="ns2:Document_x0020_Status" minOccurs="0"/>
                <xsd:element ref="ns2:Corporate_x0020_Policy"/>
                <xsd:element ref="ns2:Revision_x0020_Type" minOccurs="0"/>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d23f2-dbb9-4701-ad97-0412dd86b66b" elementFormDefault="qualified">
    <xsd:import namespace="http://schemas.microsoft.com/office/2006/documentManagement/types"/>
    <xsd:import namespace="http://schemas.microsoft.com/office/infopath/2007/PartnerControls"/>
    <xsd:element name="Doc_x0020_Type" ma:index="1" ma:displayName="Doc Type" ma:format="Dropdown" ma:internalName="Doc_x0020_Type" ma:readOnly="fals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ID_x0020_Index" ma:index="2" ma:displayName="ID Index" ma:default="0" ma:internalName="ID_x0020_Index" ma:readOnly="false">
      <xsd:simpleType>
        <xsd:restriction base="dms:Text">
          <xsd:maxLength value="255"/>
        </xsd:restriction>
      </xsd:simpleType>
    </xsd:element>
    <xsd:element name="Date" ma:index="3" ma:displayName="Effective Date" ma:format="DateOnly" ma:internalName="Date" ma:readOnly="false">
      <xsd:simpleType>
        <xsd:restriction base="dms:DateTime"/>
      </xsd:simpleType>
    </xsd:element>
    <xsd:element name="Document_x0020_Description" ma:index="4" nillable="true" ma:displayName="Subject" ma:default="System Operations" ma:internalName="Document_x0020_Description" ma:readOnly="false"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Governs" ma:index="5" nillable="true" ma:displayName="Governs" ma:default="Operations Personnel" ma:internalName="Governs" ma:readOnly="fals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union>
                </xsd:simpleType>
              </xsd:element>
            </xsd:sequence>
          </xsd:extension>
        </xsd:complexContent>
      </xsd:complexType>
    </xsd:element>
    <xsd:element name="Document_x0020_Owner" ma:index="7"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PR_x0020_Reference" ma:index="8" nillable="true" ma:displayName="BPR Reference" ma:internalName="BPR_x0020_Reference" ma:readOnly="false">
      <xsd:simpleType>
        <xsd:restriction base="dms:Text">
          <xsd:maxLength value="255"/>
        </xsd:restriction>
      </xsd:simpleType>
    </xsd:element>
    <xsd:element name="Document_x0020_Status" ma:index="10" nillable="true" ma:displayName="Document Status" ma:default="Active" ma:format="Dropdown" ma:internalName="Document_x0020_Status" ma:readOnly="false">
      <xsd:simpleType>
        <xsd:restriction base="dms:Choice">
          <xsd:enumeration value="Active"/>
          <xsd:enumeration value="Expired"/>
        </xsd:restriction>
      </xsd:simpleType>
    </xsd:element>
    <xsd:element name="Corporate_x0020_Policy" ma:index="11" ma:displayName="Corporate Policy" ma:default="8-System Operations" ma:format="Dropdown" ma:internalName="Corporate_x0020_Policy" ma:readOnly="false">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Operations"/>
        </xsd:restriction>
      </xsd:simpleType>
    </xsd:element>
    <xsd:element name="Revision_x0020_Type" ma:index="14" nillable="true" ma:displayName="Revision Type" ma:default="Minor Change" ma:format="Dropdown" ma:internalName="Revision_x0020_Type" ma:readOnly="false">
      <xsd:simpleType>
        <xsd:restriction base="dms:Choice">
          <xsd:enumeration value="New Document"/>
          <xsd:enumeration value="Minor Change"/>
          <xsd:enumeration value="Major change"/>
          <xsd:enumeration value="Date Refresh"/>
          <xsd:enumeration value="Other Admin Change"/>
          <xsd:enumeration value="Expire Document"/>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345aca-afcc-41ce-93cb-87b3e88e776f" elementFormDefault="qualified">
    <xsd:import namespace="http://schemas.microsoft.com/office/2006/documentManagement/types"/>
    <xsd:import namespace="http://schemas.microsoft.com/office/infopath/2007/PartnerControls"/>
    <xsd:element name="Information_x0020_Classification" ma:index="6" ma:displayName="Information Classification" ma:default="ERCOT Internal" ma:description="ERCOT Information Classification" ma:format="Dropdown" ma:internalName="Information_x0020_Classification" ma:readOnly="false">
      <xsd:simpleType>
        <xsd:union memberTypes="dms:Text">
          <xsd:simpleType>
            <xsd:restriction base="dms:Choice">
              <xsd:enumeration value="ERCOT Internal"/>
              <xsd:enumeration value="ERCOT Confidential"/>
              <xsd:enumeration value="Public"/>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8F0B3-A128-4C10-878D-406FDD42F648}">
  <ds:schemaRefs>
    <ds:schemaRef ds:uri="http://purl.org/dc/dcmitype/"/>
    <ds:schemaRef ds:uri="http://schemas.microsoft.com/office/2006/metadata/properties"/>
    <ds:schemaRef ds:uri="http://schemas.microsoft.com/office/2006/documentManagement/types"/>
    <ds:schemaRef ds:uri="fafd23f2-dbb9-4701-ad97-0412dd86b66b"/>
    <ds:schemaRef ds:uri="http://www.w3.org/XML/1998/namespace"/>
    <ds:schemaRef ds:uri="fb345aca-afcc-41ce-93cb-87b3e88e776f"/>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51DFFCD-A443-4AFE-A8CF-42F3A76ECA78}">
  <ds:schemaRefs>
    <ds:schemaRef ds:uri="http://schemas.microsoft.com/sharepoint/v3/contenttype/forms"/>
  </ds:schemaRefs>
</ds:datastoreItem>
</file>

<file path=customXml/itemProps3.xml><?xml version="1.0" encoding="utf-8"?>
<ds:datastoreItem xmlns:ds="http://schemas.openxmlformats.org/officeDocument/2006/customXml" ds:itemID="{86F4A8A4-981D-4B00-92E8-068F44C0E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d23f2-dbb9-4701-ad97-0412dd86b66b"/>
    <ds:schemaRef ds:uri="fb345aca-afcc-41ce-93cb-87b3e88e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69173-347F-459A-9F13-F94E384B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58</Pages>
  <Words>9777</Words>
  <Characters>62556</Characters>
  <Application>Microsoft Office Word</Application>
  <DocSecurity>2</DocSecurity>
  <Lines>521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72189</CharactersWithSpaces>
  <SharedDoc>false</SharedDoc>
  <HLinks>
    <vt:vector size="444" baseType="variant">
      <vt:variant>
        <vt:i4>6881314</vt:i4>
      </vt:variant>
      <vt:variant>
        <vt:i4>219</vt:i4>
      </vt:variant>
      <vt:variant>
        <vt:i4>0</vt:i4>
      </vt:variant>
      <vt:variant>
        <vt:i4>5</vt:i4>
      </vt:variant>
      <vt:variant>
        <vt:lpwstr>https://picorp.ercot.com/OpsTools/</vt:lpwstr>
      </vt:variant>
      <vt:variant>
        <vt:lpwstr>!/curtailmentSummary</vt:lpwstr>
      </vt:variant>
      <vt:variant>
        <vt:i4>3997725</vt:i4>
      </vt:variant>
      <vt:variant>
        <vt:i4>216</vt:i4>
      </vt:variant>
      <vt:variant>
        <vt:i4>0</vt:i4>
      </vt:variant>
      <vt:variant>
        <vt:i4>5</vt:i4>
      </vt:variant>
      <vt:variant>
        <vt:lpwstr/>
      </vt:variant>
      <vt:variant>
        <vt:lpwstr>_Power_System_Stabilizers</vt:lpwstr>
      </vt:variant>
      <vt:variant>
        <vt:i4>7405633</vt:i4>
      </vt:variant>
      <vt:variant>
        <vt:i4>213</vt:i4>
      </vt:variant>
      <vt:variant>
        <vt:i4>0</vt:i4>
      </vt:variant>
      <vt:variant>
        <vt:i4>5</vt:i4>
      </vt:variant>
      <vt:variant>
        <vt:lpwstr/>
      </vt:variant>
      <vt:variant>
        <vt:lpwstr>_Courtesy_Hotline_calls</vt:lpwstr>
      </vt:variant>
      <vt:variant>
        <vt:i4>7405602</vt:i4>
      </vt:variant>
      <vt:variant>
        <vt:i4>210</vt:i4>
      </vt:variant>
      <vt:variant>
        <vt:i4>0</vt:i4>
      </vt:variant>
      <vt:variant>
        <vt:i4>5</vt:i4>
      </vt:variant>
      <vt:variant>
        <vt:lpwstr/>
      </vt:variant>
      <vt:variant>
        <vt:lpwstr>_Missing_Data_from_1</vt:lpwstr>
      </vt:variant>
      <vt:variant>
        <vt:i4>7012469</vt:i4>
      </vt:variant>
      <vt:variant>
        <vt:i4>207</vt:i4>
      </vt:variant>
      <vt:variant>
        <vt:i4>0</vt:i4>
      </vt:variant>
      <vt:variant>
        <vt:i4>5</vt:i4>
      </vt:variant>
      <vt:variant>
        <vt:lpwstr/>
      </vt:variant>
      <vt:variant>
        <vt:lpwstr>_QSE_Issues</vt:lpwstr>
      </vt:variant>
      <vt:variant>
        <vt:i4>6225981</vt:i4>
      </vt:variant>
      <vt:variant>
        <vt:i4>204</vt:i4>
      </vt:variant>
      <vt:variant>
        <vt:i4>0</vt:i4>
      </vt:variant>
      <vt:variant>
        <vt:i4>5</vt:i4>
      </vt:variant>
      <vt:variant>
        <vt:lpwstr/>
      </vt:variant>
      <vt:variant>
        <vt:lpwstr>_Backup/Alternate_Control_Center</vt:lpwstr>
      </vt:variant>
      <vt:variant>
        <vt:i4>7995508</vt:i4>
      </vt:variant>
      <vt:variant>
        <vt:i4>201</vt:i4>
      </vt:variant>
      <vt:variant>
        <vt:i4>0</vt:i4>
      </vt:variant>
      <vt:variant>
        <vt:i4>5</vt:i4>
      </vt:variant>
      <vt:variant>
        <vt:lpwstr/>
      </vt:variant>
      <vt:variant>
        <vt:lpwstr>Backup</vt:lpwstr>
      </vt:variant>
      <vt:variant>
        <vt:i4>6029359</vt:i4>
      </vt:variant>
      <vt:variant>
        <vt:i4>198</vt:i4>
      </vt:variant>
      <vt:variant>
        <vt:i4>0</vt:i4>
      </vt:variant>
      <vt:variant>
        <vt:i4>5</vt:i4>
      </vt:variant>
      <vt:variant>
        <vt:lpwstr/>
      </vt:variant>
      <vt:variant>
        <vt:lpwstr>_9.1_Responding_to</vt:lpwstr>
      </vt:variant>
      <vt:variant>
        <vt:i4>6226023</vt:i4>
      </vt:variant>
      <vt:variant>
        <vt:i4>195</vt:i4>
      </vt:variant>
      <vt:variant>
        <vt:i4>0</vt:i4>
      </vt:variant>
      <vt:variant>
        <vt:i4>5</vt:i4>
      </vt:variant>
      <vt:variant>
        <vt:lpwstr/>
      </vt:variant>
      <vt:variant>
        <vt:lpwstr>_9._Perform_Miscellaneous</vt:lpwstr>
      </vt:variant>
      <vt:variant>
        <vt:i4>7995479</vt:i4>
      </vt:variant>
      <vt:variant>
        <vt:i4>192</vt:i4>
      </vt:variant>
      <vt:variant>
        <vt:i4>0</vt:i4>
      </vt:variant>
      <vt:variant>
        <vt:i4>5</vt:i4>
      </vt:variant>
      <vt:variant>
        <vt:lpwstr/>
      </vt:variant>
      <vt:variant>
        <vt:lpwstr>_Primary_Control_Center</vt:lpwstr>
      </vt:variant>
      <vt:variant>
        <vt:i4>1900665</vt:i4>
      </vt:variant>
      <vt:variant>
        <vt:i4>189</vt:i4>
      </vt:variant>
      <vt:variant>
        <vt:i4>0</vt:i4>
      </vt:variant>
      <vt:variant>
        <vt:i4>5</vt:i4>
      </vt:variant>
      <vt:variant>
        <vt:lpwstr/>
      </vt:variant>
      <vt:variant>
        <vt:lpwstr>_7.1_Monthly_Testing</vt:lpwstr>
      </vt:variant>
      <vt:variant>
        <vt:i4>75</vt:i4>
      </vt:variant>
      <vt:variant>
        <vt:i4>186</vt:i4>
      </vt:variant>
      <vt:variant>
        <vt:i4>0</vt:i4>
      </vt:variant>
      <vt:variant>
        <vt:i4>5</vt:i4>
      </vt:variant>
      <vt:variant>
        <vt:lpwstr/>
      </vt:variant>
      <vt:variant>
        <vt:lpwstr>_6.2_EEA</vt:lpwstr>
      </vt:variant>
      <vt:variant>
        <vt:i4>3342426</vt:i4>
      </vt:variant>
      <vt:variant>
        <vt:i4>183</vt:i4>
      </vt:variant>
      <vt:variant>
        <vt:i4>0</vt:i4>
      </vt:variant>
      <vt:variant>
        <vt:i4>5</vt:i4>
      </vt:variant>
      <vt:variant>
        <vt:lpwstr/>
      </vt:variant>
      <vt:variant>
        <vt:lpwstr>_8.3__Extreme</vt:lpwstr>
      </vt:variant>
      <vt:variant>
        <vt:i4>3276890</vt:i4>
      </vt:variant>
      <vt:variant>
        <vt:i4>180</vt:i4>
      </vt:variant>
      <vt:variant>
        <vt:i4>0</vt:i4>
      </vt:variant>
      <vt:variant>
        <vt:i4>5</vt:i4>
      </vt:variant>
      <vt:variant>
        <vt:lpwstr/>
      </vt:variant>
      <vt:variant>
        <vt:lpwstr>_8.2__Extreme</vt:lpwstr>
      </vt:variant>
      <vt:variant>
        <vt:i4>7340152</vt:i4>
      </vt:variant>
      <vt:variant>
        <vt:i4>177</vt:i4>
      </vt:variant>
      <vt:variant>
        <vt:i4>0</vt:i4>
      </vt:variant>
      <vt:variant>
        <vt:i4>5</vt:i4>
      </vt:variant>
      <vt:variant>
        <vt:lpwstr/>
      </vt:variant>
      <vt:variant>
        <vt:lpwstr>_4.58.1__</vt:lpwstr>
      </vt:variant>
      <vt:variant>
        <vt:i4>5636142</vt:i4>
      </vt:variant>
      <vt:variant>
        <vt:i4>174</vt:i4>
      </vt:variant>
      <vt:variant>
        <vt:i4>0</vt:i4>
      </vt:variant>
      <vt:variant>
        <vt:i4>5</vt:i4>
      </vt:variant>
      <vt:variant>
        <vt:lpwstr/>
      </vt:variant>
      <vt:variant>
        <vt:lpwstr>_8.1__</vt:lpwstr>
      </vt:variant>
      <vt:variant>
        <vt:i4>2359368</vt:i4>
      </vt:variant>
      <vt:variant>
        <vt:i4>171</vt:i4>
      </vt:variant>
      <vt:variant>
        <vt:i4>0</vt:i4>
      </vt:variant>
      <vt:variant>
        <vt:i4>5</vt:i4>
      </vt:variant>
      <vt:variant>
        <vt:lpwstr/>
      </vt:variant>
      <vt:variant>
        <vt:lpwstr>_7.4__Restoration</vt:lpwstr>
      </vt:variant>
      <vt:variant>
        <vt:i4>7077945</vt:i4>
      </vt:variant>
      <vt:variant>
        <vt:i4>168</vt:i4>
      </vt:variant>
      <vt:variant>
        <vt:i4>0</vt:i4>
      </vt:variant>
      <vt:variant>
        <vt:i4>5</vt:i4>
      </vt:variant>
      <vt:variant>
        <vt:lpwstr/>
      </vt:variant>
      <vt:variant>
        <vt:lpwstr>_Move_From_EEA_3</vt:lpwstr>
      </vt:variant>
      <vt:variant>
        <vt:i4>7209017</vt:i4>
      </vt:variant>
      <vt:variant>
        <vt:i4>165</vt:i4>
      </vt:variant>
      <vt:variant>
        <vt:i4>0</vt:i4>
      </vt:variant>
      <vt:variant>
        <vt:i4>5</vt:i4>
      </vt:variant>
      <vt:variant>
        <vt:lpwstr/>
      </vt:variant>
      <vt:variant>
        <vt:lpwstr>_Move_From_EEA_1</vt:lpwstr>
      </vt:variant>
      <vt:variant>
        <vt:i4>6226022</vt:i4>
      </vt:variant>
      <vt:variant>
        <vt:i4>162</vt:i4>
      </vt:variant>
      <vt:variant>
        <vt:i4>0</vt:i4>
      </vt:variant>
      <vt:variant>
        <vt:i4>5</vt:i4>
      </vt:variant>
      <vt:variant>
        <vt:lpwstr/>
      </vt:variant>
      <vt:variant>
        <vt:lpwstr>_Move_From_EEA</vt:lpwstr>
      </vt:variant>
      <vt:variant>
        <vt:i4>4915306</vt:i4>
      </vt:variant>
      <vt:variant>
        <vt:i4>159</vt:i4>
      </vt:variant>
      <vt:variant>
        <vt:i4>0</vt:i4>
      </vt:variant>
      <vt:variant>
        <vt:i4>5</vt:i4>
      </vt:variant>
      <vt:variant>
        <vt:lpwstr/>
      </vt:variant>
      <vt:variant>
        <vt:lpwstr>_Restore_Firm_Load</vt:lpwstr>
      </vt:variant>
      <vt:variant>
        <vt:i4>721015</vt:i4>
      </vt:variant>
      <vt:variant>
        <vt:i4>156</vt:i4>
      </vt:variant>
      <vt:variant>
        <vt:i4>0</vt:i4>
      </vt:variant>
      <vt:variant>
        <vt:i4>5</vt:i4>
      </vt:variant>
      <vt:variant>
        <vt:lpwstr/>
      </vt:variant>
      <vt:variant>
        <vt:lpwstr>_7.3_Restore_EEA</vt:lpwstr>
      </vt:variant>
      <vt:variant>
        <vt:i4>5636100</vt:i4>
      </vt:variant>
      <vt:variant>
        <vt:i4>153</vt:i4>
      </vt:variant>
      <vt:variant>
        <vt:i4>0</vt:i4>
      </vt:variant>
      <vt:variant>
        <vt:i4>5</vt:i4>
      </vt:variant>
      <vt:variant>
        <vt:lpwstr/>
      </vt:variant>
      <vt:variant>
        <vt:lpwstr>EEA3</vt:lpwstr>
      </vt:variant>
      <vt:variant>
        <vt:i4>2031672</vt:i4>
      </vt:variant>
      <vt:variant>
        <vt:i4>150</vt:i4>
      </vt:variant>
      <vt:variant>
        <vt:i4>0</vt:i4>
      </vt:variant>
      <vt:variant>
        <vt:i4>5</vt:i4>
      </vt:variant>
      <vt:variant>
        <vt:lpwstr/>
      </vt:variant>
      <vt:variant>
        <vt:lpwstr>_Implement_EEA_Level</vt:lpwstr>
      </vt:variant>
      <vt:variant>
        <vt:i4>5505028</vt:i4>
      </vt:variant>
      <vt:variant>
        <vt:i4>147</vt:i4>
      </vt:variant>
      <vt:variant>
        <vt:i4>0</vt:i4>
      </vt:variant>
      <vt:variant>
        <vt:i4>5</vt:i4>
      </vt:variant>
      <vt:variant>
        <vt:lpwstr/>
      </vt:variant>
      <vt:variant>
        <vt:lpwstr>EEA1</vt:lpwstr>
      </vt:variant>
      <vt:variant>
        <vt:i4>7077910</vt:i4>
      </vt:variant>
      <vt:variant>
        <vt:i4>144</vt:i4>
      </vt:variant>
      <vt:variant>
        <vt:i4>0</vt:i4>
      </vt:variant>
      <vt:variant>
        <vt:i4>5</vt:i4>
      </vt:variant>
      <vt:variant>
        <vt:lpwstr/>
      </vt:variant>
      <vt:variant>
        <vt:lpwstr>_7.2_Implement_EEA</vt:lpwstr>
      </vt:variant>
      <vt:variant>
        <vt:i4>7798877</vt:i4>
      </vt:variant>
      <vt:variant>
        <vt:i4>141</vt:i4>
      </vt:variant>
      <vt:variant>
        <vt:i4>0</vt:i4>
      </vt:variant>
      <vt:variant>
        <vt:i4>5</vt:i4>
      </vt:variant>
      <vt:variant>
        <vt:lpwstr/>
      </vt:variant>
      <vt:variant>
        <vt:lpwstr>_Operating_Condition_Script</vt:lpwstr>
      </vt:variant>
      <vt:variant>
        <vt:i4>589855</vt:i4>
      </vt:variant>
      <vt:variant>
        <vt:i4>138</vt:i4>
      </vt:variant>
      <vt:variant>
        <vt:i4>0</vt:i4>
      </vt:variant>
      <vt:variant>
        <vt:i4>5</vt:i4>
      </vt:variant>
      <vt:variant>
        <vt:lpwstr/>
      </vt:variant>
      <vt:variant>
        <vt:lpwstr>_EMERGENCY_NOTICE</vt:lpwstr>
      </vt:variant>
      <vt:variant>
        <vt:i4>7012445</vt:i4>
      </vt:variant>
      <vt:variant>
        <vt:i4>135</vt:i4>
      </vt:variant>
      <vt:variant>
        <vt:i4>0</vt:i4>
      </vt:variant>
      <vt:variant>
        <vt:i4>5</vt:i4>
      </vt:variant>
      <vt:variant>
        <vt:lpwstr/>
      </vt:variant>
      <vt:variant>
        <vt:lpwstr>_WATCH</vt:lpwstr>
      </vt:variant>
      <vt:variant>
        <vt:i4>1441853</vt:i4>
      </vt:variant>
      <vt:variant>
        <vt:i4>132</vt:i4>
      </vt:variant>
      <vt:variant>
        <vt:i4>0</vt:i4>
      </vt:variant>
      <vt:variant>
        <vt:i4>5</vt:i4>
      </vt:variant>
      <vt:variant>
        <vt:lpwstr/>
      </vt:variant>
      <vt:variant>
        <vt:lpwstr>_ADVISORY</vt:lpwstr>
      </vt:variant>
      <vt:variant>
        <vt:i4>65596</vt:i4>
      </vt:variant>
      <vt:variant>
        <vt:i4>129</vt:i4>
      </vt:variant>
      <vt:variant>
        <vt:i4>0</vt:i4>
      </vt:variant>
      <vt:variant>
        <vt:i4>5</vt:i4>
      </vt:variant>
      <vt:variant>
        <vt:lpwstr/>
      </vt:variant>
      <vt:variant>
        <vt:lpwstr>_OCN</vt:lpwstr>
      </vt:variant>
      <vt:variant>
        <vt:i4>4259881</vt:i4>
      </vt:variant>
      <vt:variant>
        <vt:i4>126</vt:i4>
      </vt:variant>
      <vt:variant>
        <vt:i4>0</vt:i4>
      </vt:variant>
      <vt:variant>
        <vt:i4>5</vt:i4>
      </vt:variant>
      <vt:variant>
        <vt:lpwstr/>
      </vt:variant>
      <vt:variant>
        <vt:lpwstr>_6.1_Market_Notices</vt:lpwstr>
      </vt:variant>
      <vt:variant>
        <vt:i4>4456557</vt:i4>
      </vt:variant>
      <vt:variant>
        <vt:i4>123</vt:i4>
      </vt:variant>
      <vt:variant>
        <vt:i4>0</vt:i4>
      </vt:variant>
      <vt:variant>
        <vt:i4>5</vt:i4>
      </vt:variant>
      <vt:variant>
        <vt:lpwstr/>
      </vt:variant>
      <vt:variant>
        <vt:lpwstr>_7._Emergency_Operations</vt:lpwstr>
      </vt:variant>
      <vt:variant>
        <vt:i4>5898357</vt:i4>
      </vt:variant>
      <vt:variant>
        <vt:i4>120</vt:i4>
      </vt:variant>
      <vt:variant>
        <vt:i4>0</vt:i4>
      </vt:variant>
      <vt:variant>
        <vt:i4>5</vt:i4>
      </vt:variant>
      <vt:variant>
        <vt:lpwstr/>
      </vt:variant>
      <vt:variant>
        <vt:lpwstr>_Monitor_Resource_Telemetry</vt:lpwstr>
      </vt:variant>
      <vt:variant>
        <vt:i4>4063251</vt:i4>
      </vt:variant>
      <vt:variant>
        <vt:i4>117</vt:i4>
      </vt:variant>
      <vt:variant>
        <vt:i4>0</vt:i4>
      </vt:variant>
      <vt:variant>
        <vt:i4>5</vt:i4>
      </vt:variant>
      <vt:variant>
        <vt:lpwstr/>
      </vt:variant>
      <vt:variant>
        <vt:lpwstr>_Monitor_Resource_Status</vt:lpwstr>
      </vt:variant>
      <vt:variant>
        <vt:i4>6815810</vt:i4>
      </vt:variant>
      <vt:variant>
        <vt:i4>114</vt:i4>
      </vt:variant>
      <vt:variant>
        <vt:i4>0</vt:i4>
      </vt:variant>
      <vt:variant>
        <vt:i4>5</vt:i4>
      </vt:variant>
      <vt:variant>
        <vt:lpwstr/>
      </vt:variant>
      <vt:variant>
        <vt:lpwstr>_Market_Participant_Backup</vt:lpwstr>
      </vt:variant>
      <vt:variant>
        <vt:i4>7929866</vt:i4>
      </vt:variant>
      <vt:variant>
        <vt:i4>111</vt:i4>
      </vt:variant>
      <vt:variant>
        <vt:i4>0</vt:i4>
      </vt:variant>
      <vt:variant>
        <vt:i4>5</vt:i4>
      </vt:variant>
      <vt:variant>
        <vt:lpwstr/>
      </vt:variant>
      <vt:variant>
        <vt:lpwstr>_6.1_Respond_to</vt:lpwstr>
      </vt:variant>
      <vt:variant>
        <vt:i4>3342359</vt:i4>
      </vt:variant>
      <vt:variant>
        <vt:i4>108</vt:i4>
      </vt:variant>
      <vt:variant>
        <vt:i4>0</vt:i4>
      </vt:variant>
      <vt:variant>
        <vt:i4>5</vt:i4>
      </vt:variant>
      <vt:variant>
        <vt:lpwstr/>
      </vt:variant>
      <vt:variant>
        <vt:lpwstr>_6._Telemetry_Requirements</vt:lpwstr>
      </vt:variant>
      <vt:variant>
        <vt:i4>5636195</vt:i4>
      </vt:variant>
      <vt:variant>
        <vt:i4>105</vt:i4>
      </vt:variant>
      <vt:variant>
        <vt:i4>0</vt:i4>
      </vt:variant>
      <vt:variant>
        <vt:i4>5</vt:i4>
      </vt:variant>
      <vt:variant>
        <vt:lpwstr/>
      </vt:variant>
      <vt:variant>
        <vt:lpwstr>_Reliability_Risk_Desk</vt:lpwstr>
      </vt:variant>
      <vt:variant>
        <vt:i4>1179760</vt:i4>
      </vt:variant>
      <vt:variant>
        <vt:i4>102</vt:i4>
      </vt:variant>
      <vt:variant>
        <vt:i4>0</vt:i4>
      </vt:variant>
      <vt:variant>
        <vt:i4>5</vt:i4>
      </vt:variant>
      <vt:variant>
        <vt:lpwstr/>
      </vt:variant>
      <vt:variant>
        <vt:lpwstr>_5.1_STNET_Study</vt:lpwstr>
      </vt:variant>
      <vt:variant>
        <vt:i4>5898286</vt:i4>
      </vt:variant>
      <vt:variant>
        <vt:i4>99</vt:i4>
      </vt:variant>
      <vt:variant>
        <vt:i4>0</vt:i4>
      </vt:variant>
      <vt:variant>
        <vt:i4>5</vt:i4>
      </vt:variant>
      <vt:variant>
        <vt:lpwstr/>
      </vt:variant>
      <vt:variant>
        <vt:lpwstr>_5.0__</vt:lpwstr>
      </vt:variant>
      <vt:variant>
        <vt:i4>2621520</vt:i4>
      </vt:variant>
      <vt:variant>
        <vt:i4>96</vt:i4>
      </vt:variant>
      <vt:variant>
        <vt:i4>0</vt:i4>
      </vt:variant>
      <vt:variant>
        <vt:i4>5</vt:i4>
      </vt:variant>
      <vt:variant>
        <vt:lpwstr/>
      </vt:variant>
      <vt:variant>
        <vt:lpwstr>_4.7__Weather</vt:lpwstr>
      </vt:variant>
      <vt:variant>
        <vt:i4>6619230</vt:i4>
      </vt:variant>
      <vt:variant>
        <vt:i4>93</vt:i4>
      </vt:variant>
      <vt:variant>
        <vt:i4>0</vt:i4>
      </vt:variant>
      <vt:variant>
        <vt:i4>5</vt:i4>
      </vt:variant>
      <vt:variant>
        <vt:lpwstr/>
      </vt:variant>
      <vt:variant>
        <vt:lpwstr>_MDA_Solar_Forecast</vt:lpwstr>
      </vt:variant>
      <vt:variant>
        <vt:i4>5439537</vt:i4>
      </vt:variant>
      <vt:variant>
        <vt:i4>90</vt:i4>
      </vt:variant>
      <vt:variant>
        <vt:i4>0</vt:i4>
      </vt:variant>
      <vt:variant>
        <vt:i4>5</vt:i4>
      </vt:variant>
      <vt:variant>
        <vt:lpwstr/>
      </vt:variant>
      <vt:variant>
        <vt:lpwstr>_4.6__Solar</vt:lpwstr>
      </vt:variant>
      <vt:variant>
        <vt:i4>2621440</vt:i4>
      </vt:variant>
      <vt:variant>
        <vt:i4>87</vt:i4>
      </vt:variant>
      <vt:variant>
        <vt:i4>0</vt:i4>
      </vt:variant>
      <vt:variant>
        <vt:i4>5</vt:i4>
      </vt:variant>
      <vt:variant>
        <vt:lpwstr/>
      </vt:variant>
      <vt:variant>
        <vt:lpwstr>_Panhandle_region_is</vt:lpwstr>
      </vt:variant>
      <vt:variant>
        <vt:i4>3473474</vt:i4>
      </vt:variant>
      <vt:variant>
        <vt:i4>84</vt:i4>
      </vt:variant>
      <vt:variant>
        <vt:i4>0</vt:i4>
      </vt:variant>
      <vt:variant>
        <vt:i4>5</vt:i4>
      </vt:variant>
      <vt:variant>
        <vt:lpwstr/>
      </vt:variant>
      <vt:variant>
        <vt:lpwstr>_4.4__Operations</vt:lpwstr>
      </vt:variant>
      <vt:variant>
        <vt:i4>3670027</vt:i4>
      </vt:variant>
      <vt:variant>
        <vt:i4>81</vt:i4>
      </vt:variant>
      <vt:variant>
        <vt:i4>0</vt:i4>
      </vt:variant>
      <vt:variant>
        <vt:i4>5</vt:i4>
      </vt:variant>
      <vt:variant>
        <vt:lpwstr/>
      </vt:variant>
      <vt:variant>
        <vt:lpwstr>_Load_in_capacity</vt:lpwstr>
      </vt:variant>
      <vt:variant>
        <vt:i4>5898285</vt:i4>
      </vt:variant>
      <vt:variant>
        <vt:i4>78</vt:i4>
      </vt:variant>
      <vt:variant>
        <vt:i4>0</vt:i4>
      </vt:variant>
      <vt:variant>
        <vt:i4>5</vt:i4>
      </vt:variant>
      <vt:variant>
        <vt:lpwstr/>
      </vt:variant>
      <vt:variant>
        <vt:lpwstr>_4.3_Operations_in</vt:lpwstr>
      </vt:variant>
      <vt:variant>
        <vt:i4>5111922</vt:i4>
      </vt:variant>
      <vt:variant>
        <vt:i4>75</vt:i4>
      </vt:variant>
      <vt:variant>
        <vt:i4>0</vt:i4>
      </vt:variant>
      <vt:variant>
        <vt:i4>5</vt:i4>
      </vt:variant>
      <vt:variant>
        <vt:lpwstr/>
      </vt:variant>
      <vt:variant>
        <vt:lpwstr>_Wind_Farm_Forecast</vt:lpwstr>
      </vt:variant>
      <vt:variant>
        <vt:i4>4063326</vt:i4>
      </vt:variant>
      <vt:variant>
        <vt:i4>72</vt:i4>
      </vt:variant>
      <vt:variant>
        <vt:i4>0</vt:i4>
      </vt:variant>
      <vt:variant>
        <vt:i4>5</vt:i4>
      </vt:variant>
      <vt:variant>
        <vt:lpwstr/>
      </vt:variant>
      <vt:variant>
        <vt:lpwstr>_4.2_Override_during</vt:lpwstr>
      </vt:variant>
      <vt:variant>
        <vt:i4>5308463</vt:i4>
      </vt:variant>
      <vt:variant>
        <vt:i4>69</vt:i4>
      </vt:variant>
      <vt:variant>
        <vt:i4>0</vt:i4>
      </vt:variant>
      <vt:variant>
        <vt:i4>5</vt:i4>
      </vt:variant>
      <vt:variant>
        <vt:lpwstr/>
      </vt:variant>
      <vt:variant>
        <vt:lpwstr>_4.1_Responding_to</vt:lpwstr>
      </vt:variant>
      <vt:variant>
        <vt:i4>6094887</vt:i4>
      </vt:variant>
      <vt:variant>
        <vt:i4>66</vt:i4>
      </vt:variant>
      <vt:variant>
        <vt:i4>0</vt:i4>
      </vt:variant>
      <vt:variant>
        <vt:i4>5</vt:i4>
      </vt:variant>
      <vt:variant>
        <vt:lpwstr/>
      </vt:variant>
      <vt:variant>
        <vt:lpwstr>_4.0_Wind_Forecast</vt:lpwstr>
      </vt:variant>
      <vt:variant>
        <vt:i4>5832812</vt:i4>
      </vt:variant>
      <vt:variant>
        <vt:i4>63</vt:i4>
      </vt:variant>
      <vt:variant>
        <vt:i4>0</vt:i4>
      </vt:variant>
      <vt:variant>
        <vt:i4>5</vt:i4>
      </vt:variant>
      <vt:variant>
        <vt:lpwstr/>
      </vt:variant>
      <vt:variant>
        <vt:lpwstr>_Wind_or_Solar</vt:lpwstr>
      </vt:variant>
      <vt:variant>
        <vt:i4>7995413</vt:i4>
      </vt:variant>
      <vt:variant>
        <vt:i4>60</vt:i4>
      </vt:variant>
      <vt:variant>
        <vt:i4>0</vt:i4>
      </vt:variant>
      <vt:variant>
        <vt:i4>5</vt:i4>
      </vt:variant>
      <vt:variant>
        <vt:lpwstr/>
      </vt:variant>
      <vt:variant>
        <vt:lpwstr>_3.4_Monitor_Curtailed</vt:lpwstr>
      </vt:variant>
      <vt:variant>
        <vt:i4>1704033</vt:i4>
      </vt:variant>
      <vt:variant>
        <vt:i4>57</vt:i4>
      </vt:variant>
      <vt:variant>
        <vt:i4>0</vt:i4>
      </vt:variant>
      <vt:variant>
        <vt:i4>5</vt:i4>
      </vt:variant>
      <vt:variant>
        <vt:lpwstr/>
      </vt:variant>
      <vt:variant>
        <vt:lpwstr>_Real-time_Critical_Inertia</vt:lpwstr>
      </vt:variant>
      <vt:variant>
        <vt:i4>196665</vt:i4>
      </vt:variant>
      <vt:variant>
        <vt:i4>54</vt:i4>
      </vt:variant>
      <vt:variant>
        <vt:i4>0</vt:i4>
      </vt:variant>
      <vt:variant>
        <vt:i4>5</vt:i4>
      </vt:variant>
      <vt:variant>
        <vt:lpwstr/>
      </vt:variant>
      <vt:variant>
        <vt:lpwstr>_Look_Ahead_Critical</vt:lpwstr>
      </vt:variant>
      <vt:variant>
        <vt:i4>20</vt:i4>
      </vt:variant>
      <vt:variant>
        <vt:i4>51</vt:i4>
      </vt:variant>
      <vt:variant>
        <vt:i4>0</vt:i4>
      </vt:variant>
      <vt:variant>
        <vt:i4>5</vt:i4>
      </vt:variant>
      <vt:variant>
        <vt:lpwstr/>
      </vt:variant>
      <vt:variant>
        <vt:lpwstr>_Real-time_RRS_Sufficiency_1</vt:lpwstr>
      </vt:variant>
      <vt:variant>
        <vt:i4>7143504</vt:i4>
      </vt:variant>
      <vt:variant>
        <vt:i4>48</vt:i4>
      </vt:variant>
      <vt:variant>
        <vt:i4>0</vt:i4>
      </vt:variant>
      <vt:variant>
        <vt:i4>5</vt:i4>
      </vt:variant>
      <vt:variant>
        <vt:lpwstr/>
      </vt:variant>
      <vt:variant>
        <vt:lpwstr>_Look_Ahead_Monitoring</vt:lpwstr>
      </vt:variant>
      <vt:variant>
        <vt:i4>8126533</vt:i4>
      </vt:variant>
      <vt:variant>
        <vt:i4>45</vt:i4>
      </vt:variant>
      <vt:variant>
        <vt:i4>0</vt:i4>
      </vt:variant>
      <vt:variant>
        <vt:i4>5</vt:i4>
      </vt:variant>
      <vt:variant>
        <vt:lpwstr/>
      </vt:variant>
      <vt:variant>
        <vt:lpwstr>_Day_Ahead_RRS</vt:lpwstr>
      </vt:variant>
      <vt:variant>
        <vt:i4>4325418</vt:i4>
      </vt:variant>
      <vt:variant>
        <vt:i4>42</vt:i4>
      </vt:variant>
      <vt:variant>
        <vt:i4>0</vt:i4>
      </vt:variant>
      <vt:variant>
        <vt:i4>5</vt:i4>
      </vt:variant>
      <vt:variant>
        <vt:lpwstr/>
      </vt:variant>
      <vt:variant>
        <vt:lpwstr>_3.3_Responsive_Reserve</vt:lpwstr>
      </vt:variant>
      <vt:variant>
        <vt:i4>1835065</vt:i4>
      </vt:variant>
      <vt:variant>
        <vt:i4>39</vt:i4>
      </vt:variant>
      <vt:variant>
        <vt:i4>0</vt:i4>
      </vt:variant>
      <vt:variant>
        <vt:i4>5</vt:i4>
      </vt:variant>
      <vt:variant>
        <vt:lpwstr/>
      </vt:variant>
      <vt:variant>
        <vt:lpwstr>_Capacity_and_Reserve</vt:lpwstr>
      </vt:variant>
      <vt:variant>
        <vt:i4>131177</vt:i4>
      </vt:variant>
      <vt:variant>
        <vt:i4>36</vt:i4>
      </vt:variant>
      <vt:variant>
        <vt:i4>0</vt:i4>
      </vt:variant>
      <vt:variant>
        <vt:i4>5</vt:i4>
      </vt:variant>
      <vt:variant>
        <vt:lpwstr/>
      </vt:variant>
      <vt:variant>
        <vt:lpwstr>_3.2_Reliability_and</vt:lpwstr>
      </vt:variant>
      <vt:variant>
        <vt:i4>5898295</vt:i4>
      </vt:variant>
      <vt:variant>
        <vt:i4>33</vt:i4>
      </vt:variant>
      <vt:variant>
        <vt:i4>0</vt:i4>
      </vt:variant>
      <vt:variant>
        <vt:i4>5</vt:i4>
      </vt:variant>
      <vt:variant>
        <vt:lpwstr/>
      </vt:variant>
      <vt:variant>
        <vt:lpwstr>_3.1_BlankMonitor_Large</vt:lpwstr>
      </vt:variant>
      <vt:variant>
        <vt:i4>3473496</vt:i4>
      </vt:variant>
      <vt:variant>
        <vt:i4>30</vt:i4>
      </vt:variant>
      <vt:variant>
        <vt:i4>0</vt:i4>
      </vt:variant>
      <vt:variant>
        <vt:i4>5</vt:i4>
      </vt:variant>
      <vt:variant>
        <vt:lpwstr/>
      </vt:variant>
      <vt:variant>
        <vt:lpwstr>_2.2_Review_Load</vt:lpwstr>
      </vt:variant>
      <vt:variant>
        <vt:i4>7733277</vt:i4>
      </vt:variant>
      <vt:variant>
        <vt:i4>27</vt:i4>
      </vt:variant>
      <vt:variant>
        <vt:i4>0</vt:i4>
      </vt:variant>
      <vt:variant>
        <vt:i4>5</vt:i4>
      </vt:variant>
      <vt:variant>
        <vt:lpwstr/>
      </vt:variant>
      <vt:variant>
        <vt:lpwstr>_2.3_Suspected_Sabotage</vt:lpwstr>
      </vt:variant>
      <vt:variant>
        <vt:i4>1376306</vt:i4>
      </vt:variant>
      <vt:variant>
        <vt:i4>24</vt:i4>
      </vt:variant>
      <vt:variant>
        <vt:i4>0</vt:i4>
      </vt:variant>
      <vt:variant>
        <vt:i4>5</vt:i4>
      </vt:variant>
      <vt:variant>
        <vt:lpwstr/>
      </vt:variant>
      <vt:variant>
        <vt:lpwstr>_Dispatch</vt:lpwstr>
      </vt:variant>
      <vt:variant>
        <vt:i4>5505146</vt:i4>
      </vt:variant>
      <vt:variant>
        <vt:i4>21</vt:i4>
      </vt:variant>
      <vt:variant>
        <vt:i4>0</vt:i4>
      </vt:variant>
      <vt:variant>
        <vt:i4>5</vt:i4>
      </vt:variant>
      <vt:variant>
        <vt:lpwstr/>
      </vt:variant>
      <vt:variant>
        <vt:lpwstr>_Hotline_Call_Communication</vt:lpwstr>
      </vt:variant>
      <vt:variant>
        <vt:i4>2752624</vt:i4>
      </vt:variant>
      <vt:variant>
        <vt:i4>18</vt:i4>
      </vt:variant>
      <vt:variant>
        <vt:i4>0</vt:i4>
      </vt:variant>
      <vt:variant>
        <vt:i4>5</vt:i4>
      </vt:variant>
      <vt:variant>
        <vt:lpwstr/>
      </vt:variant>
      <vt:variant>
        <vt:lpwstr>_Three-Part_Communication</vt:lpwstr>
      </vt:variant>
      <vt:variant>
        <vt:i4>7602234</vt:i4>
      </vt:variant>
      <vt:variant>
        <vt:i4>15</vt:i4>
      </vt:variant>
      <vt:variant>
        <vt:i4>0</vt:i4>
      </vt:variant>
      <vt:variant>
        <vt:i4>5</vt:i4>
      </vt:variant>
      <vt:variant>
        <vt:lpwstr/>
      </vt:variant>
      <vt:variant>
        <vt:lpwstr>_2.2_Communication</vt:lpwstr>
      </vt:variant>
      <vt:variant>
        <vt:i4>3997770</vt:i4>
      </vt:variant>
      <vt:variant>
        <vt:i4>12</vt:i4>
      </vt:variant>
      <vt:variant>
        <vt:i4>0</vt:i4>
      </vt:variant>
      <vt:variant>
        <vt:i4>5</vt:i4>
      </vt:variant>
      <vt:variant>
        <vt:lpwstr/>
      </vt:variant>
      <vt:variant>
        <vt:lpwstr>_2.1_System_Operator</vt:lpwstr>
      </vt:variant>
      <vt:variant>
        <vt:i4>5832801</vt:i4>
      </vt:variant>
      <vt:variant>
        <vt:i4>9</vt:i4>
      </vt:variant>
      <vt:variant>
        <vt:i4>0</vt:i4>
      </vt:variant>
      <vt:variant>
        <vt:i4>5</vt:i4>
      </vt:variant>
      <vt:variant>
        <vt:lpwstr/>
      </vt:variant>
      <vt:variant>
        <vt:lpwstr>_2._General_Tasks</vt:lpwstr>
      </vt:variant>
      <vt:variant>
        <vt:i4>7995453</vt:i4>
      </vt:variant>
      <vt:variant>
        <vt:i4>6</vt:i4>
      </vt:variant>
      <vt:variant>
        <vt:i4>0</vt:i4>
      </vt:variant>
      <vt:variant>
        <vt:i4>5</vt:i4>
      </vt:variant>
      <vt:variant>
        <vt:lpwstr/>
      </vt:variant>
      <vt:variant>
        <vt:lpwstr>_1.2_Scope</vt:lpwstr>
      </vt:variant>
      <vt:variant>
        <vt:i4>524376</vt:i4>
      </vt:variant>
      <vt:variant>
        <vt:i4>3</vt:i4>
      </vt:variant>
      <vt:variant>
        <vt:i4>0</vt:i4>
      </vt:variant>
      <vt:variant>
        <vt:i4>5</vt:i4>
      </vt:variant>
      <vt:variant>
        <vt:lpwstr/>
      </vt:variant>
      <vt:variant>
        <vt:lpwstr>_1.1_Purpose</vt:lpwstr>
      </vt:variant>
      <vt:variant>
        <vt:i4>7471213</vt:i4>
      </vt:variant>
      <vt:variant>
        <vt:i4>0</vt:i4>
      </vt:variant>
      <vt:variant>
        <vt:i4>0</vt:i4>
      </vt:variant>
      <vt:variant>
        <vt:i4>5</vt:i4>
      </vt:variant>
      <vt:variant>
        <vt:lpwstr/>
      </vt:variant>
      <vt:variant>
        <vt:lpwstr>_1._Introduction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Luker, Bryan</dc:creator>
  <cp:keywords/>
  <dc:description/>
  <cp:lastModifiedBy>Smith, Ira</cp:lastModifiedBy>
  <cp:revision>11</cp:revision>
  <dcterms:created xsi:type="dcterms:W3CDTF">2024-12-31T15:44:00Z</dcterms:created>
  <dcterms:modified xsi:type="dcterms:W3CDTF">2025-08-01T15:51:00Z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0x0101004DBCBB58EA41604C9E7070DA11FB3F2E</vt:lpwstr>
  </property>
  <property fmtid="{D5CDD505-2E9C-101B-9397-08002B2CF9AE}" pid="3" name="MSIP_Label_7084cbda-52b8-46fb-a7b7-cb5bd465ed85_Enabled">
    <vt:lpwstr>true</vt:lpwstr>
  </property>
  <property fmtid="{D5CDD505-2E9C-101B-9397-08002B2CF9AE}" pid="4" name="MSIP_Label_7084cbda-52b8-46fb-a7b7-cb5bd465ed85_SetDate">
    <vt:lpwstr>2023-03-14T14:18:48Z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104cd40f-a516-46f8-b70e-8da517a8ce45</vt:lpwstr>
  </property>
  <property fmtid="{D5CDD505-2E9C-101B-9397-08002B2CF9AE}" pid="9" name="MSIP_Label_7084cbda-52b8-46fb-a7b7-cb5bd465ed85_ContentBits">
    <vt:lpwstr>0</vt:lpwstr>
  </property>
</Properties>
</file>