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5827"/>
      </w:tblGrid>
      <w:tr w:rsidR="00067FE2" w14:paraId="16E3CD8E" w14:textId="77777777" w:rsidTr="00743666">
        <w:tc>
          <w:tcPr>
            <w:tcW w:w="1620" w:type="dxa"/>
            <w:tcBorders>
              <w:bottom w:val="single" w:sz="4" w:space="0" w:color="auto"/>
            </w:tcBorders>
            <w:shd w:val="clear" w:color="auto" w:fill="FFFFFF"/>
            <w:vAlign w:val="center"/>
          </w:tcPr>
          <w:p w14:paraId="359F6C8F"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401471A8" w14:textId="5FB7F291" w:rsidR="00067FE2" w:rsidRDefault="006D2530" w:rsidP="00F44236">
            <w:pPr>
              <w:pStyle w:val="Header"/>
            </w:pPr>
            <w:hyperlink r:id="rId8" w:history="1">
              <w:r w:rsidRPr="0050428A">
                <w:rPr>
                  <w:rStyle w:val="Hyperlink"/>
                </w:rPr>
                <w:t>278</w:t>
              </w:r>
            </w:hyperlink>
          </w:p>
        </w:tc>
        <w:tc>
          <w:tcPr>
            <w:tcW w:w="1170" w:type="dxa"/>
            <w:tcBorders>
              <w:bottom w:val="single" w:sz="4" w:space="0" w:color="auto"/>
            </w:tcBorders>
            <w:shd w:val="clear" w:color="auto" w:fill="FFFFFF"/>
            <w:vAlign w:val="center"/>
          </w:tcPr>
          <w:p w14:paraId="6B590D59" w14:textId="77777777" w:rsidR="00067FE2" w:rsidRDefault="00C76A2C" w:rsidP="00C76A2C">
            <w:pPr>
              <w:pStyle w:val="Header"/>
            </w:pPr>
            <w:r>
              <w:t>NOG</w:t>
            </w:r>
            <w:r w:rsidR="00067FE2">
              <w:t>R</w:t>
            </w:r>
            <w:r>
              <w:t>R</w:t>
            </w:r>
            <w:r w:rsidR="00067FE2">
              <w:t xml:space="preserve"> Title</w:t>
            </w:r>
          </w:p>
        </w:tc>
        <w:tc>
          <w:tcPr>
            <w:tcW w:w="5827" w:type="dxa"/>
            <w:tcBorders>
              <w:bottom w:val="single" w:sz="4" w:space="0" w:color="auto"/>
            </w:tcBorders>
            <w:vAlign w:val="center"/>
          </w:tcPr>
          <w:p w14:paraId="52620EEF" w14:textId="57EAC9A4" w:rsidR="00067FE2" w:rsidRDefault="00D74360" w:rsidP="00F44236">
            <w:pPr>
              <w:pStyle w:val="Header"/>
            </w:pPr>
            <w:r>
              <w:t xml:space="preserve">Related to NPRR1290, </w:t>
            </w:r>
            <w:r w:rsidR="00FC6B6A" w:rsidRPr="00FC6B6A">
              <w:t>Gap Resolutions and Clarifications for the Implementation of RTC+B</w:t>
            </w:r>
          </w:p>
        </w:tc>
      </w:tr>
      <w:tr w:rsidR="00A55C89" w:rsidRPr="00E01925" w14:paraId="3288B1CC" w14:textId="77777777" w:rsidTr="00743666">
        <w:trPr>
          <w:trHeight w:val="518"/>
        </w:trPr>
        <w:tc>
          <w:tcPr>
            <w:tcW w:w="2880" w:type="dxa"/>
            <w:gridSpan w:val="2"/>
            <w:shd w:val="clear" w:color="auto" w:fill="FFFFFF"/>
            <w:vAlign w:val="center"/>
          </w:tcPr>
          <w:p w14:paraId="3C517530" w14:textId="1C2CAFCE" w:rsidR="00A55C89" w:rsidRPr="00E01925" w:rsidRDefault="00A55C89" w:rsidP="00A55C89">
            <w:pPr>
              <w:pStyle w:val="Header"/>
              <w:rPr>
                <w:bCs w:val="0"/>
              </w:rPr>
            </w:pPr>
            <w:r w:rsidRPr="00E01925">
              <w:rPr>
                <w:bCs w:val="0"/>
              </w:rPr>
              <w:t xml:space="preserve">Date </w:t>
            </w:r>
            <w:r>
              <w:rPr>
                <w:bCs w:val="0"/>
              </w:rPr>
              <w:t>of Decision</w:t>
            </w:r>
          </w:p>
        </w:tc>
        <w:tc>
          <w:tcPr>
            <w:tcW w:w="6997" w:type="dxa"/>
            <w:gridSpan w:val="2"/>
            <w:vAlign w:val="center"/>
          </w:tcPr>
          <w:p w14:paraId="1C09798C" w14:textId="08B51E3D" w:rsidR="00A55C89" w:rsidRPr="00E01925" w:rsidRDefault="00A55C89" w:rsidP="00A55C89">
            <w:pPr>
              <w:pStyle w:val="NormalArial"/>
              <w:spacing w:before="120" w:after="120"/>
            </w:pPr>
            <w:r>
              <w:t xml:space="preserve">August </w:t>
            </w:r>
            <w:r w:rsidR="00743666">
              <w:t>2</w:t>
            </w:r>
            <w:r>
              <w:t>7, 2025</w:t>
            </w:r>
          </w:p>
        </w:tc>
      </w:tr>
      <w:tr w:rsidR="00A55C89" w:rsidRPr="00E01925" w14:paraId="66145BCB" w14:textId="77777777" w:rsidTr="00743666">
        <w:trPr>
          <w:trHeight w:val="518"/>
        </w:trPr>
        <w:tc>
          <w:tcPr>
            <w:tcW w:w="2880" w:type="dxa"/>
            <w:gridSpan w:val="2"/>
            <w:shd w:val="clear" w:color="auto" w:fill="FFFFFF"/>
            <w:vAlign w:val="center"/>
          </w:tcPr>
          <w:p w14:paraId="660D3CAD" w14:textId="6B408708" w:rsidR="00A55C89" w:rsidRPr="00E01925" w:rsidRDefault="00A55C89" w:rsidP="00A55C89">
            <w:pPr>
              <w:pStyle w:val="Header"/>
              <w:rPr>
                <w:bCs w:val="0"/>
              </w:rPr>
            </w:pPr>
            <w:r>
              <w:rPr>
                <w:bCs w:val="0"/>
              </w:rPr>
              <w:t>Action</w:t>
            </w:r>
          </w:p>
        </w:tc>
        <w:tc>
          <w:tcPr>
            <w:tcW w:w="6997" w:type="dxa"/>
            <w:gridSpan w:val="2"/>
            <w:vAlign w:val="center"/>
          </w:tcPr>
          <w:p w14:paraId="24DDA51F" w14:textId="258925C2" w:rsidR="00A55C89" w:rsidRDefault="00A55C89" w:rsidP="00A55C89">
            <w:pPr>
              <w:pStyle w:val="NormalArial"/>
              <w:spacing w:before="120" w:after="120"/>
            </w:pPr>
            <w:r>
              <w:t>Recommended Approval</w:t>
            </w:r>
          </w:p>
        </w:tc>
      </w:tr>
      <w:tr w:rsidR="00A55C89" w:rsidRPr="00E01925" w14:paraId="4EBA2808" w14:textId="77777777" w:rsidTr="00743666">
        <w:trPr>
          <w:trHeight w:val="518"/>
        </w:trPr>
        <w:tc>
          <w:tcPr>
            <w:tcW w:w="2880" w:type="dxa"/>
            <w:gridSpan w:val="2"/>
            <w:shd w:val="clear" w:color="auto" w:fill="FFFFFF"/>
            <w:vAlign w:val="center"/>
          </w:tcPr>
          <w:p w14:paraId="013ACD77" w14:textId="197A5407" w:rsidR="00A55C89" w:rsidRPr="00E01925" w:rsidRDefault="00A55C89" w:rsidP="00A55C89">
            <w:pPr>
              <w:pStyle w:val="Header"/>
              <w:rPr>
                <w:bCs w:val="0"/>
              </w:rPr>
            </w:pPr>
            <w:r>
              <w:t xml:space="preserve">Timeline </w:t>
            </w:r>
          </w:p>
        </w:tc>
        <w:tc>
          <w:tcPr>
            <w:tcW w:w="6997" w:type="dxa"/>
            <w:gridSpan w:val="2"/>
            <w:vAlign w:val="center"/>
          </w:tcPr>
          <w:p w14:paraId="47E8F2DF" w14:textId="01B6E4EE" w:rsidR="00A55C89" w:rsidRDefault="00A55C89" w:rsidP="00A55C89">
            <w:pPr>
              <w:pStyle w:val="NormalArial"/>
              <w:spacing w:before="120" w:after="120"/>
            </w:pPr>
            <w:r>
              <w:t xml:space="preserve">Urgent – </w:t>
            </w:r>
            <w:r w:rsidRPr="006D2530">
              <w:t>to align with Nodal Protocol Revision Request (NPRR) 1290</w:t>
            </w:r>
            <w:r>
              <w:t>’s</w:t>
            </w:r>
            <w:r w:rsidRPr="006D2530">
              <w:t xml:space="preserve"> timeline and allow for ERCOT Board of Directors (Board) consider</w:t>
            </w:r>
            <w:r>
              <w:t>ation in September 2025 and Public Utility Commission of Texas (PUCT) consideration in November 2025, so that these changes can go live with Real-Time Co-optimization (RTC)</w:t>
            </w:r>
          </w:p>
        </w:tc>
      </w:tr>
      <w:tr w:rsidR="00A55C89" w:rsidRPr="00E01925" w14:paraId="0B18F455" w14:textId="77777777" w:rsidTr="00743666">
        <w:trPr>
          <w:trHeight w:val="518"/>
        </w:trPr>
        <w:tc>
          <w:tcPr>
            <w:tcW w:w="2880" w:type="dxa"/>
            <w:gridSpan w:val="2"/>
            <w:shd w:val="clear" w:color="auto" w:fill="FFFFFF"/>
            <w:vAlign w:val="center"/>
          </w:tcPr>
          <w:p w14:paraId="786E3536" w14:textId="78205407" w:rsidR="00A55C89" w:rsidRPr="00E01925" w:rsidRDefault="00A55C89" w:rsidP="00A55C89">
            <w:pPr>
              <w:pStyle w:val="Header"/>
              <w:rPr>
                <w:bCs w:val="0"/>
              </w:rPr>
            </w:pPr>
            <w:r>
              <w:t>Estimated Impacts</w:t>
            </w:r>
          </w:p>
        </w:tc>
        <w:tc>
          <w:tcPr>
            <w:tcW w:w="6997" w:type="dxa"/>
            <w:gridSpan w:val="2"/>
            <w:vAlign w:val="center"/>
          </w:tcPr>
          <w:p w14:paraId="0B447D0B" w14:textId="77777777" w:rsidR="00A55C89" w:rsidRDefault="00A55C89" w:rsidP="00A55C89">
            <w:pPr>
              <w:pStyle w:val="Header"/>
              <w:spacing w:before="120" w:after="120"/>
              <w:rPr>
                <w:b w:val="0"/>
                <w:bCs w:val="0"/>
              </w:rPr>
            </w:pPr>
            <w:r>
              <w:rPr>
                <w:b w:val="0"/>
                <w:bCs w:val="0"/>
              </w:rPr>
              <w:t>Cost/Budgetary:  None</w:t>
            </w:r>
          </w:p>
          <w:p w14:paraId="36FC60C3" w14:textId="5D7DC312" w:rsidR="00A55C89" w:rsidRDefault="00A55C89" w:rsidP="00A55C89">
            <w:pPr>
              <w:pStyle w:val="NormalArial"/>
              <w:spacing w:before="120" w:after="120"/>
            </w:pPr>
            <w:r w:rsidRPr="00794708">
              <w:t>Project Duration:  No project required</w:t>
            </w:r>
          </w:p>
        </w:tc>
      </w:tr>
      <w:tr w:rsidR="00A55C89" w:rsidRPr="00E01925" w14:paraId="7650E9CB" w14:textId="77777777" w:rsidTr="00743666">
        <w:trPr>
          <w:trHeight w:val="518"/>
        </w:trPr>
        <w:tc>
          <w:tcPr>
            <w:tcW w:w="2880" w:type="dxa"/>
            <w:gridSpan w:val="2"/>
            <w:shd w:val="clear" w:color="auto" w:fill="FFFFFF"/>
            <w:vAlign w:val="center"/>
          </w:tcPr>
          <w:p w14:paraId="69CD4D70" w14:textId="231C359C" w:rsidR="00A55C89" w:rsidRPr="00E01925" w:rsidRDefault="00CA24EB" w:rsidP="00A55C89">
            <w:pPr>
              <w:pStyle w:val="Header"/>
              <w:rPr>
                <w:bCs w:val="0"/>
              </w:rPr>
            </w:pPr>
            <w:r>
              <w:t xml:space="preserve">Proposed </w:t>
            </w:r>
            <w:r w:rsidR="00A55C89" w:rsidRPr="00EE1A0D">
              <w:t>Effective Date</w:t>
            </w:r>
          </w:p>
        </w:tc>
        <w:tc>
          <w:tcPr>
            <w:tcW w:w="6997" w:type="dxa"/>
            <w:gridSpan w:val="2"/>
            <w:vAlign w:val="center"/>
          </w:tcPr>
          <w:p w14:paraId="0420B874" w14:textId="3F61C884" w:rsidR="00A55C89" w:rsidRDefault="00A55C89" w:rsidP="00A55C89">
            <w:pPr>
              <w:pStyle w:val="NormalArial"/>
              <w:spacing w:before="120" w:after="120"/>
            </w:pPr>
            <w:r>
              <w:rPr>
                <w:rFonts w:cs="Arial"/>
              </w:rPr>
              <w:t>U</w:t>
            </w:r>
            <w:r w:rsidRPr="00620A2B">
              <w:rPr>
                <w:rFonts w:cs="Arial"/>
              </w:rPr>
              <w:t xml:space="preserve">pon </w:t>
            </w:r>
            <w:r>
              <w:rPr>
                <w:rFonts w:cs="Arial"/>
              </w:rPr>
              <w:t xml:space="preserve">system </w:t>
            </w:r>
            <w:r w:rsidRPr="00620A2B">
              <w:rPr>
                <w:rFonts w:cs="Arial"/>
              </w:rPr>
              <w:t xml:space="preserve">implementation of </w:t>
            </w:r>
            <w:r>
              <w:rPr>
                <w:rFonts w:cs="Arial"/>
              </w:rPr>
              <w:t xml:space="preserve">NPRR1290, </w:t>
            </w:r>
            <w:r w:rsidRPr="00FC6B6A">
              <w:t>Gap Resolutions and Clarifications for the Implementation of RTC+B</w:t>
            </w:r>
          </w:p>
        </w:tc>
      </w:tr>
      <w:tr w:rsidR="00A55C89" w:rsidRPr="00E01925" w14:paraId="6CEFEB10" w14:textId="77777777" w:rsidTr="00743666">
        <w:trPr>
          <w:trHeight w:val="518"/>
        </w:trPr>
        <w:tc>
          <w:tcPr>
            <w:tcW w:w="2880" w:type="dxa"/>
            <w:gridSpan w:val="2"/>
            <w:shd w:val="clear" w:color="auto" w:fill="FFFFFF"/>
            <w:vAlign w:val="center"/>
          </w:tcPr>
          <w:p w14:paraId="29E974EB" w14:textId="2BB384A8" w:rsidR="00A55C89" w:rsidRPr="00E01925" w:rsidRDefault="00A55C89" w:rsidP="00A55C89">
            <w:pPr>
              <w:pStyle w:val="Header"/>
              <w:rPr>
                <w:bCs w:val="0"/>
              </w:rPr>
            </w:pPr>
            <w:r w:rsidRPr="00EE1A0D">
              <w:t>Priority and Rank Assigned</w:t>
            </w:r>
          </w:p>
        </w:tc>
        <w:tc>
          <w:tcPr>
            <w:tcW w:w="6997" w:type="dxa"/>
            <w:gridSpan w:val="2"/>
            <w:vAlign w:val="center"/>
          </w:tcPr>
          <w:p w14:paraId="7C3734C2" w14:textId="20F4D87B" w:rsidR="00A55C89" w:rsidRDefault="00A55C89" w:rsidP="00A55C89">
            <w:pPr>
              <w:pStyle w:val="NormalArial"/>
              <w:spacing w:before="120" w:after="120"/>
            </w:pPr>
            <w:r>
              <w:t>Not applicable</w:t>
            </w:r>
          </w:p>
        </w:tc>
      </w:tr>
      <w:tr w:rsidR="009D17F0" w14:paraId="06140097" w14:textId="77777777" w:rsidTr="00743666">
        <w:trPr>
          <w:trHeight w:val="773"/>
        </w:trPr>
        <w:tc>
          <w:tcPr>
            <w:tcW w:w="2880" w:type="dxa"/>
            <w:gridSpan w:val="2"/>
            <w:tcBorders>
              <w:top w:val="single" w:sz="4" w:space="0" w:color="auto"/>
              <w:bottom w:val="single" w:sz="4" w:space="0" w:color="auto"/>
            </w:tcBorders>
            <w:shd w:val="clear" w:color="auto" w:fill="FFFFFF"/>
            <w:vAlign w:val="center"/>
          </w:tcPr>
          <w:p w14:paraId="315E8729"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6997" w:type="dxa"/>
            <w:gridSpan w:val="2"/>
            <w:tcBorders>
              <w:top w:val="single" w:sz="4" w:space="0" w:color="auto"/>
            </w:tcBorders>
            <w:vAlign w:val="center"/>
          </w:tcPr>
          <w:p w14:paraId="4CB3272D" w14:textId="77777777" w:rsidR="009D17F0" w:rsidRDefault="00D74360" w:rsidP="001E46F4">
            <w:pPr>
              <w:pStyle w:val="NormalArial"/>
              <w:spacing w:before="120"/>
            </w:pPr>
            <w:r w:rsidRPr="00D74360">
              <w:t>2.3.1.2.1</w:t>
            </w:r>
            <w:r>
              <w:t xml:space="preserve">, </w:t>
            </w:r>
            <w:r w:rsidRPr="00D74360">
              <w:t>Limit on Resources Providing RRS Using Primary Frequency Response</w:t>
            </w:r>
          </w:p>
          <w:p w14:paraId="751DEA69" w14:textId="77777777" w:rsidR="00E77732" w:rsidRDefault="00E77732" w:rsidP="00F44236">
            <w:pPr>
              <w:pStyle w:val="NormalArial"/>
            </w:pPr>
            <w:r w:rsidRPr="00E77732">
              <w:t>4.8</w:t>
            </w:r>
            <w:r>
              <w:t xml:space="preserve">, </w:t>
            </w:r>
            <w:r w:rsidRPr="00E77732">
              <w:t>Responsive Reserve Service During Scarcity Conditions</w:t>
            </w:r>
          </w:p>
          <w:p w14:paraId="0766B76B" w14:textId="77777777" w:rsidR="00E77732" w:rsidRDefault="00E77732" w:rsidP="00F44236">
            <w:pPr>
              <w:pStyle w:val="NormalArial"/>
            </w:pPr>
            <w:r>
              <w:t xml:space="preserve">4.8.1, </w:t>
            </w:r>
            <w:r w:rsidRPr="00E77732">
              <w:t>Responsive Reserve Service Manual Deployment</w:t>
            </w:r>
            <w:r>
              <w:t xml:space="preserve"> (delete)</w:t>
            </w:r>
          </w:p>
          <w:p w14:paraId="70251488" w14:textId="77777777" w:rsidR="00E77732" w:rsidRDefault="00E77732" w:rsidP="00F44236">
            <w:pPr>
              <w:pStyle w:val="NormalArial"/>
            </w:pPr>
            <w:r>
              <w:t xml:space="preserve">4.8.2, </w:t>
            </w:r>
            <w:r w:rsidRPr="006B6BDA">
              <w:t>Responsive Reserve Service Manual Recall</w:t>
            </w:r>
          </w:p>
          <w:p w14:paraId="33B7F7D8" w14:textId="77777777" w:rsidR="00E77732" w:rsidRDefault="00E77732" w:rsidP="008D6C42">
            <w:pPr>
              <w:pStyle w:val="NormalArial"/>
            </w:pPr>
            <w:r>
              <w:t xml:space="preserve">8, Attachment C, </w:t>
            </w:r>
            <w:r w:rsidRPr="00E77732">
              <w:t>Turbine Governor Speed Tests</w:t>
            </w:r>
          </w:p>
          <w:p w14:paraId="1273F894" w14:textId="74350F55" w:rsidR="008D6C42" w:rsidRPr="00FB509B" w:rsidRDefault="008D6C42" w:rsidP="001E46F4">
            <w:pPr>
              <w:pStyle w:val="NormalArial"/>
              <w:spacing w:after="120"/>
            </w:pPr>
            <w:r>
              <w:t xml:space="preserve">8, Attachment N, </w:t>
            </w:r>
            <w:r w:rsidRPr="008D6C42">
              <w:t>Procedure for Calculating RRS Limits for Individual Resources</w:t>
            </w:r>
          </w:p>
        </w:tc>
      </w:tr>
      <w:tr w:rsidR="00C9766A" w14:paraId="289A3DAF" w14:textId="77777777" w:rsidTr="00743666">
        <w:trPr>
          <w:trHeight w:val="518"/>
        </w:trPr>
        <w:tc>
          <w:tcPr>
            <w:tcW w:w="2880" w:type="dxa"/>
            <w:gridSpan w:val="2"/>
            <w:tcBorders>
              <w:bottom w:val="single" w:sz="4" w:space="0" w:color="auto"/>
            </w:tcBorders>
            <w:shd w:val="clear" w:color="auto" w:fill="FFFFFF"/>
            <w:vAlign w:val="center"/>
          </w:tcPr>
          <w:p w14:paraId="4867448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6997" w:type="dxa"/>
            <w:gridSpan w:val="2"/>
            <w:tcBorders>
              <w:bottom w:val="single" w:sz="4" w:space="0" w:color="auto"/>
            </w:tcBorders>
            <w:vAlign w:val="center"/>
          </w:tcPr>
          <w:p w14:paraId="3CBC8DD7" w14:textId="43616DC5" w:rsidR="00C9766A" w:rsidRPr="00FB509B" w:rsidRDefault="00D74360" w:rsidP="00C76A2C">
            <w:pPr>
              <w:pStyle w:val="NormalArial"/>
            </w:pPr>
            <w:r>
              <w:t>NPRR1290</w:t>
            </w:r>
          </w:p>
        </w:tc>
      </w:tr>
      <w:tr w:rsidR="009D17F0" w14:paraId="01704E71" w14:textId="77777777" w:rsidTr="00743666">
        <w:trPr>
          <w:trHeight w:val="518"/>
        </w:trPr>
        <w:tc>
          <w:tcPr>
            <w:tcW w:w="2880" w:type="dxa"/>
            <w:gridSpan w:val="2"/>
            <w:tcBorders>
              <w:bottom w:val="single" w:sz="4" w:space="0" w:color="auto"/>
            </w:tcBorders>
            <w:shd w:val="clear" w:color="auto" w:fill="FFFFFF"/>
            <w:vAlign w:val="center"/>
          </w:tcPr>
          <w:p w14:paraId="403D2E7A" w14:textId="77777777" w:rsidR="009D17F0" w:rsidRDefault="009D17F0" w:rsidP="00F44236">
            <w:pPr>
              <w:pStyle w:val="Header"/>
            </w:pPr>
            <w:r>
              <w:t>Revision Description</w:t>
            </w:r>
          </w:p>
        </w:tc>
        <w:tc>
          <w:tcPr>
            <w:tcW w:w="6997" w:type="dxa"/>
            <w:gridSpan w:val="2"/>
            <w:tcBorders>
              <w:bottom w:val="single" w:sz="4" w:space="0" w:color="auto"/>
            </w:tcBorders>
            <w:vAlign w:val="center"/>
          </w:tcPr>
          <w:p w14:paraId="78848BF5" w14:textId="32BA66E7" w:rsidR="00222D27" w:rsidRDefault="00FC6B6A" w:rsidP="00AC6643">
            <w:pPr>
              <w:pStyle w:val="NormalArial"/>
              <w:spacing w:before="120" w:after="120"/>
            </w:pPr>
            <w:r>
              <w:t>This Nodal Operating Guide Revision Request (NOGRR)</w:t>
            </w:r>
            <w:r w:rsidR="00D73FCF">
              <w:t>:</w:t>
            </w:r>
            <w:r>
              <w:t xml:space="preserve"> </w:t>
            </w:r>
          </w:p>
          <w:p w14:paraId="0ABB4E0F" w14:textId="67BB5C7D" w:rsidR="00222D27" w:rsidRDefault="00E96385" w:rsidP="00E96385">
            <w:pPr>
              <w:pStyle w:val="NormalArial"/>
              <w:spacing w:before="120" w:after="120"/>
              <w:ind w:left="324" w:hanging="324"/>
            </w:pPr>
            <w:r>
              <w:t>1.</w:t>
            </w:r>
            <w:r w:rsidRPr="00685C10">
              <w:t xml:space="preserve"> </w:t>
            </w:r>
            <w:r w:rsidRPr="00685C10">
              <w:tab/>
            </w:r>
            <w:r w:rsidR="006D2530">
              <w:t>A</w:t>
            </w:r>
            <w:r w:rsidR="00AC6643">
              <w:t xml:space="preserve">ligns </w:t>
            </w:r>
            <w:r w:rsidR="00425106">
              <w:t xml:space="preserve">the relevant </w:t>
            </w:r>
            <w:r w:rsidR="00AC6643">
              <w:t xml:space="preserve">Nodal Operating Guide language with Protocol revisions </w:t>
            </w:r>
            <w:r w:rsidR="00425106">
              <w:t>from</w:t>
            </w:r>
            <w:r w:rsidR="00AC6643">
              <w:t xml:space="preserve"> NPRR1290</w:t>
            </w:r>
            <w:r w:rsidR="00D73FCF">
              <w:t>; and</w:t>
            </w:r>
            <w:r w:rsidR="00EA73C2">
              <w:t xml:space="preserve"> </w:t>
            </w:r>
          </w:p>
          <w:p w14:paraId="3AA45D63" w14:textId="6C5F4800" w:rsidR="0050428A" w:rsidRDefault="00E96385" w:rsidP="00E96385">
            <w:pPr>
              <w:pStyle w:val="NormalArial"/>
              <w:spacing w:before="120" w:after="120"/>
              <w:ind w:left="324" w:hanging="324"/>
            </w:pPr>
            <w:r>
              <w:t>2.</w:t>
            </w:r>
            <w:r w:rsidRPr="00685C10">
              <w:t xml:space="preserve"> </w:t>
            </w:r>
            <w:r w:rsidRPr="00685C10">
              <w:tab/>
            </w:r>
            <w:r w:rsidR="006D2530">
              <w:t>U</w:t>
            </w:r>
            <w:r w:rsidR="00222D27">
              <w:t>pdates</w:t>
            </w:r>
            <w:r w:rsidR="00EA73C2">
              <w:t xml:space="preserve"> the manual deployment of Responsive Reserve</w:t>
            </w:r>
            <w:r w:rsidR="006D2530">
              <w:t xml:space="preserve"> (RRS)</w:t>
            </w:r>
            <w:r w:rsidR="00EA73C2">
              <w:t xml:space="preserve"> during scarcity conditions </w:t>
            </w:r>
            <w:r w:rsidR="00222D27">
              <w:t>to</w:t>
            </w:r>
            <w:r w:rsidR="0050428A">
              <w:t>:</w:t>
            </w:r>
            <w:r w:rsidR="00222D27">
              <w:t xml:space="preserve"> </w:t>
            </w:r>
          </w:p>
          <w:p w14:paraId="19C32225" w14:textId="79F532D2" w:rsidR="0050428A" w:rsidRDefault="0050428A" w:rsidP="0050428A">
            <w:pPr>
              <w:pStyle w:val="NormalArial"/>
              <w:spacing w:before="120" w:after="120"/>
              <w:ind w:left="864" w:hanging="450"/>
            </w:pPr>
            <w:r>
              <w:t>(a)</w:t>
            </w:r>
            <w:r w:rsidRPr="00685C10">
              <w:tab/>
            </w:r>
            <w:r>
              <w:t>R</w:t>
            </w:r>
            <w:r w:rsidR="00222D27">
              <w:t>emove deployment via the r</w:t>
            </w:r>
            <w:r w:rsidR="00EA73C2">
              <w:t>elease of High Ancillary Service Limit</w:t>
            </w:r>
            <w:r w:rsidR="006D2530">
              <w:t xml:space="preserve"> (HASL)</w:t>
            </w:r>
            <w:r>
              <w:t>;</w:t>
            </w:r>
            <w:r w:rsidR="00222D27">
              <w:t xml:space="preserve"> and </w:t>
            </w:r>
          </w:p>
          <w:p w14:paraId="062CD83D" w14:textId="1E8EB687" w:rsidR="009D17F0" w:rsidRPr="00FB509B" w:rsidRDefault="0050428A" w:rsidP="0050428A">
            <w:pPr>
              <w:pStyle w:val="NormalArial"/>
              <w:spacing w:before="120" w:after="120"/>
              <w:ind w:left="864" w:hanging="450"/>
            </w:pPr>
            <w:r>
              <w:lastRenderedPageBreak/>
              <w:t>(b)</w:t>
            </w:r>
            <w:r w:rsidRPr="00685C10">
              <w:t xml:space="preserve"> </w:t>
            </w:r>
            <w:r w:rsidRPr="00685C10">
              <w:tab/>
            </w:r>
            <w:r>
              <w:t>U</w:t>
            </w:r>
            <w:r w:rsidR="00222D27">
              <w:t>pdate the threshold for manual deployment of Load Resources that are not Controllable Load Resources</w:t>
            </w:r>
            <w:r w:rsidR="006D2530">
              <w:t xml:space="preserve"> (CLRs)</w:t>
            </w:r>
            <w:r w:rsidR="00EA73C2">
              <w:t>.</w:t>
            </w:r>
          </w:p>
        </w:tc>
      </w:tr>
      <w:tr w:rsidR="009D17F0" w14:paraId="54290F4A" w14:textId="77777777" w:rsidTr="00743666">
        <w:trPr>
          <w:trHeight w:val="518"/>
        </w:trPr>
        <w:tc>
          <w:tcPr>
            <w:tcW w:w="2880" w:type="dxa"/>
            <w:gridSpan w:val="2"/>
            <w:shd w:val="clear" w:color="auto" w:fill="FFFFFF"/>
            <w:vAlign w:val="center"/>
          </w:tcPr>
          <w:p w14:paraId="4C7DF3F5" w14:textId="77777777" w:rsidR="009D17F0" w:rsidRDefault="009D17F0" w:rsidP="00F44236">
            <w:pPr>
              <w:pStyle w:val="Header"/>
            </w:pPr>
            <w:r>
              <w:lastRenderedPageBreak/>
              <w:t>Reason for Revision</w:t>
            </w:r>
          </w:p>
        </w:tc>
        <w:tc>
          <w:tcPr>
            <w:tcW w:w="6997" w:type="dxa"/>
            <w:gridSpan w:val="2"/>
            <w:vAlign w:val="center"/>
          </w:tcPr>
          <w:p w14:paraId="5AD2A0C5" w14:textId="03CAFF5E" w:rsidR="00FF5898" w:rsidRDefault="00FF5898" w:rsidP="00FF5898">
            <w:pPr>
              <w:pStyle w:val="NormalArial"/>
              <w:tabs>
                <w:tab w:val="left" w:pos="432"/>
              </w:tabs>
              <w:spacing w:before="120"/>
              <w:ind w:left="432" w:hanging="432"/>
              <w:rPr>
                <w:rFonts w:cs="Arial"/>
                <w:color w:val="000000"/>
              </w:rPr>
            </w:pPr>
            <w:r w:rsidRPr="006629C8">
              <w:object w:dxaOrig="1440" w:dyaOrig="1440" w14:anchorId="32C633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15.6pt;height:15pt" o:ole="">
                  <v:imagedata r:id="rId9" o:title=""/>
                </v:shape>
                <w:control r:id="rId10" w:name="TextBox112" w:shapeid="_x0000_i1059"/>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5D6E87A5" w14:textId="7B75CB32" w:rsidR="00FF5898" w:rsidRPr="00BD53C5" w:rsidRDefault="00FF5898" w:rsidP="00FF5898">
            <w:pPr>
              <w:pStyle w:val="NormalArial"/>
              <w:tabs>
                <w:tab w:val="left" w:pos="432"/>
              </w:tabs>
              <w:spacing w:before="120"/>
              <w:ind w:left="432" w:hanging="432"/>
              <w:rPr>
                <w:rFonts w:cs="Arial"/>
                <w:color w:val="000000"/>
              </w:rPr>
            </w:pPr>
            <w:r w:rsidRPr="00CD242D">
              <w:object w:dxaOrig="1440" w:dyaOrig="1440" w14:anchorId="78B45D6B">
                <v:shape id="_x0000_i1061" type="#_x0000_t75" style="width:15.6pt;height:15pt" o:ole="">
                  <v:imagedata r:id="rId9" o:title=""/>
                </v:shape>
                <w:control r:id="rId12" w:name="TextBox17" w:shapeid="_x0000_i1061"/>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7456BC39" w14:textId="761AE493" w:rsidR="00FF5898" w:rsidRPr="00BD53C5" w:rsidRDefault="00FF5898" w:rsidP="00FF5898">
            <w:pPr>
              <w:pStyle w:val="NormalArial"/>
              <w:spacing w:before="120"/>
              <w:ind w:left="432" w:hanging="432"/>
              <w:rPr>
                <w:rFonts w:cs="Arial"/>
                <w:color w:val="000000"/>
              </w:rPr>
            </w:pPr>
            <w:r w:rsidRPr="006629C8">
              <w:object w:dxaOrig="1440" w:dyaOrig="1440" w14:anchorId="3A70D0BA">
                <v:shape id="_x0000_i1063" type="#_x0000_t75" style="width:15.6pt;height:15pt" o:ole="">
                  <v:imagedata r:id="rId9" o:title=""/>
                </v:shape>
                <w:control r:id="rId14" w:name="TextBox122" w:shapeid="_x0000_i1063"/>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3E7FDD81" w14:textId="3A182EA4" w:rsidR="00FF5898" w:rsidRDefault="00FF5898" w:rsidP="00FF5898">
            <w:pPr>
              <w:pStyle w:val="NormalArial"/>
              <w:spacing w:before="120"/>
              <w:rPr>
                <w:iCs/>
                <w:kern w:val="24"/>
              </w:rPr>
            </w:pPr>
            <w:r w:rsidRPr="006629C8">
              <w:object w:dxaOrig="1440" w:dyaOrig="1440" w14:anchorId="150436FB">
                <v:shape id="_x0000_i1065" type="#_x0000_t75" style="width:15.6pt;height:15pt" o:ole="">
                  <v:imagedata r:id="rId16" o:title=""/>
                </v:shape>
                <w:control r:id="rId17" w:name="TextBox13" w:shapeid="_x0000_i1065"/>
              </w:object>
            </w:r>
            <w:r w:rsidRPr="006629C8">
              <w:t xml:space="preserve">  </w:t>
            </w:r>
            <w:r w:rsidR="005928F2" w:rsidRPr="00344591">
              <w:rPr>
                <w:iCs/>
                <w:kern w:val="24"/>
              </w:rPr>
              <w:t>General system and/or process improvement(s)</w:t>
            </w:r>
          </w:p>
          <w:p w14:paraId="4A616F03" w14:textId="43979AD0" w:rsidR="00FF5898" w:rsidRDefault="00FF5898" w:rsidP="00FF5898">
            <w:pPr>
              <w:pStyle w:val="NormalArial"/>
              <w:spacing w:before="120"/>
              <w:rPr>
                <w:iCs/>
                <w:kern w:val="24"/>
              </w:rPr>
            </w:pPr>
            <w:r w:rsidRPr="006629C8">
              <w:object w:dxaOrig="1440" w:dyaOrig="1440" w14:anchorId="5DBDF2A1">
                <v:shape id="_x0000_i1067" type="#_x0000_t75" style="width:15.6pt;height:15pt" o:ole="">
                  <v:imagedata r:id="rId9" o:title=""/>
                </v:shape>
                <w:control r:id="rId18" w:name="TextBox14" w:shapeid="_x0000_i1067"/>
              </w:object>
            </w:r>
            <w:r w:rsidRPr="006629C8">
              <w:t xml:space="preserve">  </w:t>
            </w:r>
            <w:r>
              <w:rPr>
                <w:iCs/>
                <w:kern w:val="24"/>
              </w:rPr>
              <w:t>Regulatory requirements</w:t>
            </w:r>
          </w:p>
          <w:p w14:paraId="16EC9511" w14:textId="3F93BE09" w:rsidR="00FF5898" w:rsidRPr="00CD242D" w:rsidRDefault="00FF5898" w:rsidP="00FF5898">
            <w:pPr>
              <w:pStyle w:val="NormalArial"/>
              <w:spacing w:before="120"/>
              <w:rPr>
                <w:rFonts w:cs="Arial"/>
                <w:color w:val="000000"/>
              </w:rPr>
            </w:pPr>
            <w:r w:rsidRPr="006629C8">
              <w:object w:dxaOrig="1440" w:dyaOrig="1440" w14:anchorId="5B11F436">
                <v:shape id="_x0000_i1069" type="#_x0000_t75" style="width:15.6pt;height:15pt" o:ole="">
                  <v:imagedata r:id="rId9" o:title=""/>
                </v:shape>
                <w:control r:id="rId19" w:name="TextBox15" w:shapeid="_x0000_i1069"/>
              </w:object>
            </w:r>
            <w:r w:rsidRPr="006629C8">
              <w:t xml:space="preserve">  </w:t>
            </w:r>
            <w:r>
              <w:rPr>
                <w:rFonts w:cs="Arial"/>
                <w:color w:val="000000"/>
              </w:rPr>
              <w:t>ERCOT Board/PUCT Directive</w:t>
            </w:r>
          </w:p>
          <w:p w14:paraId="0D1F71E3" w14:textId="77777777" w:rsidR="00FF5898" w:rsidRDefault="00FF5898" w:rsidP="00FF5898">
            <w:pPr>
              <w:pStyle w:val="NormalArial"/>
              <w:rPr>
                <w:i/>
                <w:sz w:val="20"/>
                <w:szCs w:val="20"/>
              </w:rPr>
            </w:pPr>
          </w:p>
          <w:p w14:paraId="44D901DB" w14:textId="755267EC" w:rsidR="00FC3D4B" w:rsidRPr="00A55C89" w:rsidRDefault="00FF5898" w:rsidP="00A55C89">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FF5898" w14:paraId="6D08E83F" w14:textId="77777777" w:rsidTr="00743666">
        <w:trPr>
          <w:trHeight w:val="518"/>
        </w:trPr>
        <w:tc>
          <w:tcPr>
            <w:tcW w:w="2880" w:type="dxa"/>
            <w:gridSpan w:val="2"/>
            <w:shd w:val="clear" w:color="auto" w:fill="FFFFFF"/>
            <w:vAlign w:val="center"/>
          </w:tcPr>
          <w:p w14:paraId="463C76D4" w14:textId="606C9593" w:rsidR="00FF5898" w:rsidRDefault="00FF5898" w:rsidP="00FF5898">
            <w:pPr>
              <w:pStyle w:val="Header"/>
            </w:pPr>
            <w:r>
              <w:t>Justification of Reason for Revision and Market Impacts</w:t>
            </w:r>
          </w:p>
        </w:tc>
        <w:tc>
          <w:tcPr>
            <w:tcW w:w="6997" w:type="dxa"/>
            <w:gridSpan w:val="2"/>
            <w:vAlign w:val="center"/>
          </w:tcPr>
          <w:p w14:paraId="18A780E7" w14:textId="2C9AE070" w:rsidR="00EA73C2" w:rsidRPr="006D2530" w:rsidRDefault="00EA73C2" w:rsidP="00FF5898">
            <w:pPr>
              <w:pStyle w:val="NormalArial"/>
              <w:spacing w:before="120" w:after="120"/>
            </w:pPr>
            <w:r>
              <w:t xml:space="preserve">Under </w:t>
            </w:r>
            <w:r w:rsidR="00222D27">
              <w:t>RTC</w:t>
            </w:r>
            <w:r>
              <w:t xml:space="preserve">, </w:t>
            </w:r>
            <w:r w:rsidR="00D73FCF">
              <w:t xml:space="preserve">the </w:t>
            </w:r>
            <w:r>
              <w:t>Security</w:t>
            </w:r>
            <w:r w:rsidR="00D73FCF">
              <w:t>-</w:t>
            </w:r>
            <w:r>
              <w:t xml:space="preserve">Constrained Economic Dispatch (SCED) process will automatically deploy </w:t>
            </w:r>
            <w:r w:rsidR="009A43E9">
              <w:t xml:space="preserve">RRS </w:t>
            </w:r>
            <w:r>
              <w:t xml:space="preserve">from </w:t>
            </w:r>
            <w:r w:rsidR="009A43E9">
              <w:t>dispatchable Resources</w:t>
            </w:r>
            <w:r>
              <w:t xml:space="preserve"> based on system conditions</w:t>
            </w:r>
            <w:r w:rsidR="00F92154">
              <w:t xml:space="preserve"> and the provision to manually deploy RRS from dispatchable Resources will be removed</w:t>
            </w:r>
            <w:r>
              <w:t>.</w:t>
            </w:r>
            <w:r w:rsidR="009A43E9">
              <w:t xml:space="preserve"> </w:t>
            </w:r>
            <w:r w:rsidR="006D2530">
              <w:t xml:space="preserve"> </w:t>
            </w:r>
            <w:r w:rsidR="009A43E9">
              <w:t xml:space="preserve">Hence removing the </w:t>
            </w:r>
            <w:r w:rsidR="00E462BD">
              <w:t xml:space="preserve">Nodal Operating Guide language regarding </w:t>
            </w:r>
            <w:r w:rsidR="009A43E9">
              <w:t xml:space="preserve">manual deployment of RRS from dispatchable Resources is appropriate. </w:t>
            </w:r>
            <w:r w:rsidR="006D2530">
              <w:t xml:space="preserve"> </w:t>
            </w:r>
            <w:r w:rsidR="009A43E9">
              <w:t>Under RTC, ERCOT will continue to have the ability to manually deploy RRS from Load Resources that are not C</w:t>
            </w:r>
            <w:r w:rsidR="0050428A">
              <w:t>LRs</w:t>
            </w:r>
            <w:r w:rsidR="00F23661">
              <w:t xml:space="preserve"> </w:t>
            </w:r>
            <w:r w:rsidR="009A43E9">
              <w:t xml:space="preserve">to maintain at least 500 MW of </w:t>
            </w:r>
            <w:r w:rsidR="00E462BD">
              <w:t>Physical Responsive Capability (</w:t>
            </w:r>
            <w:r w:rsidR="009A43E9">
              <w:t>PRC</w:t>
            </w:r>
            <w:r w:rsidR="00E462BD">
              <w:t>)</w:t>
            </w:r>
            <w:r w:rsidR="009A43E9">
              <w:t xml:space="preserve"> on SCED</w:t>
            </w:r>
            <w:r w:rsidR="00E462BD">
              <w:t>-</w:t>
            </w:r>
            <w:r w:rsidR="009A43E9">
              <w:t xml:space="preserve">dispatchable Resources. </w:t>
            </w:r>
            <w:r w:rsidR="006D2530">
              <w:t xml:space="preserve"> </w:t>
            </w:r>
            <w:r w:rsidR="00222D27">
              <w:t xml:space="preserve">ERCOT has updated the threshold for this deployment to align with the Energy Emergency Alert </w:t>
            </w:r>
            <w:r w:rsidR="00E462BD">
              <w:t xml:space="preserve">(EEA) </w:t>
            </w:r>
            <w:r w:rsidR="00222D27">
              <w:t>Level 2.</w:t>
            </w:r>
          </w:p>
        </w:tc>
      </w:tr>
      <w:tr w:rsidR="00A55C89" w14:paraId="624B566D" w14:textId="77777777" w:rsidTr="00743666">
        <w:trPr>
          <w:trHeight w:val="518"/>
        </w:trPr>
        <w:tc>
          <w:tcPr>
            <w:tcW w:w="2880" w:type="dxa"/>
            <w:gridSpan w:val="2"/>
            <w:tcBorders>
              <w:bottom w:val="single" w:sz="4" w:space="0" w:color="auto"/>
            </w:tcBorders>
            <w:shd w:val="clear" w:color="auto" w:fill="FFFFFF"/>
            <w:vAlign w:val="center"/>
          </w:tcPr>
          <w:p w14:paraId="3443B2BC" w14:textId="5E6362F9" w:rsidR="00A55C89" w:rsidRDefault="00A55C89" w:rsidP="00A55C89">
            <w:pPr>
              <w:pStyle w:val="Header"/>
            </w:pPr>
            <w:r>
              <w:t>ROS Decision</w:t>
            </w:r>
          </w:p>
        </w:tc>
        <w:tc>
          <w:tcPr>
            <w:tcW w:w="6997" w:type="dxa"/>
            <w:gridSpan w:val="2"/>
            <w:tcBorders>
              <w:bottom w:val="single" w:sz="4" w:space="0" w:color="auto"/>
            </w:tcBorders>
            <w:vAlign w:val="center"/>
          </w:tcPr>
          <w:p w14:paraId="242CB5E8" w14:textId="079AB756" w:rsidR="00A55C89" w:rsidRDefault="00A55C89" w:rsidP="00A55C89">
            <w:pPr>
              <w:pStyle w:val="NormalArial"/>
              <w:spacing w:before="120" w:after="120"/>
            </w:pPr>
            <w:r>
              <w:t>On 8/7/25, ROS voted unanimously to grant NOGRR278 Urgent status, to recommend approval of NOGRR278 as submitted, and to forward to TAC NOGRR278 and the 7/16/25 Impact Analysis.  All Market Segments participated in the vote.</w:t>
            </w:r>
          </w:p>
        </w:tc>
      </w:tr>
      <w:tr w:rsidR="00A55C89" w14:paraId="5E557896" w14:textId="77777777" w:rsidTr="00743666">
        <w:trPr>
          <w:trHeight w:val="518"/>
        </w:trPr>
        <w:tc>
          <w:tcPr>
            <w:tcW w:w="2880" w:type="dxa"/>
            <w:gridSpan w:val="2"/>
            <w:tcBorders>
              <w:bottom w:val="single" w:sz="4" w:space="0" w:color="auto"/>
            </w:tcBorders>
            <w:shd w:val="clear" w:color="auto" w:fill="FFFFFF"/>
            <w:vAlign w:val="center"/>
          </w:tcPr>
          <w:p w14:paraId="3736E5BF" w14:textId="09D8134D" w:rsidR="00A55C89" w:rsidRDefault="00A55C89" w:rsidP="00A55C89">
            <w:pPr>
              <w:pStyle w:val="Header"/>
            </w:pPr>
            <w:r>
              <w:t>Summary of ROS Discussion</w:t>
            </w:r>
          </w:p>
        </w:tc>
        <w:tc>
          <w:tcPr>
            <w:tcW w:w="6997" w:type="dxa"/>
            <w:gridSpan w:val="2"/>
            <w:tcBorders>
              <w:bottom w:val="single" w:sz="4" w:space="0" w:color="auto"/>
            </w:tcBorders>
            <w:vAlign w:val="center"/>
          </w:tcPr>
          <w:p w14:paraId="5018B145" w14:textId="58928AAC" w:rsidR="00A55C89" w:rsidRDefault="00A55C89" w:rsidP="00A55C89">
            <w:pPr>
              <w:pStyle w:val="NormalArial"/>
              <w:spacing w:before="120" w:after="120"/>
            </w:pPr>
            <w:r>
              <w:t>On 8/7/25, the sponsor provided an overview of NOGRR278 and the request for urgency.</w:t>
            </w:r>
          </w:p>
        </w:tc>
      </w:tr>
      <w:tr w:rsidR="00743666" w:rsidRPr="003F2A38" w14:paraId="2AE77CD8" w14:textId="77777777" w:rsidTr="007436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229E47" w14:textId="77777777" w:rsidR="00743666" w:rsidRPr="003F2A38" w:rsidRDefault="00743666" w:rsidP="00A92C91">
            <w:pPr>
              <w:tabs>
                <w:tab w:val="center" w:pos="4320"/>
                <w:tab w:val="right" w:pos="8640"/>
              </w:tabs>
              <w:spacing w:before="120" w:after="120"/>
              <w:rPr>
                <w:rFonts w:ascii="Arial" w:hAnsi="Arial"/>
                <w:b/>
                <w:bCs/>
              </w:rPr>
            </w:pPr>
            <w:r w:rsidRPr="003F2A38">
              <w:rPr>
                <w:rFonts w:ascii="Arial" w:hAnsi="Arial"/>
                <w:b/>
                <w:bCs/>
              </w:rPr>
              <w:lastRenderedPageBreak/>
              <w:t>TAC Decision</w:t>
            </w:r>
          </w:p>
        </w:tc>
        <w:tc>
          <w:tcPr>
            <w:tcW w:w="6997" w:type="dxa"/>
            <w:gridSpan w:val="2"/>
            <w:tcBorders>
              <w:top w:val="single" w:sz="4" w:space="0" w:color="auto"/>
              <w:left w:val="single" w:sz="4" w:space="0" w:color="auto"/>
              <w:bottom w:val="single" w:sz="4" w:space="0" w:color="auto"/>
              <w:right w:val="single" w:sz="4" w:space="0" w:color="auto"/>
            </w:tcBorders>
            <w:vAlign w:val="center"/>
          </w:tcPr>
          <w:p w14:paraId="301EDBEA" w14:textId="164C5DC5" w:rsidR="00743666" w:rsidRPr="003F2A38" w:rsidRDefault="00743666" w:rsidP="00A92C91">
            <w:pPr>
              <w:spacing w:before="120" w:after="120"/>
              <w:rPr>
                <w:rFonts w:ascii="Arial" w:hAnsi="Arial"/>
              </w:rPr>
            </w:pPr>
            <w:r w:rsidRPr="003F2A38">
              <w:rPr>
                <w:rFonts w:ascii="Arial" w:hAnsi="Arial"/>
              </w:rPr>
              <w:t xml:space="preserve">On </w:t>
            </w:r>
            <w:r>
              <w:rPr>
                <w:rFonts w:ascii="Arial" w:hAnsi="Arial"/>
              </w:rPr>
              <w:t>8/27</w:t>
            </w:r>
            <w:r w:rsidRPr="003F2A38">
              <w:rPr>
                <w:rFonts w:ascii="Arial" w:hAnsi="Arial"/>
              </w:rPr>
              <w:t>/25, TAC voted unanimously to recommend approval of N</w:t>
            </w:r>
            <w:r>
              <w:rPr>
                <w:rFonts w:ascii="Arial" w:hAnsi="Arial"/>
              </w:rPr>
              <w:t>OGRR278</w:t>
            </w:r>
            <w:r w:rsidRPr="003F2A38">
              <w:rPr>
                <w:rFonts w:ascii="Arial" w:hAnsi="Arial"/>
              </w:rPr>
              <w:t xml:space="preserve"> as recommended by </w:t>
            </w:r>
            <w:r>
              <w:rPr>
                <w:rFonts w:ascii="Arial" w:hAnsi="Arial"/>
              </w:rPr>
              <w:t>RO</w:t>
            </w:r>
            <w:r w:rsidRPr="003F2A38">
              <w:rPr>
                <w:rFonts w:ascii="Arial" w:hAnsi="Arial"/>
              </w:rPr>
              <w:t xml:space="preserve">S in the </w:t>
            </w:r>
            <w:r>
              <w:rPr>
                <w:rFonts w:ascii="Arial" w:hAnsi="Arial"/>
              </w:rPr>
              <w:t>8/7</w:t>
            </w:r>
            <w:r w:rsidRPr="003F2A38">
              <w:rPr>
                <w:rFonts w:ascii="Arial" w:hAnsi="Arial"/>
              </w:rPr>
              <w:t xml:space="preserve">/25 </w:t>
            </w:r>
            <w:r>
              <w:rPr>
                <w:rFonts w:ascii="Arial" w:hAnsi="Arial"/>
              </w:rPr>
              <w:t>RO</w:t>
            </w:r>
            <w:r w:rsidRPr="003F2A38">
              <w:rPr>
                <w:rFonts w:ascii="Arial" w:hAnsi="Arial"/>
              </w:rPr>
              <w:t>S Report.  All Market Segments participated in the vote.</w:t>
            </w:r>
          </w:p>
        </w:tc>
      </w:tr>
      <w:tr w:rsidR="00743666" w:rsidRPr="003F2A38" w14:paraId="21ABACF4" w14:textId="77777777" w:rsidTr="007436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DAD4656" w14:textId="77777777" w:rsidR="00743666" w:rsidRPr="003F2A38" w:rsidRDefault="00743666" w:rsidP="00A92C91">
            <w:pPr>
              <w:tabs>
                <w:tab w:val="center" w:pos="4320"/>
                <w:tab w:val="right" w:pos="8640"/>
              </w:tabs>
              <w:spacing w:before="120" w:after="120"/>
              <w:rPr>
                <w:rFonts w:ascii="Arial" w:hAnsi="Arial"/>
                <w:b/>
                <w:bCs/>
              </w:rPr>
            </w:pPr>
            <w:r w:rsidRPr="003F2A38">
              <w:rPr>
                <w:rFonts w:ascii="Arial" w:hAnsi="Arial"/>
                <w:b/>
                <w:bCs/>
              </w:rPr>
              <w:t>Summary of TAC Discussion</w:t>
            </w:r>
          </w:p>
        </w:tc>
        <w:tc>
          <w:tcPr>
            <w:tcW w:w="6997" w:type="dxa"/>
            <w:gridSpan w:val="2"/>
            <w:tcBorders>
              <w:top w:val="single" w:sz="4" w:space="0" w:color="auto"/>
              <w:left w:val="single" w:sz="4" w:space="0" w:color="auto"/>
              <w:bottom w:val="single" w:sz="4" w:space="0" w:color="auto"/>
              <w:right w:val="single" w:sz="4" w:space="0" w:color="auto"/>
            </w:tcBorders>
            <w:vAlign w:val="center"/>
          </w:tcPr>
          <w:p w14:paraId="4B6FF8E1" w14:textId="77777777" w:rsidR="00743666" w:rsidRPr="003F2A38" w:rsidRDefault="00743666" w:rsidP="00A92C91">
            <w:pPr>
              <w:spacing w:before="120" w:after="120"/>
              <w:rPr>
                <w:rFonts w:ascii="Arial" w:hAnsi="Arial"/>
              </w:rPr>
            </w:pPr>
            <w:r w:rsidRPr="003F2A38">
              <w:rPr>
                <w:rFonts w:ascii="Arial" w:hAnsi="Arial"/>
              </w:rPr>
              <w:t xml:space="preserve">On </w:t>
            </w:r>
            <w:r>
              <w:rPr>
                <w:rFonts w:ascii="Arial" w:hAnsi="Arial"/>
              </w:rPr>
              <w:t>8/27</w:t>
            </w:r>
            <w:r w:rsidRPr="003F2A38">
              <w:rPr>
                <w:rFonts w:ascii="Arial" w:hAnsi="Arial"/>
              </w:rPr>
              <w:t xml:space="preserve">/25, there was no additional discussion beyond TAC review of the items below. </w:t>
            </w:r>
          </w:p>
        </w:tc>
      </w:tr>
      <w:tr w:rsidR="00743666" w:rsidRPr="003F2A38" w14:paraId="461B2816" w14:textId="77777777" w:rsidTr="00743666">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216BE9E" w14:textId="77777777" w:rsidR="00743666" w:rsidRPr="003F2A38" w:rsidRDefault="00743666" w:rsidP="00A92C91">
            <w:pPr>
              <w:tabs>
                <w:tab w:val="center" w:pos="4320"/>
                <w:tab w:val="right" w:pos="8640"/>
              </w:tabs>
              <w:spacing w:before="120" w:after="120"/>
              <w:rPr>
                <w:rFonts w:ascii="Arial" w:hAnsi="Arial"/>
                <w:b/>
                <w:bCs/>
              </w:rPr>
            </w:pPr>
            <w:r w:rsidRPr="003F2A38">
              <w:rPr>
                <w:rFonts w:ascii="Arial" w:hAnsi="Arial"/>
                <w:b/>
                <w:bCs/>
              </w:rPr>
              <w:t>TAC Review/Justification of Recommendation</w:t>
            </w:r>
          </w:p>
        </w:tc>
        <w:tc>
          <w:tcPr>
            <w:tcW w:w="6997" w:type="dxa"/>
            <w:gridSpan w:val="2"/>
            <w:tcBorders>
              <w:top w:val="single" w:sz="4" w:space="0" w:color="auto"/>
              <w:left w:val="single" w:sz="4" w:space="0" w:color="auto"/>
              <w:bottom w:val="single" w:sz="4" w:space="0" w:color="auto"/>
              <w:right w:val="single" w:sz="4" w:space="0" w:color="auto"/>
            </w:tcBorders>
            <w:vAlign w:val="center"/>
          </w:tcPr>
          <w:p w14:paraId="4D9B9328" w14:textId="3B452716" w:rsidR="00743666" w:rsidRPr="003F2A38" w:rsidRDefault="00743666" w:rsidP="00A92C91">
            <w:pPr>
              <w:spacing w:before="120" w:after="120"/>
              <w:rPr>
                <w:rFonts w:ascii="Arial" w:hAnsi="Arial"/>
              </w:rPr>
            </w:pPr>
            <w:r w:rsidRPr="003F2A38">
              <w:rPr>
                <w:rFonts w:ascii="Arial" w:hAnsi="Arial"/>
              </w:rPr>
              <w:object w:dxaOrig="1440" w:dyaOrig="1440" w14:anchorId="61D99BD9">
                <v:shape id="_x0000_i1071" type="#_x0000_t75" style="width:15.6pt;height:15pt" o:ole="">
                  <v:imagedata r:id="rId20" o:title=""/>
                </v:shape>
                <w:control r:id="rId21" w:name="TextBox1114" w:shapeid="_x0000_i1071"/>
              </w:object>
            </w:r>
            <w:r w:rsidRPr="003F2A38">
              <w:rPr>
                <w:rFonts w:ascii="Arial" w:hAnsi="Arial"/>
              </w:rPr>
              <w:t xml:space="preserve">  Revision Request ties to Reason for Revision as explained in Justification </w:t>
            </w:r>
          </w:p>
          <w:p w14:paraId="6469449D" w14:textId="58AC1959" w:rsidR="00743666" w:rsidRPr="003F2A38" w:rsidRDefault="00743666" w:rsidP="00A92C91">
            <w:pPr>
              <w:spacing w:after="120"/>
              <w:rPr>
                <w:rFonts w:ascii="Arial" w:hAnsi="Arial"/>
              </w:rPr>
            </w:pPr>
            <w:r w:rsidRPr="003F2A38">
              <w:rPr>
                <w:rFonts w:ascii="Arial" w:hAnsi="Arial"/>
              </w:rPr>
              <w:object w:dxaOrig="1440" w:dyaOrig="1440" w14:anchorId="743CB576">
                <v:shape id="_x0000_i1073" type="#_x0000_t75" style="width:15.6pt;height:15pt" o:ole="">
                  <v:imagedata r:id="rId22" o:title=""/>
                </v:shape>
                <w:control r:id="rId23" w:name="TextBox16" w:shapeid="_x0000_i1073"/>
              </w:object>
            </w:r>
            <w:r w:rsidRPr="003F2A38">
              <w:rPr>
                <w:rFonts w:ascii="Arial" w:hAnsi="Arial"/>
              </w:rPr>
              <w:t xml:space="preserve">  Impact Analysis reviewed and impacts are justified as explained in Justification</w:t>
            </w:r>
          </w:p>
          <w:p w14:paraId="357A2822" w14:textId="0D9DBA2C" w:rsidR="00743666" w:rsidRPr="003F2A38" w:rsidRDefault="00743666" w:rsidP="00A92C91">
            <w:pPr>
              <w:spacing w:after="120"/>
              <w:rPr>
                <w:rFonts w:ascii="Arial" w:hAnsi="Arial"/>
              </w:rPr>
            </w:pPr>
            <w:r w:rsidRPr="003F2A38">
              <w:rPr>
                <w:rFonts w:ascii="Arial" w:hAnsi="Arial"/>
              </w:rPr>
              <w:object w:dxaOrig="1440" w:dyaOrig="1440" w14:anchorId="580A63B5">
                <v:shape id="_x0000_i1075" type="#_x0000_t75" style="width:15.6pt;height:15pt" o:ole="">
                  <v:imagedata r:id="rId24" o:title=""/>
                </v:shape>
                <w:control r:id="rId25" w:name="TextBox121" w:shapeid="_x0000_i1075"/>
              </w:object>
            </w:r>
            <w:r w:rsidRPr="003F2A38">
              <w:rPr>
                <w:rFonts w:ascii="Arial" w:hAnsi="Arial"/>
              </w:rPr>
              <w:t xml:space="preserve">  Opinions were reviewed and discussed</w:t>
            </w:r>
          </w:p>
          <w:p w14:paraId="2A6265D0" w14:textId="1C4B8705" w:rsidR="00743666" w:rsidRPr="003F2A38" w:rsidRDefault="00743666" w:rsidP="00A92C91">
            <w:pPr>
              <w:spacing w:after="120"/>
              <w:rPr>
                <w:rFonts w:ascii="Arial" w:hAnsi="Arial"/>
              </w:rPr>
            </w:pPr>
            <w:r w:rsidRPr="003F2A38">
              <w:rPr>
                <w:rFonts w:ascii="Arial" w:hAnsi="Arial"/>
              </w:rPr>
              <w:object w:dxaOrig="1440" w:dyaOrig="1440" w14:anchorId="219FE9B4">
                <v:shape id="_x0000_i1077" type="#_x0000_t75" style="width:15.6pt;height:15pt" o:ole="">
                  <v:imagedata r:id="rId26" o:title=""/>
                </v:shape>
                <w:control r:id="rId27" w:name="TextBox131" w:shapeid="_x0000_i1077"/>
              </w:object>
            </w:r>
            <w:r w:rsidRPr="003F2A38">
              <w:rPr>
                <w:rFonts w:ascii="Arial" w:hAnsi="Arial"/>
              </w:rPr>
              <w:t xml:space="preserve">  Comments were reviewed and discussed (if applicable)</w:t>
            </w:r>
          </w:p>
          <w:p w14:paraId="1BE89EA7" w14:textId="3829E172" w:rsidR="00743666" w:rsidRPr="003F2A38" w:rsidRDefault="00743666" w:rsidP="00A92C91">
            <w:pPr>
              <w:spacing w:after="120"/>
              <w:rPr>
                <w:rFonts w:ascii="Arial" w:hAnsi="Arial"/>
              </w:rPr>
            </w:pPr>
            <w:r w:rsidRPr="003F2A38">
              <w:rPr>
                <w:rFonts w:ascii="Arial" w:hAnsi="Arial"/>
              </w:rPr>
              <w:object w:dxaOrig="1440" w:dyaOrig="1440" w14:anchorId="0ED554CB">
                <v:shape id="_x0000_i1079" type="#_x0000_t75" style="width:15.6pt;height:15pt" o:ole="">
                  <v:imagedata r:id="rId9" o:title=""/>
                </v:shape>
                <w:control r:id="rId28" w:name="TextBox141" w:shapeid="_x0000_i1079"/>
              </w:object>
            </w:r>
            <w:r w:rsidRPr="003F2A38">
              <w:rPr>
                <w:rFonts w:ascii="Arial" w:hAnsi="Arial"/>
              </w:rPr>
              <w:t xml:space="preserve">  Other: (explain)</w:t>
            </w:r>
          </w:p>
        </w:tc>
      </w:tr>
    </w:tbl>
    <w:p w14:paraId="719A6FBE" w14:textId="77777777" w:rsidR="00A55C89" w:rsidRDefault="00A55C89" w:rsidP="00A55C89">
      <w:pPr>
        <w:pStyle w:val="NormalArial"/>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997"/>
      </w:tblGrid>
      <w:tr w:rsidR="00A55C89" w:rsidRPr="006F5051" w14:paraId="28E34F3A" w14:textId="77777777" w:rsidTr="00A55C89">
        <w:trPr>
          <w:trHeight w:val="432"/>
        </w:trPr>
        <w:tc>
          <w:tcPr>
            <w:tcW w:w="9877" w:type="dxa"/>
            <w:gridSpan w:val="2"/>
            <w:shd w:val="clear" w:color="auto" w:fill="FFFFFF"/>
            <w:vAlign w:val="center"/>
          </w:tcPr>
          <w:p w14:paraId="4CBDD00D" w14:textId="77777777" w:rsidR="00A55C89" w:rsidRPr="006F5051" w:rsidRDefault="00A55C89" w:rsidP="002E1B3F">
            <w:pPr>
              <w:ind w:hanging="2"/>
              <w:jc w:val="center"/>
              <w:rPr>
                <w:rFonts w:ascii="Arial" w:hAnsi="Arial"/>
                <w:b/>
              </w:rPr>
            </w:pPr>
            <w:r w:rsidRPr="006F5051">
              <w:rPr>
                <w:rFonts w:ascii="Arial" w:hAnsi="Arial"/>
                <w:b/>
              </w:rPr>
              <w:t>Opinions</w:t>
            </w:r>
          </w:p>
        </w:tc>
      </w:tr>
      <w:tr w:rsidR="00A55C89" w:rsidRPr="006F5051" w14:paraId="028EC653" w14:textId="77777777" w:rsidTr="00A55C89">
        <w:trPr>
          <w:trHeight w:val="432"/>
        </w:trPr>
        <w:tc>
          <w:tcPr>
            <w:tcW w:w="2880" w:type="dxa"/>
            <w:shd w:val="clear" w:color="auto" w:fill="FFFFFF"/>
            <w:vAlign w:val="center"/>
          </w:tcPr>
          <w:p w14:paraId="33632901" w14:textId="77777777" w:rsidR="00A55C89" w:rsidRPr="006F5051" w:rsidRDefault="00A55C89" w:rsidP="002E1B3F">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6997" w:type="dxa"/>
            <w:vAlign w:val="center"/>
          </w:tcPr>
          <w:p w14:paraId="7E28E965" w14:textId="77777777" w:rsidR="00A55C89" w:rsidRPr="006F5051" w:rsidRDefault="00A55C89" w:rsidP="00A55C89">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A55C89" w:rsidRPr="006F5051" w14:paraId="042B619A" w14:textId="77777777" w:rsidTr="00A55C89">
        <w:trPr>
          <w:trHeight w:val="432"/>
        </w:trPr>
        <w:tc>
          <w:tcPr>
            <w:tcW w:w="2880" w:type="dxa"/>
            <w:shd w:val="clear" w:color="auto" w:fill="FFFFFF"/>
            <w:vAlign w:val="center"/>
          </w:tcPr>
          <w:p w14:paraId="3A5B10BB" w14:textId="77777777" w:rsidR="00A55C89" w:rsidRPr="006F5051" w:rsidRDefault="00A55C89" w:rsidP="002E1B3F">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6997" w:type="dxa"/>
            <w:vAlign w:val="center"/>
          </w:tcPr>
          <w:p w14:paraId="529DA0B7" w14:textId="2C19D5E3" w:rsidR="00A55C89" w:rsidRPr="006F5051" w:rsidRDefault="00743666" w:rsidP="00A55C89">
            <w:pPr>
              <w:spacing w:before="120" w:after="120"/>
              <w:ind w:hanging="2"/>
              <w:rPr>
                <w:rFonts w:ascii="Arial" w:hAnsi="Arial"/>
                <w:b/>
                <w:bCs/>
              </w:rPr>
            </w:pPr>
            <w:r w:rsidRPr="00743666">
              <w:rPr>
                <w:rFonts w:ascii="Arial" w:hAnsi="Arial"/>
              </w:rPr>
              <w:t>IMM has no opinion on N</w:t>
            </w:r>
            <w:r>
              <w:rPr>
                <w:rFonts w:ascii="Arial" w:hAnsi="Arial"/>
              </w:rPr>
              <w:t>OGRR278</w:t>
            </w:r>
            <w:r w:rsidRPr="00743666">
              <w:rPr>
                <w:rFonts w:ascii="Arial" w:hAnsi="Arial"/>
              </w:rPr>
              <w:t>.</w:t>
            </w:r>
          </w:p>
        </w:tc>
      </w:tr>
      <w:tr w:rsidR="00A55C89" w:rsidRPr="006F5051" w14:paraId="30C48E6E" w14:textId="77777777" w:rsidTr="00A55C89">
        <w:trPr>
          <w:trHeight w:val="432"/>
        </w:trPr>
        <w:tc>
          <w:tcPr>
            <w:tcW w:w="2880" w:type="dxa"/>
            <w:shd w:val="clear" w:color="auto" w:fill="FFFFFF"/>
            <w:vAlign w:val="center"/>
          </w:tcPr>
          <w:p w14:paraId="0F4C119D" w14:textId="77777777" w:rsidR="00A55C89" w:rsidRPr="006F5051" w:rsidRDefault="00A55C89" w:rsidP="00A55C89">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6997" w:type="dxa"/>
            <w:vAlign w:val="center"/>
          </w:tcPr>
          <w:p w14:paraId="744C5E24" w14:textId="63ABBF22" w:rsidR="00A55C89" w:rsidRPr="00743666" w:rsidRDefault="00743666" w:rsidP="00743666">
            <w:pPr>
              <w:spacing w:before="120" w:after="120"/>
              <w:ind w:hanging="2"/>
              <w:rPr>
                <w:rFonts w:ascii="Arial" w:hAnsi="Arial"/>
              </w:rPr>
            </w:pPr>
            <w:r w:rsidRPr="00743666">
              <w:rPr>
                <w:rFonts w:ascii="Arial" w:hAnsi="Arial"/>
              </w:rPr>
              <w:t>ERCOT supports approval of NOGRR278.</w:t>
            </w:r>
          </w:p>
        </w:tc>
      </w:tr>
      <w:tr w:rsidR="00A55C89" w:rsidRPr="006F5051" w14:paraId="7BF7C669" w14:textId="77777777" w:rsidTr="00A55C89">
        <w:trPr>
          <w:trHeight w:val="432"/>
        </w:trPr>
        <w:tc>
          <w:tcPr>
            <w:tcW w:w="2880" w:type="dxa"/>
            <w:shd w:val="clear" w:color="auto" w:fill="FFFFFF"/>
            <w:vAlign w:val="center"/>
          </w:tcPr>
          <w:p w14:paraId="7F98D578" w14:textId="77777777" w:rsidR="00A55C89" w:rsidRPr="006F5051" w:rsidRDefault="00A55C89" w:rsidP="00A55C89">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6997" w:type="dxa"/>
            <w:vAlign w:val="center"/>
          </w:tcPr>
          <w:p w14:paraId="25424FB0" w14:textId="7C526DFB" w:rsidR="00A55C89" w:rsidRPr="00743666" w:rsidRDefault="00743666" w:rsidP="00743666">
            <w:pPr>
              <w:spacing w:before="120" w:after="120"/>
              <w:ind w:hanging="2"/>
              <w:rPr>
                <w:rFonts w:ascii="Arial" w:hAnsi="Arial"/>
              </w:rPr>
            </w:pPr>
            <w:r w:rsidRPr="00743666">
              <w:rPr>
                <w:rFonts w:ascii="Arial" w:hAnsi="Arial"/>
              </w:rPr>
              <w:t>ERCOT Staff has reviewed NOGRR278 and believes the market impact for NOGRR278 provides clarification and addresses gaps ahead of the implementation of RTC+B.</w:t>
            </w:r>
          </w:p>
        </w:tc>
      </w:tr>
    </w:tbl>
    <w:p w14:paraId="03085466" w14:textId="77777777" w:rsidR="00A55C89" w:rsidRPr="0030232A" w:rsidRDefault="00A55C89" w:rsidP="00E71C39">
      <w:pPr>
        <w:pStyle w:val="NormalArial"/>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997"/>
      </w:tblGrid>
      <w:tr w:rsidR="009A3772" w14:paraId="1B1DA84A" w14:textId="77777777" w:rsidTr="008D6C42">
        <w:trPr>
          <w:cantSplit/>
          <w:trHeight w:val="432"/>
        </w:trPr>
        <w:tc>
          <w:tcPr>
            <w:tcW w:w="9877" w:type="dxa"/>
            <w:gridSpan w:val="2"/>
            <w:tcBorders>
              <w:top w:val="single" w:sz="4" w:space="0" w:color="auto"/>
            </w:tcBorders>
            <w:shd w:val="clear" w:color="auto" w:fill="FFFFFF"/>
            <w:vAlign w:val="center"/>
          </w:tcPr>
          <w:p w14:paraId="0997AEE8" w14:textId="52B73023" w:rsidR="00D74360" w:rsidRPr="00FC6B6A" w:rsidRDefault="009A3772" w:rsidP="00FC6B6A">
            <w:pPr>
              <w:pStyle w:val="Header"/>
              <w:jc w:val="center"/>
              <w:rPr>
                <w:bCs w:val="0"/>
              </w:rPr>
            </w:pPr>
            <w:r>
              <w:t>Sponsor</w:t>
            </w:r>
          </w:p>
        </w:tc>
      </w:tr>
      <w:tr w:rsidR="009A3772" w14:paraId="6BA45196" w14:textId="77777777" w:rsidTr="008D6C42">
        <w:trPr>
          <w:cantSplit/>
          <w:trHeight w:val="432"/>
        </w:trPr>
        <w:tc>
          <w:tcPr>
            <w:tcW w:w="2880" w:type="dxa"/>
            <w:shd w:val="clear" w:color="auto" w:fill="FFFFFF"/>
            <w:vAlign w:val="center"/>
          </w:tcPr>
          <w:p w14:paraId="5BCDE696" w14:textId="1608D434" w:rsidR="00D74360" w:rsidRPr="00FC6B6A" w:rsidRDefault="009A3772" w:rsidP="00FC6B6A">
            <w:pPr>
              <w:pStyle w:val="Header"/>
              <w:rPr>
                <w:bCs w:val="0"/>
              </w:rPr>
            </w:pPr>
            <w:r w:rsidRPr="00B93CA0">
              <w:rPr>
                <w:bCs w:val="0"/>
              </w:rPr>
              <w:t>Name</w:t>
            </w:r>
          </w:p>
        </w:tc>
        <w:tc>
          <w:tcPr>
            <w:tcW w:w="6997" w:type="dxa"/>
            <w:vAlign w:val="center"/>
          </w:tcPr>
          <w:p w14:paraId="0514022E" w14:textId="0BCBDD5A" w:rsidR="009A3772" w:rsidRDefault="00B85696">
            <w:pPr>
              <w:pStyle w:val="NormalArial"/>
            </w:pPr>
            <w:r>
              <w:t xml:space="preserve">Abhi </w:t>
            </w:r>
            <w:r w:rsidRPr="00B85696">
              <w:t>Masanna Gari</w:t>
            </w:r>
          </w:p>
        </w:tc>
      </w:tr>
      <w:tr w:rsidR="009A3772" w14:paraId="33CB94A8" w14:textId="77777777" w:rsidTr="008D6C42">
        <w:trPr>
          <w:cantSplit/>
          <w:trHeight w:val="432"/>
        </w:trPr>
        <w:tc>
          <w:tcPr>
            <w:tcW w:w="2880" w:type="dxa"/>
            <w:shd w:val="clear" w:color="auto" w:fill="FFFFFF"/>
            <w:vAlign w:val="center"/>
          </w:tcPr>
          <w:p w14:paraId="19DACE26" w14:textId="77777777" w:rsidR="009A3772" w:rsidRPr="00B93CA0" w:rsidRDefault="009A3772">
            <w:pPr>
              <w:pStyle w:val="Header"/>
              <w:rPr>
                <w:bCs w:val="0"/>
              </w:rPr>
            </w:pPr>
            <w:r w:rsidRPr="00B93CA0">
              <w:rPr>
                <w:bCs w:val="0"/>
              </w:rPr>
              <w:t>E-mail Address</w:t>
            </w:r>
          </w:p>
        </w:tc>
        <w:tc>
          <w:tcPr>
            <w:tcW w:w="6997" w:type="dxa"/>
            <w:vAlign w:val="center"/>
          </w:tcPr>
          <w:p w14:paraId="7A233595" w14:textId="4B160FE4" w:rsidR="009A3772" w:rsidRDefault="00B85696">
            <w:pPr>
              <w:pStyle w:val="NormalArial"/>
            </w:pPr>
            <w:hyperlink r:id="rId29" w:history="1">
              <w:r w:rsidRPr="002C63A8">
                <w:rPr>
                  <w:rStyle w:val="Hyperlink"/>
                </w:rPr>
                <w:t>abhilash.masannagari@ercot.com</w:t>
              </w:r>
            </w:hyperlink>
          </w:p>
        </w:tc>
      </w:tr>
      <w:tr w:rsidR="009A3772" w14:paraId="35BE9038" w14:textId="77777777" w:rsidTr="008D6C42">
        <w:trPr>
          <w:cantSplit/>
          <w:trHeight w:val="432"/>
        </w:trPr>
        <w:tc>
          <w:tcPr>
            <w:tcW w:w="2880" w:type="dxa"/>
            <w:shd w:val="clear" w:color="auto" w:fill="FFFFFF"/>
            <w:vAlign w:val="center"/>
          </w:tcPr>
          <w:p w14:paraId="2412D0DE" w14:textId="77777777" w:rsidR="009A3772" w:rsidRPr="00B93CA0" w:rsidRDefault="009A3772">
            <w:pPr>
              <w:pStyle w:val="Header"/>
              <w:rPr>
                <w:bCs w:val="0"/>
              </w:rPr>
            </w:pPr>
            <w:r w:rsidRPr="00B93CA0">
              <w:rPr>
                <w:bCs w:val="0"/>
              </w:rPr>
              <w:t>Company</w:t>
            </w:r>
          </w:p>
        </w:tc>
        <w:tc>
          <w:tcPr>
            <w:tcW w:w="6997" w:type="dxa"/>
            <w:vAlign w:val="center"/>
          </w:tcPr>
          <w:p w14:paraId="00E39457" w14:textId="3353CC25" w:rsidR="009A3772" w:rsidRDefault="00FC6B6A">
            <w:pPr>
              <w:pStyle w:val="NormalArial"/>
            </w:pPr>
            <w:r>
              <w:t>ERCOT</w:t>
            </w:r>
          </w:p>
        </w:tc>
      </w:tr>
      <w:tr w:rsidR="009A3772" w14:paraId="33FC3E2F" w14:textId="77777777" w:rsidTr="008D6C42">
        <w:trPr>
          <w:cantSplit/>
          <w:trHeight w:val="432"/>
        </w:trPr>
        <w:tc>
          <w:tcPr>
            <w:tcW w:w="2880" w:type="dxa"/>
            <w:tcBorders>
              <w:bottom w:val="single" w:sz="4" w:space="0" w:color="auto"/>
            </w:tcBorders>
            <w:shd w:val="clear" w:color="auto" w:fill="FFFFFF"/>
            <w:vAlign w:val="center"/>
          </w:tcPr>
          <w:p w14:paraId="6AAF7A2D" w14:textId="77777777" w:rsidR="009A3772" w:rsidRPr="00B93CA0" w:rsidRDefault="009A3772">
            <w:pPr>
              <w:pStyle w:val="Header"/>
              <w:rPr>
                <w:bCs w:val="0"/>
              </w:rPr>
            </w:pPr>
            <w:r w:rsidRPr="00B93CA0">
              <w:rPr>
                <w:bCs w:val="0"/>
              </w:rPr>
              <w:t>Phone Number</w:t>
            </w:r>
          </w:p>
        </w:tc>
        <w:tc>
          <w:tcPr>
            <w:tcW w:w="6997" w:type="dxa"/>
            <w:tcBorders>
              <w:bottom w:val="single" w:sz="4" w:space="0" w:color="auto"/>
            </w:tcBorders>
            <w:vAlign w:val="center"/>
          </w:tcPr>
          <w:p w14:paraId="68EF00BD" w14:textId="66350395" w:rsidR="009A3772" w:rsidRDefault="00B85696">
            <w:pPr>
              <w:pStyle w:val="NormalArial"/>
            </w:pPr>
            <w:r w:rsidRPr="00B85696">
              <w:t>512-248-4445</w:t>
            </w:r>
          </w:p>
        </w:tc>
      </w:tr>
      <w:tr w:rsidR="009A3772" w14:paraId="14B80A08" w14:textId="77777777" w:rsidTr="008D6C42">
        <w:trPr>
          <w:cantSplit/>
          <w:trHeight w:val="432"/>
        </w:trPr>
        <w:tc>
          <w:tcPr>
            <w:tcW w:w="2880" w:type="dxa"/>
            <w:shd w:val="clear" w:color="auto" w:fill="FFFFFF"/>
            <w:vAlign w:val="center"/>
          </w:tcPr>
          <w:p w14:paraId="6EEA5DA6" w14:textId="77777777" w:rsidR="009A3772" w:rsidRPr="00B93CA0" w:rsidRDefault="009A3772">
            <w:pPr>
              <w:pStyle w:val="Header"/>
              <w:rPr>
                <w:bCs w:val="0"/>
              </w:rPr>
            </w:pPr>
            <w:r>
              <w:rPr>
                <w:bCs w:val="0"/>
              </w:rPr>
              <w:t>Cell</w:t>
            </w:r>
            <w:r w:rsidRPr="00B93CA0">
              <w:rPr>
                <w:bCs w:val="0"/>
              </w:rPr>
              <w:t xml:space="preserve"> Number</w:t>
            </w:r>
          </w:p>
        </w:tc>
        <w:tc>
          <w:tcPr>
            <w:tcW w:w="6997" w:type="dxa"/>
            <w:vAlign w:val="center"/>
          </w:tcPr>
          <w:p w14:paraId="30179B92" w14:textId="77777777" w:rsidR="009A3772" w:rsidRDefault="009A3772">
            <w:pPr>
              <w:pStyle w:val="NormalArial"/>
            </w:pPr>
          </w:p>
        </w:tc>
      </w:tr>
      <w:tr w:rsidR="009A3772" w14:paraId="3C88D57A" w14:textId="77777777" w:rsidTr="008D6C42">
        <w:trPr>
          <w:cantSplit/>
          <w:trHeight w:val="432"/>
        </w:trPr>
        <w:tc>
          <w:tcPr>
            <w:tcW w:w="2880" w:type="dxa"/>
            <w:tcBorders>
              <w:bottom w:val="single" w:sz="4" w:space="0" w:color="auto"/>
            </w:tcBorders>
            <w:shd w:val="clear" w:color="auto" w:fill="FFFFFF"/>
            <w:vAlign w:val="center"/>
          </w:tcPr>
          <w:p w14:paraId="73658E26" w14:textId="77777777" w:rsidR="009A3772" w:rsidRPr="00B93CA0" w:rsidRDefault="009A3772">
            <w:pPr>
              <w:pStyle w:val="Header"/>
              <w:rPr>
                <w:bCs w:val="0"/>
              </w:rPr>
            </w:pPr>
            <w:r>
              <w:rPr>
                <w:bCs w:val="0"/>
              </w:rPr>
              <w:t>Market Segment</w:t>
            </w:r>
          </w:p>
        </w:tc>
        <w:tc>
          <w:tcPr>
            <w:tcW w:w="6997" w:type="dxa"/>
            <w:tcBorders>
              <w:bottom w:val="single" w:sz="4" w:space="0" w:color="auto"/>
            </w:tcBorders>
            <w:vAlign w:val="center"/>
          </w:tcPr>
          <w:p w14:paraId="1A0B3F51" w14:textId="220FBD4A" w:rsidR="009A3772" w:rsidRDefault="00FC6B6A">
            <w:pPr>
              <w:pStyle w:val="NormalArial"/>
            </w:pPr>
            <w:r>
              <w:t>Not applicable</w:t>
            </w:r>
          </w:p>
        </w:tc>
      </w:tr>
    </w:tbl>
    <w:p w14:paraId="687274FF" w14:textId="77777777" w:rsidR="009A3772" w:rsidRPr="00D56D61" w:rsidRDefault="009A3772">
      <w:pPr>
        <w:pStyle w:val="NormalArial"/>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997"/>
      </w:tblGrid>
      <w:tr w:rsidR="009A3772" w:rsidRPr="00D56D61" w14:paraId="212D9FBB" w14:textId="77777777" w:rsidTr="008D6C42">
        <w:trPr>
          <w:cantSplit/>
          <w:trHeight w:val="432"/>
        </w:trPr>
        <w:tc>
          <w:tcPr>
            <w:tcW w:w="9877" w:type="dxa"/>
            <w:gridSpan w:val="2"/>
            <w:vAlign w:val="center"/>
          </w:tcPr>
          <w:p w14:paraId="09FF4603" w14:textId="77777777" w:rsidR="009A3772" w:rsidRPr="007C199B" w:rsidRDefault="009A3772" w:rsidP="007C199B">
            <w:pPr>
              <w:pStyle w:val="NormalArial"/>
              <w:jc w:val="center"/>
              <w:rPr>
                <w:b/>
              </w:rPr>
            </w:pPr>
            <w:r w:rsidRPr="007C199B">
              <w:rPr>
                <w:b/>
              </w:rPr>
              <w:t>Market Rules Staff Contact</w:t>
            </w:r>
          </w:p>
        </w:tc>
      </w:tr>
      <w:tr w:rsidR="009A3772" w:rsidRPr="00D56D61" w14:paraId="431018CB" w14:textId="77777777" w:rsidTr="008D6C42">
        <w:trPr>
          <w:cantSplit/>
          <w:trHeight w:val="432"/>
        </w:trPr>
        <w:tc>
          <w:tcPr>
            <w:tcW w:w="2880" w:type="dxa"/>
            <w:vAlign w:val="center"/>
          </w:tcPr>
          <w:p w14:paraId="6E559D13" w14:textId="77777777" w:rsidR="009A3772" w:rsidRPr="007C199B" w:rsidRDefault="009A3772">
            <w:pPr>
              <w:pStyle w:val="NormalArial"/>
              <w:rPr>
                <w:b/>
              </w:rPr>
            </w:pPr>
            <w:r w:rsidRPr="007C199B">
              <w:rPr>
                <w:b/>
              </w:rPr>
              <w:lastRenderedPageBreak/>
              <w:t>Name</w:t>
            </w:r>
          </w:p>
        </w:tc>
        <w:tc>
          <w:tcPr>
            <w:tcW w:w="6997" w:type="dxa"/>
            <w:vAlign w:val="center"/>
          </w:tcPr>
          <w:p w14:paraId="6577E16E" w14:textId="5E4A2CD5" w:rsidR="009A3772" w:rsidRPr="00D56D61" w:rsidRDefault="00AC6643">
            <w:pPr>
              <w:pStyle w:val="NormalArial"/>
            </w:pPr>
            <w:r>
              <w:t>Cory Phillips</w:t>
            </w:r>
          </w:p>
        </w:tc>
      </w:tr>
      <w:tr w:rsidR="009A3772" w:rsidRPr="00D56D61" w14:paraId="56FDD1D3" w14:textId="77777777" w:rsidTr="008D6C42">
        <w:trPr>
          <w:cantSplit/>
          <w:trHeight w:val="432"/>
        </w:trPr>
        <w:tc>
          <w:tcPr>
            <w:tcW w:w="2880" w:type="dxa"/>
            <w:vAlign w:val="center"/>
          </w:tcPr>
          <w:p w14:paraId="5B9409CC" w14:textId="77777777" w:rsidR="009A3772" w:rsidRPr="007C199B" w:rsidRDefault="009A3772">
            <w:pPr>
              <w:pStyle w:val="NormalArial"/>
              <w:rPr>
                <w:b/>
              </w:rPr>
            </w:pPr>
            <w:r w:rsidRPr="007C199B">
              <w:rPr>
                <w:b/>
              </w:rPr>
              <w:t>E-Mail Address</w:t>
            </w:r>
          </w:p>
        </w:tc>
        <w:tc>
          <w:tcPr>
            <w:tcW w:w="6997" w:type="dxa"/>
            <w:vAlign w:val="center"/>
          </w:tcPr>
          <w:p w14:paraId="5948C015" w14:textId="36287D6F" w:rsidR="009A3772" w:rsidRPr="00D56D61" w:rsidRDefault="00AC6643">
            <w:pPr>
              <w:pStyle w:val="NormalArial"/>
            </w:pPr>
            <w:hyperlink r:id="rId30" w:history="1">
              <w:r w:rsidRPr="002C63A8">
                <w:rPr>
                  <w:rStyle w:val="Hyperlink"/>
                </w:rPr>
                <w:t>cory.phillips@ercot.com</w:t>
              </w:r>
            </w:hyperlink>
          </w:p>
        </w:tc>
      </w:tr>
      <w:tr w:rsidR="009A3772" w:rsidRPr="005370B5" w14:paraId="5EA87A9F" w14:textId="77777777" w:rsidTr="008D6C42">
        <w:trPr>
          <w:cantSplit/>
          <w:trHeight w:val="432"/>
        </w:trPr>
        <w:tc>
          <w:tcPr>
            <w:tcW w:w="2880" w:type="dxa"/>
            <w:vAlign w:val="center"/>
          </w:tcPr>
          <w:p w14:paraId="62677094" w14:textId="77777777" w:rsidR="009A3772" w:rsidRPr="007C199B" w:rsidRDefault="009A3772">
            <w:pPr>
              <w:pStyle w:val="NormalArial"/>
              <w:rPr>
                <w:b/>
              </w:rPr>
            </w:pPr>
            <w:r w:rsidRPr="007C199B">
              <w:rPr>
                <w:b/>
              </w:rPr>
              <w:t>Phone Number</w:t>
            </w:r>
          </w:p>
        </w:tc>
        <w:tc>
          <w:tcPr>
            <w:tcW w:w="6997" w:type="dxa"/>
            <w:vAlign w:val="center"/>
          </w:tcPr>
          <w:p w14:paraId="3556D14E" w14:textId="76D5017B" w:rsidR="009A3772" w:rsidRDefault="00AC6643">
            <w:pPr>
              <w:pStyle w:val="NormalArial"/>
            </w:pPr>
            <w:r>
              <w:t>512-248-6464</w:t>
            </w:r>
          </w:p>
        </w:tc>
      </w:tr>
    </w:tbl>
    <w:p w14:paraId="08731CD2" w14:textId="77777777" w:rsidR="00A55C89" w:rsidRDefault="00A55C89" w:rsidP="00A55C89">
      <w:pPr>
        <w:tabs>
          <w:tab w:val="num" w:pos="0"/>
        </w:tabs>
        <w:rPr>
          <w:rFonts w:ascii="Arial" w:hAnsi="Arial" w:cs="Arial"/>
        </w:rPr>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6997"/>
      </w:tblGrid>
      <w:tr w:rsidR="00A55C89" w:rsidRPr="006F5051" w14:paraId="0D67EC10" w14:textId="77777777" w:rsidTr="00A55C89">
        <w:trPr>
          <w:trHeight w:val="432"/>
        </w:trPr>
        <w:tc>
          <w:tcPr>
            <w:tcW w:w="9877"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256A33" w14:textId="77777777" w:rsidR="00A55C89" w:rsidRPr="006F5051" w:rsidRDefault="00A55C89" w:rsidP="002E1B3F">
            <w:pPr>
              <w:jc w:val="center"/>
              <w:rPr>
                <w:rFonts w:ascii="Arial" w:hAnsi="Arial"/>
                <w:b/>
              </w:rPr>
            </w:pPr>
            <w:r w:rsidRPr="006F5051">
              <w:rPr>
                <w:rFonts w:ascii="Arial" w:hAnsi="Arial"/>
                <w:b/>
              </w:rPr>
              <w:t>Comments Received</w:t>
            </w:r>
          </w:p>
        </w:tc>
      </w:tr>
      <w:tr w:rsidR="00A55C89" w:rsidRPr="006F5051" w14:paraId="112FC67D" w14:textId="77777777" w:rsidTr="00A55C8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6D7EADE" w14:textId="77777777" w:rsidR="00A55C89" w:rsidRPr="006F5051" w:rsidRDefault="00A55C89" w:rsidP="002E1B3F">
            <w:pPr>
              <w:tabs>
                <w:tab w:val="center" w:pos="4320"/>
                <w:tab w:val="right" w:pos="8640"/>
              </w:tabs>
              <w:rPr>
                <w:rFonts w:ascii="Arial" w:hAnsi="Arial"/>
                <w:b/>
              </w:rPr>
            </w:pPr>
            <w:r w:rsidRPr="006F5051">
              <w:rPr>
                <w:rFonts w:ascii="Arial" w:hAnsi="Arial"/>
                <w:b/>
              </w:rPr>
              <w:t>Comment Author</w:t>
            </w:r>
          </w:p>
        </w:tc>
        <w:tc>
          <w:tcPr>
            <w:tcW w:w="6997" w:type="dxa"/>
            <w:tcBorders>
              <w:top w:val="single" w:sz="4" w:space="0" w:color="auto"/>
              <w:left w:val="single" w:sz="4" w:space="0" w:color="auto"/>
              <w:bottom w:val="single" w:sz="4" w:space="0" w:color="auto"/>
              <w:right w:val="single" w:sz="4" w:space="0" w:color="auto"/>
            </w:tcBorders>
            <w:vAlign w:val="center"/>
            <w:hideMark/>
          </w:tcPr>
          <w:p w14:paraId="045A2450" w14:textId="77777777" w:rsidR="00A55C89" w:rsidRPr="006F5051" w:rsidRDefault="00A55C89" w:rsidP="002E1B3F">
            <w:pPr>
              <w:rPr>
                <w:rFonts w:ascii="Arial" w:hAnsi="Arial"/>
                <w:b/>
              </w:rPr>
            </w:pPr>
            <w:r w:rsidRPr="006F5051">
              <w:rPr>
                <w:rFonts w:ascii="Arial" w:hAnsi="Arial"/>
                <w:b/>
              </w:rPr>
              <w:t>Comment Summary</w:t>
            </w:r>
          </w:p>
        </w:tc>
      </w:tr>
      <w:tr w:rsidR="00A55C89" w:rsidRPr="006F5051" w14:paraId="492607A4" w14:textId="77777777" w:rsidTr="00A55C8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0DE7071" w14:textId="77777777" w:rsidR="00A55C89" w:rsidRPr="006F5051" w:rsidRDefault="00A55C89" w:rsidP="002E1B3F">
            <w:pPr>
              <w:tabs>
                <w:tab w:val="center" w:pos="4320"/>
                <w:tab w:val="right" w:pos="8640"/>
              </w:tabs>
              <w:rPr>
                <w:rFonts w:ascii="Arial" w:hAnsi="Arial"/>
              </w:rPr>
            </w:pPr>
            <w:r>
              <w:rPr>
                <w:rFonts w:ascii="Arial" w:hAnsi="Arial"/>
              </w:rPr>
              <w:t>None</w:t>
            </w:r>
          </w:p>
        </w:tc>
        <w:tc>
          <w:tcPr>
            <w:tcW w:w="6997" w:type="dxa"/>
            <w:tcBorders>
              <w:top w:val="single" w:sz="4" w:space="0" w:color="auto"/>
              <w:left w:val="single" w:sz="4" w:space="0" w:color="auto"/>
              <w:bottom w:val="single" w:sz="4" w:space="0" w:color="auto"/>
              <w:right w:val="single" w:sz="4" w:space="0" w:color="auto"/>
            </w:tcBorders>
            <w:vAlign w:val="center"/>
          </w:tcPr>
          <w:p w14:paraId="208C8063" w14:textId="77777777" w:rsidR="00A55C89" w:rsidRPr="006F5051" w:rsidRDefault="00A55C89" w:rsidP="002E1B3F">
            <w:pPr>
              <w:spacing w:before="120" w:after="120"/>
              <w:rPr>
                <w:rFonts w:ascii="Arial" w:hAnsi="Arial"/>
              </w:rPr>
            </w:pPr>
          </w:p>
        </w:tc>
      </w:tr>
    </w:tbl>
    <w:p w14:paraId="530008D3" w14:textId="77777777" w:rsidR="00A55C89" w:rsidRDefault="00A55C89" w:rsidP="00A55C89">
      <w:pPr>
        <w:tabs>
          <w:tab w:val="num" w:pos="0"/>
        </w:tabs>
        <w:rPr>
          <w:rFonts w:ascii="Arial" w:hAnsi="Arial" w:cs="Arial"/>
        </w:rPr>
      </w:pP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7"/>
      </w:tblGrid>
      <w:tr w:rsidR="00A55C89" w14:paraId="40472DF1" w14:textId="77777777" w:rsidTr="00A55C89">
        <w:trPr>
          <w:trHeight w:val="350"/>
        </w:trPr>
        <w:tc>
          <w:tcPr>
            <w:tcW w:w="9877" w:type="dxa"/>
            <w:tcBorders>
              <w:bottom w:val="single" w:sz="4" w:space="0" w:color="auto"/>
            </w:tcBorders>
            <w:shd w:val="clear" w:color="auto" w:fill="FFFFFF"/>
            <w:vAlign w:val="center"/>
          </w:tcPr>
          <w:p w14:paraId="435F7638" w14:textId="77777777" w:rsidR="00A55C89" w:rsidRDefault="00A55C89" w:rsidP="002E1B3F">
            <w:pPr>
              <w:pStyle w:val="Header"/>
              <w:jc w:val="center"/>
            </w:pPr>
            <w:r>
              <w:t>Market Rules Notes</w:t>
            </w:r>
          </w:p>
        </w:tc>
      </w:tr>
    </w:tbl>
    <w:p w14:paraId="00750513" w14:textId="7D1C286C" w:rsidR="009A3772" w:rsidRPr="00D56D61" w:rsidRDefault="00A55C89" w:rsidP="00A55C89">
      <w:pPr>
        <w:tabs>
          <w:tab w:val="num" w:pos="0"/>
        </w:tabs>
        <w:spacing w:before="120" w:after="120"/>
        <w:rPr>
          <w:rFonts w:ascii="Arial" w:hAnsi="Arial" w:cs="Arial"/>
        </w:rPr>
      </w:pPr>
      <w:r>
        <w:rPr>
          <w:rFonts w:ascii="Arial" w:hAnsi="Arial" w:cs="Arial"/>
        </w:rPr>
        <w:t>None</w:t>
      </w:r>
    </w:p>
    <w:tbl>
      <w:tblPr>
        <w:tblW w:w="987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7"/>
      </w:tblGrid>
      <w:tr w:rsidR="009A3772" w14:paraId="3A6020CF" w14:textId="77777777" w:rsidTr="008D6C42">
        <w:trPr>
          <w:trHeight w:val="350"/>
        </w:trPr>
        <w:tc>
          <w:tcPr>
            <w:tcW w:w="9877" w:type="dxa"/>
            <w:tcBorders>
              <w:bottom w:val="single" w:sz="4" w:space="0" w:color="auto"/>
            </w:tcBorders>
            <w:shd w:val="clear" w:color="auto" w:fill="FFFFFF"/>
            <w:vAlign w:val="center"/>
          </w:tcPr>
          <w:p w14:paraId="24505F2E" w14:textId="77777777" w:rsidR="009A3772" w:rsidRDefault="009A3772" w:rsidP="003618DF">
            <w:pPr>
              <w:pStyle w:val="Header"/>
              <w:jc w:val="center"/>
            </w:pPr>
            <w:r>
              <w:t>Proposed</w:t>
            </w:r>
            <w:r w:rsidR="003618DF">
              <w:t xml:space="preserve"> Guide</w:t>
            </w:r>
            <w:r>
              <w:t xml:space="preserve"> Language Revision</w:t>
            </w:r>
          </w:p>
        </w:tc>
      </w:tr>
    </w:tbl>
    <w:p w14:paraId="75318D9A" w14:textId="77777777" w:rsidR="006078D0" w:rsidRPr="00B44C35" w:rsidRDefault="006078D0" w:rsidP="00D74360">
      <w:pPr>
        <w:pStyle w:val="H5"/>
        <w:ind w:left="1080" w:hanging="1080"/>
        <w:rPr>
          <w:bCs w:val="0"/>
          <w:i w:val="0"/>
          <w:iCs w:val="0"/>
        </w:rPr>
      </w:pPr>
      <w:bookmarkStart w:id="0" w:name="_Toc120878508"/>
      <w:bookmarkStart w:id="1" w:name="_Toc194072942"/>
      <w:bookmarkStart w:id="2" w:name="_Hlk193795248"/>
      <w:r w:rsidRPr="00B44C35">
        <w:rPr>
          <w:bCs w:val="0"/>
          <w:i w:val="0"/>
          <w:iCs w:val="0"/>
        </w:rPr>
        <w:t>2.3.1.2.1</w:t>
      </w:r>
      <w:r w:rsidRPr="00B44C35">
        <w:rPr>
          <w:bCs w:val="0"/>
          <w:i w:val="0"/>
          <w:iCs w:val="0"/>
        </w:rPr>
        <w:tab/>
        <w:t xml:space="preserve">Limit on Resources </w:t>
      </w:r>
      <w:r>
        <w:rPr>
          <w:bCs w:val="0"/>
          <w:i w:val="0"/>
          <w:iCs w:val="0"/>
        </w:rPr>
        <w:t>P</w:t>
      </w:r>
      <w:r w:rsidRPr="00B44C35">
        <w:rPr>
          <w:bCs w:val="0"/>
          <w:i w:val="0"/>
          <w:iCs w:val="0"/>
        </w:rPr>
        <w:t>rov</w:t>
      </w:r>
      <w:r>
        <w:rPr>
          <w:bCs w:val="0"/>
          <w:i w:val="0"/>
          <w:iCs w:val="0"/>
        </w:rPr>
        <w:t>i</w:t>
      </w:r>
      <w:r w:rsidRPr="00B44C35">
        <w:rPr>
          <w:bCs w:val="0"/>
          <w:i w:val="0"/>
          <w:iCs w:val="0"/>
        </w:rPr>
        <w:t>ding RRS</w:t>
      </w:r>
      <w:bookmarkEnd w:id="0"/>
      <w:r>
        <w:rPr>
          <w:bCs w:val="0"/>
          <w:i w:val="0"/>
          <w:iCs w:val="0"/>
        </w:rPr>
        <w:t xml:space="preserve"> Using Primary Frequency Response</w:t>
      </w:r>
      <w:bookmarkEnd w:id="1"/>
    </w:p>
    <w:p w14:paraId="1E1AFD12" w14:textId="2F5C59A3" w:rsidR="006078D0" w:rsidRDefault="006078D0" w:rsidP="006078D0">
      <w:pPr>
        <w:spacing w:after="240"/>
        <w:ind w:left="720" w:hanging="720"/>
      </w:pPr>
      <w:r w:rsidRPr="00685C10">
        <w:t>(1)</w:t>
      </w:r>
      <w:r w:rsidRPr="00685C10">
        <w:tab/>
      </w:r>
      <w:r>
        <w:t xml:space="preserve">ERCOT shall establish MW limits on individual Resource’s ability to provide RRS using Primary Frequency Response.  The MW limit shall be based on Resource performance during Frequency Measurable Events (FMEs) and actual tests. </w:t>
      </w:r>
    </w:p>
    <w:p w14:paraId="0C6B6605" w14:textId="4457948F" w:rsidR="006078D0" w:rsidRDefault="006078D0" w:rsidP="006078D0">
      <w:pPr>
        <w:spacing w:after="240"/>
        <w:ind w:left="720" w:hanging="720"/>
      </w:pPr>
      <w:r>
        <w:t>(2)</w:t>
      </w:r>
      <w:r>
        <w:tab/>
        <w:t xml:space="preserve">The default maximum MW limit of Primary Frequency Response shall be set to 20% of its </w:t>
      </w:r>
      <w:ins w:id="3" w:author="ERCOT" w:date="2025-07-02T12:43:00Z" w16du:dateUtc="2025-07-02T17:43:00Z">
        <w:r w:rsidR="00AC6643">
          <w:t>Maximum Droop Response Range (MDRR)</w:t>
        </w:r>
      </w:ins>
      <w:del w:id="4" w:author="ERCOT" w:date="2025-06-11T21:13:00Z">
        <w:r w:rsidDel="006078D0">
          <w:delText>High Sustained Limit (HSL)</w:delText>
        </w:r>
      </w:del>
      <w:r>
        <w:t xml:space="preserve"> for any newly qualified Resource not yet evaluated per </w:t>
      </w:r>
      <w:r w:rsidRPr="006078D0">
        <w:rPr>
          <w:color w:val="000000"/>
        </w:rPr>
        <w:t>Section 8, Attachment N, Procedure for Calculating RRS MW Limits for Individual Resources</w:t>
      </w:r>
      <w:r w:rsidRPr="00C23A14">
        <w:t xml:space="preserve"> </w:t>
      </w:r>
      <w:r w:rsidRPr="00F72BBD">
        <w:t>to Provide RRS Using Primary Frequency Response</w:t>
      </w:r>
      <w:r w:rsidRPr="006078D0">
        <w:rPr>
          <w:color w:val="000000"/>
        </w:rPr>
        <w:t>,</w:t>
      </w:r>
      <w:r>
        <w:t xml:space="preserve"> for measuring actual performance.</w:t>
      </w:r>
    </w:p>
    <w:p w14:paraId="0F35966D" w14:textId="560A58B5" w:rsidR="006078D0" w:rsidRDefault="006078D0" w:rsidP="006078D0">
      <w:pPr>
        <w:ind w:left="720" w:hanging="720"/>
        <w:rPr>
          <w:ins w:id="5" w:author="ERCOT" w:date="2025-06-11T21:17:00Z"/>
        </w:rPr>
      </w:pPr>
      <w:r>
        <w:t>(3)</w:t>
      </w:r>
      <w:r>
        <w:tab/>
        <w:t>A Private Use Network with a registered Resource may use the gross HSL for qualification and establishing a limit on the amount of RRS capacity that the Resource within the Private Use Network can provide.</w:t>
      </w:r>
    </w:p>
    <w:p w14:paraId="5899C430" w14:textId="1CD78C2C" w:rsidR="00F01DAB" w:rsidRPr="0077443D" w:rsidRDefault="00F01DAB" w:rsidP="00F01DAB">
      <w:pPr>
        <w:pStyle w:val="H2"/>
        <w:spacing w:before="480"/>
        <w:ind w:left="0" w:firstLine="0"/>
        <w:rPr>
          <w:b w:val="0"/>
        </w:rPr>
      </w:pPr>
      <w:bookmarkStart w:id="6" w:name="_Toc73094876"/>
      <w:bookmarkStart w:id="7" w:name="_Toc194075262"/>
      <w:bookmarkEnd w:id="2"/>
      <w:r w:rsidRPr="006B6BDA">
        <w:t>4.8</w:t>
      </w:r>
      <w:r w:rsidRPr="006B6BDA">
        <w:tab/>
        <w:t xml:space="preserve">Responsive Reserve Service </w:t>
      </w:r>
      <w:ins w:id="8" w:author="ERCOT" w:date="2025-07-16T16:29:00Z" w16du:dateUtc="2025-07-16T21:29:00Z">
        <w:r w:rsidR="006D2530">
          <w:t xml:space="preserve">and ERCOT Contingency Reserve Service </w:t>
        </w:r>
      </w:ins>
      <w:r w:rsidRPr="006B6BDA">
        <w:t>During Scarcity Conditions</w:t>
      </w:r>
      <w:bookmarkEnd w:id="6"/>
      <w:bookmarkEnd w:id="7"/>
    </w:p>
    <w:p w14:paraId="1E0842BA" w14:textId="141D189E" w:rsidR="00F01DAB" w:rsidRDefault="00F01DAB" w:rsidP="00F01DAB">
      <w:pPr>
        <w:spacing w:after="240"/>
        <w:ind w:left="720" w:hanging="720"/>
        <w:rPr>
          <w:ins w:id="9" w:author="ERCOT" w:date="2025-06-11T22:06:00Z"/>
        </w:rPr>
      </w:pPr>
      <w:r w:rsidRPr="006B6BDA">
        <w:t>(1)</w:t>
      </w:r>
      <w:r w:rsidRPr="006B6BDA">
        <w:tab/>
        <w:t xml:space="preserve">This Section details how Responsive Reserve (RRS) service may be manually deployed, </w:t>
      </w:r>
      <w:del w:id="10" w:author="ERCOT" w:date="2025-06-11T21:36:00Z">
        <w:r w:rsidRPr="006B6BDA" w:rsidDel="00F01DAB">
          <w:delText>also referred to as release of High Ancillary Service Limit (HASL),</w:delText>
        </w:r>
      </w:del>
      <w:r w:rsidRPr="006B6BDA">
        <w:t xml:space="preserve"> during scarcity conditions, pursuant to Protocol Section 6.5.7.6.2.2, Deployment of Responsive Reserve</w:t>
      </w:r>
      <w:r>
        <w:t xml:space="preserve"> (RRS)</w:t>
      </w:r>
      <w:r w:rsidRPr="00551CF7">
        <w:t>.  The existing measure of scarcity is Physical Responsive Capability (PRC).  If PRC drop</w:t>
      </w:r>
      <w:r>
        <w:t>s</w:t>
      </w:r>
      <w:r w:rsidRPr="00551CF7">
        <w:t xml:space="preserve"> below 3,000 MW</w:t>
      </w:r>
      <w:r>
        <w:t>,</w:t>
      </w:r>
      <w:r w:rsidRPr="008D3678">
        <w:t xml:space="preserve"> </w:t>
      </w:r>
      <w:r>
        <w:t xml:space="preserve">and all available </w:t>
      </w:r>
      <w:del w:id="11" w:author="ERCOT" w:date="2025-06-11T21:40:00Z">
        <w:r w:rsidDel="0023382B">
          <w:delText xml:space="preserve">ERCOT Contingency Reserve Service (ECRS) (dispatchable by Security-Constrained Economic Dispatch (SCED)) and </w:delText>
        </w:r>
      </w:del>
      <w:r>
        <w:t>Non-Spinning Reserve (Non-Spin) has been deployed</w:t>
      </w:r>
      <w:r w:rsidRPr="00551CF7">
        <w:t>, this process may be used.  Scarcity conditions may occur during the Peak Load Season when ERCOT System Load is above 60,000 MW.  For all other months, they could occur when ERCOT System Load is above 50,000 MW.</w:t>
      </w:r>
      <w:r w:rsidRPr="00291DA3">
        <w:t xml:space="preserve"> </w:t>
      </w:r>
      <w:bookmarkStart w:id="12" w:name="_Toc393358851"/>
    </w:p>
    <w:p w14:paraId="272A22F6" w14:textId="6AFEAA63" w:rsidR="007A78E3" w:rsidRPr="0077443D" w:rsidRDefault="007A78E3" w:rsidP="007A78E3">
      <w:pPr>
        <w:ind w:left="1440" w:hanging="720"/>
        <w:rPr>
          <w:ins w:id="13" w:author="ERCOT" w:date="2025-06-11T22:07:00Z"/>
        </w:rPr>
      </w:pPr>
      <w:ins w:id="14" w:author="ERCOT" w:date="2025-06-11T22:07:00Z">
        <w:r w:rsidRPr="00685C10">
          <w:lastRenderedPageBreak/>
          <w:t>(</w:t>
        </w:r>
        <w:r>
          <w:t>a</w:t>
        </w:r>
        <w:r w:rsidRPr="00685C10">
          <w:t>)</w:t>
        </w:r>
        <w:r w:rsidRPr="00685C10">
          <w:tab/>
        </w:r>
        <w:r>
          <w:t>When HSL – (Gen + 5</w:t>
        </w:r>
      </w:ins>
      <w:r w:rsidR="00B45256">
        <w:t>-</w:t>
      </w:r>
      <w:ins w:id="15" w:author="ERCOT" w:date="2025-06-11T22:07:00Z">
        <w:r>
          <w:t xml:space="preserve">minute load ramp) &lt;= </w:t>
        </w:r>
      </w:ins>
      <w:ins w:id="16" w:author="ERCOT" w:date="2025-06-16T16:04:00Z" w16du:dateUtc="2025-06-16T21:04:00Z">
        <w:r w:rsidR="00D17A0E">
          <w:t>2</w:t>
        </w:r>
      </w:ins>
      <w:ins w:id="17" w:author="ERCOT" w:date="2025-06-17T10:01:00Z" w16du:dateUtc="2025-06-17T15:01:00Z">
        <w:r w:rsidR="005F2FA2">
          <w:t>0</w:t>
        </w:r>
      </w:ins>
      <w:ins w:id="18" w:author="ERCOT" w:date="2025-06-11T22:07:00Z">
        <w:r>
          <w:t>00 MW, ERCOT may deploy Load Resources that are not Controllable Load Resources</w:t>
        </w:r>
      </w:ins>
      <w:ins w:id="19" w:author="ERCOT" w:date="2025-07-16T16:37:00Z" w16du:dateUtc="2025-07-16T21:37:00Z">
        <w:r w:rsidR="0050428A">
          <w:t xml:space="preserve"> (CLRs)</w:t>
        </w:r>
      </w:ins>
      <w:ins w:id="20" w:author="ERCOT" w:date="2025-06-11T22:07:00Z">
        <w:r>
          <w:t xml:space="preserve"> and that are providing </w:t>
        </w:r>
      </w:ins>
      <w:ins w:id="21" w:author="ERCOT" w:date="2025-06-17T10:45:00Z" w16du:dateUtc="2025-06-17T15:45:00Z">
        <w:r w:rsidR="001E46F4">
          <w:t>ERCOT Contingency Reserve Service (</w:t>
        </w:r>
      </w:ins>
      <w:ins w:id="22" w:author="ERCOT" w:date="2025-06-11T22:07:00Z">
        <w:r>
          <w:t>ECRS</w:t>
        </w:r>
      </w:ins>
      <w:ins w:id="23" w:author="ERCOT" w:date="2025-06-17T10:45:00Z" w16du:dateUtc="2025-06-17T15:45:00Z">
        <w:r w:rsidR="001E46F4">
          <w:t>)</w:t>
        </w:r>
      </w:ins>
      <w:ins w:id="24" w:author="ERCOT" w:date="2025-06-11T22:07:00Z">
        <w:r>
          <w:t xml:space="preserve"> or RRS.</w:t>
        </w:r>
      </w:ins>
    </w:p>
    <w:p w14:paraId="3DF49284" w14:textId="32ADF78C" w:rsidR="00F01DAB" w:rsidRPr="0077443D" w:rsidDel="007A78E3" w:rsidRDefault="00F01DAB" w:rsidP="00F01DAB">
      <w:pPr>
        <w:pStyle w:val="H3"/>
        <w:rPr>
          <w:del w:id="25" w:author="ERCOT" w:date="2025-06-11T22:07:00Z"/>
          <w:b w:val="0"/>
          <w:bCs w:val="0"/>
          <w:i w:val="0"/>
        </w:rPr>
      </w:pPr>
      <w:bookmarkStart w:id="26" w:name="_Toc73094877"/>
      <w:bookmarkStart w:id="27" w:name="_Toc194075263"/>
      <w:del w:id="28" w:author="ERCOT" w:date="2025-06-11T22:07:00Z">
        <w:r w:rsidRPr="006B6BDA" w:rsidDel="007A78E3">
          <w:delText>4.8.1</w:delText>
        </w:r>
        <w:r w:rsidRPr="006B6BDA" w:rsidDel="007A78E3">
          <w:tab/>
          <w:delText>Responsive Reserve Service Manual Deployment</w:delText>
        </w:r>
        <w:bookmarkEnd w:id="26"/>
        <w:bookmarkEnd w:id="27"/>
      </w:del>
    </w:p>
    <w:p w14:paraId="6AA5AD97" w14:textId="3BB943E5" w:rsidR="00F01DAB" w:rsidRPr="0077443D" w:rsidDel="007A78E3" w:rsidRDefault="00F01DAB" w:rsidP="00F01DAB">
      <w:pPr>
        <w:spacing w:after="240"/>
        <w:ind w:left="720" w:hanging="720"/>
        <w:rPr>
          <w:del w:id="29" w:author="ERCOT" w:date="2025-06-11T22:07:00Z"/>
        </w:rPr>
      </w:pPr>
      <w:bookmarkStart w:id="30" w:name="_Hlk104191900"/>
      <w:bookmarkEnd w:id="12"/>
      <w:del w:id="31" w:author="ERCOT" w:date="2025-06-11T22:07:00Z">
        <w:r w:rsidRPr="0077443D" w:rsidDel="007A78E3">
          <w:delText>(1)</w:delText>
        </w:r>
        <w:r w:rsidRPr="0077443D" w:rsidDel="007A78E3">
          <w:tab/>
          <w:delText xml:space="preserve">RRS for capacity may be manually deployed (HASL released) when the system approaches scarcity conditions so that the capacity reserved behind HASL will be released to SCED. </w:delText>
        </w:r>
      </w:del>
    </w:p>
    <w:p w14:paraId="71015950" w14:textId="4CD63C67" w:rsidR="00F01DAB" w:rsidDel="007A78E3" w:rsidRDefault="00F01DAB" w:rsidP="00F01DAB">
      <w:pPr>
        <w:spacing w:after="240"/>
        <w:ind w:left="1440" w:hanging="720"/>
        <w:rPr>
          <w:del w:id="32" w:author="ERCOT" w:date="2025-06-11T22:07:00Z"/>
        </w:rPr>
      </w:pPr>
      <w:del w:id="33" w:author="ERCOT" w:date="2025-06-11T22:07:00Z">
        <w:r w:rsidRPr="0077443D" w:rsidDel="007A78E3">
          <w:delText>(a)</w:delText>
        </w:r>
        <w:r w:rsidRPr="0077443D" w:rsidDel="007A78E3">
          <w:tab/>
          <w:delText xml:space="preserve">When HASL – (Gen + 5 minute load ramp) &lt;= 200 MW, </w:delText>
        </w:r>
        <w:r w:rsidDel="007A78E3">
          <w:delText xml:space="preserve">ERCOT may </w:delText>
        </w:r>
        <w:r w:rsidRPr="0077443D" w:rsidDel="007A78E3">
          <w:delText xml:space="preserve">deploy </w:delText>
        </w:r>
        <w:r w:rsidDel="007A78E3">
          <w:delText>a portion</w:delText>
        </w:r>
        <w:r w:rsidRPr="0077443D" w:rsidDel="007A78E3">
          <w:delText xml:space="preserve"> of the available RRS capacity from Generation Resources</w:delText>
        </w:r>
        <w:r w:rsidDel="007A78E3">
          <w:delText xml:space="preserve">, Energy Storage Resources (ESRs), </w:delText>
        </w:r>
        <w:r w:rsidRPr="0077443D" w:rsidDel="007A78E3">
          <w:delText xml:space="preserve">and Controllable Load Resources after all the available </w:delText>
        </w:r>
        <w:r w:rsidDel="007A78E3">
          <w:delText xml:space="preserve">ECRS (dispatchable by SCED) and </w:delText>
        </w:r>
        <w:r w:rsidRPr="00F123FE" w:rsidDel="007A78E3">
          <w:delText>Non-Spin service</w:delText>
        </w:r>
        <w:r w:rsidRPr="0077443D" w:rsidDel="007A78E3">
          <w:delText xml:space="preserve"> has been deployed</w:delText>
        </w:r>
        <w:r w:rsidRPr="007B7210" w:rsidDel="007A78E3">
          <w:delText xml:space="preserve"> </w:delText>
        </w:r>
        <w:r w:rsidDel="007A78E3">
          <w:delText>and Resources have responded to any earlier deployments.</w:delText>
        </w:r>
      </w:del>
    </w:p>
    <w:p w14:paraId="5BCC3BA3" w14:textId="13BFB85A" w:rsidR="00F01DAB" w:rsidRPr="0077443D" w:rsidDel="007A78E3" w:rsidRDefault="00F01DAB" w:rsidP="00F01DAB">
      <w:pPr>
        <w:ind w:left="1440" w:hanging="720"/>
        <w:rPr>
          <w:del w:id="34" w:author="ERCOT" w:date="2025-06-11T22:07:00Z"/>
        </w:rPr>
      </w:pPr>
      <w:del w:id="35" w:author="ERCOT" w:date="2025-06-11T22:07:00Z">
        <w:r w:rsidRPr="00685C10" w:rsidDel="007A78E3">
          <w:delText>(b)</w:delText>
        </w:r>
        <w:r w:rsidRPr="00685C10" w:rsidDel="007A78E3">
          <w:tab/>
        </w:r>
        <w:r w:rsidDel="007A78E3">
          <w:delText>When HSL – (Gen + 5 minute load ramp) &lt;= 500 MW, ERCOT may deploy Load Resources that are not Controllable Load Resources and that are providing ECRS or RRS.</w:delText>
        </w:r>
      </w:del>
    </w:p>
    <w:p w14:paraId="4518B382" w14:textId="77777777" w:rsidR="00F01DAB" w:rsidRDefault="00F01DAB" w:rsidP="00F01DAB">
      <w:pPr>
        <w:ind w:left="1440" w:hanging="720"/>
      </w:pPr>
      <w:bookmarkStart w:id="36" w:name="_Toc393358852"/>
      <w:bookmarkEnd w:id="30"/>
    </w:p>
    <w:p w14:paraId="49BBC395" w14:textId="6C6390E1" w:rsidR="00F01DAB" w:rsidRPr="0077443D" w:rsidRDefault="00F01DAB" w:rsidP="00F01DAB">
      <w:pPr>
        <w:pStyle w:val="H3"/>
        <w:rPr>
          <w:b w:val="0"/>
          <w:bCs w:val="0"/>
          <w:i w:val="0"/>
        </w:rPr>
      </w:pPr>
      <w:bookmarkStart w:id="37" w:name="_Toc73094878"/>
      <w:bookmarkStart w:id="38" w:name="_Toc194075264"/>
      <w:r w:rsidRPr="006B6BDA">
        <w:t>4.8.</w:t>
      </w:r>
      <w:ins w:id="39" w:author="ERCOT" w:date="2025-06-11T22:07:00Z">
        <w:r w:rsidR="007A78E3">
          <w:t>1</w:t>
        </w:r>
      </w:ins>
      <w:del w:id="40" w:author="ERCOT" w:date="2025-06-11T22:07:00Z">
        <w:r w:rsidRPr="006B6BDA" w:rsidDel="007A78E3">
          <w:delText>2</w:delText>
        </w:r>
      </w:del>
      <w:r w:rsidRPr="006B6BDA">
        <w:tab/>
        <w:t xml:space="preserve">Responsive Reserve Service </w:t>
      </w:r>
      <w:r w:rsidR="007D4263">
        <w:t xml:space="preserve">and </w:t>
      </w:r>
      <w:ins w:id="41" w:author="ERCOT" w:date="2025-07-16T16:29:00Z" w16du:dateUtc="2025-07-16T21:29:00Z">
        <w:r w:rsidR="006D2530">
          <w:t xml:space="preserve">ERCOT Contingency Reserve Service </w:t>
        </w:r>
      </w:ins>
      <w:r w:rsidRPr="006B6BDA">
        <w:t>Manual Recall</w:t>
      </w:r>
      <w:bookmarkEnd w:id="37"/>
      <w:bookmarkEnd w:id="38"/>
    </w:p>
    <w:bookmarkEnd w:id="36"/>
    <w:p w14:paraId="4DFCDEA2" w14:textId="62F83622" w:rsidR="006D2530" w:rsidRPr="0077443D" w:rsidDel="006D2530" w:rsidRDefault="006D2530" w:rsidP="006D2530">
      <w:pPr>
        <w:spacing w:after="240"/>
        <w:ind w:left="720" w:hanging="720"/>
        <w:rPr>
          <w:del w:id="42" w:author="ERCOT" w:date="2025-07-16T16:32:00Z" w16du:dateUtc="2025-07-16T21:32:00Z"/>
        </w:rPr>
      </w:pPr>
      <w:del w:id="43" w:author="ERCOT" w:date="2025-07-16T16:32:00Z" w16du:dateUtc="2025-07-16T21:32:00Z">
        <w:r w:rsidDel="006D2530">
          <w:delText>(1)</w:delText>
        </w:r>
        <w:r w:rsidDel="006D2530">
          <w:tab/>
        </w:r>
        <w:r w:rsidRPr="0077443D" w:rsidDel="006D2530">
          <w:delText>The manual deployment of RRS for capacity from Generation Resources</w:delText>
        </w:r>
        <w:r w:rsidDel="006D2530">
          <w:delText>, ESRs,</w:delText>
        </w:r>
        <w:r w:rsidRPr="0077443D" w:rsidDel="006D2530">
          <w:delText xml:space="preserve"> and Controllable Load Resources may be recalled when HASL – (Gen + 5 minute load ramp) &gt; 1,600 MW and/or PRC &gt;= 3,300 MW.  </w:delText>
        </w:r>
      </w:del>
    </w:p>
    <w:p w14:paraId="78F5C770" w14:textId="50E73217" w:rsidR="006D2530" w:rsidRDefault="006D2530" w:rsidP="006D2530">
      <w:pPr>
        <w:spacing w:after="240"/>
        <w:ind w:left="720" w:hanging="720"/>
        <w:rPr>
          <w:ins w:id="44" w:author="ERCOT" w:date="2025-07-16T16:32:00Z" w16du:dateUtc="2025-07-16T21:32:00Z"/>
        </w:rPr>
      </w:pPr>
      <w:r w:rsidRPr="0077443D">
        <w:t>(</w:t>
      </w:r>
      <w:ins w:id="45" w:author="ERCOT" w:date="2025-07-16T16:32:00Z" w16du:dateUtc="2025-07-16T21:32:00Z">
        <w:r>
          <w:t>1</w:t>
        </w:r>
      </w:ins>
      <w:del w:id="46" w:author="ERCOT" w:date="2025-07-16T16:32:00Z" w16du:dateUtc="2025-07-16T21:32:00Z">
        <w:r w:rsidRPr="0077443D" w:rsidDel="006D2530">
          <w:delText>2</w:delText>
        </w:r>
      </w:del>
      <w:r w:rsidRPr="0077443D">
        <w:t>)</w:t>
      </w:r>
      <w:r w:rsidRPr="0077443D">
        <w:tab/>
        <w:t>The operator will consider system conditions and Ancillary Services in releasing or recalling RRS.  System frequency, load ramp, and factors such as Regulation Up Service (Reg-Up) versus Regulation Down Service (Reg-Down) deployment status will be considered.</w:t>
      </w:r>
      <w:r>
        <w:tab/>
      </w:r>
    </w:p>
    <w:p w14:paraId="55422F4B" w14:textId="6DFE9F86" w:rsidR="006D2530" w:rsidRDefault="006D2530" w:rsidP="006D2530">
      <w:pPr>
        <w:spacing w:after="240"/>
        <w:ind w:left="720" w:hanging="720"/>
        <w:rPr>
          <w:ins w:id="47" w:author="ERCOT" w:date="2025-07-16T16:32:00Z" w16du:dateUtc="2025-07-16T21:32:00Z"/>
        </w:rPr>
      </w:pPr>
      <w:ins w:id="48" w:author="ERCOT" w:date="2025-07-16T16:32:00Z" w16du:dateUtc="2025-07-16T21:32:00Z">
        <w:r>
          <w:t>(2)</w:t>
        </w:r>
        <w:r>
          <w:tab/>
        </w:r>
        <w:r w:rsidRPr="0077443D">
          <w:t xml:space="preserve">The manual deployment of RRS </w:t>
        </w:r>
        <w:r>
          <w:t xml:space="preserve">or ECRS </w:t>
        </w:r>
        <w:r w:rsidRPr="0077443D">
          <w:t xml:space="preserve">for capacity from </w:t>
        </w:r>
        <w:r>
          <w:t>Load Resources that are not C</w:t>
        </w:r>
      </w:ins>
      <w:ins w:id="49" w:author="ERCOT" w:date="2025-07-16T16:38:00Z" w16du:dateUtc="2025-07-16T21:38:00Z">
        <w:r w:rsidR="0050428A">
          <w:t>LR</w:t>
        </w:r>
      </w:ins>
      <w:ins w:id="50" w:author="ERCOT" w:date="2025-07-16T16:32:00Z" w16du:dateUtc="2025-07-16T21:32:00Z">
        <w:r>
          <w:t>s may be recalled pursuant to Protocol Section 6.5.9, Emergency Operations.</w:t>
        </w:r>
      </w:ins>
    </w:p>
    <w:p w14:paraId="55944D03" w14:textId="671D2117" w:rsidR="006D2530" w:rsidRPr="00396611" w:rsidRDefault="006D2530" w:rsidP="006D2530">
      <w:pPr>
        <w:ind w:left="720" w:hanging="720"/>
      </w:pPr>
    </w:p>
    <w:p w14:paraId="53C1D45D" w14:textId="77777777" w:rsidR="006D2530" w:rsidRDefault="006D2530" w:rsidP="006D2530">
      <w:pPr>
        <w:spacing w:after="240"/>
      </w:pPr>
    </w:p>
    <w:p w14:paraId="3A0DDF26" w14:textId="67E09920" w:rsidR="009A3772" w:rsidRDefault="009A3772" w:rsidP="00BC2D06"/>
    <w:p w14:paraId="02689D8E" w14:textId="083D74C8" w:rsidR="008E2C0D" w:rsidRPr="008E2C0D" w:rsidRDefault="008E2C0D" w:rsidP="00307775">
      <w:pPr>
        <w:spacing w:before="720"/>
        <w:jc w:val="center"/>
        <w:rPr>
          <w:b/>
          <w:sz w:val="36"/>
          <w:szCs w:val="36"/>
        </w:rPr>
      </w:pPr>
      <w:r w:rsidRPr="008E2C0D">
        <w:rPr>
          <w:b/>
          <w:sz w:val="36"/>
        </w:rPr>
        <w:t>ERCOT Nodal Operating Guides</w:t>
      </w:r>
    </w:p>
    <w:p w14:paraId="02711261" w14:textId="77777777" w:rsidR="008E2C0D" w:rsidRPr="008E2C0D" w:rsidRDefault="008E2C0D" w:rsidP="008E2C0D">
      <w:pPr>
        <w:jc w:val="center"/>
        <w:rPr>
          <w:b/>
          <w:sz w:val="36"/>
        </w:rPr>
      </w:pPr>
      <w:r w:rsidRPr="008E2C0D">
        <w:rPr>
          <w:b/>
          <w:sz w:val="36"/>
        </w:rPr>
        <w:t>Section 8</w:t>
      </w:r>
    </w:p>
    <w:p w14:paraId="46DAB2C9" w14:textId="77777777" w:rsidR="008E2C0D" w:rsidRPr="008E2C0D" w:rsidRDefault="008E2C0D" w:rsidP="008E2C0D">
      <w:pPr>
        <w:spacing w:after="240"/>
        <w:jc w:val="center"/>
        <w:rPr>
          <w:b/>
          <w:sz w:val="36"/>
        </w:rPr>
      </w:pPr>
      <w:r w:rsidRPr="008E2C0D">
        <w:rPr>
          <w:b/>
          <w:sz w:val="36"/>
          <w:szCs w:val="36"/>
        </w:rPr>
        <w:t>Attachment C</w:t>
      </w:r>
    </w:p>
    <w:p w14:paraId="4F09A58D" w14:textId="77777777" w:rsidR="008E2C0D" w:rsidRPr="008E2C0D" w:rsidRDefault="008E2C0D" w:rsidP="008E2C0D">
      <w:pPr>
        <w:jc w:val="center"/>
        <w:rPr>
          <w:b/>
          <w:sz w:val="36"/>
          <w:szCs w:val="36"/>
        </w:rPr>
      </w:pPr>
      <w:r w:rsidRPr="008E2C0D">
        <w:rPr>
          <w:b/>
          <w:sz w:val="36"/>
          <w:szCs w:val="36"/>
        </w:rPr>
        <w:lastRenderedPageBreak/>
        <w:t>Turbine Governor Speed Tests</w:t>
      </w:r>
    </w:p>
    <w:p w14:paraId="4020F0EF" w14:textId="4F334D20" w:rsidR="008E2C0D" w:rsidRPr="008E2C0D" w:rsidRDefault="008E2C0D" w:rsidP="008E2C0D">
      <w:pPr>
        <w:spacing w:before="360"/>
        <w:jc w:val="center"/>
        <w:rPr>
          <w:b/>
        </w:rPr>
      </w:pPr>
      <w:del w:id="51" w:author="ERCOT" w:date="2025-06-17T10:41:00Z" w16du:dateUtc="2025-06-17T15:41:00Z">
        <w:r w:rsidRPr="008E2C0D" w:rsidDel="00E77732">
          <w:rPr>
            <w:b/>
          </w:rPr>
          <w:delText>December 9, 2022</w:delText>
        </w:r>
      </w:del>
      <w:ins w:id="52" w:author="ERCOT" w:date="2025-06-17T10:41:00Z" w16du:dateUtc="2025-06-17T15:41:00Z">
        <w:r w:rsidR="00E77732">
          <w:rPr>
            <w:b/>
          </w:rPr>
          <w:t>TBD</w:t>
        </w:r>
      </w:ins>
    </w:p>
    <w:p w14:paraId="4AC7CB14" w14:textId="77777777" w:rsidR="008E2C0D" w:rsidRPr="008E2C0D" w:rsidRDefault="008E2C0D" w:rsidP="008E2C0D">
      <w:pPr>
        <w:tabs>
          <w:tab w:val="left" w:pos="-720"/>
        </w:tabs>
        <w:suppressAutoHyphens/>
        <w:jc w:val="center"/>
        <w:rPr>
          <w:b/>
          <w:bCs/>
          <w:i/>
          <w:spacing w:val="-6"/>
        </w:rPr>
      </w:pPr>
    </w:p>
    <w:p w14:paraId="6DC69854" w14:textId="77777777" w:rsidR="008E2C0D" w:rsidRPr="008E2C0D" w:rsidRDefault="008E2C0D" w:rsidP="008E2C0D">
      <w:pPr>
        <w:pBdr>
          <w:top w:val="single" w:sz="4" w:space="1" w:color="auto"/>
        </w:pBdr>
        <w:spacing w:before="960"/>
        <w:rPr>
          <w:b/>
          <w:sz w:val="20"/>
        </w:rPr>
      </w:pPr>
    </w:p>
    <w:p w14:paraId="569CACCE" w14:textId="77777777" w:rsidR="008E2C0D" w:rsidRPr="008E2C0D" w:rsidRDefault="008E2C0D" w:rsidP="008E2C0D">
      <w:pPr>
        <w:keepNext/>
        <w:spacing w:after="60"/>
        <w:jc w:val="center"/>
        <w:outlineLvl w:val="0"/>
        <w:rPr>
          <w:rFonts w:ascii="Times New Roman Bold" w:hAnsi="Times New Roman Bold"/>
          <w:bCs/>
          <w:caps/>
          <w:kern w:val="32"/>
          <w:sz w:val="28"/>
          <w:szCs w:val="32"/>
          <w:lang w:val="x-none" w:eastAsia="x-none"/>
        </w:rPr>
      </w:pPr>
      <w:bookmarkStart w:id="53" w:name="_Toc120878736"/>
      <w:bookmarkStart w:id="54" w:name="_Toc121225175"/>
      <w:r w:rsidRPr="008E2C0D">
        <w:rPr>
          <w:rFonts w:ascii="Times New Roman Bold" w:hAnsi="Times New Roman Bold"/>
          <w:bCs/>
          <w:caps/>
          <w:kern w:val="32"/>
          <w:sz w:val="28"/>
          <w:szCs w:val="32"/>
          <w:lang w:val="x-none" w:eastAsia="x-none"/>
        </w:rPr>
        <w:t>Turbine Governor Speed Regulation Test for Mechanical-Hydraulic Governor</w:t>
      </w:r>
      <w:bookmarkEnd w:id="53"/>
      <w:bookmarkEnd w:id="54"/>
    </w:p>
    <w:p w14:paraId="539E3366" w14:textId="77777777" w:rsidR="008E2C0D" w:rsidRPr="008E2C0D" w:rsidRDefault="008E2C0D" w:rsidP="008E2C0D"/>
    <w:p w14:paraId="7726C4B7" w14:textId="77777777" w:rsidR="008E2C0D" w:rsidRPr="008E2C0D" w:rsidRDefault="008E2C0D" w:rsidP="008E2C0D">
      <w:pPr>
        <w:spacing w:before="240" w:after="120"/>
        <w:rPr>
          <w:b/>
          <w:i/>
          <w:smallCaps/>
          <w:color w:val="000000"/>
        </w:rPr>
      </w:pPr>
      <w:r w:rsidRPr="008E2C0D">
        <w:rPr>
          <w:b/>
          <w:i/>
          <w:smallCaps/>
          <w:color w:val="000000"/>
        </w:rPr>
        <w:t>General Information</w:t>
      </w:r>
    </w:p>
    <w:p w14:paraId="25559991" w14:textId="77777777" w:rsidR="008E2C0D" w:rsidRPr="008E2C0D" w:rsidRDefault="008E2C0D" w:rsidP="008E2C0D">
      <w:pPr>
        <w:spacing w:after="120"/>
        <w:rPr>
          <w:color w:val="000000"/>
          <w:u w:val="single"/>
        </w:rPr>
      </w:pPr>
      <w:r w:rsidRPr="008E2C0D">
        <w:rPr>
          <w:color w:val="000000"/>
        </w:rPr>
        <w:t xml:space="preserve">Unit Code (16 characters): </w:t>
      </w:r>
      <w:r w:rsidRPr="008E2C0D">
        <w:rPr>
          <w:color w:val="000000"/>
          <w:u w:val="single"/>
        </w:rPr>
        <w:t xml:space="preserve">  </w:t>
      </w:r>
      <w:r w:rsidRPr="008E2C0D">
        <w:rPr>
          <w:color w:val="000000"/>
          <w:u w:val="single"/>
        </w:rPr>
        <w:tab/>
      </w:r>
      <w:r w:rsidRPr="008E2C0D">
        <w:rPr>
          <w:color w:val="000000"/>
          <w:u w:val="single"/>
        </w:rPr>
        <w:tab/>
      </w:r>
      <w:r w:rsidRPr="008E2C0D">
        <w:rPr>
          <w:color w:val="000000"/>
          <w:u w:val="single"/>
        </w:rPr>
        <w:tab/>
      </w:r>
      <w:r w:rsidRPr="008E2C0D">
        <w:rPr>
          <w:color w:val="000000"/>
        </w:rPr>
        <w:t>Location (County):</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5FF11788" w14:textId="77777777" w:rsidR="008E2C0D" w:rsidRPr="008E2C0D" w:rsidRDefault="008E2C0D" w:rsidP="008E2C0D">
      <w:pPr>
        <w:spacing w:after="120"/>
        <w:rPr>
          <w:color w:val="000000"/>
        </w:rPr>
      </w:pPr>
      <w:r w:rsidRPr="008E2C0D">
        <w:rPr>
          <w:color w:val="000000"/>
        </w:rPr>
        <w:t xml:space="preserve">Unit Name: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rPr>
        <w:t xml:space="preserve">Date of test: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3F209DAA" w14:textId="77777777" w:rsidR="008E2C0D" w:rsidRPr="008E2C0D" w:rsidRDefault="008E2C0D" w:rsidP="008E2C0D">
      <w:pPr>
        <w:spacing w:after="120"/>
        <w:rPr>
          <w:color w:val="000000"/>
        </w:rPr>
      </w:pPr>
      <w:r w:rsidRPr="008E2C0D">
        <w:rPr>
          <w:color w:val="000000"/>
        </w:rPr>
        <w:t>QSE:</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r w:rsidRPr="008E2C0D">
        <w:rPr>
          <w:color w:val="000000"/>
        </w:rPr>
        <w:t xml:space="preserve">Resource Entity:  </w:t>
      </w:r>
      <w:r w:rsidRPr="008E2C0D">
        <w:rPr>
          <w:color w:val="000000"/>
          <w:u w:val="single"/>
        </w:rPr>
        <w:tab/>
      </w:r>
      <w:r w:rsidRPr="008E2C0D">
        <w:rPr>
          <w:color w:val="000000"/>
          <w:u w:val="single"/>
        </w:rPr>
        <w:tab/>
      </w:r>
      <w:r w:rsidRPr="008E2C0D">
        <w:rPr>
          <w:color w:val="000000"/>
          <w:u w:val="single"/>
        </w:rPr>
        <w:tab/>
      </w:r>
      <w:r w:rsidRPr="008E2C0D">
        <w:rPr>
          <w:color w:val="000000"/>
          <w:u w:val="single"/>
        </w:rPr>
        <w:tab/>
      </w:r>
    </w:p>
    <w:p w14:paraId="614D53C1" w14:textId="77777777" w:rsidR="008E2C0D" w:rsidRPr="008E2C0D" w:rsidRDefault="008E2C0D" w:rsidP="008E2C0D"/>
    <w:p w14:paraId="6E92FA83" w14:textId="77777777" w:rsidR="008E2C0D" w:rsidRPr="008E2C0D" w:rsidRDefault="008E2C0D" w:rsidP="008E2C0D">
      <w:pPr>
        <w:spacing w:before="240" w:after="240"/>
        <w:outlineLvl w:val="7"/>
        <w:rPr>
          <w:b/>
          <w:i/>
        </w:rPr>
      </w:pPr>
      <w:r w:rsidRPr="008E2C0D">
        <w:rPr>
          <w:b/>
          <w:i/>
        </w:rPr>
        <w:t>Steady State Speed Regulation at High-Speed Stop</w:t>
      </w:r>
    </w:p>
    <w:p w14:paraId="17A166E8" w14:textId="21C89465" w:rsidR="008E2C0D" w:rsidRPr="008E2C0D" w:rsidRDefault="00097A9E" w:rsidP="008E2C0D">
      <w:pPr>
        <w:jc w:val="center"/>
      </w:pPr>
      <w:r>
        <w:rPr>
          <w:noProof/>
          <w:spacing w:val="-2"/>
          <w:position w:val="-24"/>
        </w:rPr>
        <w:drawing>
          <wp:inline distT="0" distB="0" distL="0" distR="0" wp14:anchorId="7EDA5223" wp14:editId="2D01312F">
            <wp:extent cx="1181100" cy="388620"/>
            <wp:effectExtent l="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81100" cy="388620"/>
                    </a:xfrm>
                    <a:prstGeom prst="rect">
                      <a:avLst/>
                    </a:prstGeom>
                    <a:noFill/>
                    <a:ln>
                      <a:noFill/>
                    </a:ln>
                  </pic:spPr>
                </pic:pic>
              </a:graphicData>
            </a:graphic>
          </wp:inline>
        </w:drawing>
      </w:r>
    </w:p>
    <w:p w14:paraId="25F59ABD" w14:textId="77777777" w:rsidR="008E2C0D" w:rsidRPr="008E2C0D" w:rsidRDefault="008E2C0D" w:rsidP="008E2C0D"/>
    <w:p w14:paraId="5A3E10F0" w14:textId="77777777" w:rsidR="008E2C0D" w:rsidRPr="008E2C0D" w:rsidRDefault="008E2C0D" w:rsidP="008E2C0D">
      <w:r w:rsidRPr="008E2C0D">
        <w:t>Where:</w:t>
      </w:r>
    </w:p>
    <w:p w14:paraId="1A1C9D95" w14:textId="77777777" w:rsidR="008E2C0D" w:rsidRPr="008E2C0D" w:rsidRDefault="008E2C0D" w:rsidP="008E2C0D"/>
    <w:p w14:paraId="56D6212A" w14:textId="77777777" w:rsidR="008E2C0D" w:rsidRPr="008E2C0D" w:rsidRDefault="008E2C0D" w:rsidP="008E2C0D">
      <w:pPr>
        <w:ind w:left="720" w:hanging="720"/>
      </w:pPr>
      <w:r w:rsidRPr="008E2C0D">
        <w:t>A =</w:t>
      </w:r>
      <w:r w:rsidRPr="008E2C0D">
        <w:tab/>
        <w:t>Speed with speed changer set at high-speed stop and with throttle (or stop) valves open and machine running idle on the Governor.</w:t>
      </w:r>
    </w:p>
    <w:p w14:paraId="6FC31F66" w14:textId="77777777" w:rsidR="008E2C0D" w:rsidRPr="008E2C0D" w:rsidRDefault="008E2C0D" w:rsidP="008E2C0D">
      <w:pPr>
        <w:ind w:left="720" w:hanging="720"/>
      </w:pPr>
      <w:r w:rsidRPr="008E2C0D">
        <w:t>B =</w:t>
      </w:r>
      <w:r w:rsidRPr="008E2C0D">
        <w:tab/>
        <w:t>Speed with speed changer set at high-speed stop and when governing valves just reach wide-open position.</w:t>
      </w:r>
    </w:p>
    <w:p w14:paraId="2B986F69" w14:textId="77777777" w:rsidR="008E2C0D" w:rsidRPr="008E2C0D" w:rsidRDefault="008E2C0D" w:rsidP="008E2C0D"/>
    <w:p w14:paraId="11F6E398" w14:textId="77777777" w:rsidR="008E2C0D" w:rsidRPr="008E2C0D" w:rsidRDefault="008E2C0D" w:rsidP="008E2C0D">
      <w:pPr>
        <w:spacing w:before="240" w:after="240"/>
        <w:outlineLvl w:val="7"/>
        <w:rPr>
          <w:i/>
        </w:rPr>
      </w:pPr>
      <w:r w:rsidRPr="008E2C0D">
        <w:rPr>
          <w:b/>
          <w:i/>
        </w:rPr>
        <w:t xml:space="preserve">Steady State Speed Regulation at Synchronous Speed </w:t>
      </w:r>
      <w:r w:rsidRPr="008E2C0D">
        <w:rPr>
          <w:i/>
          <w:vertAlign w:val="superscript"/>
        </w:rPr>
        <w:footnoteReference w:id="1"/>
      </w:r>
    </w:p>
    <w:p w14:paraId="4785E688" w14:textId="2F4ABB18" w:rsidR="008E2C0D" w:rsidRPr="008E2C0D" w:rsidRDefault="00097A9E" w:rsidP="008E2C0D">
      <w:pPr>
        <w:jc w:val="center"/>
      </w:pPr>
      <w:r>
        <w:rPr>
          <w:noProof/>
          <w:spacing w:val="-2"/>
          <w:position w:val="-24"/>
        </w:rPr>
        <w:drawing>
          <wp:inline distT="0" distB="0" distL="0" distR="0" wp14:anchorId="188E05C6" wp14:editId="0AB3D04C">
            <wp:extent cx="1181100" cy="388620"/>
            <wp:effectExtent l="0" t="0" r="0" b="0"/>
            <wp:docPr id="1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81100" cy="388620"/>
                    </a:xfrm>
                    <a:prstGeom prst="rect">
                      <a:avLst/>
                    </a:prstGeom>
                    <a:noFill/>
                    <a:ln>
                      <a:noFill/>
                    </a:ln>
                  </pic:spPr>
                </pic:pic>
              </a:graphicData>
            </a:graphic>
          </wp:inline>
        </w:drawing>
      </w:r>
    </w:p>
    <w:p w14:paraId="76E9BE9A" w14:textId="77777777" w:rsidR="008E2C0D" w:rsidRPr="008E2C0D" w:rsidRDefault="008E2C0D" w:rsidP="008E2C0D"/>
    <w:p w14:paraId="004219ED" w14:textId="77777777" w:rsidR="008E2C0D" w:rsidRPr="008E2C0D" w:rsidRDefault="008E2C0D" w:rsidP="008E2C0D">
      <w:r w:rsidRPr="008E2C0D">
        <w:t>Where:</w:t>
      </w:r>
    </w:p>
    <w:p w14:paraId="02E955DE" w14:textId="77777777" w:rsidR="008E2C0D" w:rsidRPr="008E2C0D" w:rsidRDefault="008E2C0D" w:rsidP="008E2C0D"/>
    <w:p w14:paraId="4C8FE50A" w14:textId="77777777" w:rsidR="008E2C0D" w:rsidRPr="008E2C0D" w:rsidRDefault="008E2C0D" w:rsidP="008E2C0D">
      <w:pPr>
        <w:ind w:left="720" w:hanging="720"/>
      </w:pPr>
      <w:r w:rsidRPr="008E2C0D">
        <w:t>C =</w:t>
      </w:r>
      <w:r w:rsidRPr="008E2C0D">
        <w:tab/>
        <w:t>Speed with speed changer set for synchronous speed and with throttle (or stop) valves open and machine running idle on the Governor.</w:t>
      </w:r>
    </w:p>
    <w:p w14:paraId="47528C1C" w14:textId="77777777" w:rsidR="008E2C0D" w:rsidRPr="008E2C0D" w:rsidRDefault="008E2C0D" w:rsidP="008E2C0D">
      <w:pPr>
        <w:ind w:left="720" w:hanging="720"/>
      </w:pPr>
      <w:r w:rsidRPr="008E2C0D">
        <w:lastRenderedPageBreak/>
        <w:t>D =</w:t>
      </w:r>
      <w:r w:rsidRPr="008E2C0D">
        <w:tab/>
        <w:t>Speed with speed changer set at the same position as in C above and when governing valves just reach wide open position.</w:t>
      </w:r>
    </w:p>
    <w:p w14:paraId="44D5DFC5" w14:textId="77777777" w:rsidR="008E2C0D" w:rsidRPr="008E2C0D" w:rsidRDefault="008E2C0D" w:rsidP="008E2C0D"/>
    <w:p w14:paraId="5BF65AFC" w14:textId="77777777" w:rsidR="008E2C0D" w:rsidRPr="008E2C0D" w:rsidRDefault="008E2C0D" w:rsidP="008E2C0D">
      <w:pPr>
        <w:spacing w:before="240" w:after="240"/>
        <w:outlineLvl w:val="7"/>
        <w:rPr>
          <w:b/>
          <w:i/>
          <w:lang w:val="x-none" w:eastAsia="x-none"/>
        </w:rPr>
      </w:pPr>
      <w:r w:rsidRPr="008E2C0D">
        <w:rPr>
          <w:b/>
          <w:i/>
          <w:lang w:val="x-none" w:eastAsia="x-none"/>
        </w:rPr>
        <w:t>Steady State Speed Regulation at Low-Speed Stop</w:t>
      </w:r>
    </w:p>
    <w:p w14:paraId="150D6E42" w14:textId="43F5D3C5" w:rsidR="008E2C0D" w:rsidRPr="008E2C0D" w:rsidRDefault="00097A9E" w:rsidP="008E2C0D">
      <w:pPr>
        <w:jc w:val="center"/>
      </w:pPr>
      <w:r>
        <w:rPr>
          <w:noProof/>
          <w:spacing w:val="-2"/>
          <w:position w:val="-24"/>
        </w:rPr>
        <w:drawing>
          <wp:inline distT="0" distB="0" distL="0" distR="0" wp14:anchorId="1B80368D" wp14:editId="3C87E1FF">
            <wp:extent cx="1181100" cy="388620"/>
            <wp:effectExtent l="0" t="0" r="0" b="0"/>
            <wp:docPr id="1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81100" cy="388620"/>
                    </a:xfrm>
                    <a:prstGeom prst="rect">
                      <a:avLst/>
                    </a:prstGeom>
                    <a:noFill/>
                    <a:ln>
                      <a:noFill/>
                    </a:ln>
                  </pic:spPr>
                </pic:pic>
              </a:graphicData>
            </a:graphic>
          </wp:inline>
        </w:drawing>
      </w:r>
    </w:p>
    <w:p w14:paraId="3F4BA55B" w14:textId="77777777" w:rsidR="008E2C0D" w:rsidRPr="008E2C0D" w:rsidRDefault="008E2C0D" w:rsidP="008E2C0D"/>
    <w:p w14:paraId="5413638E" w14:textId="77777777" w:rsidR="008E2C0D" w:rsidRPr="008E2C0D" w:rsidRDefault="008E2C0D" w:rsidP="008E2C0D">
      <w:r w:rsidRPr="008E2C0D">
        <w:t>Where:</w:t>
      </w:r>
    </w:p>
    <w:p w14:paraId="06DF3414" w14:textId="77777777" w:rsidR="008E2C0D" w:rsidRPr="008E2C0D" w:rsidRDefault="008E2C0D" w:rsidP="008E2C0D"/>
    <w:p w14:paraId="3BDD8F8D" w14:textId="77777777" w:rsidR="008E2C0D" w:rsidRPr="008E2C0D" w:rsidRDefault="008E2C0D" w:rsidP="008E2C0D">
      <w:pPr>
        <w:ind w:left="720" w:hanging="720"/>
      </w:pPr>
      <w:r w:rsidRPr="008E2C0D">
        <w:t>E =</w:t>
      </w:r>
      <w:r w:rsidRPr="008E2C0D">
        <w:tab/>
        <w:t>Speed with speed changer set at low-speed stop and with throttle (or stop) valves open and machine running idle on the Governor.</w:t>
      </w:r>
    </w:p>
    <w:p w14:paraId="3DD8D51C" w14:textId="77777777" w:rsidR="008E2C0D" w:rsidRPr="008E2C0D" w:rsidRDefault="008E2C0D" w:rsidP="008E2C0D">
      <w:pPr>
        <w:ind w:left="720" w:hanging="720"/>
      </w:pPr>
      <w:r w:rsidRPr="008E2C0D">
        <w:t>F =</w:t>
      </w:r>
      <w:r w:rsidRPr="008E2C0D">
        <w:tab/>
        <w:t>Speed with speed changer set at low-speed stop and when governing valves just reach wide-open position.</w:t>
      </w:r>
    </w:p>
    <w:p w14:paraId="4274788D" w14:textId="77777777" w:rsidR="008E2C0D" w:rsidRPr="008E2C0D" w:rsidRDefault="008E2C0D" w:rsidP="008E2C0D">
      <w:pPr>
        <w:ind w:left="720" w:hanging="720"/>
      </w:pPr>
    </w:p>
    <w:p w14:paraId="094189D9" w14:textId="40667BB4" w:rsidR="008E2C0D" w:rsidRPr="008E2C0D" w:rsidRDefault="00097A9E" w:rsidP="008E2C0D">
      <w:r>
        <w:rPr>
          <w:noProof/>
          <w:spacing w:val="-2"/>
          <w:u w:val="single"/>
        </w:rPr>
        <w:drawing>
          <wp:inline distT="0" distB="0" distL="0" distR="0" wp14:anchorId="20B98CDA" wp14:editId="353B5632">
            <wp:extent cx="6012180" cy="2598420"/>
            <wp:effectExtent l="0" t="0" r="0" b="0"/>
            <wp:docPr id="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4">
                      <a:extLst>
                        <a:ext uri="{28A0092B-C50C-407E-A947-70E740481C1C}">
                          <a14:useLocalDpi xmlns:a14="http://schemas.microsoft.com/office/drawing/2010/main" val="0"/>
                        </a:ext>
                      </a:extLst>
                    </a:blip>
                    <a:srcRect l="-2527" t="-7889" r="-1350" b="-8655"/>
                    <a:stretch>
                      <a:fillRect/>
                    </a:stretch>
                  </pic:blipFill>
                  <pic:spPr bwMode="auto">
                    <a:xfrm>
                      <a:off x="0" y="0"/>
                      <a:ext cx="6012180" cy="2598420"/>
                    </a:xfrm>
                    <a:prstGeom prst="rect">
                      <a:avLst/>
                    </a:prstGeom>
                    <a:noFill/>
                    <a:ln>
                      <a:noFill/>
                    </a:ln>
                  </pic:spPr>
                </pic:pic>
              </a:graphicData>
            </a:graphic>
          </wp:inline>
        </w:drawing>
      </w:r>
    </w:p>
    <w:p w14:paraId="32520E65" w14:textId="77777777" w:rsidR="008E2C0D" w:rsidRPr="008E2C0D" w:rsidRDefault="008E2C0D" w:rsidP="008E2C0D"/>
    <w:p w14:paraId="10FEF3E3" w14:textId="77777777" w:rsidR="008E2C0D" w:rsidRPr="008E2C0D" w:rsidRDefault="008E2C0D" w:rsidP="008E2C0D">
      <w:pPr>
        <w:jc w:val="center"/>
      </w:pPr>
      <w:r w:rsidRPr="008E2C0D">
        <w:t xml:space="preserve">E, </w:t>
      </w:r>
      <w:proofErr w:type="gramStart"/>
      <w:r w:rsidRPr="008E2C0D">
        <w:t>F @</w:t>
      </w:r>
      <w:proofErr w:type="gramEnd"/>
      <w:r w:rsidRPr="008E2C0D">
        <w:t xml:space="preserve"> </w:t>
      </w:r>
      <w:proofErr w:type="gramStart"/>
      <w:r w:rsidRPr="008E2C0D">
        <w:t>Low Speed</w:t>
      </w:r>
      <w:proofErr w:type="gramEnd"/>
      <w:r w:rsidRPr="008E2C0D">
        <w:t xml:space="preserve"> Stop</w:t>
      </w:r>
    </w:p>
    <w:p w14:paraId="1FDF11FA" w14:textId="77777777" w:rsidR="008E2C0D" w:rsidRPr="008E2C0D" w:rsidRDefault="008E2C0D" w:rsidP="008E2C0D">
      <w:pPr>
        <w:jc w:val="center"/>
      </w:pPr>
      <w:r w:rsidRPr="008E2C0D">
        <w:t xml:space="preserve">C, </w:t>
      </w:r>
      <w:proofErr w:type="gramStart"/>
      <w:r w:rsidRPr="008E2C0D">
        <w:t>D @</w:t>
      </w:r>
      <w:proofErr w:type="gramEnd"/>
      <w:r w:rsidRPr="008E2C0D">
        <w:t xml:space="preserve"> Sync. Speed</w:t>
      </w:r>
    </w:p>
    <w:p w14:paraId="4BC15460" w14:textId="77777777" w:rsidR="008E2C0D" w:rsidRPr="008E2C0D" w:rsidRDefault="008E2C0D" w:rsidP="008E2C0D">
      <w:pPr>
        <w:jc w:val="center"/>
      </w:pPr>
      <w:r w:rsidRPr="008E2C0D">
        <w:t xml:space="preserve">A, </w:t>
      </w:r>
      <w:proofErr w:type="gramStart"/>
      <w:r w:rsidRPr="008E2C0D">
        <w:t>B @</w:t>
      </w:r>
      <w:proofErr w:type="gramEnd"/>
      <w:r w:rsidRPr="008E2C0D">
        <w:t xml:space="preserve"> </w:t>
      </w:r>
      <w:proofErr w:type="gramStart"/>
      <w:r w:rsidRPr="008E2C0D">
        <w:t>High Speed</w:t>
      </w:r>
      <w:proofErr w:type="gramEnd"/>
      <w:r w:rsidRPr="008E2C0D">
        <w:t xml:space="preserve"> Stop</w:t>
      </w:r>
    </w:p>
    <w:p w14:paraId="52CEB553" w14:textId="77777777" w:rsidR="008E2C0D" w:rsidRPr="008E2C0D" w:rsidRDefault="008E2C0D" w:rsidP="008E2C0D"/>
    <w:p w14:paraId="5F0F11CF" w14:textId="77777777" w:rsidR="008E2C0D" w:rsidRPr="008E2C0D" w:rsidRDefault="008E2C0D" w:rsidP="008E2C0D">
      <w:pPr>
        <w:jc w:val="center"/>
        <w:rPr>
          <w:b/>
        </w:rPr>
      </w:pPr>
      <w:r w:rsidRPr="008E2C0D">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8E2C0D" w:rsidRPr="008E2C0D" w14:paraId="2BBB8524" w14:textId="77777777" w:rsidTr="004D7DBD">
        <w:trPr>
          <w:jc w:val="center"/>
        </w:trPr>
        <w:tc>
          <w:tcPr>
            <w:tcW w:w="2160" w:type="dxa"/>
            <w:tcBorders>
              <w:bottom w:val="single" w:sz="12" w:space="0" w:color="auto"/>
              <w:right w:val="single" w:sz="12" w:space="0" w:color="auto"/>
            </w:tcBorders>
          </w:tcPr>
          <w:p w14:paraId="602B182D" w14:textId="77777777" w:rsidR="008E2C0D" w:rsidRPr="008E2C0D" w:rsidRDefault="008E2C0D" w:rsidP="008E2C0D">
            <w:pPr>
              <w:tabs>
                <w:tab w:val="left" w:pos="-720"/>
              </w:tabs>
              <w:suppressAutoHyphens/>
              <w:jc w:val="center"/>
              <w:rPr>
                <w:b/>
                <w:spacing w:val="-2"/>
              </w:rPr>
            </w:pPr>
            <w:r w:rsidRPr="008E2C0D">
              <w:rPr>
                <w:b/>
                <w:spacing w:val="-2"/>
              </w:rPr>
              <w:t>Point</w:t>
            </w:r>
          </w:p>
        </w:tc>
        <w:tc>
          <w:tcPr>
            <w:tcW w:w="1166" w:type="dxa"/>
            <w:tcBorders>
              <w:left w:val="single" w:sz="12" w:space="0" w:color="auto"/>
              <w:bottom w:val="single" w:sz="12" w:space="0" w:color="auto"/>
            </w:tcBorders>
          </w:tcPr>
          <w:p w14:paraId="704B585A" w14:textId="77777777" w:rsidR="008E2C0D" w:rsidRPr="008E2C0D" w:rsidRDefault="008E2C0D" w:rsidP="008E2C0D">
            <w:pPr>
              <w:tabs>
                <w:tab w:val="left" w:pos="-720"/>
              </w:tabs>
              <w:suppressAutoHyphens/>
              <w:jc w:val="center"/>
              <w:rPr>
                <w:b/>
                <w:spacing w:val="-2"/>
              </w:rPr>
            </w:pPr>
            <w:r w:rsidRPr="008E2C0D">
              <w:rPr>
                <w:b/>
                <w:spacing w:val="-2"/>
              </w:rPr>
              <w:t>A</w:t>
            </w:r>
          </w:p>
        </w:tc>
        <w:tc>
          <w:tcPr>
            <w:tcW w:w="1166" w:type="dxa"/>
            <w:tcBorders>
              <w:bottom w:val="single" w:sz="12" w:space="0" w:color="auto"/>
            </w:tcBorders>
          </w:tcPr>
          <w:p w14:paraId="15896504" w14:textId="77777777" w:rsidR="008E2C0D" w:rsidRPr="008E2C0D" w:rsidRDefault="008E2C0D" w:rsidP="008E2C0D">
            <w:pPr>
              <w:tabs>
                <w:tab w:val="left" w:pos="-720"/>
              </w:tabs>
              <w:suppressAutoHyphens/>
              <w:jc w:val="center"/>
              <w:rPr>
                <w:b/>
                <w:spacing w:val="-2"/>
              </w:rPr>
            </w:pPr>
            <w:r w:rsidRPr="008E2C0D">
              <w:rPr>
                <w:b/>
                <w:spacing w:val="-2"/>
              </w:rPr>
              <w:t>B</w:t>
            </w:r>
          </w:p>
        </w:tc>
        <w:tc>
          <w:tcPr>
            <w:tcW w:w="1166" w:type="dxa"/>
            <w:tcBorders>
              <w:bottom w:val="single" w:sz="12" w:space="0" w:color="auto"/>
            </w:tcBorders>
          </w:tcPr>
          <w:p w14:paraId="52F508B8" w14:textId="77777777" w:rsidR="008E2C0D" w:rsidRPr="008E2C0D" w:rsidRDefault="008E2C0D" w:rsidP="008E2C0D">
            <w:pPr>
              <w:tabs>
                <w:tab w:val="left" w:pos="-720"/>
              </w:tabs>
              <w:suppressAutoHyphens/>
              <w:jc w:val="center"/>
              <w:rPr>
                <w:b/>
                <w:spacing w:val="-2"/>
              </w:rPr>
            </w:pPr>
            <w:r w:rsidRPr="008E2C0D">
              <w:rPr>
                <w:b/>
                <w:spacing w:val="-2"/>
              </w:rPr>
              <w:t>C</w:t>
            </w:r>
          </w:p>
        </w:tc>
        <w:tc>
          <w:tcPr>
            <w:tcW w:w="1166" w:type="dxa"/>
            <w:tcBorders>
              <w:bottom w:val="single" w:sz="12" w:space="0" w:color="auto"/>
            </w:tcBorders>
          </w:tcPr>
          <w:p w14:paraId="1D5C5283" w14:textId="77777777" w:rsidR="008E2C0D" w:rsidRPr="008E2C0D" w:rsidRDefault="008E2C0D" w:rsidP="008E2C0D">
            <w:pPr>
              <w:tabs>
                <w:tab w:val="left" w:pos="-720"/>
              </w:tabs>
              <w:suppressAutoHyphens/>
              <w:jc w:val="center"/>
              <w:rPr>
                <w:b/>
                <w:spacing w:val="-2"/>
              </w:rPr>
            </w:pPr>
            <w:r w:rsidRPr="008E2C0D">
              <w:rPr>
                <w:b/>
                <w:spacing w:val="-2"/>
              </w:rPr>
              <w:t>D</w:t>
            </w:r>
          </w:p>
        </w:tc>
        <w:tc>
          <w:tcPr>
            <w:tcW w:w="1166" w:type="dxa"/>
            <w:tcBorders>
              <w:bottom w:val="single" w:sz="12" w:space="0" w:color="auto"/>
            </w:tcBorders>
          </w:tcPr>
          <w:p w14:paraId="79D632FE" w14:textId="77777777" w:rsidR="008E2C0D" w:rsidRPr="008E2C0D" w:rsidRDefault="008E2C0D" w:rsidP="008E2C0D">
            <w:pPr>
              <w:tabs>
                <w:tab w:val="left" w:pos="-720"/>
              </w:tabs>
              <w:suppressAutoHyphens/>
              <w:jc w:val="center"/>
              <w:rPr>
                <w:b/>
                <w:spacing w:val="-2"/>
              </w:rPr>
            </w:pPr>
            <w:r w:rsidRPr="008E2C0D">
              <w:rPr>
                <w:b/>
                <w:spacing w:val="-2"/>
              </w:rPr>
              <w:t>E</w:t>
            </w:r>
          </w:p>
        </w:tc>
        <w:tc>
          <w:tcPr>
            <w:tcW w:w="1170" w:type="dxa"/>
            <w:tcBorders>
              <w:bottom w:val="single" w:sz="12" w:space="0" w:color="auto"/>
            </w:tcBorders>
          </w:tcPr>
          <w:p w14:paraId="296F3E73" w14:textId="77777777" w:rsidR="008E2C0D" w:rsidRPr="008E2C0D" w:rsidRDefault="008E2C0D" w:rsidP="008E2C0D">
            <w:pPr>
              <w:tabs>
                <w:tab w:val="left" w:pos="-720"/>
              </w:tabs>
              <w:suppressAutoHyphens/>
              <w:jc w:val="center"/>
              <w:rPr>
                <w:b/>
                <w:spacing w:val="-2"/>
              </w:rPr>
            </w:pPr>
            <w:r w:rsidRPr="008E2C0D">
              <w:rPr>
                <w:b/>
                <w:spacing w:val="-2"/>
              </w:rPr>
              <w:t>F</w:t>
            </w:r>
          </w:p>
        </w:tc>
      </w:tr>
      <w:tr w:rsidR="008E2C0D" w:rsidRPr="008E2C0D" w14:paraId="6965A771" w14:textId="77777777" w:rsidTr="004D7DBD">
        <w:trPr>
          <w:jc w:val="center"/>
        </w:trPr>
        <w:tc>
          <w:tcPr>
            <w:tcW w:w="2160" w:type="dxa"/>
            <w:tcBorders>
              <w:top w:val="single" w:sz="12" w:space="0" w:color="auto"/>
              <w:right w:val="single" w:sz="12" w:space="0" w:color="auto"/>
            </w:tcBorders>
          </w:tcPr>
          <w:p w14:paraId="53EF74DE" w14:textId="77777777" w:rsidR="008E2C0D" w:rsidRPr="008E2C0D" w:rsidRDefault="008E2C0D" w:rsidP="008E2C0D">
            <w:pPr>
              <w:tabs>
                <w:tab w:val="left" w:pos="-720"/>
              </w:tabs>
              <w:suppressAutoHyphens/>
              <w:jc w:val="both"/>
              <w:rPr>
                <w:spacing w:val="-2"/>
              </w:rPr>
            </w:pPr>
            <w:r w:rsidRPr="008E2C0D">
              <w:rPr>
                <w:spacing w:val="-2"/>
              </w:rPr>
              <w:t>Speed, RPM</w:t>
            </w:r>
          </w:p>
        </w:tc>
        <w:tc>
          <w:tcPr>
            <w:tcW w:w="1166" w:type="dxa"/>
            <w:tcBorders>
              <w:top w:val="single" w:sz="12" w:space="0" w:color="auto"/>
              <w:left w:val="single" w:sz="12" w:space="0" w:color="auto"/>
            </w:tcBorders>
          </w:tcPr>
          <w:p w14:paraId="24634ABB"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1036B8DC"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1E5E89FE"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2BE0A659" w14:textId="77777777" w:rsidR="008E2C0D" w:rsidRPr="008E2C0D" w:rsidRDefault="008E2C0D" w:rsidP="008E2C0D">
            <w:pPr>
              <w:tabs>
                <w:tab w:val="left" w:pos="-720"/>
              </w:tabs>
              <w:suppressAutoHyphens/>
              <w:jc w:val="both"/>
              <w:rPr>
                <w:spacing w:val="-2"/>
              </w:rPr>
            </w:pPr>
          </w:p>
        </w:tc>
        <w:tc>
          <w:tcPr>
            <w:tcW w:w="1166" w:type="dxa"/>
            <w:tcBorders>
              <w:top w:val="single" w:sz="12" w:space="0" w:color="auto"/>
            </w:tcBorders>
          </w:tcPr>
          <w:p w14:paraId="645A6C56" w14:textId="77777777" w:rsidR="008E2C0D" w:rsidRPr="008E2C0D" w:rsidRDefault="008E2C0D" w:rsidP="008E2C0D">
            <w:pPr>
              <w:tabs>
                <w:tab w:val="left" w:pos="-720"/>
              </w:tabs>
              <w:suppressAutoHyphens/>
              <w:jc w:val="both"/>
              <w:rPr>
                <w:spacing w:val="-2"/>
              </w:rPr>
            </w:pPr>
          </w:p>
        </w:tc>
        <w:tc>
          <w:tcPr>
            <w:tcW w:w="1170" w:type="dxa"/>
            <w:tcBorders>
              <w:top w:val="single" w:sz="12" w:space="0" w:color="auto"/>
            </w:tcBorders>
          </w:tcPr>
          <w:p w14:paraId="7BFB0E6F" w14:textId="77777777" w:rsidR="008E2C0D" w:rsidRPr="008E2C0D" w:rsidRDefault="008E2C0D" w:rsidP="008E2C0D">
            <w:pPr>
              <w:tabs>
                <w:tab w:val="left" w:pos="-720"/>
              </w:tabs>
              <w:suppressAutoHyphens/>
              <w:jc w:val="both"/>
              <w:rPr>
                <w:spacing w:val="-2"/>
              </w:rPr>
            </w:pPr>
          </w:p>
        </w:tc>
      </w:tr>
      <w:tr w:rsidR="008E2C0D" w:rsidRPr="008E2C0D" w14:paraId="33C44229" w14:textId="77777777" w:rsidTr="004D7DBD">
        <w:trPr>
          <w:jc w:val="center"/>
        </w:trPr>
        <w:tc>
          <w:tcPr>
            <w:tcW w:w="2160" w:type="dxa"/>
            <w:tcBorders>
              <w:right w:val="single" w:sz="12" w:space="0" w:color="auto"/>
            </w:tcBorders>
          </w:tcPr>
          <w:p w14:paraId="7BD58246" w14:textId="77777777" w:rsidR="008E2C0D" w:rsidRPr="008E2C0D" w:rsidRDefault="008E2C0D" w:rsidP="008E2C0D">
            <w:pPr>
              <w:tabs>
                <w:tab w:val="left" w:pos="-720"/>
              </w:tabs>
              <w:suppressAutoHyphens/>
              <w:jc w:val="both"/>
              <w:rPr>
                <w:spacing w:val="-2"/>
              </w:rPr>
            </w:pPr>
          </w:p>
        </w:tc>
        <w:tc>
          <w:tcPr>
            <w:tcW w:w="1166" w:type="dxa"/>
            <w:tcBorders>
              <w:left w:val="single" w:sz="12" w:space="0" w:color="auto"/>
            </w:tcBorders>
          </w:tcPr>
          <w:p w14:paraId="48F3AAAB" w14:textId="77777777" w:rsidR="008E2C0D" w:rsidRPr="008E2C0D" w:rsidRDefault="008E2C0D" w:rsidP="008E2C0D">
            <w:pPr>
              <w:tabs>
                <w:tab w:val="left" w:pos="-720"/>
              </w:tabs>
              <w:suppressAutoHyphens/>
              <w:jc w:val="both"/>
              <w:rPr>
                <w:spacing w:val="-2"/>
              </w:rPr>
            </w:pPr>
          </w:p>
        </w:tc>
        <w:tc>
          <w:tcPr>
            <w:tcW w:w="1166" w:type="dxa"/>
          </w:tcPr>
          <w:p w14:paraId="46E74A0C" w14:textId="77777777" w:rsidR="008E2C0D" w:rsidRPr="008E2C0D" w:rsidRDefault="008E2C0D" w:rsidP="008E2C0D">
            <w:pPr>
              <w:tabs>
                <w:tab w:val="left" w:pos="-720"/>
              </w:tabs>
              <w:suppressAutoHyphens/>
              <w:jc w:val="both"/>
              <w:rPr>
                <w:spacing w:val="-2"/>
              </w:rPr>
            </w:pPr>
          </w:p>
        </w:tc>
        <w:tc>
          <w:tcPr>
            <w:tcW w:w="1166" w:type="dxa"/>
          </w:tcPr>
          <w:p w14:paraId="321085BA" w14:textId="77777777" w:rsidR="008E2C0D" w:rsidRPr="008E2C0D" w:rsidRDefault="008E2C0D" w:rsidP="008E2C0D">
            <w:pPr>
              <w:tabs>
                <w:tab w:val="left" w:pos="-720"/>
              </w:tabs>
              <w:suppressAutoHyphens/>
              <w:jc w:val="both"/>
              <w:rPr>
                <w:spacing w:val="-2"/>
              </w:rPr>
            </w:pPr>
          </w:p>
        </w:tc>
        <w:tc>
          <w:tcPr>
            <w:tcW w:w="1166" w:type="dxa"/>
          </w:tcPr>
          <w:p w14:paraId="3EE70278" w14:textId="77777777" w:rsidR="008E2C0D" w:rsidRPr="008E2C0D" w:rsidRDefault="008E2C0D" w:rsidP="008E2C0D">
            <w:pPr>
              <w:tabs>
                <w:tab w:val="left" w:pos="-720"/>
              </w:tabs>
              <w:suppressAutoHyphens/>
              <w:jc w:val="both"/>
              <w:rPr>
                <w:spacing w:val="-2"/>
              </w:rPr>
            </w:pPr>
          </w:p>
        </w:tc>
        <w:tc>
          <w:tcPr>
            <w:tcW w:w="1166" w:type="dxa"/>
          </w:tcPr>
          <w:p w14:paraId="3F567D86" w14:textId="77777777" w:rsidR="008E2C0D" w:rsidRPr="008E2C0D" w:rsidRDefault="008E2C0D" w:rsidP="008E2C0D">
            <w:pPr>
              <w:tabs>
                <w:tab w:val="left" w:pos="-720"/>
              </w:tabs>
              <w:suppressAutoHyphens/>
              <w:jc w:val="both"/>
              <w:rPr>
                <w:spacing w:val="-2"/>
              </w:rPr>
            </w:pPr>
          </w:p>
        </w:tc>
        <w:tc>
          <w:tcPr>
            <w:tcW w:w="1170" w:type="dxa"/>
          </w:tcPr>
          <w:p w14:paraId="741A65E7" w14:textId="77777777" w:rsidR="008E2C0D" w:rsidRPr="008E2C0D" w:rsidRDefault="008E2C0D" w:rsidP="008E2C0D">
            <w:pPr>
              <w:tabs>
                <w:tab w:val="left" w:pos="-720"/>
              </w:tabs>
              <w:suppressAutoHyphens/>
              <w:jc w:val="both"/>
              <w:rPr>
                <w:spacing w:val="-2"/>
              </w:rPr>
            </w:pPr>
          </w:p>
        </w:tc>
      </w:tr>
      <w:tr w:rsidR="008E2C0D" w:rsidRPr="008E2C0D" w14:paraId="0161BDD2" w14:textId="77777777" w:rsidTr="004D7DBD">
        <w:trPr>
          <w:jc w:val="center"/>
        </w:trPr>
        <w:tc>
          <w:tcPr>
            <w:tcW w:w="2160" w:type="dxa"/>
            <w:tcBorders>
              <w:right w:val="single" w:sz="12" w:space="0" w:color="auto"/>
            </w:tcBorders>
          </w:tcPr>
          <w:p w14:paraId="0B2AE076" w14:textId="77777777" w:rsidR="008E2C0D" w:rsidRPr="008E2C0D" w:rsidRDefault="008E2C0D" w:rsidP="008E2C0D">
            <w:pPr>
              <w:tabs>
                <w:tab w:val="left" w:pos="-720"/>
              </w:tabs>
              <w:suppressAutoHyphens/>
              <w:jc w:val="both"/>
              <w:rPr>
                <w:spacing w:val="-2"/>
              </w:rPr>
            </w:pPr>
            <w:r w:rsidRPr="008E2C0D">
              <w:rPr>
                <w:spacing w:val="-2"/>
              </w:rPr>
              <w:t>Frequency Hz</w:t>
            </w:r>
          </w:p>
        </w:tc>
        <w:tc>
          <w:tcPr>
            <w:tcW w:w="1166" w:type="dxa"/>
            <w:tcBorders>
              <w:left w:val="single" w:sz="12" w:space="0" w:color="auto"/>
            </w:tcBorders>
          </w:tcPr>
          <w:p w14:paraId="06F1BFE0" w14:textId="77777777" w:rsidR="008E2C0D" w:rsidRPr="008E2C0D" w:rsidRDefault="008E2C0D" w:rsidP="008E2C0D">
            <w:pPr>
              <w:tabs>
                <w:tab w:val="left" w:pos="-720"/>
              </w:tabs>
              <w:suppressAutoHyphens/>
              <w:jc w:val="both"/>
              <w:rPr>
                <w:spacing w:val="-2"/>
              </w:rPr>
            </w:pPr>
          </w:p>
        </w:tc>
        <w:tc>
          <w:tcPr>
            <w:tcW w:w="1166" w:type="dxa"/>
          </w:tcPr>
          <w:p w14:paraId="035A9FEA" w14:textId="77777777" w:rsidR="008E2C0D" w:rsidRPr="008E2C0D" w:rsidRDefault="008E2C0D" w:rsidP="008E2C0D">
            <w:pPr>
              <w:tabs>
                <w:tab w:val="left" w:pos="-720"/>
              </w:tabs>
              <w:suppressAutoHyphens/>
              <w:jc w:val="both"/>
              <w:rPr>
                <w:spacing w:val="-2"/>
              </w:rPr>
            </w:pPr>
          </w:p>
        </w:tc>
        <w:tc>
          <w:tcPr>
            <w:tcW w:w="1166" w:type="dxa"/>
          </w:tcPr>
          <w:p w14:paraId="46B57593" w14:textId="77777777" w:rsidR="008E2C0D" w:rsidRPr="008E2C0D" w:rsidRDefault="008E2C0D" w:rsidP="008E2C0D">
            <w:pPr>
              <w:tabs>
                <w:tab w:val="left" w:pos="-720"/>
              </w:tabs>
              <w:suppressAutoHyphens/>
              <w:jc w:val="both"/>
              <w:rPr>
                <w:spacing w:val="-2"/>
              </w:rPr>
            </w:pPr>
          </w:p>
        </w:tc>
        <w:tc>
          <w:tcPr>
            <w:tcW w:w="1166" w:type="dxa"/>
          </w:tcPr>
          <w:p w14:paraId="3A6C70A1" w14:textId="77777777" w:rsidR="008E2C0D" w:rsidRPr="008E2C0D" w:rsidRDefault="008E2C0D" w:rsidP="008E2C0D">
            <w:pPr>
              <w:tabs>
                <w:tab w:val="left" w:pos="-720"/>
              </w:tabs>
              <w:suppressAutoHyphens/>
              <w:jc w:val="both"/>
              <w:rPr>
                <w:spacing w:val="-2"/>
              </w:rPr>
            </w:pPr>
          </w:p>
        </w:tc>
        <w:tc>
          <w:tcPr>
            <w:tcW w:w="1166" w:type="dxa"/>
          </w:tcPr>
          <w:p w14:paraId="6D299D5D" w14:textId="77777777" w:rsidR="008E2C0D" w:rsidRPr="008E2C0D" w:rsidRDefault="008E2C0D" w:rsidP="008E2C0D">
            <w:pPr>
              <w:tabs>
                <w:tab w:val="left" w:pos="-720"/>
              </w:tabs>
              <w:suppressAutoHyphens/>
              <w:jc w:val="both"/>
              <w:rPr>
                <w:spacing w:val="-2"/>
              </w:rPr>
            </w:pPr>
          </w:p>
        </w:tc>
        <w:tc>
          <w:tcPr>
            <w:tcW w:w="1170" w:type="dxa"/>
          </w:tcPr>
          <w:p w14:paraId="7086E08F" w14:textId="77777777" w:rsidR="008E2C0D" w:rsidRPr="008E2C0D" w:rsidRDefault="008E2C0D" w:rsidP="008E2C0D">
            <w:pPr>
              <w:tabs>
                <w:tab w:val="left" w:pos="-720"/>
              </w:tabs>
              <w:suppressAutoHyphens/>
              <w:jc w:val="both"/>
              <w:rPr>
                <w:spacing w:val="-2"/>
              </w:rPr>
            </w:pPr>
          </w:p>
        </w:tc>
      </w:tr>
    </w:tbl>
    <w:p w14:paraId="1DBBDC1C" w14:textId="77777777" w:rsidR="008E2C0D" w:rsidRPr="008E2C0D" w:rsidRDefault="008E2C0D" w:rsidP="008E2C0D"/>
    <w:p w14:paraId="4AF7E834" w14:textId="77777777" w:rsidR="008E2C0D" w:rsidRPr="008E2C0D" w:rsidRDefault="008E2C0D" w:rsidP="008E2C0D">
      <w:pPr>
        <w:rPr>
          <w:b/>
        </w:rPr>
      </w:pPr>
      <w:r w:rsidRPr="008E2C0D">
        <w:rPr>
          <w:b/>
        </w:rPr>
        <w:t>Speed Changer Travel Time:</w:t>
      </w:r>
    </w:p>
    <w:p w14:paraId="2393E38E" w14:textId="77777777" w:rsidR="008E2C0D" w:rsidRPr="008E2C0D" w:rsidRDefault="008E2C0D" w:rsidP="008E2C0D"/>
    <w:p w14:paraId="7B8D737B" w14:textId="77777777" w:rsidR="008E2C0D" w:rsidRPr="008E2C0D" w:rsidRDefault="008E2C0D" w:rsidP="008E2C0D">
      <w:pPr>
        <w:ind w:left="720"/>
      </w:pPr>
      <w:r w:rsidRPr="008E2C0D">
        <w:t>(a)</w:t>
      </w:r>
      <w:r w:rsidRPr="008E2C0D">
        <w:tab/>
        <w:t>From Low-Speed Stop to High-Speed Stop in _________seconds.</w:t>
      </w:r>
    </w:p>
    <w:p w14:paraId="7C943F06" w14:textId="77777777" w:rsidR="008E2C0D" w:rsidRPr="008E2C0D" w:rsidRDefault="008E2C0D" w:rsidP="008E2C0D">
      <w:pPr>
        <w:ind w:left="720"/>
      </w:pPr>
      <w:r w:rsidRPr="008E2C0D">
        <w:t>(b)</w:t>
      </w:r>
      <w:r w:rsidRPr="008E2C0D">
        <w:tab/>
        <w:t>From High-Speed Stop to Low-Speed Stop in _________seconds.</w:t>
      </w:r>
    </w:p>
    <w:p w14:paraId="5E42C76F" w14:textId="77777777" w:rsidR="008E2C0D" w:rsidRPr="008E2C0D" w:rsidRDefault="008E2C0D" w:rsidP="008E2C0D"/>
    <w:p w14:paraId="42E9C9B6" w14:textId="77777777" w:rsidR="008E2C0D" w:rsidRPr="008E2C0D" w:rsidRDefault="008E2C0D" w:rsidP="008E2C0D">
      <w:r w:rsidRPr="008E2C0D">
        <w:t xml:space="preserve">Over-speed Trip Test Speed </w:t>
      </w:r>
      <w:proofErr w:type="gramStart"/>
      <w:r w:rsidRPr="008E2C0D">
        <w:t>at __</w:t>
      </w:r>
      <w:proofErr w:type="gramEnd"/>
      <w:r w:rsidRPr="008E2C0D">
        <w:t>_______rpm.</w:t>
      </w:r>
    </w:p>
    <w:p w14:paraId="1DEC2389" w14:textId="77777777" w:rsidR="008E2C0D" w:rsidRPr="008E2C0D" w:rsidRDefault="008E2C0D" w:rsidP="008E2C0D"/>
    <w:p w14:paraId="071BFF23" w14:textId="77777777" w:rsidR="008E2C0D" w:rsidRPr="008E2C0D" w:rsidRDefault="008E2C0D" w:rsidP="008E2C0D">
      <w:r w:rsidRPr="008E2C0D">
        <w:t>Comments:</w:t>
      </w:r>
      <w:r w:rsidRPr="008E2C0D">
        <w:rPr>
          <w:u w:val="single"/>
        </w:rPr>
        <w:t xml:space="preser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8179650" w14:textId="77777777" w:rsidR="008E2C0D" w:rsidRPr="008E2C0D" w:rsidRDefault="008E2C0D" w:rsidP="008E2C0D">
      <w:pPr>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BEE6889" w14:textId="77777777" w:rsidR="008E2C0D" w:rsidRPr="008E2C0D" w:rsidRDefault="008E2C0D" w:rsidP="008E2C0D">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242D11B5" w14:textId="77777777" w:rsidR="008E2C0D" w:rsidRPr="008E2C0D" w:rsidRDefault="008E2C0D" w:rsidP="008E2C0D">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00D2099" w14:textId="77777777" w:rsidR="008E2C0D" w:rsidRPr="008E2C0D" w:rsidRDefault="008E2C0D" w:rsidP="008E2C0D">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42A8713D" w14:textId="77777777" w:rsidR="008E2C0D" w:rsidRPr="008E2C0D" w:rsidRDefault="008E2C0D" w:rsidP="008E2C0D"/>
    <w:p w14:paraId="530CFB1D" w14:textId="77777777" w:rsidR="008E2C0D" w:rsidRPr="008E2C0D" w:rsidRDefault="008E2C0D" w:rsidP="008E2C0D">
      <w:pPr>
        <w:spacing w:after="120"/>
        <w:rPr>
          <w:b/>
          <w:i/>
          <w:smallCaps/>
        </w:rPr>
      </w:pPr>
      <w:r w:rsidRPr="008E2C0D">
        <w:rPr>
          <w:b/>
          <w:i/>
          <w:smallCaps/>
        </w:rPr>
        <w:t>Submittal</w:t>
      </w:r>
    </w:p>
    <w:p w14:paraId="340A6C17" w14:textId="77777777" w:rsidR="008E2C0D" w:rsidRPr="008E2C0D" w:rsidRDefault="008E2C0D" w:rsidP="008E2C0D">
      <w:pPr>
        <w:spacing w:after="120"/>
      </w:pPr>
      <w:r w:rsidRPr="008E2C0D">
        <w:t xml:space="preserve">Resource Entity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EE17F0E" w14:textId="77777777" w:rsidR="008E2C0D" w:rsidRPr="008E2C0D" w:rsidRDefault="008E2C0D" w:rsidP="008E2C0D">
      <w:pPr>
        <w:spacing w:after="120"/>
      </w:pPr>
      <w:r w:rsidRPr="008E2C0D">
        <w:t xml:space="preserve">QSE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BD4079C" w14:textId="77777777" w:rsidR="008E2C0D" w:rsidRPr="008E2C0D" w:rsidRDefault="008E2C0D" w:rsidP="008E2C0D">
      <w:pPr>
        <w:spacing w:after="120"/>
      </w:pPr>
      <w:r w:rsidRPr="008E2C0D">
        <w:t xml:space="preserve">Date submitted to ERCOT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1034EF79" w14:textId="77777777" w:rsidR="008E2C0D" w:rsidRPr="008E2C0D" w:rsidRDefault="008E2C0D" w:rsidP="008E2C0D"/>
    <w:p w14:paraId="59D3BBEA" w14:textId="77777777" w:rsidR="008E2C0D" w:rsidRPr="008E2C0D" w:rsidRDefault="008E2C0D" w:rsidP="008E2C0D">
      <w:pPr>
        <w:keepNext/>
        <w:spacing w:before="240" w:after="60"/>
        <w:jc w:val="center"/>
        <w:outlineLvl w:val="0"/>
        <w:rPr>
          <w:bCs/>
          <w:kern w:val="32"/>
          <w:szCs w:val="32"/>
          <w:lang w:val="x-none" w:eastAsia="x-none"/>
        </w:rPr>
      </w:pPr>
      <w:bookmarkStart w:id="55" w:name="_Toc120878737"/>
      <w:bookmarkStart w:id="56" w:name="_Toc121225176"/>
      <w:r w:rsidRPr="008E2C0D">
        <w:rPr>
          <w:rFonts w:ascii="Times New Roman Bold" w:hAnsi="Times New Roman Bold"/>
          <w:bCs/>
          <w:caps/>
          <w:kern w:val="32"/>
          <w:sz w:val="28"/>
          <w:szCs w:val="32"/>
          <w:lang w:val="x-none" w:eastAsia="x-none"/>
        </w:rPr>
        <w:t>Example of a Turbine Governor Speed Regulation Test for Mechanical-Hydraulic Governor</w:t>
      </w:r>
      <w:bookmarkEnd w:id="55"/>
      <w:bookmarkEnd w:id="56"/>
    </w:p>
    <w:p w14:paraId="2ADCDA5F" w14:textId="77777777" w:rsidR="008E2C0D" w:rsidRPr="008E2C0D" w:rsidRDefault="008E2C0D" w:rsidP="008E2C0D"/>
    <w:p w14:paraId="75B24A98" w14:textId="77777777" w:rsidR="008E2C0D" w:rsidRPr="008E2C0D" w:rsidRDefault="008E2C0D" w:rsidP="008E2C0D">
      <w:pPr>
        <w:spacing w:before="240" w:after="240"/>
        <w:outlineLvl w:val="7"/>
        <w:rPr>
          <w:b/>
          <w:i/>
          <w:lang w:val="x-none" w:eastAsia="x-none"/>
        </w:rPr>
      </w:pPr>
      <w:r w:rsidRPr="008E2C0D">
        <w:rPr>
          <w:b/>
          <w:i/>
          <w:lang w:val="x-none" w:eastAsia="x-none"/>
        </w:rPr>
        <w:t>Steady State Speed Regulation at High-Speed Stop</w:t>
      </w:r>
    </w:p>
    <w:p w14:paraId="53E4B27D" w14:textId="53C08AFC" w:rsidR="008E2C0D" w:rsidRPr="008E2C0D" w:rsidRDefault="00097A9E" w:rsidP="008E2C0D">
      <w:pPr>
        <w:jc w:val="center"/>
      </w:pPr>
      <w:r>
        <w:rPr>
          <w:noProof/>
          <w:spacing w:val="-2"/>
          <w:position w:val="-24"/>
        </w:rPr>
        <w:drawing>
          <wp:inline distT="0" distB="0" distL="0" distR="0" wp14:anchorId="095D4191" wp14:editId="0BEB0F8F">
            <wp:extent cx="3093720" cy="388620"/>
            <wp:effectExtent l="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093720" cy="388620"/>
                    </a:xfrm>
                    <a:prstGeom prst="rect">
                      <a:avLst/>
                    </a:prstGeom>
                    <a:noFill/>
                    <a:ln>
                      <a:noFill/>
                    </a:ln>
                  </pic:spPr>
                </pic:pic>
              </a:graphicData>
            </a:graphic>
          </wp:inline>
        </w:drawing>
      </w:r>
    </w:p>
    <w:p w14:paraId="07A03643" w14:textId="77777777" w:rsidR="008E2C0D" w:rsidRPr="008E2C0D" w:rsidRDefault="008E2C0D" w:rsidP="008E2C0D"/>
    <w:p w14:paraId="284E5B71" w14:textId="77777777" w:rsidR="008E2C0D" w:rsidRPr="008E2C0D" w:rsidRDefault="008E2C0D" w:rsidP="008E2C0D">
      <w:r w:rsidRPr="008E2C0D">
        <w:t>Where:</w:t>
      </w:r>
    </w:p>
    <w:p w14:paraId="6116D33E" w14:textId="77777777" w:rsidR="008E2C0D" w:rsidRPr="008E2C0D" w:rsidRDefault="008E2C0D" w:rsidP="008E2C0D"/>
    <w:p w14:paraId="43B2DF85" w14:textId="77777777" w:rsidR="008E2C0D" w:rsidRPr="008E2C0D" w:rsidRDefault="008E2C0D" w:rsidP="008E2C0D">
      <w:pPr>
        <w:tabs>
          <w:tab w:val="left" w:pos="720"/>
        </w:tabs>
        <w:ind w:left="720" w:hanging="720"/>
        <w:rPr>
          <w:lang w:val="x-none" w:eastAsia="x-none"/>
        </w:rPr>
      </w:pPr>
      <w:r w:rsidRPr="008E2C0D">
        <w:rPr>
          <w:lang w:val="x-none" w:eastAsia="x-none"/>
        </w:rPr>
        <w:t>A =</w:t>
      </w:r>
      <w:r w:rsidRPr="008E2C0D">
        <w:rPr>
          <w:lang w:val="x-none" w:eastAsia="x-none"/>
        </w:rPr>
        <w:tab/>
        <w:t>Speed with speed changer set at high-speed stop and with throttle (or stop) valves open and machine running idle on the Governor.</w:t>
      </w:r>
    </w:p>
    <w:p w14:paraId="4035BDAB" w14:textId="77777777" w:rsidR="008E2C0D" w:rsidRPr="008E2C0D" w:rsidRDefault="008E2C0D" w:rsidP="008E2C0D">
      <w:pPr>
        <w:tabs>
          <w:tab w:val="left" w:pos="720"/>
        </w:tabs>
        <w:ind w:left="720" w:hanging="720"/>
        <w:rPr>
          <w:lang w:val="x-none" w:eastAsia="x-none"/>
        </w:rPr>
      </w:pPr>
      <w:r w:rsidRPr="008E2C0D">
        <w:rPr>
          <w:lang w:val="x-none" w:eastAsia="x-none"/>
        </w:rPr>
        <w:t>B =</w:t>
      </w:r>
      <w:r w:rsidRPr="008E2C0D">
        <w:rPr>
          <w:lang w:val="x-none" w:eastAsia="x-none"/>
        </w:rPr>
        <w:tab/>
        <w:t>Speed with speed changer set at high-speed stop and when governing valves just reach wide-open position.</w:t>
      </w:r>
    </w:p>
    <w:p w14:paraId="68BA267B" w14:textId="77777777" w:rsidR="008E2C0D" w:rsidRPr="008E2C0D" w:rsidRDefault="008E2C0D" w:rsidP="008E2C0D"/>
    <w:p w14:paraId="486322F6" w14:textId="77777777" w:rsidR="008E2C0D" w:rsidRPr="008E2C0D" w:rsidRDefault="008E2C0D" w:rsidP="008E2C0D">
      <w:pPr>
        <w:spacing w:before="240" w:after="240"/>
        <w:outlineLvl w:val="7"/>
        <w:rPr>
          <w:b/>
          <w:lang w:val="x-none" w:eastAsia="x-none"/>
        </w:rPr>
      </w:pPr>
      <w:r w:rsidRPr="008E2C0D">
        <w:rPr>
          <w:b/>
          <w:i/>
          <w:lang w:val="x-none" w:eastAsia="x-none"/>
        </w:rPr>
        <w:t xml:space="preserve">Steady State Speed Regulation at Synchronous Speed </w:t>
      </w:r>
      <w:r w:rsidRPr="008E2C0D">
        <w:rPr>
          <w:b/>
          <w:i/>
          <w:vertAlign w:val="superscript"/>
          <w:lang w:val="x-none" w:eastAsia="x-none"/>
        </w:rPr>
        <w:footnoteReference w:id="2"/>
      </w:r>
    </w:p>
    <w:p w14:paraId="1E410EE3" w14:textId="6A0F16C5" w:rsidR="008E2C0D" w:rsidRPr="008E2C0D" w:rsidRDefault="00097A9E" w:rsidP="008E2C0D">
      <w:pPr>
        <w:jc w:val="center"/>
      </w:pPr>
      <w:r>
        <w:rPr>
          <w:noProof/>
          <w:spacing w:val="-2"/>
          <w:position w:val="-24"/>
        </w:rPr>
        <w:drawing>
          <wp:inline distT="0" distB="0" distL="0" distR="0" wp14:anchorId="59A91E42" wp14:editId="641739BE">
            <wp:extent cx="3108960" cy="388620"/>
            <wp:effectExtent l="0" t="0" r="0" b="0"/>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108960" cy="388620"/>
                    </a:xfrm>
                    <a:prstGeom prst="rect">
                      <a:avLst/>
                    </a:prstGeom>
                    <a:noFill/>
                    <a:ln>
                      <a:noFill/>
                    </a:ln>
                  </pic:spPr>
                </pic:pic>
              </a:graphicData>
            </a:graphic>
          </wp:inline>
        </w:drawing>
      </w:r>
    </w:p>
    <w:p w14:paraId="40E4D3EF" w14:textId="77777777" w:rsidR="008E2C0D" w:rsidRPr="008E2C0D" w:rsidRDefault="008E2C0D" w:rsidP="008E2C0D"/>
    <w:p w14:paraId="25A35DE1" w14:textId="77777777" w:rsidR="008E2C0D" w:rsidRPr="008E2C0D" w:rsidRDefault="008E2C0D" w:rsidP="008E2C0D">
      <w:r w:rsidRPr="008E2C0D">
        <w:t>Where:</w:t>
      </w:r>
    </w:p>
    <w:p w14:paraId="0755435A" w14:textId="77777777" w:rsidR="008E2C0D" w:rsidRPr="008E2C0D" w:rsidRDefault="008E2C0D" w:rsidP="008E2C0D"/>
    <w:p w14:paraId="6D059987" w14:textId="77777777" w:rsidR="008E2C0D" w:rsidRPr="008E2C0D" w:rsidRDefault="008E2C0D" w:rsidP="008E2C0D">
      <w:pPr>
        <w:tabs>
          <w:tab w:val="left" w:pos="720"/>
        </w:tabs>
        <w:ind w:left="720" w:hanging="720"/>
        <w:rPr>
          <w:lang w:val="x-none" w:eastAsia="x-none"/>
        </w:rPr>
      </w:pPr>
      <w:r w:rsidRPr="008E2C0D">
        <w:rPr>
          <w:lang w:val="x-none" w:eastAsia="x-none"/>
        </w:rPr>
        <w:t>C =</w:t>
      </w:r>
      <w:r w:rsidRPr="008E2C0D">
        <w:rPr>
          <w:lang w:val="x-none" w:eastAsia="x-none"/>
        </w:rPr>
        <w:tab/>
        <w:t>Speed with speed changer set for synchronous speed and with throttle (or stop) valves open and machine running idle on the Governor.</w:t>
      </w:r>
    </w:p>
    <w:p w14:paraId="0ADFB4FA" w14:textId="77777777" w:rsidR="008E2C0D" w:rsidRPr="008E2C0D" w:rsidRDefault="008E2C0D" w:rsidP="008E2C0D">
      <w:pPr>
        <w:tabs>
          <w:tab w:val="left" w:pos="720"/>
        </w:tabs>
        <w:ind w:left="720" w:hanging="720"/>
      </w:pPr>
      <w:r w:rsidRPr="008E2C0D">
        <w:t>D =</w:t>
      </w:r>
      <w:r w:rsidRPr="008E2C0D">
        <w:tab/>
        <w:t>Speed with speed changer set at the same position as in C above and when governing valves just reach wide open position.</w:t>
      </w:r>
    </w:p>
    <w:p w14:paraId="432E81B5" w14:textId="77777777" w:rsidR="008E2C0D" w:rsidRPr="008E2C0D" w:rsidRDefault="008E2C0D" w:rsidP="008E2C0D"/>
    <w:p w14:paraId="6A32E101" w14:textId="77777777" w:rsidR="008E2C0D" w:rsidRPr="008E2C0D" w:rsidRDefault="008E2C0D" w:rsidP="008E2C0D">
      <w:pPr>
        <w:spacing w:before="240" w:after="240"/>
        <w:outlineLvl w:val="7"/>
        <w:rPr>
          <w:b/>
          <w:i/>
          <w:lang w:val="x-none" w:eastAsia="x-none"/>
        </w:rPr>
      </w:pPr>
      <w:r w:rsidRPr="008E2C0D">
        <w:rPr>
          <w:b/>
          <w:i/>
          <w:lang w:val="x-none" w:eastAsia="x-none"/>
        </w:rPr>
        <w:t>Steady State Speed Regulation at Low-Speed Stop</w:t>
      </w:r>
    </w:p>
    <w:p w14:paraId="3CEEE4EA" w14:textId="33A2D41D" w:rsidR="008E2C0D" w:rsidRPr="008E2C0D" w:rsidRDefault="00097A9E" w:rsidP="008E2C0D">
      <w:pPr>
        <w:jc w:val="center"/>
      </w:pPr>
      <w:r>
        <w:rPr>
          <w:noProof/>
          <w:spacing w:val="-2"/>
          <w:position w:val="-24"/>
        </w:rPr>
        <w:drawing>
          <wp:inline distT="0" distB="0" distL="0" distR="0" wp14:anchorId="47FAA7DD" wp14:editId="40706A17">
            <wp:extent cx="3093720" cy="388620"/>
            <wp:effectExtent l="0" t="0" r="0" b="0"/>
            <wp:docPr id="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093720" cy="388620"/>
                    </a:xfrm>
                    <a:prstGeom prst="rect">
                      <a:avLst/>
                    </a:prstGeom>
                    <a:noFill/>
                    <a:ln>
                      <a:noFill/>
                    </a:ln>
                  </pic:spPr>
                </pic:pic>
              </a:graphicData>
            </a:graphic>
          </wp:inline>
        </w:drawing>
      </w:r>
    </w:p>
    <w:p w14:paraId="33D0C105" w14:textId="77777777" w:rsidR="008E2C0D" w:rsidRPr="008E2C0D" w:rsidRDefault="008E2C0D" w:rsidP="008E2C0D"/>
    <w:p w14:paraId="6A89B8C0" w14:textId="77777777" w:rsidR="008E2C0D" w:rsidRPr="008E2C0D" w:rsidRDefault="008E2C0D" w:rsidP="008E2C0D">
      <w:r w:rsidRPr="008E2C0D">
        <w:t>Where:</w:t>
      </w:r>
    </w:p>
    <w:p w14:paraId="40819915" w14:textId="77777777" w:rsidR="008E2C0D" w:rsidRPr="008E2C0D" w:rsidRDefault="008E2C0D" w:rsidP="008E2C0D"/>
    <w:p w14:paraId="46DA93B8" w14:textId="77777777" w:rsidR="008E2C0D" w:rsidRPr="008E2C0D" w:rsidRDefault="008E2C0D" w:rsidP="008E2C0D">
      <w:pPr>
        <w:tabs>
          <w:tab w:val="left" w:pos="720"/>
        </w:tabs>
        <w:ind w:left="720" w:hanging="720"/>
      </w:pPr>
      <w:r w:rsidRPr="008E2C0D">
        <w:t>E =</w:t>
      </w:r>
      <w:r w:rsidRPr="008E2C0D">
        <w:tab/>
        <w:t>Speed with speed changer set at low-speed stop and with throttle (or stop) valves open and machine running idle on the Governor.</w:t>
      </w:r>
    </w:p>
    <w:p w14:paraId="4A61D28F" w14:textId="77777777" w:rsidR="008E2C0D" w:rsidRPr="008E2C0D" w:rsidRDefault="008E2C0D" w:rsidP="008E2C0D">
      <w:pPr>
        <w:tabs>
          <w:tab w:val="left" w:pos="720"/>
        </w:tabs>
        <w:ind w:left="720" w:hanging="720"/>
        <w:rPr>
          <w:lang w:val="x-none" w:eastAsia="x-none"/>
        </w:rPr>
      </w:pPr>
      <w:r w:rsidRPr="008E2C0D">
        <w:rPr>
          <w:lang w:val="x-none" w:eastAsia="x-none"/>
        </w:rPr>
        <w:t>F =</w:t>
      </w:r>
      <w:r w:rsidRPr="008E2C0D">
        <w:rPr>
          <w:lang w:val="x-none" w:eastAsia="x-none"/>
        </w:rPr>
        <w:tab/>
        <w:t>Speed with speed changer set at low-speed stop and when governing valves just reach wide-open position.</w:t>
      </w:r>
    </w:p>
    <w:p w14:paraId="25D79430" w14:textId="77777777" w:rsidR="008E2C0D" w:rsidRPr="008E2C0D" w:rsidRDefault="008E2C0D" w:rsidP="008E2C0D">
      <w:pPr>
        <w:tabs>
          <w:tab w:val="left" w:pos="720"/>
        </w:tabs>
        <w:ind w:left="720" w:hanging="720"/>
        <w:rPr>
          <w:lang w:val="x-none" w:eastAsia="x-none"/>
        </w:rPr>
      </w:pPr>
    </w:p>
    <w:p w14:paraId="5A5CBFEA" w14:textId="24BD9802" w:rsidR="008E2C0D" w:rsidRPr="008E2C0D" w:rsidRDefault="00097A9E" w:rsidP="008E2C0D">
      <w:r>
        <w:rPr>
          <w:noProof/>
          <w:spacing w:val="-2"/>
          <w:u w:val="single"/>
        </w:rPr>
        <w:drawing>
          <wp:inline distT="0" distB="0" distL="0" distR="0" wp14:anchorId="7606939C" wp14:editId="1E365091">
            <wp:extent cx="5943600" cy="2583180"/>
            <wp:effectExtent l="0" t="0" r="0" b="0"/>
            <wp:docPr id="2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8">
                      <a:extLst>
                        <a:ext uri="{28A0092B-C50C-407E-A947-70E740481C1C}">
                          <a14:useLocalDpi xmlns:a14="http://schemas.microsoft.com/office/drawing/2010/main" val="0"/>
                        </a:ext>
                      </a:extLst>
                    </a:blip>
                    <a:srcRect l="-2422" t="-7372" r="-44" b="-8452"/>
                    <a:stretch>
                      <a:fillRect/>
                    </a:stretch>
                  </pic:blipFill>
                  <pic:spPr bwMode="auto">
                    <a:xfrm>
                      <a:off x="0" y="0"/>
                      <a:ext cx="5943600" cy="2583180"/>
                    </a:xfrm>
                    <a:prstGeom prst="rect">
                      <a:avLst/>
                    </a:prstGeom>
                    <a:noFill/>
                    <a:ln>
                      <a:noFill/>
                    </a:ln>
                  </pic:spPr>
                </pic:pic>
              </a:graphicData>
            </a:graphic>
          </wp:inline>
        </w:drawing>
      </w:r>
    </w:p>
    <w:p w14:paraId="333B62FA" w14:textId="77777777" w:rsidR="008E2C0D" w:rsidRPr="008E2C0D" w:rsidRDefault="008E2C0D" w:rsidP="008E2C0D"/>
    <w:p w14:paraId="0850EB0A" w14:textId="77777777" w:rsidR="008E2C0D" w:rsidRPr="008E2C0D" w:rsidRDefault="008E2C0D" w:rsidP="008E2C0D">
      <w:pPr>
        <w:jc w:val="center"/>
      </w:pPr>
      <w:r w:rsidRPr="008E2C0D">
        <w:t xml:space="preserve">E, </w:t>
      </w:r>
      <w:proofErr w:type="gramStart"/>
      <w:r w:rsidRPr="008E2C0D">
        <w:t>F @</w:t>
      </w:r>
      <w:proofErr w:type="gramEnd"/>
      <w:r w:rsidRPr="008E2C0D">
        <w:t xml:space="preserve"> </w:t>
      </w:r>
      <w:proofErr w:type="gramStart"/>
      <w:r w:rsidRPr="008E2C0D">
        <w:t>Low Speed</w:t>
      </w:r>
      <w:proofErr w:type="gramEnd"/>
      <w:r w:rsidRPr="008E2C0D">
        <w:t xml:space="preserve"> Stop</w:t>
      </w:r>
    </w:p>
    <w:p w14:paraId="2355866C" w14:textId="77777777" w:rsidR="008E2C0D" w:rsidRPr="008E2C0D" w:rsidRDefault="008E2C0D" w:rsidP="008E2C0D">
      <w:pPr>
        <w:jc w:val="center"/>
      </w:pPr>
      <w:r w:rsidRPr="008E2C0D">
        <w:t xml:space="preserve">C, </w:t>
      </w:r>
      <w:proofErr w:type="gramStart"/>
      <w:r w:rsidRPr="008E2C0D">
        <w:t>D @</w:t>
      </w:r>
      <w:proofErr w:type="gramEnd"/>
      <w:r w:rsidRPr="008E2C0D">
        <w:t xml:space="preserve"> Sync. Speed</w:t>
      </w:r>
    </w:p>
    <w:p w14:paraId="2312A205" w14:textId="77777777" w:rsidR="008E2C0D" w:rsidRPr="008E2C0D" w:rsidRDefault="008E2C0D" w:rsidP="008E2C0D">
      <w:pPr>
        <w:jc w:val="center"/>
      </w:pPr>
      <w:r w:rsidRPr="008E2C0D">
        <w:t xml:space="preserve">A, </w:t>
      </w:r>
      <w:proofErr w:type="gramStart"/>
      <w:r w:rsidRPr="008E2C0D">
        <w:t>B @</w:t>
      </w:r>
      <w:proofErr w:type="gramEnd"/>
      <w:r w:rsidRPr="008E2C0D">
        <w:t xml:space="preserve"> </w:t>
      </w:r>
      <w:proofErr w:type="gramStart"/>
      <w:r w:rsidRPr="008E2C0D">
        <w:t>High Speed</w:t>
      </w:r>
      <w:proofErr w:type="gramEnd"/>
      <w:r w:rsidRPr="008E2C0D">
        <w:t xml:space="preserve"> Stop</w:t>
      </w:r>
    </w:p>
    <w:p w14:paraId="1CDE69EB" w14:textId="77777777" w:rsidR="008E2C0D" w:rsidRPr="008E2C0D" w:rsidRDefault="008E2C0D" w:rsidP="008E2C0D"/>
    <w:p w14:paraId="1B921685" w14:textId="77777777" w:rsidR="008E2C0D" w:rsidRPr="008E2C0D" w:rsidRDefault="008E2C0D" w:rsidP="008E2C0D">
      <w:pPr>
        <w:jc w:val="center"/>
        <w:rPr>
          <w:b/>
        </w:rPr>
      </w:pPr>
      <w:r w:rsidRPr="008E2C0D">
        <w:rPr>
          <w:b/>
        </w:rPr>
        <w:t>Test Data</w:t>
      </w:r>
    </w:p>
    <w:tbl>
      <w:tblPr>
        <w:tblW w:w="0" w:type="auto"/>
        <w:jc w:val="center"/>
        <w:tblLook w:val="0000" w:firstRow="0" w:lastRow="0" w:firstColumn="0" w:lastColumn="0" w:noHBand="0" w:noVBand="0"/>
      </w:tblPr>
      <w:tblGrid>
        <w:gridCol w:w="2160"/>
        <w:gridCol w:w="1166"/>
        <w:gridCol w:w="1166"/>
        <w:gridCol w:w="1166"/>
        <w:gridCol w:w="1166"/>
        <w:gridCol w:w="1166"/>
        <w:gridCol w:w="1170"/>
      </w:tblGrid>
      <w:tr w:rsidR="008E2C0D" w:rsidRPr="008E2C0D" w14:paraId="324921F2" w14:textId="77777777" w:rsidTr="004D7DBD">
        <w:trPr>
          <w:jc w:val="center"/>
        </w:trPr>
        <w:tc>
          <w:tcPr>
            <w:tcW w:w="2160" w:type="dxa"/>
            <w:tcBorders>
              <w:bottom w:val="single" w:sz="12" w:space="0" w:color="auto"/>
              <w:right w:val="single" w:sz="12" w:space="0" w:color="auto"/>
            </w:tcBorders>
          </w:tcPr>
          <w:p w14:paraId="4E769DFE" w14:textId="77777777" w:rsidR="008E2C0D" w:rsidRPr="008E2C0D" w:rsidRDefault="008E2C0D" w:rsidP="008E2C0D">
            <w:pPr>
              <w:tabs>
                <w:tab w:val="left" w:pos="-720"/>
              </w:tabs>
              <w:suppressAutoHyphens/>
              <w:jc w:val="center"/>
              <w:rPr>
                <w:b/>
                <w:spacing w:val="-2"/>
              </w:rPr>
            </w:pPr>
            <w:r w:rsidRPr="008E2C0D">
              <w:rPr>
                <w:b/>
                <w:spacing w:val="-2"/>
              </w:rPr>
              <w:t>Point</w:t>
            </w:r>
          </w:p>
        </w:tc>
        <w:tc>
          <w:tcPr>
            <w:tcW w:w="1166" w:type="dxa"/>
            <w:tcBorders>
              <w:left w:val="single" w:sz="12" w:space="0" w:color="auto"/>
              <w:bottom w:val="single" w:sz="12" w:space="0" w:color="auto"/>
            </w:tcBorders>
          </w:tcPr>
          <w:p w14:paraId="37980386" w14:textId="77777777" w:rsidR="008E2C0D" w:rsidRPr="008E2C0D" w:rsidRDefault="008E2C0D" w:rsidP="008E2C0D">
            <w:pPr>
              <w:tabs>
                <w:tab w:val="left" w:pos="-720"/>
              </w:tabs>
              <w:suppressAutoHyphens/>
              <w:jc w:val="center"/>
              <w:rPr>
                <w:b/>
                <w:spacing w:val="-2"/>
              </w:rPr>
            </w:pPr>
            <w:r w:rsidRPr="008E2C0D">
              <w:rPr>
                <w:b/>
                <w:spacing w:val="-2"/>
              </w:rPr>
              <w:t>A</w:t>
            </w:r>
          </w:p>
        </w:tc>
        <w:tc>
          <w:tcPr>
            <w:tcW w:w="1166" w:type="dxa"/>
            <w:tcBorders>
              <w:bottom w:val="single" w:sz="12" w:space="0" w:color="auto"/>
            </w:tcBorders>
          </w:tcPr>
          <w:p w14:paraId="5DCBF4E2" w14:textId="77777777" w:rsidR="008E2C0D" w:rsidRPr="008E2C0D" w:rsidRDefault="008E2C0D" w:rsidP="008E2C0D">
            <w:pPr>
              <w:tabs>
                <w:tab w:val="left" w:pos="-720"/>
              </w:tabs>
              <w:suppressAutoHyphens/>
              <w:jc w:val="center"/>
              <w:rPr>
                <w:b/>
                <w:spacing w:val="-2"/>
              </w:rPr>
            </w:pPr>
            <w:r w:rsidRPr="008E2C0D">
              <w:rPr>
                <w:b/>
                <w:spacing w:val="-2"/>
              </w:rPr>
              <w:t>B</w:t>
            </w:r>
          </w:p>
        </w:tc>
        <w:tc>
          <w:tcPr>
            <w:tcW w:w="1166" w:type="dxa"/>
            <w:tcBorders>
              <w:bottom w:val="single" w:sz="12" w:space="0" w:color="auto"/>
            </w:tcBorders>
          </w:tcPr>
          <w:p w14:paraId="747E6DB2" w14:textId="77777777" w:rsidR="008E2C0D" w:rsidRPr="008E2C0D" w:rsidRDefault="008E2C0D" w:rsidP="008E2C0D">
            <w:pPr>
              <w:tabs>
                <w:tab w:val="left" w:pos="-720"/>
              </w:tabs>
              <w:suppressAutoHyphens/>
              <w:jc w:val="center"/>
              <w:rPr>
                <w:b/>
                <w:spacing w:val="-2"/>
              </w:rPr>
            </w:pPr>
            <w:r w:rsidRPr="008E2C0D">
              <w:rPr>
                <w:b/>
                <w:spacing w:val="-2"/>
              </w:rPr>
              <w:t>C</w:t>
            </w:r>
          </w:p>
        </w:tc>
        <w:tc>
          <w:tcPr>
            <w:tcW w:w="1166" w:type="dxa"/>
            <w:tcBorders>
              <w:bottom w:val="single" w:sz="12" w:space="0" w:color="auto"/>
            </w:tcBorders>
          </w:tcPr>
          <w:p w14:paraId="31433F93" w14:textId="77777777" w:rsidR="008E2C0D" w:rsidRPr="008E2C0D" w:rsidRDefault="008E2C0D" w:rsidP="008E2C0D">
            <w:pPr>
              <w:tabs>
                <w:tab w:val="left" w:pos="-720"/>
              </w:tabs>
              <w:suppressAutoHyphens/>
              <w:jc w:val="center"/>
              <w:rPr>
                <w:b/>
                <w:spacing w:val="-2"/>
              </w:rPr>
            </w:pPr>
            <w:r w:rsidRPr="008E2C0D">
              <w:rPr>
                <w:b/>
                <w:spacing w:val="-2"/>
              </w:rPr>
              <w:t>D</w:t>
            </w:r>
          </w:p>
        </w:tc>
        <w:tc>
          <w:tcPr>
            <w:tcW w:w="1166" w:type="dxa"/>
            <w:tcBorders>
              <w:bottom w:val="single" w:sz="12" w:space="0" w:color="auto"/>
            </w:tcBorders>
          </w:tcPr>
          <w:p w14:paraId="7BEAB241" w14:textId="77777777" w:rsidR="008E2C0D" w:rsidRPr="008E2C0D" w:rsidRDefault="008E2C0D" w:rsidP="008E2C0D">
            <w:pPr>
              <w:tabs>
                <w:tab w:val="left" w:pos="-720"/>
              </w:tabs>
              <w:suppressAutoHyphens/>
              <w:jc w:val="center"/>
              <w:rPr>
                <w:b/>
                <w:spacing w:val="-2"/>
              </w:rPr>
            </w:pPr>
            <w:r w:rsidRPr="008E2C0D">
              <w:rPr>
                <w:b/>
                <w:spacing w:val="-2"/>
              </w:rPr>
              <w:t>E</w:t>
            </w:r>
          </w:p>
        </w:tc>
        <w:tc>
          <w:tcPr>
            <w:tcW w:w="1170" w:type="dxa"/>
            <w:tcBorders>
              <w:bottom w:val="single" w:sz="12" w:space="0" w:color="auto"/>
            </w:tcBorders>
          </w:tcPr>
          <w:p w14:paraId="75C56F3B" w14:textId="77777777" w:rsidR="008E2C0D" w:rsidRPr="008E2C0D" w:rsidRDefault="008E2C0D" w:rsidP="008E2C0D">
            <w:pPr>
              <w:tabs>
                <w:tab w:val="left" w:pos="-720"/>
              </w:tabs>
              <w:suppressAutoHyphens/>
              <w:jc w:val="center"/>
              <w:rPr>
                <w:b/>
                <w:spacing w:val="-2"/>
              </w:rPr>
            </w:pPr>
            <w:r w:rsidRPr="008E2C0D">
              <w:rPr>
                <w:b/>
                <w:spacing w:val="-2"/>
              </w:rPr>
              <w:t>F</w:t>
            </w:r>
          </w:p>
        </w:tc>
      </w:tr>
      <w:tr w:rsidR="008E2C0D" w:rsidRPr="008E2C0D" w14:paraId="1AAAA950" w14:textId="77777777" w:rsidTr="004D7DBD">
        <w:trPr>
          <w:jc w:val="center"/>
        </w:trPr>
        <w:tc>
          <w:tcPr>
            <w:tcW w:w="2160" w:type="dxa"/>
            <w:tcBorders>
              <w:top w:val="single" w:sz="12" w:space="0" w:color="auto"/>
              <w:right w:val="single" w:sz="12" w:space="0" w:color="auto"/>
            </w:tcBorders>
          </w:tcPr>
          <w:p w14:paraId="3AA80FF7" w14:textId="77777777" w:rsidR="008E2C0D" w:rsidRPr="008E2C0D" w:rsidRDefault="008E2C0D" w:rsidP="008E2C0D">
            <w:pPr>
              <w:tabs>
                <w:tab w:val="left" w:pos="-720"/>
              </w:tabs>
              <w:suppressAutoHyphens/>
              <w:jc w:val="both"/>
              <w:rPr>
                <w:spacing w:val="-2"/>
              </w:rPr>
            </w:pPr>
            <w:r w:rsidRPr="008E2C0D">
              <w:rPr>
                <w:spacing w:val="-2"/>
              </w:rPr>
              <w:t>Speed, RPM</w:t>
            </w:r>
          </w:p>
        </w:tc>
        <w:tc>
          <w:tcPr>
            <w:tcW w:w="1166" w:type="dxa"/>
            <w:tcBorders>
              <w:top w:val="single" w:sz="12" w:space="0" w:color="auto"/>
              <w:left w:val="single" w:sz="12" w:space="0" w:color="auto"/>
            </w:tcBorders>
          </w:tcPr>
          <w:p w14:paraId="5C794268" w14:textId="77777777" w:rsidR="008E2C0D" w:rsidRPr="008E2C0D" w:rsidRDefault="008E2C0D" w:rsidP="008E2C0D">
            <w:pPr>
              <w:tabs>
                <w:tab w:val="left" w:pos="-720"/>
              </w:tabs>
              <w:suppressAutoHyphens/>
              <w:jc w:val="center"/>
              <w:rPr>
                <w:spacing w:val="-2"/>
              </w:rPr>
            </w:pPr>
            <w:r w:rsidRPr="008E2C0D">
              <w:rPr>
                <w:spacing w:val="-2"/>
              </w:rPr>
              <w:t>3850</w:t>
            </w:r>
          </w:p>
        </w:tc>
        <w:tc>
          <w:tcPr>
            <w:tcW w:w="1166" w:type="dxa"/>
            <w:tcBorders>
              <w:top w:val="single" w:sz="12" w:space="0" w:color="auto"/>
            </w:tcBorders>
          </w:tcPr>
          <w:p w14:paraId="32F57B28" w14:textId="77777777" w:rsidR="008E2C0D" w:rsidRPr="008E2C0D" w:rsidRDefault="008E2C0D" w:rsidP="008E2C0D">
            <w:pPr>
              <w:tabs>
                <w:tab w:val="left" w:pos="-720"/>
              </w:tabs>
              <w:suppressAutoHyphens/>
              <w:jc w:val="center"/>
              <w:rPr>
                <w:spacing w:val="-2"/>
              </w:rPr>
            </w:pPr>
            <w:r w:rsidRPr="008E2C0D">
              <w:rPr>
                <w:spacing w:val="-2"/>
              </w:rPr>
              <w:t>3570</w:t>
            </w:r>
          </w:p>
        </w:tc>
        <w:tc>
          <w:tcPr>
            <w:tcW w:w="1166" w:type="dxa"/>
            <w:tcBorders>
              <w:top w:val="single" w:sz="12" w:space="0" w:color="auto"/>
            </w:tcBorders>
          </w:tcPr>
          <w:p w14:paraId="0E826C2D" w14:textId="77777777" w:rsidR="008E2C0D" w:rsidRPr="008E2C0D" w:rsidRDefault="008E2C0D" w:rsidP="008E2C0D">
            <w:pPr>
              <w:tabs>
                <w:tab w:val="left" w:pos="-720"/>
              </w:tabs>
              <w:suppressAutoHyphens/>
              <w:jc w:val="center"/>
              <w:rPr>
                <w:spacing w:val="-2"/>
              </w:rPr>
            </w:pPr>
            <w:r w:rsidRPr="008E2C0D">
              <w:rPr>
                <w:spacing w:val="-2"/>
              </w:rPr>
              <w:t>3600</w:t>
            </w:r>
          </w:p>
        </w:tc>
        <w:tc>
          <w:tcPr>
            <w:tcW w:w="1166" w:type="dxa"/>
            <w:tcBorders>
              <w:top w:val="single" w:sz="12" w:space="0" w:color="auto"/>
            </w:tcBorders>
          </w:tcPr>
          <w:p w14:paraId="3C7CA821" w14:textId="77777777" w:rsidR="008E2C0D" w:rsidRPr="008E2C0D" w:rsidRDefault="008E2C0D" w:rsidP="008E2C0D">
            <w:pPr>
              <w:tabs>
                <w:tab w:val="left" w:pos="-720"/>
              </w:tabs>
              <w:suppressAutoHyphens/>
              <w:jc w:val="center"/>
              <w:rPr>
                <w:spacing w:val="-2"/>
              </w:rPr>
            </w:pPr>
            <w:r w:rsidRPr="008E2C0D">
              <w:rPr>
                <w:spacing w:val="-2"/>
              </w:rPr>
              <w:t>3310</w:t>
            </w:r>
          </w:p>
        </w:tc>
        <w:tc>
          <w:tcPr>
            <w:tcW w:w="1166" w:type="dxa"/>
            <w:tcBorders>
              <w:top w:val="single" w:sz="12" w:space="0" w:color="auto"/>
            </w:tcBorders>
          </w:tcPr>
          <w:p w14:paraId="154AD328" w14:textId="77777777" w:rsidR="008E2C0D" w:rsidRPr="008E2C0D" w:rsidRDefault="008E2C0D" w:rsidP="008E2C0D">
            <w:pPr>
              <w:tabs>
                <w:tab w:val="left" w:pos="-720"/>
              </w:tabs>
              <w:suppressAutoHyphens/>
              <w:jc w:val="center"/>
              <w:rPr>
                <w:spacing w:val="-2"/>
              </w:rPr>
            </w:pPr>
            <w:r w:rsidRPr="008E2C0D">
              <w:rPr>
                <w:spacing w:val="-2"/>
              </w:rPr>
              <w:t>3500</w:t>
            </w:r>
          </w:p>
        </w:tc>
        <w:tc>
          <w:tcPr>
            <w:tcW w:w="1170" w:type="dxa"/>
            <w:tcBorders>
              <w:top w:val="single" w:sz="12" w:space="0" w:color="auto"/>
            </w:tcBorders>
          </w:tcPr>
          <w:p w14:paraId="72935ED9" w14:textId="77777777" w:rsidR="008E2C0D" w:rsidRPr="008E2C0D" w:rsidRDefault="008E2C0D" w:rsidP="008E2C0D">
            <w:pPr>
              <w:tabs>
                <w:tab w:val="left" w:pos="-720"/>
              </w:tabs>
              <w:suppressAutoHyphens/>
              <w:jc w:val="center"/>
              <w:rPr>
                <w:spacing w:val="-2"/>
              </w:rPr>
            </w:pPr>
            <w:r w:rsidRPr="008E2C0D">
              <w:rPr>
                <w:spacing w:val="-2"/>
              </w:rPr>
              <w:t>3210</w:t>
            </w:r>
          </w:p>
        </w:tc>
      </w:tr>
      <w:tr w:rsidR="008E2C0D" w:rsidRPr="008E2C0D" w14:paraId="107E077B" w14:textId="77777777" w:rsidTr="004D7DBD">
        <w:trPr>
          <w:jc w:val="center"/>
        </w:trPr>
        <w:tc>
          <w:tcPr>
            <w:tcW w:w="2160" w:type="dxa"/>
            <w:tcBorders>
              <w:right w:val="single" w:sz="12" w:space="0" w:color="auto"/>
            </w:tcBorders>
          </w:tcPr>
          <w:p w14:paraId="202E2CEB" w14:textId="77777777" w:rsidR="008E2C0D" w:rsidRPr="008E2C0D" w:rsidRDefault="008E2C0D" w:rsidP="008E2C0D">
            <w:pPr>
              <w:tabs>
                <w:tab w:val="left" w:pos="-720"/>
              </w:tabs>
              <w:suppressAutoHyphens/>
              <w:jc w:val="both"/>
              <w:rPr>
                <w:spacing w:val="-2"/>
              </w:rPr>
            </w:pPr>
          </w:p>
        </w:tc>
        <w:tc>
          <w:tcPr>
            <w:tcW w:w="1166" w:type="dxa"/>
            <w:tcBorders>
              <w:left w:val="single" w:sz="12" w:space="0" w:color="auto"/>
            </w:tcBorders>
          </w:tcPr>
          <w:p w14:paraId="267DF875" w14:textId="77777777" w:rsidR="008E2C0D" w:rsidRPr="008E2C0D" w:rsidRDefault="008E2C0D" w:rsidP="008E2C0D">
            <w:pPr>
              <w:tabs>
                <w:tab w:val="left" w:pos="-720"/>
              </w:tabs>
              <w:suppressAutoHyphens/>
              <w:jc w:val="center"/>
              <w:rPr>
                <w:spacing w:val="-2"/>
              </w:rPr>
            </w:pPr>
          </w:p>
        </w:tc>
        <w:tc>
          <w:tcPr>
            <w:tcW w:w="1166" w:type="dxa"/>
          </w:tcPr>
          <w:p w14:paraId="49B1661D" w14:textId="77777777" w:rsidR="008E2C0D" w:rsidRPr="008E2C0D" w:rsidRDefault="008E2C0D" w:rsidP="008E2C0D">
            <w:pPr>
              <w:tabs>
                <w:tab w:val="left" w:pos="-720"/>
              </w:tabs>
              <w:suppressAutoHyphens/>
              <w:jc w:val="center"/>
              <w:rPr>
                <w:spacing w:val="-2"/>
              </w:rPr>
            </w:pPr>
          </w:p>
        </w:tc>
        <w:tc>
          <w:tcPr>
            <w:tcW w:w="1166" w:type="dxa"/>
          </w:tcPr>
          <w:p w14:paraId="35A7368F" w14:textId="77777777" w:rsidR="008E2C0D" w:rsidRPr="008E2C0D" w:rsidRDefault="008E2C0D" w:rsidP="008E2C0D">
            <w:pPr>
              <w:tabs>
                <w:tab w:val="left" w:pos="-720"/>
              </w:tabs>
              <w:suppressAutoHyphens/>
              <w:jc w:val="center"/>
              <w:rPr>
                <w:spacing w:val="-2"/>
              </w:rPr>
            </w:pPr>
          </w:p>
        </w:tc>
        <w:tc>
          <w:tcPr>
            <w:tcW w:w="1166" w:type="dxa"/>
          </w:tcPr>
          <w:p w14:paraId="6AE4E57C" w14:textId="77777777" w:rsidR="008E2C0D" w:rsidRPr="008E2C0D" w:rsidRDefault="008E2C0D" w:rsidP="008E2C0D">
            <w:pPr>
              <w:tabs>
                <w:tab w:val="left" w:pos="-720"/>
              </w:tabs>
              <w:suppressAutoHyphens/>
              <w:jc w:val="center"/>
              <w:rPr>
                <w:spacing w:val="-2"/>
              </w:rPr>
            </w:pPr>
          </w:p>
        </w:tc>
        <w:tc>
          <w:tcPr>
            <w:tcW w:w="1166" w:type="dxa"/>
          </w:tcPr>
          <w:p w14:paraId="6A44C892" w14:textId="77777777" w:rsidR="008E2C0D" w:rsidRPr="008E2C0D" w:rsidRDefault="008E2C0D" w:rsidP="008E2C0D">
            <w:pPr>
              <w:tabs>
                <w:tab w:val="left" w:pos="-720"/>
              </w:tabs>
              <w:suppressAutoHyphens/>
              <w:jc w:val="center"/>
              <w:rPr>
                <w:spacing w:val="-2"/>
              </w:rPr>
            </w:pPr>
          </w:p>
        </w:tc>
        <w:tc>
          <w:tcPr>
            <w:tcW w:w="1170" w:type="dxa"/>
          </w:tcPr>
          <w:p w14:paraId="6BCF730F" w14:textId="77777777" w:rsidR="008E2C0D" w:rsidRPr="008E2C0D" w:rsidRDefault="008E2C0D" w:rsidP="008E2C0D">
            <w:pPr>
              <w:tabs>
                <w:tab w:val="left" w:pos="-720"/>
              </w:tabs>
              <w:suppressAutoHyphens/>
              <w:jc w:val="center"/>
              <w:rPr>
                <w:spacing w:val="-2"/>
              </w:rPr>
            </w:pPr>
          </w:p>
        </w:tc>
      </w:tr>
      <w:tr w:rsidR="008E2C0D" w:rsidRPr="008E2C0D" w14:paraId="3C5C7EF7" w14:textId="77777777" w:rsidTr="004D7DBD">
        <w:trPr>
          <w:jc w:val="center"/>
        </w:trPr>
        <w:tc>
          <w:tcPr>
            <w:tcW w:w="2160" w:type="dxa"/>
            <w:tcBorders>
              <w:right w:val="single" w:sz="12" w:space="0" w:color="auto"/>
            </w:tcBorders>
          </w:tcPr>
          <w:p w14:paraId="4DF1A511" w14:textId="77777777" w:rsidR="008E2C0D" w:rsidRPr="008E2C0D" w:rsidRDefault="008E2C0D" w:rsidP="008E2C0D">
            <w:pPr>
              <w:tabs>
                <w:tab w:val="left" w:pos="-720"/>
              </w:tabs>
              <w:suppressAutoHyphens/>
              <w:jc w:val="both"/>
              <w:rPr>
                <w:spacing w:val="-2"/>
              </w:rPr>
            </w:pPr>
            <w:r w:rsidRPr="008E2C0D">
              <w:rPr>
                <w:spacing w:val="-2"/>
              </w:rPr>
              <w:t>Frequency Hz</w:t>
            </w:r>
          </w:p>
        </w:tc>
        <w:tc>
          <w:tcPr>
            <w:tcW w:w="1166" w:type="dxa"/>
            <w:tcBorders>
              <w:left w:val="single" w:sz="12" w:space="0" w:color="auto"/>
            </w:tcBorders>
          </w:tcPr>
          <w:p w14:paraId="4A565D89" w14:textId="77777777" w:rsidR="008E2C0D" w:rsidRPr="008E2C0D" w:rsidRDefault="008E2C0D" w:rsidP="008E2C0D">
            <w:pPr>
              <w:tabs>
                <w:tab w:val="left" w:pos="-720"/>
              </w:tabs>
              <w:suppressAutoHyphens/>
              <w:jc w:val="center"/>
              <w:rPr>
                <w:spacing w:val="-2"/>
              </w:rPr>
            </w:pPr>
            <w:r w:rsidRPr="008E2C0D">
              <w:rPr>
                <w:spacing w:val="-2"/>
              </w:rPr>
              <w:t>64.2</w:t>
            </w:r>
          </w:p>
        </w:tc>
        <w:tc>
          <w:tcPr>
            <w:tcW w:w="1166" w:type="dxa"/>
          </w:tcPr>
          <w:p w14:paraId="6E4F1ADF" w14:textId="77777777" w:rsidR="008E2C0D" w:rsidRPr="008E2C0D" w:rsidRDefault="008E2C0D" w:rsidP="008E2C0D">
            <w:pPr>
              <w:tabs>
                <w:tab w:val="left" w:pos="-720"/>
              </w:tabs>
              <w:suppressAutoHyphens/>
              <w:jc w:val="center"/>
              <w:rPr>
                <w:spacing w:val="-2"/>
              </w:rPr>
            </w:pPr>
            <w:r w:rsidRPr="008E2C0D">
              <w:rPr>
                <w:spacing w:val="-2"/>
              </w:rPr>
              <w:t>59.5</w:t>
            </w:r>
          </w:p>
        </w:tc>
        <w:tc>
          <w:tcPr>
            <w:tcW w:w="1166" w:type="dxa"/>
          </w:tcPr>
          <w:p w14:paraId="6BC6CF80" w14:textId="77777777" w:rsidR="008E2C0D" w:rsidRPr="008E2C0D" w:rsidRDefault="008E2C0D" w:rsidP="008E2C0D">
            <w:pPr>
              <w:tabs>
                <w:tab w:val="left" w:pos="-720"/>
              </w:tabs>
              <w:suppressAutoHyphens/>
              <w:jc w:val="center"/>
              <w:rPr>
                <w:spacing w:val="-2"/>
              </w:rPr>
            </w:pPr>
            <w:r w:rsidRPr="008E2C0D">
              <w:rPr>
                <w:spacing w:val="-2"/>
              </w:rPr>
              <w:t>60.0</w:t>
            </w:r>
          </w:p>
        </w:tc>
        <w:tc>
          <w:tcPr>
            <w:tcW w:w="1166" w:type="dxa"/>
          </w:tcPr>
          <w:p w14:paraId="45135052" w14:textId="77777777" w:rsidR="008E2C0D" w:rsidRPr="008E2C0D" w:rsidRDefault="008E2C0D" w:rsidP="008E2C0D">
            <w:pPr>
              <w:tabs>
                <w:tab w:val="left" w:pos="-720"/>
              </w:tabs>
              <w:suppressAutoHyphens/>
              <w:jc w:val="center"/>
              <w:rPr>
                <w:spacing w:val="-2"/>
              </w:rPr>
            </w:pPr>
            <w:r w:rsidRPr="008E2C0D">
              <w:rPr>
                <w:spacing w:val="-2"/>
              </w:rPr>
              <w:t>55.0</w:t>
            </w:r>
          </w:p>
        </w:tc>
        <w:tc>
          <w:tcPr>
            <w:tcW w:w="1166" w:type="dxa"/>
          </w:tcPr>
          <w:p w14:paraId="10FD2625" w14:textId="77777777" w:rsidR="008E2C0D" w:rsidRPr="008E2C0D" w:rsidRDefault="008E2C0D" w:rsidP="008E2C0D">
            <w:pPr>
              <w:tabs>
                <w:tab w:val="left" w:pos="-720"/>
              </w:tabs>
              <w:suppressAutoHyphens/>
              <w:jc w:val="center"/>
              <w:rPr>
                <w:spacing w:val="-2"/>
              </w:rPr>
            </w:pPr>
            <w:r w:rsidRPr="008E2C0D">
              <w:rPr>
                <w:spacing w:val="-2"/>
              </w:rPr>
              <w:t>58.3</w:t>
            </w:r>
          </w:p>
        </w:tc>
        <w:tc>
          <w:tcPr>
            <w:tcW w:w="1170" w:type="dxa"/>
          </w:tcPr>
          <w:p w14:paraId="5AAD1070" w14:textId="77777777" w:rsidR="008E2C0D" w:rsidRPr="008E2C0D" w:rsidRDefault="008E2C0D" w:rsidP="008E2C0D">
            <w:pPr>
              <w:tabs>
                <w:tab w:val="left" w:pos="-720"/>
              </w:tabs>
              <w:suppressAutoHyphens/>
              <w:jc w:val="center"/>
              <w:rPr>
                <w:spacing w:val="-2"/>
              </w:rPr>
            </w:pPr>
            <w:r w:rsidRPr="008E2C0D">
              <w:rPr>
                <w:spacing w:val="-2"/>
              </w:rPr>
              <w:t>53.5</w:t>
            </w:r>
          </w:p>
        </w:tc>
      </w:tr>
    </w:tbl>
    <w:p w14:paraId="437FA13F" w14:textId="77777777" w:rsidR="008E2C0D" w:rsidRPr="008E2C0D" w:rsidRDefault="008E2C0D" w:rsidP="008E2C0D"/>
    <w:p w14:paraId="1259CDB9" w14:textId="77777777" w:rsidR="008E2C0D" w:rsidRPr="008E2C0D" w:rsidRDefault="008E2C0D" w:rsidP="008E2C0D">
      <w:pPr>
        <w:rPr>
          <w:b/>
        </w:rPr>
      </w:pPr>
      <w:r w:rsidRPr="008E2C0D">
        <w:rPr>
          <w:b/>
        </w:rPr>
        <w:t>Speed Changer Travel Time:</w:t>
      </w:r>
    </w:p>
    <w:p w14:paraId="1A35F1E6" w14:textId="77777777" w:rsidR="008E2C0D" w:rsidRPr="008E2C0D" w:rsidRDefault="008E2C0D" w:rsidP="008E2C0D"/>
    <w:p w14:paraId="228DC72B" w14:textId="77777777" w:rsidR="008E2C0D" w:rsidRPr="008E2C0D" w:rsidRDefault="008E2C0D" w:rsidP="008E2C0D">
      <w:pPr>
        <w:spacing w:after="240"/>
        <w:ind w:left="1440" w:hanging="720"/>
        <w:rPr>
          <w:szCs w:val="20"/>
          <w:lang w:val="x-none" w:eastAsia="x-none"/>
        </w:rPr>
      </w:pPr>
      <w:r w:rsidRPr="008E2C0D">
        <w:rPr>
          <w:szCs w:val="20"/>
          <w:lang w:val="x-none" w:eastAsia="x-none"/>
        </w:rPr>
        <w:t>(a)</w:t>
      </w:r>
      <w:r w:rsidRPr="008E2C0D">
        <w:rPr>
          <w:szCs w:val="20"/>
          <w:lang w:val="x-none" w:eastAsia="x-none"/>
        </w:rPr>
        <w:tab/>
        <w:t xml:space="preserve">From low-speed stop to high-speed stop in </w:t>
      </w:r>
      <w:r w:rsidRPr="008E2C0D">
        <w:rPr>
          <w:szCs w:val="20"/>
          <w:lang w:val="x-none" w:eastAsia="x-none"/>
        </w:rPr>
        <w:tab/>
        <w:t>73</w:t>
      </w:r>
      <w:r w:rsidRPr="008E2C0D">
        <w:rPr>
          <w:szCs w:val="20"/>
          <w:lang w:val="x-none" w:eastAsia="x-none"/>
        </w:rPr>
        <w:tab/>
        <w:t>seconds.</w:t>
      </w:r>
    </w:p>
    <w:p w14:paraId="341E8275" w14:textId="77777777" w:rsidR="008E2C0D" w:rsidRPr="008E2C0D" w:rsidRDefault="008E2C0D" w:rsidP="008E2C0D">
      <w:pPr>
        <w:spacing w:after="240"/>
        <w:ind w:left="1440" w:hanging="720"/>
        <w:rPr>
          <w:szCs w:val="20"/>
          <w:lang w:val="x-none" w:eastAsia="x-none"/>
        </w:rPr>
      </w:pPr>
      <w:r w:rsidRPr="008E2C0D">
        <w:rPr>
          <w:szCs w:val="20"/>
          <w:lang w:val="x-none" w:eastAsia="x-none"/>
        </w:rPr>
        <w:t>(b)</w:t>
      </w:r>
      <w:r w:rsidRPr="008E2C0D">
        <w:rPr>
          <w:szCs w:val="20"/>
          <w:lang w:val="x-none" w:eastAsia="x-none"/>
        </w:rPr>
        <w:tab/>
        <w:t xml:space="preserve">From high-speed stop to low-speed stop in </w:t>
      </w:r>
      <w:r w:rsidRPr="008E2C0D">
        <w:rPr>
          <w:szCs w:val="20"/>
          <w:lang w:val="x-none" w:eastAsia="x-none"/>
        </w:rPr>
        <w:tab/>
        <w:t>74</w:t>
      </w:r>
      <w:r w:rsidRPr="008E2C0D">
        <w:rPr>
          <w:szCs w:val="20"/>
          <w:lang w:val="x-none" w:eastAsia="x-none"/>
        </w:rPr>
        <w:tab/>
        <w:t>seconds.</w:t>
      </w:r>
    </w:p>
    <w:p w14:paraId="117F8112" w14:textId="77777777" w:rsidR="008E2C0D" w:rsidRPr="008E2C0D" w:rsidRDefault="008E2C0D" w:rsidP="008E2C0D"/>
    <w:p w14:paraId="63875CB7" w14:textId="77777777" w:rsidR="008E2C0D" w:rsidRPr="008E2C0D" w:rsidRDefault="008E2C0D" w:rsidP="008E2C0D">
      <w:r w:rsidRPr="008E2C0D">
        <w:lastRenderedPageBreak/>
        <w:t xml:space="preserve">Over-speed trip test speed at </w:t>
      </w:r>
      <w:r w:rsidRPr="008E2C0D">
        <w:rPr>
          <w:u w:val="single"/>
        </w:rPr>
        <w:tab/>
        <w:t>3965</w:t>
      </w:r>
      <w:r w:rsidRPr="008E2C0D">
        <w:rPr>
          <w:u w:val="single"/>
        </w:rPr>
        <w:tab/>
      </w:r>
      <w:r w:rsidRPr="008E2C0D">
        <w:t>rpm.</w:t>
      </w:r>
    </w:p>
    <w:p w14:paraId="5AFCB5C4" w14:textId="77777777" w:rsidR="008E2C0D" w:rsidRPr="008E2C0D" w:rsidRDefault="008E2C0D" w:rsidP="008E2C0D"/>
    <w:p w14:paraId="2BD5FF83" w14:textId="77777777" w:rsidR="008E2C0D" w:rsidRPr="008E2C0D" w:rsidRDefault="008E2C0D" w:rsidP="008E2C0D">
      <w:pPr>
        <w:spacing w:before="120" w:after="120"/>
      </w:pPr>
      <w:r w:rsidRPr="008E2C0D">
        <w:t>Comments:</w:t>
      </w:r>
      <w:r w:rsidRPr="008E2C0D">
        <w:rPr>
          <w:u w:val="single"/>
        </w:rPr>
        <w:t xml:space="preser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4BB8203A" w14:textId="77777777" w:rsidR="008E2C0D" w:rsidRPr="008E2C0D" w:rsidRDefault="008E2C0D" w:rsidP="008E2C0D">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1B93087"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6887949D"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45D48B1" w14:textId="77777777" w:rsidR="008E2C0D" w:rsidRPr="008E2C0D" w:rsidRDefault="008E2C0D" w:rsidP="008E2C0D">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9BA793A" w14:textId="77777777" w:rsidR="008E2C0D" w:rsidRPr="008E2C0D" w:rsidRDefault="008E2C0D" w:rsidP="008E2C0D">
      <w:pPr>
        <w:keepNext/>
        <w:spacing w:before="240" w:after="60"/>
        <w:jc w:val="center"/>
        <w:outlineLvl w:val="0"/>
        <w:rPr>
          <w:rFonts w:ascii="Times New Roman Bold" w:hAnsi="Times New Roman Bold"/>
          <w:b/>
          <w:caps/>
          <w:sz w:val="28"/>
          <w:szCs w:val="20"/>
          <w:lang w:val="x-none" w:eastAsia="x-none"/>
        </w:rPr>
      </w:pPr>
      <w:bookmarkStart w:id="57" w:name="_Toc120878738"/>
      <w:bookmarkStart w:id="58" w:name="_Toc121225177"/>
      <w:r w:rsidRPr="008E2C0D">
        <w:rPr>
          <w:rFonts w:ascii="Times New Roman Bold" w:hAnsi="Times New Roman Bold"/>
          <w:b/>
          <w:caps/>
          <w:sz w:val="28"/>
          <w:szCs w:val="20"/>
          <w:lang w:val="x-none" w:eastAsia="x-none"/>
        </w:rPr>
        <w:t>Turbine Governor Speed Regulation Test for Electro-Hydraulic Governor</w:t>
      </w:r>
      <w:bookmarkEnd w:id="57"/>
      <w:bookmarkEnd w:id="58"/>
    </w:p>
    <w:p w14:paraId="01C9987D" w14:textId="77777777" w:rsidR="008E2C0D" w:rsidRPr="008E2C0D" w:rsidRDefault="008E2C0D" w:rsidP="008E2C0D">
      <w:pPr>
        <w:ind w:firstLine="720"/>
      </w:pPr>
    </w:p>
    <w:p w14:paraId="2DEBB4F9" w14:textId="77777777" w:rsidR="008E2C0D" w:rsidRPr="008E2C0D" w:rsidRDefault="008E2C0D" w:rsidP="008E2C0D">
      <w:pPr>
        <w:spacing w:after="120"/>
        <w:rPr>
          <w:b/>
          <w:i/>
          <w:smallCaps/>
        </w:rPr>
      </w:pPr>
      <w:r w:rsidRPr="008E2C0D">
        <w:rPr>
          <w:b/>
          <w:i/>
          <w:smallCaps/>
        </w:rPr>
        <w:t>General Information</w:t>
      </w:r>
    </w:p>
    <w:p w14:paraId="468A8BD3" w14:textId="77777777" w:rsidR="008E2C0D" w:rsidRPr="008E2C0D" w:rsidRDefault="008E2C0D" w:rsidP="008E2C0D">
      <w:pPr>
        <w:spacing w:after="120"/>
        <w:rPr>
          <w:u w:val="single"/>
        </w:rPr>
      </w:pPr>
      <w:r w:rsidRPr="008E2C0D">
        <w:t xml:space="preserve">Unit Code (16 characters): </w:t>
      </w:r>
      <w:r w:rsidRPr="008E2C0D">
        <w:rPr>
          <w:u w:val="single"/>
        </w:rPr>
        <w:t xml:space="preserve">  </w:t>
      </w:r>
      <w:r w:rsidRPr="008E2C0D">
        <w:rPr>
          <w:u w:val="single"/>
        </w:rPr>
        <w:tab/>
      </w:r>
      <w:r w:rsidRPr="008E2C0D">
        <w:rPr>
          <w:u w:val="single"/>
        </w:rPr>
        <w:tab/>
      </w:r>
      <w:r w:rsidRPr="008E2C0D">
        <w:rPr>
          <w:u w:val="single"/>
        </w:rPr>
        <w:tab/>
      </w:r>
      <w:r w:rsidRPr="008E2C0D">
        <w:t>Location (County):</w:t>
      </w:r>
      <w:r w:rsidRPr="008E2C0D">
        <w:rPr>
          <w:u w:val="single"/>
        </w:rPr>
        <w:tab/>
      </w:r>
      <w:r w:rsidRPr="008E2C0D">
        <w:rPr>
          <w:u w:val="single"/>
        </w:rPr>
        <w:tab/>
      </w:r>
      <w:r w:rsidRPr="008E2C0D">
        <w:rPr>
          <w:u w:val="single"/>
        </w:rPr>
        <w:tab/>
      </w:r>
      <w:r w:rsidRPr="008E2C0D">
        <w:rPr>
          <w:u w:val="single"/>
        </w:rPr>
        <w:tab/>
      </w:r>
    </w:p>
    <w:p w14:paraId="4C23068D"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Date of test:  </w:t>
      </w:r>
      <w:r w:rsidRPr="008E2C0D">
        <w:rPr>
          <w:u w:val="single"/>
        </w:rPr>
        <w:tab/>
      </w:r>
      <w:r w:rsidRPr="008E2C0D">
        <w:rPr>
          <w:u w:val="single"/>
        </w:rPr>
        <w:tab/>
      </w:r>
      <w:r w:rsidRPr="008E2C0D">
        <w:rPr>
          <w:u w:val="single"/>
        </w:rPr>
        <w:tab/>
      </w:r>
      <w:r w:rsidRPr="008E2C0D">
        <w:rPr>
          <w:u w:val="single"/>
        </w:rPr>
        <w:tab/>
      </w:r>
      <w:r w:rsidRPr="008E2C0D">
        <w:rPr>
          <w:u w:val="single"/>
        </w:rPr>
        <w:tab/>
      </w:r>
    </w:p>
    <w:p w14:paraId="76BF3473" w14:textId="77777777" w:rsidR="008E2C0D" w:rsidRPr="008E2C0D" w:rsidRDefault="008E2C0D" w:rsidP="008E2C0D">
      <w:pPr>
        <w:spacing w:after="120"/>
      </w:pPr>
      <w:r w:rsidRPr="008E2C0D">
        <w:t>QSE:</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rPr>
          <w:u w:val="single"/>
        </w:rPr>
        <w:tab/>
      </w:r>
    </w:p>
    <w:p w14:paraId="204C08D4" w14:textId="77777777" w:rsidR="008E2C0D" w:rsidRPr="008E2C0D" w:rsidRDefault="008E2C0D" w:rsidP="008E2C0D"/>
    <w:p w14:paraId="1FFB79F8" w14:textId="77777777" w:rsidR="008E2C0D" w:rsidRPr="008E2C0D" w:rsidRDefault="008E2C0D" w:rsidP="008E2C0D">
      <w:pPr>
        <w:spacing w:before="240" w:after="240"/>
        <w:outlineLvl w:val="7"/>
        <w:rPr>
          <w:b/>
          <w:i/>
          <w:lang w:val="x-none" w:eastAsia="x-none"/>
        </w:rPr>
      </w:pPr>
      <w:r w:rsidRPr="008E2C0D">
        <w:rPr>
          <w:b/>
          <w:i/>
          <w:lang w:val="x-none" w:eastAsia="x-none"/>
        </w:rPr>
        <w:t>Turbine Governor Speed Regulation Test Procedures</w:t>
      </w:r>
    </w:p>
    <w:p w14:paraId="0D82E77A" w14:textId="77777777" w:rsidR="008E2C0D" w:rsidRPr="008E2C0D" w:rsidRDefault="008E2C0D" w:rsidP="008E2C0D">
      <w:pPr>
        <w:spacing w:after="240"/>
        <w:ind w:left="1440" w:hanging="720"/>
        <w:rPr>
          <w:szCs w:val="20"/>
          <w:lang w:val="x-none" w:eastAsia="x-none"/>
        </w:rPr>
      </w:pPr>
      <w:r w:rsidRPr="008E2C0D">
        <w:rPr>
          <w:szCs w:val="20"/>
          <w:lang w:val="x-none" w:eastAsia="x-none"/>
        </w:rPr>
        <w:t>(a)</w:t>
      </w:r>
      <w:r w:rsidRPr="008E2C0D">
        <w:rPr>
          <w:szCs w:val="20"/>
          <w:lang w:val="x-none" w:eastAsia="x-none"/>
        </w:rPr>
        <w:tab/>
        <w:t>Simulate unit On-Line and turbine speed at 3600 RPM.</w:t>
      </w:r>
    </w:p>
    <w:p w14:paraId="71F6F8A0" w14:textId="77777777" w:rsidR="008E2C0D" w:rsidRPr="008E2C0D" w:rsidRDefault="008E2C0D" w:rsidP="008E2C0D">
      <w:pPr>
        <w:spacing w:after="240"/>
        <w:ind w:left="1440" w:hanging="720"/>
        <w:rPr>
          <w:szCs w:val="20"/>
          <w:lang w:val="x-none" w:eastAsia="x-none"/>
        </w:rPr>
      </w:pPr>
      <w:r w:rsidRPr="008E2C0D">
        <w:rPr>
          <w:szCs w:val="20"/>
          <w:lang w:val="x-none" w:eastAsia="x-none"/>
        </w:rPr>
        <w:t>(b)</w:t>
      </w:r>
      <w:r w:rsidRPr="008E2C0D">
        <w:rPr>
          <w:szCs w:val="20"/>
          <w:lang w:val="x-none" w:eastAsia="x-none"/>
        </w:rPr>
        <w:tab/>
        <w:t>Set Load reference at minimum value.</w:t>
      </w:r>
    </w:p>
    <w:p w14:paraId="2AAD1301" w14:textId="77777777" w:rsidR="008E2C0D" w:rsidRPr="008E2C0D" w:rsidRDefault="008E2C0D" w:rsidP="008E2C0D">
      <w:pPr>
        <w:spacing w:after="240"/>
        <w:ind w:left="1440" w:hanging="720"/>
        <w:rPr>
          <w:szCs w:val="20"/>
          <w:lang w:val="x-none" w:eastAsia="x-none"/>
        </w:rPr>
      </w:pPr>
      <w:r w:rsidRPr="008E2C0D">
        <w:rPr>
          <w:szCs w:val="20"/>
          <w:lang w:val="x-none" w:eastAsia="x-none"/>
        </w:rPr>
        <w:t>(c)</w:t>
      </w:r>
      <w:r w:rsidRPr="008E2C0D">
        <w:rPr>
          <w:szCs w:val="20"/>
          <w:lang w:val="x-none" w:eastAsia="x-none"/>
        </w:rPr>
        <w:tab/>
        <w:t>Monitor valve demand signal and record as value “A” (in %).</w:t>
      </w:r>
    </w:p>
    <w:p w14:paraId="4CBED106" w14:textId="77777777" w:rsidR="008E2C0D" w:rsidRPr="008E2C0D" w:rsidRDefault="008E2C0D" w:rsidP="008E2C0D">
      <w:pPr>
        <w:spacing w:after="240"/>
        <w:ind w:left="1440" w:hanging="720"/>
        <w:rPr>
          <w:szCs w:val="20"/>
          <w:lang w:val="x-none" w:eastAsia="x-none"/>
        </w:rPr>
      </w:pPr>
      <w:r w:rsidRPr="008E2C0D">
        <w:rPr>
          <w:szCs w:val="20"/>
          <w:lang w:val="x-none" w:eastAsia="x-none"/>
        </w:rPr>
        <w:t>(d)</w:t>
      </w:r>
      <w:r w:rsidRPr="008E2C0D">
        <w:rPr>
          <w:szCs w:val="20"/>
          <w:lang w:val="x-none" w:eastAsia="x-none"/>
        </w:rPr>
        <w:tab/>
        <w:t>Reduce speed until valve demand just reaches maximum value.</w:t>
      </w:r>
      <w:r w:rsidRPr="008E2C0D">
        <w:rPr>
          <w:szCs w:val="20"/>
          <w:lang w:val="x-none" w:eastAsia="x-none"/>
        </w:rPr>
        <w:br/>
        <w:t>Record valve demand as value “B” (in %) and speed as value “C” (in RPM).</w:t>
      </w:r>
    </w:p>
    <w:p w14:paraId="4F65ADD8" w14:textId="77777777" w:rsidR="008E2C0D" w:rsidRPr="008E2C0D" w:rsidRDefault="008E2C0D" w:rsidP="008E2C0D">
      <w:pPr>
        <w:spacing w:after="240"/>
        <w:ind w:left="1440" w:hanging="720"/>
        <w:rPr>
          <w:szCs w:val="20"/>
          <w:lang w:val="x-none" w:eastAsia="x-none"/>
        </w:rPr>
      </w:pPr>
      <w:r w:rsidRPr="008E2C0D">
        <w:rPr>
          <w:szCs w:val="20"/>
          <w:lang w:val="x-none" w:eastAsia="x-none"/>
        </w:rPr>
        <w:t>(e)</w:t>
      </w:r>
      <w:r w:rsidRPr="008E2C0D">
        <w:rPr>
          <w:szCs w:val="20"/>
          <w:lang w:val="x-none" w:eastAsia="x-none"/>
        </w:rPr>
        <w:tab/>
        <w:t>Set speed at 3600 and Load reference at maximum value.</w:t>
      </w:r>
    </w:p>
    <w:p w14:paraId="0ACB0912" w14:textId="77777777" w:rsidR="008E2C0D" w:rsidRPr="008E2C0D" w:rsidRDefault="008E2C0D" w:rsidP="008E2C0D">
      <w:pPr>
        <w:spacing w:after="240"/>
        <w:ind w:left="1440" w:hanging="720"/>
        <w:rPr>
          <w:szCs w:val="20"/>
          <w:lang w:val="x-none" w:eastAsia="x-none"/>
        </w:rPr>
      </w:pPr>
      <w:r w:rsidRPr="008E2C0D">
        <w:rPr>
          <w:szCs w:val="20"/>
          <w:lang w:val="x-none" w:eastAsia="x-none"/>
        </w:rPr>
        <w:t>(f)</w:t>
      </w:r>
      <w:r w:rsidRPr="008E2C0D">
        <w:rPr>
          <w:szCs w:val="20"/>
          <w:lang w:val="x-none" w:eastAsia="x-none"/>
        </w:rPr>
        <w:tab/>
        <w:t>Monitor valve demand signal and record as value “D” (in %).</w:t>
      </w:r>
    </w:p>
    <w:p w14:paraId="2A27A399" w14:textId="77777777" w:rsidR="008E2C0D" w:rsidRPr="008E2C0D" w:rsidRDefault="008E2C0D" w:rsidP="008E2C0D">
      <w:pPr>
        <w:spacing w:after="240"/>
        <w:ind w:left="1440" w:hanging="720"/>
        <w:rPr>
          <w:szCs w:val="20"/>
          <w:lang w:val="x-none" w:eastAsia="x-none"/>
        </w:rPr>
      </w:pPr>
      <w:r w:rsidRPr="008E2C0D">
        <w:rPr>
          <w:szCs w:val="20"/>
          <w:lang w:val="x-none" w:eastAsia="x-none"/>
        </w:rPr>
        <w:t>(g)</w:t>
      </w:r>
      <w:r w:rsidRPr="008E2C0D">
        <w:rPr>
          <w:szCs w:val="20"/>
          <w:lang w:val="x-none" w:eastAsia="x-none"/>
        </w:rPr>
        <w:tab/>
        <w:t>Increase speed until valve demand just reaches minimum value.</w:t>
      </w:r>
      <w:r w:rsidRPr="008E2C0D">
        <w:rPr>
          <w:szCs w:val="20"/>
          <w:lang w:val="x-none" w:eastAsia="x-none"/>
        </w:rPr>
        <w:br/>
        <w:t>Record valve demand as value “E” (in %) and speed as value “F” (in RPM).</w:t>
      </w:r>
    </w:p>
    <w:p w14:paraId="4DBBF6ED" w14:textId="77777777" w:rsidR="008E2C0D" w:rsidRPr="008E2C0D" w:rsidRDefault="008E2C0D" w:rsidP="008E2C0D">
      <w:pPr>
        <w:spacing w:before="240" w:after="240"/>
        <w:outlineLvl w:val="7"/>
        <w:rPr>
          <w:b/>
          <w:i/>
          <w:lang w:val="x-none" w:eastAsia="x-none"/>
        </w:rPr>
      </w:pPr>
      <w:r w:rsidRPr="008E2C0D">
        <w:rPr>
          <w:b/>
          <w:i/>
          <w:lang w:val="x-none" w:eastAsia="x-none"/>
        </w:rPr>
        <w:t>Turbine Governor Speed Regulation Test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733"/>
        <w:gridCol w:w="817"/>
        <w:gridCol w:w="803"/>
        <w:gridCol w:w="817"/>
        <w:gridCol w:w="720"/>
        <w:gridCol w:w="803"/>
      </w:tblGrid>
      <w:tr w:rsidR="008E2C0D" w:rsidRPr="008E2C0D" w14:paraId="7336026E" w14:textId="77777777" w:rsidTr="004D7DBD">
        <w:trPr>
          <w:jc w:val="center"/>
        </w:trPr>
        <w:tc>
          <w:tcPr>
            <w:tcW w:w="2775" w:type="dxa"/>
          </w:tcPr>
          <w:p w14:paraId="3EFCD3D7" w14:textId="77777777" w:rsidR="008E2C0D" w:rsidRPr="008E2C0D" w:rsidRDefault="008E2C0D" w:rsidP="008E2C0D">
            <w:pPr>
              <w:jc w:val="center"/>
            </w:pPr>
          </w:p>
        </w:tc>
        <w:tc>
          <w:tcPr>
            <w:tcW w:w="733" w:type="dxa"/>
          </w:tcPr>
          <w:p w14:paraId="0457AE9C" w14:textId="77777777" w:rsidR="008E2C0D" w:rsidRPr="008E2C0D" w:rsidRDefault="008E2C0D" w:rsidP="008E2C0D">
            <w:pPr>
              <w:jc w:val="center"/>
              <w:rPr>
                <w:b/>
              </w:rPr>
            </w:pPr>
            <w:r w:rsidRPr="008E2C0D">
              <w:rPr>
                <w:b/>
              </w:rPr>
              <w:t>A</w:t>
            </w:r>
          </w:p>
        </w:tc>
        <w:tc>
          <w:tcPr>
            <w:tcW w:w="817" w:type="dxa"/>
          </w:tcPr>
          <w:p w14:paraId="32D23F6F" w14:textId="77777777" w:rsidR="008E2C0D" w:rsidRPr="008E2C0D" w:rsidRDefault="008E2C0D" w:rsidP="008E2C0D">
            <w:pPr>
              <w:jc w:val="center"/>
              <w:rPr>
                <w:b/>
              </w:rPr>
            </w:pPr>
            <w:r w:rsidRPr="008E2C0D">
              <w:rPr>
                <w:b/>
              </w:rPr>
              <w:t>B</w:t>
            </w:r>
          </w:p>
        </w:tc>
        <w:tc>
          <w:tcPr>
            <w:tcW w:w="803" w:type="dxa"/>
          </w:tcPr>
          <w:p w14:paraId="46D857F8" w14:textId="77777777" w:rsidR="008E2C0D" w:rsidRPr="008E2C0D" w:rsidRDefault="008E2C0D" w:rsidP="008E2C0D">
            <w:pPr>
              <w:jc w:val="center"/>
              <w:rPr>
                <w:b/>
              </w:rPr>
            </w:pPr>
            <w:r w:rsidRPr="008E2C0D">
              <w:rPr>
                <w:b/>
              </w:rPr>
              <w:t>C</w:t>
            </w:r>
          </w:p>
        </w:tc>
        <w:tc>
          <w:tcPr>
            <w:tcW w:w="817" w:type="dxa"/>
          </w:tcPr>
          <w:p w14:paraId="74B3AC58" w14:textId="77777777" w:rsidR="008E2C0D" w:rsidRPr="008E2C0D" w:rsidRDefault="008E2C0D" w:rsidP="008E2C0D">
            <w:pPr>
              <w:jc w:val="center"/>
              <w:rPr>
                <w:b/>
              </w:rPr>
            </w:pPr>
            <w:r w:rsidRPr="008E2C0D">
              <w:rPr>
                <w:b/>
              </w:rPr>
              <w:t>D</w:t>
            </w:r>
          </w:p>
        </w:tc>
        <w:tc>
          <w:tcPr>
            <w:tcW w:w="720" w:type="dxa"/>
          </w:tcPr>
          <w:p w14:paraId="2BE79159" w14:textId="77777777" w:rsidR="008E2C0D" w:rsidRPr="008E2C0D" w:rsidRDefault="008E2C0D" w:rsidP="008E2C0D">
            <w:pPr>
              <w:jc w:val="center"/>
              <w:rPr>
                <w:b/>
              </w:rPr>
            </w:pPr>
            <w:r w:rsidRPr="008E2C0D">
              <w:rPr>
                <w:b/>
              </w:rPr>
              <w:t>E</w:t>
            </w:r>
          </w:p>
        </w:tc>
        <w:tc>
          <w:tcPr>
            <w:tcW w:w="803" w:type="dxa"/>
          </w:tcPr>
          <w:p w14:paraId="6DBFD407" w14:textId="77777777" w:rsidR="008E2C0D" w:rsidRPr="008E2C0D" w:rsidRDefault="008E2C0D" w:rsidP="008E2C0D">
            <w:pPr>
              <w:jc w:val="center"/>
              <w:rPr>
                <w:b/>
              </w:rPr>
            </w:pPr>
            <w:r w:rsidRPr="008E2C0D">
              <w:rPr>
                <w:b/>
              </w:rPr>
              <w:t>F</w:t>
            </w:r>
          </w:p>
        </w:tc>
      </w:tr>
      <w:tr w:rsidR="008E2C0D" w:rsidRPr="008E2C0D" w14:paraId="0ABF044D" w14:textId="77777777" w:rsidTr="004D7DBD">
        <w:trPr>
          <w:jc w:val="center"/>
        </w:trPr>
        <w:tc>
          <w:tcPr>
            <w:tcW w:w="2775" w:type="dxa"/>
            <w:vAlign w:val="center"/>
          </w:tcPr>
          <w:p w14:paraId="7A0839C2" w14:textId="77777777" w:rsidR="008E2C0D" w:rsidRPr="008E2C0D" w:rsidRDefault="008E2C0D" w:rsidP="008E2C0D">
            <w:r w:rsidRPr="008E2C0D">
              <w:t>Valve Demand (%)</w:t>
            </w:r>
          </w:p>
        </w:tc>
        <w:tc>
          <w:tcPr>
            <w:tcW w:w="733" w:type="dxa"/>
          </w:tcPr>
          <w:p w14:paraId="289CB4CC" w14:textId="77777777" w:rsidR="008E2C0D" w:rsidRPr="008E2C0D" w:rsidRDefault="008E2C0D" w:rsidP="008E2C0D">
            <w:pPr>
              <w:ind w:left="360"/>
              <w:rPr>
                <w:lang w:val="x-none" w:eastAsia="x-none"/>
              </w:rPr>
            </w:pPr>
          </w:p>
        </w:tc>
        <w:tc>
          <w:tcPr>
            <w:tcW w:w="817" w:type="dxa"/>
          </w:tcPr>
          <w:p w14:paraId="1ED0D08D" w14:textId="77777777" w:rsidR="008E2C0D" w:rsidRPr="008E2C0D" w:rsidRDefault="008E2C0D" w:rsidP="008E2C0D"/>
        </w:tc>
        <w:tc>
          <w:tcPr>
            <w:tcW w:w="803" w:type="dxa"/>
          </w:tcPr>
          <w:p w14:paraId="4BDD6DEA" w14:textId="77777777" w:rsidR="008E2C0D" w:rsidRPr="008E2C0D" w:rsidRDefault="008E2C0D" w:rsidP="008E2C0D"/>
        </w:tc>
        <w:tc>
          <w:tcPr>
            <w:tcW w:w="817" w:type="dxa"/>
          </w:tcPr>
          <w:p w14:paraId="08CE88CC" w14:textId="77777777" w:rsidR="008E2C0D" w:rsidRPr="008E2C0D" w:rsidRDefault="008E2C0D" w:rsidP="008E2C0D"/>
        </w:tc>
        <w:tc>
          <w:tcPr>
            <w:tcW w:w="720" w:type="dxa"/>
          </w:tcPr>
          <w:p w14:paraId="7662A4F7" w14:textId="77777777" w:rsidR="008E2C0D" w:rsidRPr="008E2C0D" w:rsidRDefault="008E2C0D" w:rsidP="008E2C0D"/>
        </w:tc>
        <w:tc>
          <w:tcPr>
            <w:tcW w:w="803" w:type="dxa"/>
          </w:tcPr>
          <w:p w14:paraId="415F9409" w14:textId="77777777" w:rsidR="008E2C0D" w:rsidRPr="008E2C0D" w:rsidRDefault="008E2C0D" w:rsidP="008E2C0D"/>
        </w:tc>
      </w:tr>
      <w:tr w:rsidR="008E2C0D" w:rsidRPr="008E2C0D" w14:paraId="608A19A7" w14:textId="77777777" w:rsidTr="004D7DBD">
        <w:trPr>
          <w:trHeight w:val="548"/>
          <w:jc w:val="center"/>
        </w:trPr>
        <w:tc>
          <w:tcPr>
            <w:tcW w:w="2775" w:type="dxa"/>
            <w:vAlign w:val="center"/>
          </w:tcPr>
          <w:p w14:paraId="5D14A815" w14:textId="77777777" w:rsidR="008E2C0D" w:rsidRPr="008E2C0D" w:rsidRDefault="008E2C0D" w:rsidP="008E2C0D">
            <w:pPr>
              <w:rPr>
                <w:b/>
              </w:rPr>
            </w:pPr>
            <w:r w:rsidRPr="008E2C0D">
              <w:rPr>
                <w:b/>
              </w:rPr>
              <w:t>Speed (rpm)</w:t>
            </w:r>
          </w:p>
        </w:tc>
        <w:tc>
          <w:tcPr>
            <w:tcW w:w="733" w:type="dxa"/>
          </w:tcPr>
          <w:p w14:paraId="7C810A9D" w14:textId="77777777" w:rsidR="008E2C0D" w:rsidRPr="008E2C0D" w:rsidRDefault="008E2C0D" w:rsidP="008E2C0D"/>
        </w:tc>
        <w:tc>
          <w:tcPr>
            <w:tcW w:w="817" w:type="dxa"/>
          </w:tcPr>
          <w:p w14:paraId="7D8112D5" w14:textId="77777777" w:rsidR="008E2C0D" w:rsidRPr="008E2C0D" w:rsidRDefault="008E2C0D" w:rsidP="008E2C0D"/>
        </w:tc>
        <w:tc>
          <w:tcPr>
            <w:tcW w:w="803" w:type="dxa"/>
          </w:tcPr>
          <w:p w14:paraId="5BBC6180" w14:textId="77777777" w:rsidR="008E2C0D" w:rsidRPr="008E2C0D" w:rsidRDefault="008E2C0D" w:rsidP="008E2C0D"/>
        </w:tc>
        <w:tc>
          <w:tcPr>
            <w:tcW w:w="817" w:type="dxa"/>
          </w:tcPr>
          <w:p w14:paraId="64F54988" w14:textId="77777777" w:rsidR="008E2C0D" w:rsidRPr="008E2C0D" w:rsidRDefault="008E2C0D" w:rsidP="008E2C0D"/>
        </w:tc>
        <w:tc>
          <w:tcPr>
            <w:tcW w:w="720" w:type="dxa"/>
          </w:tcPr>
          <w:p w14:paraId="3112E509" w14:textId="77777777" w:rsidR="008E2C0D" w:rsidRPr="008E2C0D" w:rsidRDefault="008E2C0D" w:rsidP="008E2C0D"/>
        </w:tc>
        <w:tc>
          <w:tcPr>
            <w:tcW w:w="803" w:type="dxa"/>
          </w:tcPr>
          <w:p w14:paraId="3CE9630F" w14:textId="77777777" w:rsidR="008E2C0D" w:rsidRPr="008E2C0D" w:rsidRDefault="008E2C0D" w:rsidP="008E2C0D"/>
        </w:tc>
      </w:tr>
    </w:tbl>
    <w:p w14:paraId="2D070864" w14:textId="77777777" w:rsidR="008E2C0D" w:rsidRPr="008E2C0D" w:rsidRDefault="008E2C0D" w:rsidP="008E2C0D"/>
    <w:p w14:paraId="01D9AD50" w14:textId="77777777" w:rsidR="008E2C0D" w:rsidRPr="008E2C0D" w:rsidRDefault="008E2C0D" w:rsidP="008E2C0D">
      <w:pPr>
        <w:spacing w:before="240" w:after="240"/>
        <w:outlineLvl w:val="7"/>
        <w:rPr>
          <w:b/>
          <w:i/>
          <w:lang w:val="x-none" w:eastAsia="x-none"/>
        </w:rPr>
      </w:pPr>
      <w:r w:rsidRPr="008E2C0D">
        <w:rPr>
          <w:b/>
          <w:i/>
          <w:lang w:val="x-none" w:eastAsia="x-none"/>
        </w:rPr>
        <w:lastRenderedPageBreak/>
        <w:t>Speed Regulation With Decreasing Speed</w:t>
      </w:r>
    </w:p>
    <w:p w14:paraId="16DA8665" w14:textId="1F7CB759" w:rsidR="008E2C0D" w:rsidRPr="008E2C0D" w:rsidRDefault="00097A9E" w:rsidP="008E2C0D">
      <w:pPr>
        <w:jc w:val="center"/>
      </w:pPr>
      <w:r>
        <w:rPr>
          <w:noProof/>
          <w:spacing w:val="-2"/>
          <w:position w:val="-28"/>
        </w:rPr>
        <w:drawing>
          <wp:inline distT="0" distB="0" distL="0" distR="0" wp14:anchorId="7559CF10" wp14:editId="254692DC">
            <wp:extent cx="2004060" cy="403860"/>
            <wp:effectExtent l="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2004060" cy="403860"/>
                    </a:xfrm>
                    <a:prstGeom prst="rect">
                      <a:avLst/>
                    </a:prstGeom>
                    <a:noFill/>
                    <a:ln>
                      <a:noFill/>
                    </a:ln>
                  </pic:spPr>
                </pic:pic>
              </a:graphicData>
            </a:graphic>
          </wp:inline>
        </w:drawing>
      </w:r>
    </w:p>
    <w:p w14:paraId="58628A3D" w14:textId="77777777" w:rsidR="008E2C0D" w:rsidRPr="008E2C0D" w:rsidRDefault="008E2C0D" w:rsidP="008E2C0D"/>
    <w:p w14:paraId="575E23D2" w14:textId="77777777" w:rsidR="008E2C0D" w:rsidRPr="008E2C0D" w:rsidRDefault="008E2C0D" w:rsidP="008E2C0D">
      <w:pPr>
        <w:spacing w:before="240" w:after="240"/>
        <w:outlineLvl w:val="7"/>
        <w:rPr>
          <w:b/>
          <w:i/>
          <w:lang w:val="x-none" w:eastAsia="x-none"/>
        </w:rPr>
      </w:pPr>
    </w:p>
    <w:p w14:paraId="51910B13" w14:textId="77777777" w:rsidR="008E2C0D" w:rsidRPr="008E2C0D" w:rsidRDefault="008E2C0D" w:rsidP="008E2C0D">
      <w:pPr>
        <w:spacing w:before="240" w:after="240"/>
        <w:outlineLvl w:val="7"/>
        <w:rPr>
          <w:b/>
          <w:i/>
          <w:lang w:val="x-none" w:eastAsia="x-none"/>
        </w:rPr>
      </w:pPr>
    </w:p>
    <w:p w14:paraId="4462C54C" w14:textId="77777777" w:rsidR="008E2C0D" w:rsidRPr="008E2C0D" w:rsidRDefault="008E2C0D" w:rsidP="008E2C0D">
      <w:pPr>
        <w:spacing w:before="240" w:after="240"/>
        <w:outlineLvl w:val="7"/>
        <w:rPr>
          <w:b/>
          <w:i/>
          <w:lang w:val="x-none" w:eastAsia="x-none"/>
        </w:rPr>
      </w:pPr>
      <w:r w:rsidRPr="008E2C0D">
        <w:rPr>
          <w:b/>
          <w:i/>
          <w:lang w:val="x-none" w:eastAsia="x-none"/>
        </w:rPr>
        <w:t>Speed Regulation With Increasing Speed</w:t>
      </w:r>
    </w:p>
    <w:p w14:paraId="1C37D5F2" w14:textId="6CA81F05" w:rsidR="008E2C0D" w:rsidRPr="008E2C0D" w:rsidRDefault="00097A9E" w:rsidP="008E2C0D">
      <w:pPr>
        <w:jc w:val="center"/>
      </w:pPr>
      <w:r>
        <w:rPr>
          <w:noProof/>
          <w:spacing w:val="-2"/>
          <w:position w:val="-28"/>
        </w:rPr>
        <w:drawing>
          <wp:inline distT="0" distB="0" distL="0" distR="0" wp14:anchorId="1169A1B6" wp14:editId="6D7640FD">
            <wp:extent cx="2004060" cy="403860"/>
            <wp:effectExtent l="0" t="0" r="0" b="0"/>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004060" cy="403860"/>
                    </a:xfrm>
                    <a:prstGeom prst="rect">
                      <a:avLst/>
                    </a:prstGeom>
                    <a:noFill/>
                    <a:ln>
                      <a:noFill/>
                    </a:ln>
                  </pic:spPr>
                </pic:pic>
              </a:graphicData>
            </a:graphic>
          </wp:inline>
        </w:drawing>
      </w:r>
    </w:p>
    <w:p w14:paraId="25175685" w14:textId="77777777" w:rsidR="008E2C0D" w:rsidRPr="008E2C0D" w:rsidRDefault="008E2C0D" w:rsidP="008E2C0D"/>
    <w:p w14:paraId="0B5EE93D" w14:textId="77777777" w:rsidR="008E2C0D" w:rsidRPr="008E2C0D" w:rsidRDefault="008E2C0D" w:rsidP="008E2C0D">
      <w:pPr>
        <w:spacing w:before="120" w:after="120"/>
      </w:pPr>
      <w:r w:rsidRPr="008E2C0D">
        <w:t xml:space="preserve">Comments: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326701F" w14:textId="77777777" w:rsidR="008E2C0D" w:rsidRPr="008E2C0D" w:rsidRDefault="008E2C0D" w:rsidP="008E2C0D">
      <w:pPr>
        <w:spacing w:before="120" w:after="120"/>
        <w:rPr>
          <w:u w:val="single"/>
        </w:rPr>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4A8407D"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45BEAC1D"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EDDB0EC" w14:textId="77777777" w:rsidR="008E2C0D" w:rsidRPr="008E2C0D" w:rsidRDefault="008E2C0D" w:rsidP="008E2C0D">
      <w:pPr>
        <w:spacing w:before="120" w:after="120"/>
      </w:pP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9D92626" w14:textId="77777777" w:rsidR="008E2C0D" w:rsidRPr="008E2C0D" w:rsidRDefault="008E2C0D" w:rsidP="008E2C0D"/>
    <w:p w14:paraId="7A996687" w14:textId="77777777" w:rsidR="008E2C0D" w:rsidRPr="008E2C0D" w:rsidRDefault="008E2C0D" w:rsidP="008E2C0D">
      <w:pPr>
        <w:rPr>
          <w:b/>
          <w:i/>
          <w:smallCaps/>
        </w:rPr>
      </w:pPr>
      <w:r w:rsidRPr="008E2C0D">
        <w:rPr>
          <w:b/>
          <w:i/>
          <w:smallCaps/>
        </w:rPr>
        <w:t>Submittal</w:t>
      </w:r>
    </w:p>
    <w:p w14:paraId="69FF4A5E" w14:textId="77777777" w:rsidR="008E2C0D" w:rsidRPr="008E2C0D" w:rsidRDefault="008E2C0D" w:rsidP="008E2C0D">
      <w:pPr>
        <w:spacing w:before="120" w:after="100" w:afterAutospacing="1"/>
      </w:pPr>
      <w:r w:rsidRPr="008E2C0D">
        <w:t xml:space="preserve">Resource Entity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01D4E5C6" w14:textId="77777777" w:rsidR="008E2C0D" w:rsidRPr="008E2C0D" w:rsidRDefault="008E2C0D" w:rsidP="008E2C0D">
      <w:pPr>
        <w:spacing w:before="120" w:after="100" w:afterAutospacing="1"/>
      </w:pPr>
      <w:r w:rsidRPr="008E2C0D">
        <w:t xml:space="preserve">QSE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5F7F8670" w14:textId="77777777" w:rsidR="008E2C0D" w:rsidRPr="008E2C0D" w:rsidRDefault="008E2C0D" w:rsidP="008E2C0D">
      <w:pPr>
        <w:spacing w:before="120" w:after="100" w:afterAutospacing="1"/>
        <w:rPr>
          <w:u w:val="single"/>
        </w:rPr>
      </w:pPr>
      <w:r w:rsidRPr="008E2C0D">
        <w:t xml:space="preserve">Date submitted to ERCOT Representative: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p>
    <w:p w14:paraId="3C7595A5" w14:textId="77777777" w:rsidR="008E2C0D" w:rsidRPr="008E2C0D" w:rsidRDefault="008E2C0D" w:rsidP="008E2C0D">
      <w:pPr>
        <w:keepNext/>
        <w:spacing w:before="240" w:after="60"/>
        <w:jc w:val="center"/>
        <w:outlineLvl w:val="0"/>
        <w:rPr>
          <w:b/>
          <w:bCs/>
          <w:caps/>
          <w:kern w:val="32"/>
          <w:sz w:val="28"/>
          <w:szCs w:val="32"/>
          <w:lang w:val="x-none" w:eastAsia="x-none"/>
        </w:rPr>
      </w:pPr>
      <w:bookmarkStart w:id="59" w:name="_Toc120878739"/>
      <w:bookmarkStart w:id="60" w:name="_Toc121225178"/>
      <w:r w:rsidRPr="008E2C0D">
        <w:rPr>
          <w:rFonts w:ascii="Times New Roman Bold" w:hAnsi="Times New Roman Bold"/>
          <w:b/>
          <w:caps/>
          <w:sz w:val="28"/>
          <w:szCs w:val="20"/>
          <w:lang w:val="x-none" w:eastAsia="x-none"/>
        </w:rPr>
        <w:t>Definitions</w:t>
      </w:r>
      <w:bookmarkEnd w:id="59"/>
      <w:bookmarkEnd w:id="60"/>
      <w:r w:rsidRPr="008E2C0D">
        <w:rPr>
          <w:rFonts w:ascii="Times New Roman Bold" w:hAnsi="Times New Roman Bold"/>
          <w:b/>
          <w:bCs/>
          <w:caps/>
          <w:sz w:val="28"/>
          <w:szCs w:val="32"/>
          <w:lang w:val="x-none" w:eastAsia="x-none"/>
        </w:rPr>
        <w:t xml:space="preserve"> </w:t>
      </w:r>
    </w:p>
    <w:p w14:paraId="05FAC139" w14:textId="77777777" w:rsidR="008E2C0D" w:rsidRPr="008E2C0D" w:rsidRDefault="008E2C0D" w:rsidP="008E2C0D"/>
    <w:tbl>
      <w:tblPr>
        <w:tblW w:w="0" w:type="auto"/>
        <w:tblCellMar>
          <w:top w:w="58" w:type="dxa"/>
          <w:left w:w="115" w:type="dxa"/>
          <w:bottom w:w="58" w:type="dxa"/>
          <w:right w:w="115" w:type="dxa"/>
        </w:tblCellMar>
        <w:tblLook w:val="0000" w:firstRow="0" w:lastRow="0" w:firstColumn="0" w:lastColumn="0" w:noHBand="0" w:noVBand="0"/>
      </w:tblPr>
      <w:tblGrid>
        <w:gridCol w:w="1749"/>
        <w:gridCol w:w="7121"/>
      </w:tblGrid>
      <w:tr w:rsidR="008E2C0D" w:rsidRPr="008E2C0D" w14:paraId="55A3053D" w14:textId="77777777" w:rsidTr="004D7DBD">
        <w:tc>
          <w:tcPr>
            <w:tcW w:w="1749" w:type="dxa"/>
          </w:tcPr>
          <w:p w14:paraId="7FD358DB" w14:textId="77777777" w:rsidR="008E2C0D" w:rsidRPr="008E2C0D" w:rsidRDefault="008E2C0D" w:rsidP="008E2C0D">
            <w:pPr>
              <w:rPr>
                <w:b/>
              </w:rPr>
            </w:pPr>
            <w:r w:rsidRPr="008E2C0D">
              <w:rPr>
                <w:b/>
              </w:rPr>
              <w:t>System Frequency Response</w:t>
            </w:r>
          </w:p>
        </w:tc>
        <w:tc>
          <w:tcPr>
            <w:tcW w:w="7121" w:type="dxa"/>
          </w:tcPr>
          <w:p w14:paraId="6A04CFC1" w14:textId="77777777" w:rsidR="008E2C0D" w:rsidRPr="008E2C0D" w:rsidRDefault="008E2C0D" w:rsidP="008E2C0D">
            <w:r w:rsidRPr="008E2C0D">
              <w:t xml:space="preserve">This response is a function of two key variables: </w:t>
            </w:r>
            <w:proofErr w:type="gramStart"/>
            <w:r w:rsidRPr="008E2C0D">
              <w:t>the Primary</w:t>
            </w:r>
            <w:proofErr w:type="gramEnd"/>
            <w:r w:rsidRPr="008E2C0D">
              <w:t xml:space="preserve"> Frequency Response from Governors and Load dampening of the connected Load.</w:t>
            </w:r>
          </w:p>
        </w:tc>
      </w:tr>
      <w:tr w:rsidR="008E2C0D" w:rsidRPr="008E2C0D" w14:paraId="12DA199F" w14:textId="77777777" w:rsidTr="004D7DBD">
        <w:tc>
          <w:tcPr>
            <w:tcW w:w="1749" w:type="dxa"/>
          </w:tcPr>
          <w:p w14:paraId="6A0CE51A" w14:textId="77777777" w:rsidR="008E2C0D" w:rsidRPr="008E2C0D" w:rsidRDefault="008E2C0D" w:rsidP="008E2C0D">
            <w:pPr>
              <w:rPr>
                <w:b/>
              </w:rPr>
            </w:pPr>
            <w:r w:rsidRPr="008E2C0D">
              <w:rPr>
                <w:b/>
              </w:rPr>
              <w:t>Percent Droop Settings</w:t>
            </w:r>
          </w:p>
        </w:tc>
        <w:tc>
          <w:tcPr>
            <w:tcW w:w="7121" w:type="dxa"/>
          </w:tcPr>
          <w:p w14:paraId="0BBDFE86" w14:textId="77777777" w:rsidR="008E2C0D" w:rsidRPr="008E2C0D" w:rsidRDefault="008E2C0D" w:rsidP="008E2C0D">
            <w:r w:rsidRPr="008E2C0D">
              <w:t xml:space="preserve">Also known as Frequency Regulation, Speed Regulation, Speed Sensitivity, Speed Error and others.  Percent droop is the percent change in nominal frequency that will cause generator output to change from no Load to full Load.   For synchronous Resources, it is the change in steady state rotor speed, expressed in percent of rated speed, when power output is gradually reduced from rated to zero power.  A common </w:t>
            </w:r>
            <w:proofErr w:type="gramStart"/>
            <w:r w:rsidRPr="008E2C0D">
              <w:t>percent</w:t>
            </w:r>
            <w:proofErr w:type="gramEnd"/>
            <w:r w:rsidRPr="008E2C0D">
              <w:t xml:space="preserve"> </w:t>
            </w:r>
            <w:proofErr w:type="gramStart"/>
            <w:r w:rsidRPr="008E2C0D">
              <w:t>droop</w:t>
            </w:r>
            <w:proofErr w:type="gramEnd"/>
            <w:r w:rsidRPr="008E2C0D">
              <w:t xml:space="preserve"> setting is 5% for both high and low frequency excursions.</w:t>
            </w:r>
          </w:p>
        </w:tc>
      </w:tr>
      <w:tr w:rsidR="008E2C0D" w:rsidRPr="008E2C0D" w14:paraId="1312B168" w14:textId="77777777" w:rsidTr="004D7DBD">
        <w:trPr>
          <w:trHeight w:val="850"/>
        </w:trPr>
        <w:tc>
          <w:tcPr>
            <w:tcW w:w="1749" w:type="dxa"/>
          </w:tcPr>
          <w:p w14:paraId="5415B26A" w14:textId="77777777" w:rsidR="008E2C0D" w:rsidRPr="008E2C0D" w:rsidRDefault="008E2C0D" w:rsidP="008E2C0D">
            <w:pPr>
              <w:rPr>
                <w:b/>
              </w:rPr>
            </w:pPr>
            <w:r w:rsidRPr="008E2C0D">
              <w:rPr>
                <w:b/>
              </w:rPr>
              <w:lastRenderedPageBreak/>
              <w:t>Dead-Band</w:t>
            </w:r>
          </w:p>
        </w:tc>
        <w:tc>
          <w:tcPr>
            <w:tcW w:w="7121" w:type="dxa"/>
          </w:tcPr>
          <w:p w14:paraId="5F6A7B8D" w14:textId="77777777" w:rsidR="008E2C0D" w:rsidRPr="008E2C0D" w:rsidRDefault="008E2C0D" w:rsidP="008E2C0D">
            <w:r w:rsidRPr="008E2C0D">
              <w:t>The range of deviations of system frequency (+/-</w:t>
            </w:r>
            <w:proofErr w:type="gramStart"/>
            <w:r w:rsidRPr="008E2C0D">
              <w:t>) that</w:t>
            </w:r>
            <w:proofErr w:type="gramEnd"/>
            <w:r w:rsidRPr="008E2C0D">
              <w:t xml:space="preserve"> produces no Governor response, and therefore, no frequency (speed) regulation.  It is expressed in </w:t>
            </w:r>
            <w:proofErr w:type="gramStart"/>
            <w:r w:rsidRPr="008E2C0D">
              <w:t>percent</w:t>
            </w:r>
            <w:proofErr w:type="gramEnd"/>
            <w:r w:rsidRPr="008E2C0D">
              <w:t xml:space="preserve"> of rated speed, Hz, or RPM.</w:t>
            </w:r>
          </w:p>
        </w:tc>
      </w:tr>
      <w:tr w:rsidR="008E2C0D" w:rsidRPr="008E2C0D" w14:paraId="78CDC1C8" w14:textId="77777777" w:rsidTr="004D7DBD">
        <w:trPr>
          <w:trHeight w:val="643"/>
        </w:trPr>
        <w:tc>
          <w:tcPr>
            <w:tcW w:w="1749" w:type="dxa"/>
          </w:tcPr>
          <w:p w14:paraId="4F2CACCF" w14:textId="77777777" w:rsidR="008E2C0D" w:rsidRPr="008E2C0D" w:rsidRDefault="008E2C0D" w:rsidP="008E2C0D">
            <w:pPr>
              <w:rPr>
                <w:b/>
              </w:rPr>
            </w:pPr>
            <w:r w:rsidRPr="008E2C0D">
              <w:rPr>
                <w:b/>
              </w:rPr>
              <w:t>Valve Position Limiter</w:t>
            </w:r>
          </w:p>
        </w:tc>
        <w:tc>
          <w:tcPr>
            <w:tcW w:w="7121" w:type="dxa"/>
          </w:tcPr>
          <w:p w14:paraId="7FEE6CB8" w14:textId="77777777" w:rsidR="008E2C0D" w:rsidRPr="008E2C0D" w:rsidRDefault="008E2C0D" w:rsidP="008E2C0D">
            <w:r w:rsidRPr="008E2C0D">
              <w:t>A device that acts on the speed and Load governing system to prevent the Governor-controlled valves from opening beyond a pre-set limit.</w:t>
            </w:r>
          </w:p>
        </w:tc>
      </w:tr>
      <w:tr w:rsidR="008E2C0D" w:rsidRPr="008E2C0D" w14:paraId="47A3E699" w14:textId="77777777" w:rsidTr="004D7DBD">
        <w:tc>
          <w:tcPr>
            <w:tcW w:w="1749" w:type="dxa"/>
          </w:tcPr>
          <w:p w14:paraId="08900813" w14:textId="77777777" w:rsidR="008E2C0D" w:rsidRPr="008E2C0D" w:rsidRDefault="008E2C0D" w:rsidP="008E2C0D">
            <w:pPr>
              <w:rPr>
                <w:b/>
              </w:rPr>
            </w:pPr>
            <w:r w:rsidRPr="008E2C0D">
              <w:rPr>
                <w:b/>
              </w:rPr>
              <w:t>Blocked Governor Operation</w:t>
            </w:r>
          </w:p>
        </w:tc>
        <w:tc>
          <w:tcPr>
            <w:tcW w:w="7121" w:type="dxa"/>
          </w:tcPr>
          <w:p w14:paraId="18928278" w14:textId="77777777" w:rsidR="008E2C0D" w:rsidRPr="008E2C0D" w:rsidRDefault="008E2C0D" w:rsidP="008E2C0D">
            <w:r w:rsidRPr="008E2C0D">
              <w:t xml:space="preserve">Operating the generating unit with the control system adjusted to prevent the turbine governor from responding to system frequency (speed) variations.  In an effort to reduce speed Governor operation in some generating units, turbine control systems can be adjusted to block the operation of the Governor after the unit is in parallel with the system and is running at its desired output.  Selection of a high </w:t>
            </w:r>
            <w:proofErr w:type="gramStart"/>
            <w:r w:rsidRPr="008E2C0D">
              <w:t>percent</w:t>
            </w:r>
            <w:proofErr w:type="gramEnd"/>
            <w:r w:rsidRPr="008E2C0D">
              <w:t xml:space="preserve"> </w:t>
            </w:r>
            <w:proofErr w:type="gramStart"/>
            <w:r w:rsidRPr="008E2C0D">
              <w:t>droop</w:t>
            </w:r>
            <w:proofErr w:type="gramEnd"/>
            <w:r w:rsidRPr="008E2C0D">
              <w:t xml:space="preserve"> characteristic or a large Governor Dead-Band constitutes a form of blocked Governor action.</w:t>
            </w:r>
          </w:p>
        </w:tc>
      </w:tr>
      <w:tr w:rsidR="008E2C0D" w:rsidRPr="008E2C0D" w14:paraId="4F768243" w14:textId="77777777" w:rsidTr="004D7DBD">
        <w:tc>
          <w:tcPr>
            <w:tcW w:w="1749" w:type="dxa"/>
          </w:tcPr>
          <w:p w14:paraId="75D24D7A" w14:textId="77777777" w:rsidR="008E2C0D" w:rsidRPr="008E2C0D" w:rsidRDefault="008E2C0D" w:rsidP="008E2C0D">
            <w:pPr>
              <w:rPr>
                <w:b/>
              </w:rPr>
            </w:pPr>
            <w:r w:rsidRPr="008E2C0D">
              <w:rPr>
                <w:b/>
              </w:rPr>
              <w:t>Variable Pressure Operation</w:t>
            </w:r>
          </w:p>
        </w:tc>
        <w:tc>
          <w:tcPr>
            <w:tcW w:w="7121" w:type="dxa"/>
          </w:tcPr>
          <w:p w14:paraId="1FF32F9E" w14:textId="77777777" w:rsidR="008E2C0D" w:rsidRPr="008E2C0D" w:rsidRDefault="008E2C0D" w:rsidP="008E2C0D">
            <w:r w:rsidRPr="008E2C0D">
              <w:t xml:space="preserve">Varying the boiler pressure to improve turbine efficiency at lower Loads.  Two methods are normally used.  The first method, the turbine control (G.E.) or Governor (Westinghouse) valves are positioned in </w:t>
            </w:r>
            <w:proofErr w:type="gramStart"/>
            <w:r w:rsidRPr="008E2C0D">
              <w:t>the</w:t>
            </w:r>
            <w:proofErr w:type="gramEnd"/>
            <w:r w:rsidRPr="008E2C0D">
              <w:t xml:space="preserve"> wide-open position and the generator is changed by changing the boiler pressure.  With this method, there is very little, if any response to frequency excursions.  The second method, the valves are positioned at approximately 50% open.  The valves are still able to respond to system disturbances.  Normal changes in generation requirements are made by varying the boiler pressure until the unit is at rated pressure.  After full pressure is reached, the turbine valves are used to make the required generation changes.</w:t>
            </w:r>
          </w:p>
        </w:tc>
      </w:tr>
    </w:tbl>
    <w:p w14:paraId="10701138" w14:textId="77777777" w:rsidR="008E2C0D" w:rsidRPr="008E2C0D" w:rsidRDefault="008E2C0D" w:rsidP="008E2C0D"/>
    <w:p w14:paraId="365152C2" w14:textId="11E992B7" w:rsidR="008E2C0D" w:rsidRPr="008E2C0D" w:rsidRDefault="008E2C0D" w:rsidP="008E2C0D">
      <w:pPr>
        <w:keepNext/>
        <w:numPr>
          <w:ilvl w:val="0"/>
          <w:numId w:val="13"/>
        </w:numPr>
        <w:tabs>
          <w:tab w:val="clear" w:pos="432"/>
          <w:tab w:val="num" w:pos="360"/>
        </w:tabs>
        <w:spacing w:after="60"/>
        <w:ind w:left="0" w:firstLine="0"/>
        <w:jc w:val="center"/>
        <w:outlineLvl w:val="0"/>
        <w:rPr>
          <w:rFonts w:ascii="Times New Roman Bold" w:hAnsi="Times New Roman Bold" w:cs="Arial"/>
          <w:bCs/>
          <w:caps/>
          <w:kern w:val="32"/>
          <w:sz w:val="28"/>
          <w:szCs w:val="32"/>
        </w:rPr>
      </w:pPr>
      <w:bookmarkStart w:id="61" w:name="_Toc120878740"/>
      <w:bookmarkStart w:id="62" w:name="_Toc121225179"/>
      <w:r w:rsidRPr="008E2C0D">
        <w:rPr>
          <w:rFonts w:ascii="Times New Roman Bold" w:hAnsi="Times New Roman Bold" w:cs="Arial"/>
          <w:bCs/>
          <w:caps/>
          <w:kern w:val="32"/>
          <w:sz w:val="28"/>
          <w:szCs w:val="32"/>
        </w:rPr>
        <w:t>Generation Resource Frequency Response Test Procedure</w:t>
      </w:r>
      <w:bookmarkEnd w:id="61"/>
      <w:bookmarkEnd w:id="62"/>
    </w:p>
    <w:p w14:paraId="68E0A5E7" w14:textId="77777777" w:rsidR="008E2C0D" w:rsidRPr="008E2C0D" w:rsidRDefault="008E2C0D" w:rsidP="008E2C0D">
      <w:pPr>
        <w:spacing w:before="240" w:after="120"/>
        <w:jc w:val="both"/>
        <w:rPr>
          <w:b/>
          <w:i/>
          <w:smallCaps/>
        </w:rPr>
      </w:pPr>
      <w:r w:rsidRPr="008E2C0D">
        <w:rPr>
          <w:b/>
          <w:i/>
          <w:smallCaps/>
        </w:rPr>
        <w:t>Description of the Test</w:t>
      </w:r>
    </w:p>
    <w:p w14:paraId="0D498F6C" w14:textId="77777777" w:rsidR="008E2C0D" w:rsidRPr="008E2C0D" w:rsidRDefault="008E2C0D" w:rsidP="008E2C0D">
      <w:pPr>
        <w:spacing w:after="240"/>
        <w:ind w:left="720" w:hanging="720"/>
        <w:rPr>
          <w:szCs w:val="20"/>
        </w:rPr>
      </w:pPr>
      <w:r w:rsidRPr="008E2C0D">
        <w:rPr>
          <w:szCs w:val="20"/>
        </w:rPr>
        <w:t>1.</w:t>
      </w:r>
      <w:r w:rsidRPr="008E2C0D">
        <w:rPr>
          <w:szCs w:val="20"/>
        </w:rPr>
        <w:tab/>
        <w:t xml:space="preserve">The frequency response function of </w:t>
      </w:r>
      <w:proofErr w:type="gramStart"/>
      <w:r w:rsidRPr="008E2C0D">
        <w:rPr>
          <w:szCs w:val="20"/>
        </w:rPr>
        <w:t>the Generation</w:t>
      </w:r>
      <w:proofErr w:type="gramEnd"/>
      <w:r w:rsidRPr="008E2C0D">
        <w:rPr>
          <w:szCs w:val="20"/>
        </w:rPr>
        <w:t xml:space="preserve"> Resource is tested On-Line at a Load level that allows </w:t>
      </w:r>
      <w:proofErr w:type="gramStart"/>
      <w:r w:rsidRPr="008E2C0D">
        <w:rPr>
          <w:szCs w:val="20"/>
        </w:rPr>
        <w:t>the Generation</w:t>
      </w:r>
      <w:proofErr w:type="gramEnd"/>
      <w:r w:rsidRPr="008E2C0D">
        <w:rPr>
          <w:szCs w:val="20"/>
        </w:rPr>
        <w:t xml:space="preserve"> Resource to increase or decrease Load without reaching low operating limits or high operating limits.  If the Generation Resource cannot be tested </w:t>
      </w:r>
      <w:proofErr w:type="gramStart"/>
      <w:r w:rsidRPr="008E2C0D">
        <w:rPr>
          <w:szCs w:val="20"/>
        </w:rPr>
        <w:t>On-Line</w:t>
      </w:r>
      <w:proofErr w:type="gramEnd"/>
      <w:r w:rsidRPr="008E2C0D">
        <w:rPr>
          <w:szCs w:val="20"/>
        </w:rPr>
        <w:t xml:space="preserve"> then it will notify ERCOT that it will be conducting an Off-Line test.  The recommended level is 92% Base Load or below. </w:t>
      </w:r>
    </w:p>
    <w:p w14:paraId="5A0FE96A" w14:textId="77777777" w:rsidR="008E2C0D" w:rsidRPr="008E2C0D" w:rsidRDefault="008E2C0D" w:rsidP="008E2C0D">
      <w:pPr>
        <w:spacing w:after="240"/>
        <w:ind w:left="720" w:hanging="720"/>
        <w:rPr>
          <w:szCs w:val="20"/>
        </w:rPr>
      </w:pPr>
      <w:r w:rsidRPr="008E2C0D">
        <w:rPr>
          <w:szCs w:val="20"/>
        </w:rPr>
        <w:t>2.</w:t>
      </w:r>
      <w:r w:rsidRPr="008E2C0D">
        <w:rPr>
          <w:szCs w:val="20"/>
        </w:rPr>
        <w:tab/>
        <w:t>The test is performed by adding a frequency offset signal that exceeds the Governor Dead-Band value to the measured frequency signal.  This should create immediate step change in the measured frequency signal.</w:t>
      </w:r>
    </w:p>
    <w:p w14:paraId="2F7A76C7" w14:textId="77777777" w:rsidR="008E2C0D" w:rsidRPr="008E2C0D" w:rsidRDefault="008E2C0D" w:rsidP="008E2C0D">
      <w:pPr>
        <w:spacing w:after="240"/>
        <w:ind w:left="720" w:hanging="720"/>
        <w:rPr>
          <w:szCs w:val="20"/>
        </w:rPr>
      </w:pPr>
      <w:r w:rsidRPr="008E2C0D">
        <w:rPr>
          <w:szCs w:val="20"/>
        </w:rPr>
        <w:t>3.</w:t>
      </w:r>
      <w:r w:rsidRPr="008E2C0D">
        <w:rPr>
          <w:szCs w:val="20"/>
        </w:rPr>
        <w:tab/>
        <w:t>The test starts at time t0 when the frequency Dead-Band is exceeded and signal “Generation Resource Frequency Response On” becomes active.</w:t>
      </w:r>
    </w:p>
    <w:p w14:paraId="082B8005" w14:textId="77777777" w:rsidR="008E2C0D" w:rsidRPr="008E2C0D" w:rsidRDefault="008E2C0D" w:rsidP="008E2C0D">
      <w:pPr>
        <w:spacing w:after="240"/>
        <w:ind w:left="720" w:hanging="720"/>
        <w:rPr>
          <w:szCs w:val="20"/>
        </w:rPr>
      </w:pPr>
      <w:r w:rsidRPr="008E2C0D">
        <w:rPr>
          <w:szCs w:val="20"/>
        </w:rPr>
        <w:t>4.</w:t>
      </w:r>
      <w:r w:rsidRPr="008E2C0D">
        <w:rPr>
          <w:szCs w:val="20"/>
        </w:rPr>
        <w:tab/>
        <w:t>The following signals should be recorded at least two seconds:  Unit MW Output, “Generation Resource Frequency Response On.”</w:t>
      </w:r>
    </w:p>
    <w:p w14:paraId="07DAFD7C" w14:textId="77777777" w:rsidR="008E2C0D" w:rsidRPr="008E2C0D" w:rsidRDefault="008E2C0D" w:rsidP="008E2C0D">
      <w:pPr>
        <w:spacing w:after="240"/>
        <w:ind w:left="720" w:hanging="720"/>
        <w:rPr>
          <w:szCs w:val="20"/>
        </w:rPr>
      </w:pPr>
      <w:r w:rsidRPr="008E2C0D">
        <w:rPr>
          <w:szCs w:val="20"/>
        </w:rPr>
        <w:lastRenderedPageBreak/>
        <w:t>5.</w:t>
      </w:r>
      <w:r w:rsidRPr="008E2C0D">
        <w:rPr>
          <w:szCs w:val="20"/>
        </w:rPr>
        <w:tab/>
        <w:t xml:space="preserve">The duration of the test is 100 seconds.  After 100 seconds, the offset signal should be </w:t>
      </w:r>
      <w:proofErr w:type="gramStart"/>
      <w:r w:rsidRPr="008E2C0D">
        <w:rPr>
          <w:szCs w:val="20"/>
        </w:rPr>
        <w:t>removed</w:t>
      </w:r>
      <w:proofErr w:type="gramEnd"/>
      <w:r w:rsidRPr="008E2C0D">
        <w:rPr>
          <w:szCs w:val="20"/>
        </w:rPr>
        <w:t xml:space="preserve"> and the Generation Resource should return to pretest power output.</w:t>
      </w:r>
    </w:p>
    <w:p w14:paraId="773B4454" w14:textId="77777777" w:rsidR="008E2C0D" w:rsidRPr="008E2C0D" w:rsidRDefault="008E2C0D" w:rsidP="008E2C0D">
      <w:pPr>
        <w:spacing w:after="240"/>
        <w:ind w:left="720" w:hanging="720"/>
        <w:rPr>
          <w:szCs w:val="20"/>
        </w:rPr>
      </w:pPr>
      <w:r w:rsidRPr="008E2C0D">
        <w:rPr>
          <w:szCs w:val="20"/>
        </w:rPr>
        <w:t>6.</w:t>
      </w:r>
      <w:r w:rsidRPr="008E2C0D">
        <w:rPr>
          <w:szCs w:val="20"/>
        </w:rPr>
        <w:tab/>
        <w:t>The test should be conducted both with positive and negative frequency offsets.</w:t>
      </w:r>
    </w:p>
    <w:p w14:paraId="37B932E4" w14:textId="77777777" w:rsidR="008E2C0D" w:rsidRPr="008E2C0D" w:rsidRDefault="008E2C0D" w:rsidP="008E2C0D">
      <w:pPr>
        <w:spacing w:after="240"/>
        <w:ind w:left="720" w:hanging="720"/>
        <w:rPr>
          <w:szCs w:val="20"/>
        </w:rPr>
      </w:pPr>
      <w:r w:rsidRPr="008E2C0D">
        <w:rPr>
          <w:szCs w:val="20"/>
        </w:rPr>
        <w:t>7.</w:t>
      </w:r>
      <w:r w:rsidRPr="008E2C0D">
        <w:rPr>
          <w:szCs w:val="20"/>
        </w:rPr>
        <w:tab/>
        <w:t xml:space="preserve">The test is considered successful after the signal becomes active if at least 70% of the calculated MW contribution is delivered within 16 seconds and the response is maintained for an additional 30 seconds. </w:t>
      </w:r>
    </w:p>
    <w:p w14:paraId="56E22FB7" w14:textId="77777777" w:rsidR="008E2C0D" w:rsidRPr="008E2C0D" w:rsidRDefault="008E2C0D" w:rsidP="008E2C0D">
      <w:pPr>
        <w:spacing w:after="240"/>
        <w:ind w:left="720" w:hanging="720"/>
        <w:rPr>
          <w:szCs w:val="20"/>
        </w:rPr>
      </w:pPr>
      <w:r w:rsidRPr="008E2C0D">
        <w:rPr>
          <w:szCs w:val="20"/>
        </w:rPr>
        <w:t>8.</w:t>
      </w:r>
      <w:r w:rsidRPr="008E2C0D">
        <w:rPr>
          <w:szCs w:val="20"/>
        </w:rPr>
        <w:tab/>
        <w:t>Governor droop and Governor Dead-Band settings shall be set in accordance with Section 2.2.7, Turbine Speed Governors.</w:t>
      </w:r>
    </w:p>
    <w:p w14:paraId="3E4D65FC" w14:textId="77777777" w:rsidR="008E2C0D" w:rsidRPr="008E2C0D" w:rsidRDefault="008E2C0D" w:rsidP="008E2C0D">
      <w:pPr>
        <w:spacing w:before="240" w:after="120"/>
        <w:jc w:val="both"/>
        <w:rPr>
          <w:b/>
          <w:i/>
          <w:smallCaps/>
        </w:rPr>
      </w:pPr>
      <w:r w:rsidRPr="008E2C0D">
        <w:rPr>
          <w:b/>
          <w:i/>
          <w:smallCaps/>
        </w:rPr>
        <w:t>Definitions</w:t>
      </w:r>
    </w:p>
    <w:p w14:paraId="3A4E3A9B" w14:textId="340E391E" w:rsidR="008E2C0D" w:rsidRPr="008E2C0D" w:rsidRDefault="008E2C0D" w:rsidP="008E2C0D">
      <w:r w:rsidRPr="008E2C0D">
        <w:rPr>
          <w:b/>
        </w:rPr>
        <w:t>Generation Resource Base Load =</w:t>
      </w:r>
      <w:r w:rsidRPr="008E2C0D">
        <w:t xml:space="preserve"> </w:t>
      </w:r>
      <w:ins w:id="63" w:author="ERCOT" w:date="2025-07-02T12:44:00Z" w16du:dateUtc="2025-07-02T17:44:00Z">
        <w:r w:rsidR="00AC6643">
          <w:t xml:space="preserve">Maximum Droop Response Range (MDRR) </w:t>
        </w:r>
      </w:ins>
      <w:del w:id="64" w:author="ERCOT" w:date="2025-06-11T22:23:00Z">
        <w:r w:rsidRPr="008E2C0D" w:rsidDel="001C2865">
          <w:delText>maximum Load capability for the season when frequency response test is performed</w:delText>
        </w:r>
      </w:del>
    </w:p>
    <w:p w14:paraId="662B1FC7" w14:textId="77777777" w:rsidR="008E2C0D" w:rsidRPr="008E2C0D" w:rsidRDefault="008E2C0D" w:rsidP="008E2C0D">
      <w:pPr>
        <w:ind w:left="2700" w:hanging="2700"/>
        <w:rPr>
          <w:b/>
        </w:rPr>
      </w:pPr>
    </w:p>
    <w:p w14:paraId="1F6EFC79" w14:textId="77777777" w:rsidR="008E2C0D" w:rsidRPr="008E2C0D" w:rsidRDefault="008E2C0D" w:rsidP="008E2C0D">
      <w:r w:rsidRPr="008E2C0D">
        <w:rPr>
          <w:b/>
        </w:rPr>
        <w:t>Gain MW for 0.1Hz</w:t>
      </w:r>
      <w:r w:rsidRPr="008E2C0D">
        <w:t xml:space="preserve"> = </w:t>
      </w:r>
      <w:r w:rsidRPr="008E2C0D">
        <w:rPr>
          <w:position w:val="-28"/>
        </w:rPr>
        <w:object w:dxaOrig="4200" w:dyaOrig="660" w14:anchorId="1C6D7133">
          <v:shape id="_x0000_i1047" type="#_x0000_t75" style="width:210pt;height:31.8pt" o:ole="">
            <v:imagedata r:id="rId41" o:title=""/>
          </v:shape>
          <o:OLEObject Type="Embed" ProgID="Equation.3" ShapeID="_x0000_i1047" DrawAspect="Content" ObjectID="_1818215561" r:id="rId42"/>
        </w:object>
      </w:r>
    </w:p>
    <w:p w14:paraId="7FD86600" w14:textId="77777777" w:rsidR="008E2C0D" w:rsidRPr="008E2C0D" w:rsidRDefault="008E2C0D" w:rsidP="008E2C0D">
      <w:pPr>
        <w:ind w:left="2070" w:firstLine="90"/>
      </w:pPr>
    </w:p>
    <w:p w14:paraId="2BCE091C" w14:textId="77777777" w:rsidR="008E2C0D" w:rsidRPr="008E2C0D" w:rsidRDefault="008E2C0D" w:rsidP="008E2C0D">
      <w:r w:rsidRPr="008E2C0D">
        <w:t>Where:</w:t>
      </w:r>
    </w:p>
    <w:p w14:paraId="1A403B6F" w14:textId="77777777" w:rsidR="008E2C0D" w:rsidRPr="008E2C0D" w:rsidRDefault="008E2C0D" w:rsidP="008E2C0D"/>
    <w:p w14:paraId="2D34D702" w14:textId="77777777" w:rsidR="008E2C0D" w:rsidRPr="008E2C0D" w:rsidRDefault="008E2C0D" w:rsidP="008E2C0D">
      <w:r w:rsidRPr="008E2C0D">
        <w:rPr>
          <w:i/>
        </w:rPr>
        <w:t>P</w:t>
      </w:r>
      <w:r w:rsidRPr="008E2C0D">
        <w:t xml:space="preserve"> = Generation Resource Base Load (MW)</w:t>
      </w:r>
    </w:p>
    <w:p w14:paraId="5F293EB7" w14:textId="77777777" w:rsidR="008E2C0D" w:rsidRPr="008E2C0D" w:rsidRDefault="008E2C0D" w:rsidP="008E2C0D"/>
    <w:p w14:paraId="4C57EE43" w14:textId="77777777" w:rsidR="008E2C0D" w:rsidRPr="008E2C0D" w:rsidRDefault="008E2C0D" w:rsidP="008E2C0D">
      <w:r w:rsidRPr="008E2C0D">
        <w:rPr>
          <w:i/>
        </w:rPr>
        <w:t>Droop</w:t>
      </w:r>
      <w:r w:rsidRPr="008E2C0D">
        <w:t xml:space="preserve"> </w:t>
      </w:r>
      <w:r w:rsidRPr="008E2C0D">
        <w:tab/>
        <w:t>= droop (%)</w:t>
      </w:r>
    </w:p>
    <w:p w14:paraId="645C5CE0" w14:textId="77777777" w:rsidR="008E2C0D" w:rsidRPr="008E2C0D" w:rsidRDefault="008E2C0D" w:rsidP="008E2C0D"/>
    <w:p w14:paraId="4663E3BA" w14:textId="77777777" w:rsidR="008E2C0D" w:rsidRPr="008E2C0D" w:rsidRDefault="008E2C0D" w:rsidP="008E2C0D">
      <w:r w:rsidRPr="008E2C0D">
        <w:rPr>
          <w:b/>
        </w:rPr>
        <w:t>Frequency Offset</w:t>
      </w:r>
      <w:r w:rsidRPr="008E2C0D">
        <w:t xml:space="preserve"> = +0.2 Hz and -0.2 Hz (+12 rpm and -12 rpm, for 3600 sync speed machines), outside Governor Dead-Band</w:t>
      </w:r>
    </w:p>
    <w:p w14:paraId="0124350F" w14:textId="77777777" w:rsidR="008E2C0D" w:rsidRPr="008E2C0D" w:rsidRDefault="008E2C0D" w:rsidP="008E2C0D">
      <w:pPr>
        <w:rPr>
          <w:b/>
        </w:rPr>
      </w:pPr>
    </w:p>
    <w:p w14:paraId="651435CC" w14:textId="77777777" w:rsidR="008E2C0D" w:rsidRPr="008E2C0D" w:rsidRDefault="008E2C0D" w:rsidP="008E2C0D">
      <w:r w:rsidRPr="008E2C0D">
        <w:rPr>
          <w:b/>
        </w:rPr>
        <w:t>Test frequency</w:t>
      </w:r>
      <w:r w:rsidRPr="008E2C0D">
        <w:t xml:space="preserve"> = Measured Frequency + Frequency Offset</w:t>
      </w:r>
    </w:p>
    <w:p w14:paraId="5360B989" w14:textId="77777777" w:rsidR="008E2C0D" w:rsidRPr="008E2C0D" w:rsidRDefault="008E2C0D" w:rsidP="008E2C0D">
      <w:pPr>
        <w:rPr>
          <w:b/>
        </w:rPr>
      </w:pPr>
    </w:p>
    <w:p w14:paraId="40BAADB0" w14:textId="77777777" w:rsidR="008E2C0D" w:rsidRPr="008E2C0D" w:rsidRDefault="008E2C0D" w:rsidP="008E2C0D">
      <w:r w:rsidRPr="008E2C0D">
        <w:rPr>
          <w:b/>
        </w:rPr>
        <w:t>MW Contribution</w:t>
      </w:r>
      <w:r w:rsidRPr="008E2C0D">
        <w:t xml:space="preserve"> = Gain MW to 0.1 Hz *10*Frequency Offset</w:t>
      </w:r>
    </w:p>
    <w:p w14:paraId="54A60883" w14:textId="77777777" w:rsidR="008E2C0D" w:rsidRPr="008E2C0D" w:rsidRDefault="008E2C0D" w:rsidP="008E2C0D"/>
    <w:p w14:paraId="00A15FB0" w14:textId="77777777" w:rsidR="008E2C0D" w:rsidRPr="008E2C0D" w:rsidRDefault="008E2C0D" w:rsidP="008E2C0D">
      <w:r w:rsidRPr="008E2C0D">
        <w:rPr>
          <w:b/>
        </w:rPr>
        <w:t>Calculated droop</w:t>
      </w:r>
      <w:r w:rsidRPr="008E2C0D">
        <w:t xml:space="preserve"> = - </w:t>
      </w:r>
      <w:r w:rsidRPr="008E2C0D">
        <w:rPr>
          <w:position w:val="-24"/>
        </w:rPr>
        <w:object w:dxaOrig="1120" w:dyaOrig="620" w14:anchorId="2D9C8034">
          <v:shape id="_x0000_i1048" type="#_x0000_t75" style="width:56.4pt;height:30.6pt" o:ole="">
            <v:imagedata r:id="rId43" o:title=""/>
          </v:shape>
          <o:OLEObject Type="Embed" ProgID="Equation.3" ShapeID="_x0000_i1048" DrawAspect="Content" ObjectID="_1818215562" r:id="rId44"/>
        </w:object>
      </w:r>
    </w:p>
    <w:p w14:paraId="49E08B19" w14:textId="77777777" w:rsidR="008E2C0D" w:rsidRPr="008E2C0D" w:rsidRDefault="008E2C0D" w:rsidP="008E2C0D"/>
    <w:p w14:paraId="464525B5" w14:textId="77777777" w:rsidR="008E2C0D" w:rsidRPr="008E2C0D" w:rsidRDefault="008E2C0D" w:rsidP="008E2C0D">
      <w:r w:rsidRPr="008E2C0D">
        <w:t>Where:</w:t>
      </w:r>
    </w:p>
    <w:p w14:paraId="65C47E13" w14:textId="77777777" w:rsidR="008E2C0D" w:rsidRPr="008E2C0D" w:rsidRDefault="008E2C0D" w:rsidP="008E2C0D"/>
    <w:p w14:paraId="3E257944" w14:textId="77777777" w:rsidR="008E2C0D" w:rsidRPr="008E2C0D" w:rsidRDefault="008E2C0D" w:rsidP="008E2C0D">
      <w:r w:rsidRPr="008E2C0D">
        <w:t>P = Generation Resource Base Load (MW)</w:t>
      </w:r>
    </w:p>
    <w:p w14:paraId="3EAA01CA" w14:textId="77777777" w:rsidR="008E2C0D" w:rsidRPr="008E2C0D" w:rsidRDefault="008E2C0D" w:rsidP="008E2C0D"/>
    <w:p w14:paraId="1B13854A" w14:textId="77777777" w:rsidR="008E2C0D" w:rsidRPr="008E2C0D" w:rsidRDefault="008E2C0D" w:rsidP="008E2C0D">
      <w:proofErr w:type="spellStart"/>
      <w:r w:rsidRPr="008E2C0D">
        <w:t>ΔHz</w:t>
      </w:r>
      <w:proofErr w:type="spellEnd"/>
      <w:r w:rsidRPr="008E2C0D">
        <w:t xml:space="preserve"> = Change in frequency (Hz), taking into account Governor Dead-Band</w:t>
      </w:r>
    </w:p>
    <w:p w14:paraId="56ED38BB" w14:textId="77777777" w:rsidR="008E2C0D" w:rsidRPr="008E2C0D" w:rsidRDefault="008E2C0D" w:rsidP="008E2C0D"/>
    <w:p w14:paraId="65A63765" w14:textId="77777777" w:rsidR="008E2C0D" w:rsidRPr="008E2C0D" w:rsidRDefault="008E2C0D" w:rsidP="008E2C0D">
      <w:r w:rsidRPr="008E2C0D">
        <w:t>ΔMW = Change in power output (MW)</w:t>
      </w:r>
    </w:p>
    <w:p w14:paraId="34A81940" w14:textId="77777777" w:rsidR="008E2C0D" w:rsidRPr="008E2C0D" w:rsidRDefault="008E2C0D" w:rsidP="008E2C0D"/>
    <w:p w14:paraId="2FDD73E2" w14:textId="77777777" w:rsidR="008E2C0D" w:rsidRPr="008E2C0D" w:rsidRDefault="008E2C0D" w:rsidP="008E2C0D">
      <w:pPr>
        <w:rPr>
          <w:b/>
          <w:i/>
          <w:smallCaps/>
        </w:rPr>
      </w:pPr>
      <w:r w:rsidRPr="008E2C0D">
        <w:rPr>
          <w:b/>
          <w:i/>
          <w:smallCaps/>
        </w:rPr>
        <w:t>Example</w:t>
      </w:r>
    </w:p>
    <w:p w14:paraId="5DB37174" w14:textId="77777777" w:rsidR="008E2C0D" w:rsidRPr="008E2C0D" w:rsidRDefault="008E2C0D" w:rsidP="008E2C0D"/>
    <w:p w14:paraId="48144C80" w14:textId="77777777" w:rsidR="008E2C0D" w:rsidRPr="008E2C0D" w:rsidRDefault="008E2C0D" w:rsidP="008E2C0D">
      <w:r w:rsidRPr="008E2C0D">
        <w:t>Generation Resource Base Load = 150 MW</w:t>
      </w:r>
    </w:p>
    <w:p w14:paraId="4DC7B0C7" w14:textId="77777777" w:rsidR="008E2C0D" w:rsidRPr="008E2C0D" w:rsidRDefault="008E2C0D" w:rsidP="008E2C0D"/>
    <w:p w14:paraId="00D599D0" w14:textId="77777777" w:rsidR="008E2C0D" w:rsidRPr="008E2C0D" w:rsidRDefault="008E2C0D" w:rsidP="008E2C0D">
      <w:r w:rsidRPr="008E2C0D">
        <w:t>Droop = 0.05 or 5% (use 0.05 for calculation)</w:t>
      </w:r>
    </w:p>
    <w:p w14:paraId="1D7A7A09" w14:textId="77777777" w:rsidR="008E2C0D" w:rsidRPr="008E2C0D" w:rsidRDefault="008E2C0D" w:rsidP="008E2C0D"/>
    <w:p w14:paraId="7EA86AF5" w14:textId="77777777" w:rsidR="008E2C0D" w:rsidRPr="008E2C0D" w:rsidRDefault="008E2C0D" w:rsidP="008E2C0D">
      <w:r w:rsidRPr="008E2C0D">
        <w:t>Governor Dead-Band = 0.034</w:t>
      </w:r>
    </w:p>
    <w:p w14:paraId="1E1C2D7B" w14:textId="77777777" w:rsidR="008E2C0D" w:rsidRPr="008E2C0D" w:rsidRDefault="008E2C0D" w:rsidP="008E2C0D"/>
    <w:p w14:paraId="3A099C47" w14:textId="77777777" w:rsidR="008E2C0D" w:rsidRPr="008E2C0D" w:rsidRDefault="008E2C0D" w:rsidP="008E2C0D">
      <w:r w:rsidRPr="008E2C0D">
        <w:t xml:space="preserve">Gain MW to 0.1 Hz = </w:t>
      </w:r>
      <w:r w:rsidRPr="008E2C0D">
        <w:rPr>
          <w:position w:val="-28"/>
        </w:rPr>
        <w:object w:dxaOrig="2400" w:dyaOrig="660" w14:anchorId="67EF1A16">
          <v:shape id="_x0000_i1049" type="#_x0000_t75" style="width:120pt;height:31.8pt" o:ole="">
            <v:imagedata r:id="rId45" o:title=""/>
          </v:shape>
          <o:OLEObject Type="Embed" ProgID="Equation.3" ShapeID="_x0000_i1049" DrawAspect="Content" ObjectID="_1818215563" r:id="rId46"/>
        </w:object>
      </w:r>
      <w:r w:rsidRPr="008E2C0D">
        <w:t xml:space="preserve"> = +/- 5.06 MW/0.1 Hz</w:t>
      </w:r>
    </w:p>
    <w:p w14:paraId="1DBD2C68" w14:textId="77777777" w:rsidR="008E2C0D" w:rsidRPr="008E2C0D" w:rsidRDefault="008E2C0D" w:rsidP="008E2C0D"/>
    <w:p w14:paraId="7D5D58BC" w14:textId="77777777" w:rsidR="008E2C0D" w:rsidRPr="008E2C0D" w:rsidRDefault="008E2C0D" w:rsidP="008E2C0D">
      <w:r w:rsidRPr="008E2C0D">
        <w:t>MW Contribution = 5.06*10*+/- (0.2) = +/-10.12 MW</w:t>
      </w:r>
    </w:p>
    <w:p w14:paraId="01222507" w14:textId="77777777" w:rsidR="008E2C0D" w:rsidRPr="008E2C0D" w:rsidRDefault="008E2C0D" w:rsidP="008E2C0D"/>
    <w:p w14:paraId="15F3336B" w14:textId="77777777" w:rsidR="008E2C0D" w:rsidRPr="008E2C0D" w:rsidRDefault="008E2C0D" w:rsidP="008E2C0D">
      <w:r w:rsidRPr="008E2C0D">
        <w:t>Expected under-frequency response:</w:t>
      </w:r>
      <w:r w:rsidRPr="008E2C0D">
        <w:tab/>
        <w:t xml:space="preserve"> +10.12 MW in 16 sec. for -0.2 Hz offset</w:t>
      </w:r>
    </w:p>
    <w:p w14:paraId="2E085A5A" w14:textId="77777777" w:rsidR="008E2C0D" w:rsidRPr="008E2C0D" w:rsidRDefault="008E2C0D" w:rsidP="008E2C0D">
      <w:r w:rsidRPr="008E2C0D">
        <w:t xml:space="preserve">Expected over-frequency response: </w:t>
      </w:r>
      <w:r w:rsidRPr="008E2C0D">
        <w:tab/>
        <w:t>-10.12 MW in 16 sec. for +0.2 Hz offset</w:t>
      </w:r>
    </w:p>
    <w:p w14:paraId="117F02CE" w14:textId="77777777" w:rsidR="008E2C0D" w:rsidRPr="008E2C0D" w:rsidRDefault="008E2C0D" w:rsidP="008E2C0D"/>
    <w:p w14:paraId="509B5B56" w14:textId="77777777" w:rsidR="008E2C0D" w:rsidRPr="008E2C0D" w:rsidRDefault="008E2C0D" w:rsidP="008E2C0D">
      <w:r w:rsidRPr="008E2C0D">
        <w:t>Minimum accepted under-frequency response: +7.08 MW in 15 sec. for -0.2 Hz offset</w:t>
      </w:r>
    </w:p>
    <w:p w14:paraId="730BC0CD" w14:textId="77777777" w:rsidR="008E2C0D" w:rsidRPr="008E2C0D" w:rsidRDefault="008E2C0D" w:rsidP="008E2C0D">
      <w:r w:rsidRPr="008E2C0D">
        <w:t>Minimum accepted over-frequency response:    -7.08 MW in 15 sec. for +0.2 Hz offset</w:t>
      </w:r>
    </w:p>
    <w:p w14:paraId="24F076CE" w14:textId="77777777" w:rsidR="008E2C0D" w:rsidRPr="008E2C0D" w:rsidRDefault="008E2C0D" w:rsidP="008E2C0D"/>
    <w:p w14:paraId="380A79E7" w14:textId="77777777" w:rsidR="008E2C0D" w:rsidRPr="008E2C0D" w:rsidRDefault="008E2C0D" w:rsidP="008E2C0D">
      <w:r w:rsidRPr="008E2C0D">
        <w:t>Calculated droop for 8 MW increase in power output in 16 sec. for -0.2 Hz offset:</w:t>
      </w:r>
    </w:p>
    <w:p w14:paraId="04F36E2F" w14:textId="77777777" w:rsidR="008E2C0D" w:rsidRPr="008E2C0D" w:rsidRDefault="008E2C0D" w:rsidP="008E2C0D"/>
    <w:p w14:paraId="09D6BDB2" w14:textId="77777777" w:rsidR="008E2C0D" w:rsidRPr="008E2C0D" w:rsidRDefault="008E2C0D" w:rsidP="008E2C0D">
      <w:r w:rsidRPr="008E2C0D">
        <w:t xml:space="preserve">Calculated </w:t>
      </w:r>
      <w:proofErr w:type="gramStart"/>
      <w:r w:rsidRPr="008E2C0D">
        <w:t>droop</w:t>
      </w:r>
      <w:proofErr w:type="gramEnd"/>
      <w:r w:rsidRPr="008E2C0D">
        <w:t xml:space="preserve"> = -</w:t>
      </w:r>
      <w:r w:rsidRPr="008E2C0D">
        <w:rPr>
          <w:position w:val="-24"/>
        </w:rPr>
        <w:object w:dxaOrig="1060" w:dyaOrig="620" w14:anchorId="5AC8BDF8">
          <v:shape id="_x0000_i1050" type="#_x0000_t75" style="width:52.8pt;height:30.6pt" o:ole="">
            <v:imagedata r:id="rId47" o:title=""/>
          </v:shape>
          <o:OLEObject Type="Embed" ProgID="Equation.3" ShapeID="_x0000_i1050" DrawAspect="Content" ObjectID="_1818215564" r:id="rId48"/>
        </w:object>
      </w:r>
      <w:r w:rsidRPr="008E2C0D">
        <w:t xml:space="preserve"> = 0.0625 or 6.25%</w:t>
      </w:r>
    </w:p>
    <w:p w14:paraId="2709A23B" w14:textId="77777777" w:rsidR="00307775" w:rsidRDefault="00307775" w:rsidP="008E2C0D">
      <w:pPr>
        <w:jc w:val="center"/>
        <w:rPr>
          <w:rFonts w:ascii="Times New Roman Bold" w:hAnsi="Times New Roman Bold"/>
          <w:b/>
          <w:caps/>
          <w:sz w:val="28"/>
        </w:rPr>
      </w:pPr>
    </w:p>
    <w:p w14:paraId="0E38071F" w14:textId="43C63C71" w:rsidR="008E2C0D" w:rsidRPr="008E2C0D" w:rsidRDefault="008E2C0D" w:rsidP="008E2C0D">
      <w:pPr>
        <w:jc w:val="center"/>
      </w:pPr>
      <w:r w:rsidRPr="008E2C0D">
        <w:rPr>
          <w:rFonts w:ascii="Times New Roman Bold" w:hAnsi="Times New Roman Bold"/>
          <w:b/>
          <w:caps/>
          <w:sz w:val="28"/>
        </w:rPr>
        <w:t>Generation Resource FREQUENCY RESPONSE TEST FORM</w:t>
      </w:r>
    </w:p>
    <w:p w14:paraId="1675DF3F" w14:textId="77777777" w:rsidR="008E2C0D" w:rsidRPr="008E2C0D" w:rsidRDefault="008E2C0D" w:rsidP="008E2C0D">
      <w:pPr>
        <w:spacing w:before="240" w:after="120"/>
        <w:rPr>
          <w:b/>
          <w:i/>
          <w:smallCaps/>
        </w:rPr>
      </w:pPr>
      <w:r w:rsidRPr="008E2C0D">
        <w:rPr>
          <w:b/>
          <w:i/>
          <w:smallCaps/>
        </w:rPr>
        <w:t>General Information</w:t>
      </w:r>
    </w:p>
    <w:p w14:paraId="43022317"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t xml:space="preserve"> </w:t>
      </w:r>
    </w:p>
    <w:p w14:paraId="440913D4"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2B4A8A21"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65A1CCDB" w14:textId="77777777" w:rsidR="008E2C0D" w:rsidRPr="008E2C0D" w:rsidRDefault="008E2C0D" w:rsidP="008E2C0D">
      <w:pPr>
        <w:spacing w:after="120"/>
        <w:rPr>
          <w:b/>
          <w:i/>
          <w:smallCaps/>
        </w:rPr>
      </w:pPr>
    </w:p>
    <w:p w14:paraId="0B3CE898" w14:textId="77777777" w:rsidR="008E2C0D" w:rsidRPr="008E2C0D" w:rsidRDefault="008E2C0D" w:rsidP="008E2C0D">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1D593DFD" w14:textId="77777777" w:rsidTr="004D7DBD">
        <w:trPr>
          <w:trHeight w:val="387"/>
        </w:trPr>
        <w:tc>
          <w:tcPr>
            <w:tcW w:w="450" w:type="dxa"/>
          </w:tcPr>
          <w:p w14:paraId="3AB3CC70" w14:textId="77777777" w:rsidR="008E2C0D" w:rsidRPr="008E2C0D" w:rsidRDefault="008E2C0D" w:rsidP="008E2C0D">
            <w:pPr>
              <w:jc w:val="center"/>
              <w:rPr>
                <w:b/>
              </w:rPr>
            </w:pPr>
          </w:p>
        </w:tc>
        <w:tc>
          <w:tcPr>
            <w:tcW w:w="4140" w:type="dxa"/>
          </w:tcPr>
          <w:p w14:paraId="1EB6A787" w14:textId="77777777" w:rsidR="008E2C0D" w:rsidRPr="008E2C0D" w:rsidRDefault="008E2C0D" w:rsidP="008E2C0D">
            <w:pPr>
              <w:jc w:val="center"/>
              <w:rPr>
                <w:b/>
              </w:rPr>
            </w:pPr>
          </w:p>
        </w:tc>
        <w:tc>
          <w:tcPr>
            <w:tcW w:w="2160" w:type="dxa"/>
          </w:tcPr>
          <w:p w14:paraId="60459A6B" w14:textId="77777777" w:rsidR="008E2C0D" w:rsidRPr="008E2C0D" w:rsidRDefault="008E2C0D" w:rsidP="008E2C0D">
            <w:pPr>
              <w:jc w:val="center"/>
              <w:rPr>
                <w:b/>
              </w:rPr>
            </w:pPr>
            <w:r w:rsidRPr="008E2C0D">
              <w:rPr>
                <w:b/>
              </w:rPr>
              <w:t>Test with +0.2 Hz</w:t>
            </w:r>
          </w:p>
        </w:tc>
        <w:tc>
          <w:tcPr>
            <w:tcW w:w="1998" w:type="dxa"/>
          </w:tcPr>
          <w:p w14:paraId="6941D36F" w14:textId="77777777" w:rsidR="008E2C0D" w:rsidRPr="008E2C0D" w:rsidRDefault="008E2C0D" w:rsidP="008E2C0D">
            <w:pPr>
              <w:jc w:val="center"/>
              <w:rPr>
                <w:b/>
              </w:rPr>
            </w:pPr>
            <w:r w:rsidRPr="008E2C0D">
              <w:rPr>
                <w:b/>
              </w:rPr>
              <w:t>Test with -0.2 Hz</w:t>
            </w:r>
          </w:p>
        </w:tc>
      </w:tr>
      <w:tr w:rsidR="008E2C0D" w:rsidRPr="008E2C0D" w14:paraId="4E47AB22" w14:textId="77777777" w:rsidTr="004D7DBD">
        <w:trPr>
          <w:trHeight w:val="494"/>
        </w:trPr>
        <w:tc>
          <w:tcPr>
            <w:tcW w:w="450" w:type="dxa"/>
          </w:tcPr>
          <w:p w14:paraId="03ABE5A3" w14:textId="77777777" w:rsidR="008E2C0D" w:rsidRPr="008E2C0D" w:rsidRDefault="008E2C0D" w:rsidP="008E2C0D">
            <w:pPr>
              <w:jc w:val="center"/>
              <w:rPr>
                <w:b/>
              </w:rPr>
            </w:pPr>
            <w:r w:rsidRPr="008E2C0D">
              <w:rPr>
                <w:b/>
              </w:rPr>
              <w:t>1</w:t>
            </w:r>
          </w:p>
        </w:tc>
        <w:tc>
          <w:tcPr>
            <w:tcW w:w="4140" w:type="dxa"/>
          </w:tcPr>
          <w:p w14:paraId="74953FB4" w14:textId="77777777" w:rsidR="008E2C0D" w:rsidRPr="008E2C0D" w:rsidRDefault="008E2C0D" w:rsidP="008E2C0D">
            <w:pPr>
              <w:jc w:val="center"/>
              <w:rPr>
                <w:b/>
              </w:rPr>
            </w:pPr>
            <w:r w:rsidRPr="008E2C0D">
              <w:rPr>
                <w:b/>
              </w:rPr>
              <w:t>Generation Resource Base Load</w:t>
            </w:r>
          </w:p>
        </w:tc>
        <w:tc>
          <w:tcPr>
            <w:tcW w:w="2160" w:type="dxa"/>
          </w:tcPr>
          <w:p w14:paraId="1CB9E403" w14:textId="77777777" w:rsidR="008E2C0D" w:rsidRPr="008E2C0D" w:rsidRDefault="008E2C0D" w:rsidP="008E2C0D">
            <w:pPr>
              <w:jc w:val="right"/>
            </w:pPr>
          </w:p>
        </w:tc>
        <w:tc>
          <w:tcPr>
            <w:tcW w:w="1998" w:type="dxa"/>
          </w:tcPr>
          <w:p w14:paraId="226D183D" w14:textId="77777777" w:rsidR="008E2C0D" w:rsidRPr="008E2C0D" w:rsidRDefault="008E2C0D" w:rsidP="008E2C0D">
            <w:pPr>
              <w:jc w:val="right"/>
            </w:pPr>
          </w:p>
        </w:tc>
      </w:tr>
      <w:tr w:rsidR="008E2C0D" w:rsidRPr="008E2C0D" w14:paraId="317B8D92" w14:textId="77777777" w:rsidTr="004D7DBD">
        <w:trPr>
          <w:trHeight w:val="485"/>
        </w:trPr>
        <w:tc>
          <w:tcPr>
            <w:tcW w:w="450" w:type="dxa"/>
          </w:tcPr>
          <w:p w14:paraId="2E7D226D" w14:textId="77777777" w:rsidR="008E2C0D" w:rsidRPr="008E2C0D" w:rsidRDefault="008E2C0D" w:rsidP="008E2C0D">
            <w:pPr>
              <w:jc w:val="center"/>
              <w:rPr>
                <w:b/>
              </w:rPr>
            </w:pPr>
            <w:r w:rsidRPr="008E2C0D">
              <w:rPr>
                <w:b/>
              </w:rPr>
              <w:t>2</w:t>
            </w:r>
          </w:p>
        </w:tc>
        <w:tc>
          <w:tcPr>
            <w:tcW w:w="4140" w:type="dxa"/>
          </w:tcPr>
          <w:p w14:paraId="119E78BB" w14:textId="77777777" w:rsidR="008E2C0D" w:rsidRPr="008E2C0D" w:rsidRDefault="008E2C0D" w:rsidP="008E2C0D">
            <w:pPr>
              <w:jc w:val="center"/>
              <w:rPr>
                <w:b/>
              </w:rPr>
            </w:pPr>
            <w:r w:rsidRPr="008E2C0D">
              <w:rPr>
                <w:b/>
              </w:rPr>
              <w:t>GAIN MW to 0.1Hz</w:t>
            </w:r>
          </w:p>
        </w:tc>
        <w:tc>
          <w:tcPr>
            <w:tcW w:w="2160" w:type="dxa"/>
          </w:tcPr>
          <w:p w14:paraId="078A5C34" w14:textId="77777777" w:rsidR="008E2C0D" w:rsidRPr="008E2C0D" w:rsidRDefault="008E2C0D" w:rsidP="008E2C0D">
            <w:pPr>
              <w:jc w:val="right"/>
            </w:pPr>
          </w:p>
        </w:tc>
        <w:tc>
          <w:tcPr>
            <w:tcW w:w="1998" w:type="dxa"/>
          </w:tcPr>
          <w:p w14:paraId="61FFE831" w14:textId="77777777" w:rsidR="008E2C0D" w:rsidRPr="008E2C0D" w:rsidRDefault="008E2C0D" w:rsidP="008E2C0D">
            <w:pPr>
              <w:jc w:val="right"/>
            </w:pPr>
          </w:p>
        </w:tc>
      </w:tr>
      <w:tr w:rsidR="008E2C0D" w:rsidRPr="008E2C0D" w14:paraId="1CC722A0" w14:textId="77777777" w:rsidTr="004D7DBD">
        <w:trPr>
          <w:trHeight w:val="360"/>
        </w:trPr>
        <w:tc>
          <w:tcPr>
            <w:tcW w:w="450" w:type="dxa"/>
          </w:tcPr>
          <w:p w14:paraId="6BF2F7D9" w14:textId="77777777" w:rsidR="008E2C0D" w:rsidRPr="008E2C0D" w:rsidRDefault="008E2C0D" w:rsidP="008E2C0D">
            <w:pPr>
              <w:jc w:val="center"/>
              <w:rPr>
                <w:b/>
              </w:rPr>
            </w:pPr>
            <w:r w:rsidRPr="008E2C0D">
              <w:rPr>
                <w:b/>
              </w:rPr>
              <w:t>3</w:t>
            </w:r>
          </w:p>
        </w:tc>
        <w:tc>
          <w:tcPr>
            <w:tcW w:w="4140" w:type="dxa"/>
          </w:tcPr>
          <w:p w14:paraId="631B298E" w14:textId="77777777" w:rsidR="008E2C0D" w:rsidRPr="008E2C0D" w:rsidRDefault="008E2C0D" w:rsidP="008E2C0D">
            <w:pPr>
              <w:jc w:val="center"/>
              <w:rPr>
                <w:b/>
              </w:rPr>
            </w:pPr>
            <w:r w:rsidRPr="008E2C0D">
              <w:rPr>
                <w:b/>
              </w:rPr>
              <w:t xml:space="preserve">Calculated </w:t>
            </w:r>
          </w:p>
          <w:p w14:paraId="241611D1" w14:textId="77777777" w:rsidR="008E2C0D" w:rsidRPr="008E2C0D" w:rsidRDefault="008E2C0D" w:rsidP="008E2C0D">
            <w:pPr>
              <w:jc w:val="center"/>
              <w:rPr>
                <w:b/>
              </w:rPr>
            </w:pPr>
            <w:r w:rsidRPr="008E2C0D">
              <w:rPr>
                <w:b/>
              </w:rPr>
              <w:t>MW Contribution</w:t>
            </w:r>
          </w:p>
        </w:tc>
        <w:tc>
          <w:tcPr>
            <w:tcW w:w="2160" w:type="dxa"/>
          </w:tcPr>
          <w:p w14:paraId="7DB6419C" w14:textId="77777777" w:rsidR="008E2C0D" w:rsidRPr="008E2C0D" w:rsidRDefault="008E2C0D" w:rsidP="008E2C0D">
            <w:pPr>
              <w:jc w:val="right"/>
            </w:pPr>
          </w:p>
        </w:tc>
        <w:tc>
          <w:tcPr>
            <w:tcW w:w="1998" w:type="dxa"/>
          </w:tcPr>
          <w:p w14:paraId="53FFF0D6" w14:textId="77777777" w:rsidR="008E2C0D" w:rsidRPr="008E2C0D" w:rsidRDefault="008E2C0D" w:rsidP="008E2C0D">
            <w:pPr>
              <w:jc w:val="right"/>
            </w:pPr>
          </w:p>
        </w:tc>
      </w:tr>
      <w:tr w:rsidR="008E2C0D" w:rsidRPr="008E2C0D" w14:paraId="63C47B26" w14:textId="77777777" w:rsidTr="004D7DBD">
        <w:trPr>
          <w:trHeight w:val="539"/>
        </w:trPr>
        <w:tc>
          <w:tcPr>
            <w:tcW w:w="450" w:type="dxa"/>
          </w:tcPr>
          <w:p w14:paraId="1E8828A5" w14:textId="77777777" w:rsidR="008E2C0D" w:rsidRPr="008E2C0D" w:rsidRDefault="008E2C0D" w:rsidP="008E2C0D">
            <w:pPr>
              <w:jc w:val="center"/>
              <w:rPr>
                <w:b/>
              </w:rPr>
            </w:pPr>
            <w:r w:rsidRPr="008E2C0D">
              <w:rPr>
                <w:b/>
              </w:rPr>
              <w:t>4</w:t>
            </w:r>
          </w:p>
        </w:tc>
        <w:tc>
          <w:tcPr>
            <w:tcW w:w="4140" w:type="dxa"/>
          </w:tcPr>
          <w:p w14:paraId="688C1795" w14:textId="77777777" w:rsidR="008E2C0D" w:rsidRPr="008E2C0D" w:rsidRDefault="008E2C0D" w:rsidP="008E2C0D">
            <w:pPr>
              <w:jc w:val="center"/>
              <w:rPr>
                <w:b/>
              </w:rPr>
            </w:pPr>
            <w:r w:rsidRPr="008E2C0D">
              <w:rPr>
                <w:b/>
              </w:rPr>
              <w:t>MW at test start (t</w:t>
            </w:r>
            <w:r w:rsidRPr="008E2C0D">
              <w:rPr>
                <w:b/>
                <w:vertAlign w:val="subscript"/>
              </w:rPr>
              <w:t>0</w:t>
            </w:r>
            <w:r w:rsidRPr="008E2C0D">
              <w:rPr>
                <w:b/>
              </w:rPr>
              <w:t>)</w:t>
            </w:r>
          </w:p>
        </w:tc>
        <w:tc>
          <w:tcPr>
            <w:tcW w:w="2160" w:type="dxa"/>
          </w:tcPr>
          <w:p w14:paraId="6171A092" w14:textId="77777777" w:rsidR="008E2C0D" w:rsidRPr="008E2C0D" w:rsidRDefault="008E2C0D" w:rsidP="008E2C0D">
            <w:pPr>
              <w:spacing w:before="240" w:after="60"/>
              <w:jc w:val="right"/>
              <w:outlineLvl w:val="8"/>
            </w:pPr>
          </w:p>
        </w:tc>
        <w:tc>
          <w:tcPr>
            <w:tcW w:w="1998" w:type="dxa"/>
          </w:tcPr>
          <w:p w14:paraId="5F29DB07" w14:textId="77777777" w:rsidR="008E2C0D" w:rsidRPr="008E2C0D" w:rsidRDefault="008E2C0D" w:rsidP="008E2C0D">
            <w:pPr>
              <w:spacing w:before="240" w:after="60"/>
              <w:jc w:val="right"/>
              <w:outlineLvl w:val="8"/>
            </w:pPr>
          </w:p>
        </w:tc>
      </w:tr>
      <w:tr w:rsidR="008E2C0D" w:rsidRPr="008E2C0D" w14:paraId="71CEB886" w14:textId="77777777" w:rsidTr="004D7DBD">
        <w:trPr>
          <w:trHeight w:val="449"/>
        </w:trPr>
        <w:tc>
          <w:tcPr>
            <w:tcW w:w="450" w:type="dxa"/>
          </w:tcPr>
          <w:p w14:paraId="03B55852" w14:textId="77777777" w:rsidR="008E2C0D" w:rsidRPr="008E2C0D" w:rsidRDefault="008E2C0D" w:rsidP="008E2C0D">
            <w:pPr>
              <w:jc w:val="center"/>
              <w:rPr>
                <w:b/>
              </w:rPr>
            </w:pPr>
            <w:r w:rsidRPr="008E2C0D">
              <w:rPr>
                <w:b/>
              </w:rPr>
              <w:t>5</w:t>
            </w:r>
          </w:p>
        </w:tc>
        <w:tc>
          <w:tcPr>
            <w:tcW w:w="4140" w:type="dxa"/>
          </w:tcPr>
          <w:p w14:paraId="5F09EA66"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+ 16 sec</w:t>
            </w:r>
          </w:p>
        </w:tc>
        <w:tc>
          <w:tcPr>
            <w:tcW w:w="2160" w:type="dxa"/>
          </w:tcPr>
          <w:p w14:paraId="1A723621" w14:textId="77777777" w:rsidR="008E2C0D" w:rsidRPr="008E2C0D" w:rsidRDefault="008E2C0D" w:rsidP="008E2C0D">
            <w:pPr>
              <w:jc w:val="right"/>
            </w:pPr>
            <w:r w:rsidRPr="008E2C0D">
              <w:rPr>
                <w:b/>
              </w:rPr>
              <w:t xml:space="preserve"> </w:t>
            </w:r>
          </w:p>
        </w:tc>
        <w:tc>
          <w:tcPr>
            <w:tcW w:w="1998" w:type="dxa"/>
          </w:tcPr>
          <w:p w14:paraId="2A93591F" w14:textId="77777777" w:rsidR="008E2C0D" w:rsidRPr="008E2C0D" w:rsidRDefault="008E2C0D" w:rsidP="008E2C0D">
            <w:pPr>
              <w:jc w:val="right"/>
            </w:pPr>
          </w:p>
        </w:tc>
      </w:tr>
      <w:tr w:rsidR="008E2C0D" w:rsidRPr="008E2C0D" w14:paraId="5E4D348D" w14:textId="77777777" w:rsidTr="004D7DBD">
        <w:trPr>
          <w:trHeight w:val="494"/>
        </w:trPr>
        <w:tc>
          <w:tcPr>
            <w:tcW w:w="450" w:type="dxa"/>
          </w:tcPr>
          <w:p w14:paraId="2289EAB6" w14:textId="77777777" w:rsidR="008E2C0D" w:rsidRPr="008E2C0D" w:rsidRDefault="008E2C0D" w:rsidP="008E2C0D">
            <w:pPr>
              <w:jc w:val="center"/>
              <w:rPr>
                <w:b/>
              </w:rPr>
            </w:pPr>
            <w:r w:rsidRPr="008E2C0D">
              <w:rPr>
                <w:b/>
              </w:rPr>
              <w:t>6</w:t>
            </w:r>
          </w:p>
        </w:tc>
        <w:tc>
          <w:tcPr>
            <w:tcW w:w="4140" w:type="dxa"/>
          </w:tcPr>
          <w:p w14:paraId="1FFE0FAD" w14:textId="77777777" w:rsidR="008E2C0D" w:rsidRPr="008E2C0D" w:rsidRDefault="008E2C0D" w:rsidP="008E2C0D">
            <w:pPr>
              <w:jc w:val="center"/>
              <w:rPr>
                <w:b/>
              </w:rPr>
            </w:pPr>
            <w:r w:rsidRPr="008E2C0D">
              <w:rPr>
                <w:b/>
              </w:rPr>
              <w:t>MW Contribution</w:t>
            </w:r>
          </w:p>
          <w:p w14:paraId="70AC253B" w14:textId="77777777" w:rsidR="008E2C0D" w:rsidRPr="008E2C0D" w:rsidRDefault="008E2C0D" w:rsidP="008E2C0D">
            <w:pPr>
              <w:jc w:val="center"/>
              <w:rPr>
                <w:b/>
              </w:rPr>
            </w:pPr>
            <w:r w:rsidRPr="008E2C0D">
              <w:rPr>
                <w:b/>
              </w:rPr>
              <w:t>at t</w:t>
            </w:r>
            <w:r w:rsidRPr="008E2C0D">
              <w:rPr>
                <w:b/>
                <w:vertAlign w:val="subscript"/>
              </w:rPr>
              <w:t xml:space="preserve">0 </w:t>
            </w:r>
            <w:r w:rsidRPr="008E2C0D">
              <w:rPr>
                <w:b/>
              </w:rPr>
              <w:t>+ 16 sec</w:t>
            </w:r>
          </w:p>
        </w:tc>
        <w:tc>
          <w:tcPr>
            <w:tcW w:w="2160" w:type="dxa"/>
          </w:tcPr>
          <w:p w14:paraId="171D29EB" w14:textId="77777777" w:rsidR="008E2C0D" w:rsidRPr="008E2C0D" w:rsidRDefault="008E2C0D" w:rsidP="008E2C0D">
            <w:pPr>
              <w:spacing w:before="240" w:after="60"/>
              <w:jc w:val="right"/>
              <w:outlineLvl w:val="8"/>
            </w:pPr>
          </w:p>
        </w:tc>
        <w:tc>
          <w:tcPr>
            <w:tcW w:w="1998" w:type="dxa"/>
          </w:tcPr>
          <w:p w14:paraId="54DDDBFC" w14:textId="77777777" w:rsidR="008E2C0D" w:rsidRPr="008E2C0D" w:rsidRDefault="008E2C0D" w:rsidP="008E2C0D">
            <w:pPr>
              <w:spacing w:before="240" w:after="60"/>
              <w:jc w:val="right"/>
              <w:outlineLvl w:val="8"/>
            </w:pPr>
          </w:p>
        </w:tc>
      </w:tr>
      <w:tr w:rsidR="008E2C0D" w:rsidRPr="008E2C0D" w14:paraId="793B3D75" w14:textId="77777777" w:rsidTr="004D7DBD">
        <w:trPr>
          <w:trHeight w:val="440"/>
        </w:trPr>
        <w:tc>
          <w:tcPr>
            <w:tcW w:w="450" w:type="dxa"/>
          </w:tcPr>
          <w:p w14:paraId="52E5F58A" w14:textId="77777777" w:rsidR="008E2C0D" w:rsidRPr="008E2C0D" w:rsidRDefault="008E2C0D" w:rsidP="008E2C0D">
            <w:pPr>
              <w:jc w:val="center"/>
              <w:rPr>
                <w:b/>
              </w:rPr>
            </w:pPr>
            <w:r w:rsidRPr="008E2C0D">
              <w:rPr>
                <w:b/>
              </w:rPr>
              <w:lastRenderedPageBreak/>
              <w:t>7</w:t>
            </w:r>
          </w:p>
        </w:tc>
        <w:tc>
          <w:tcPr>
            <w:tcW w:w="4140" w:type="dxa"/>
          </w:tcPr>
          <w:p w14:paraId="5B0993AF"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+ 46 sec</w:t>
            </w:r>
          </w:p>
        </w:tc>
        <w:tc>
          <w:tcPr>
            <w:tcW w:w="2160" w:type="dxa"/>
          </w:tcPr>
          <w:p w14:paraId="197397A3" w14:textId="77777777" w:rsidR="008E2C0D" w:rsidRPr="008E2C0D" w:rsidRDefault="008E2C0D" w:rsidP="008E2C0D">
            <w:pPr>
              <w:spacing w:before="240" w:after="60"/>
              <w:jc w:val="right"/>
              <w:outlineLvl w:val="8"/>
            </w:pPr>
          </w:p>
        </w:tc>
        <w:tc>
          <w:tcPr>
            <w:tcW w:w="1998" w:type="dxa"/>
          </w:tcPr>
          <w:p w14:paraId="028D13BF" w14:textId="77777777" w:rsidR="008E2C0D" w:rsidRPr="008E2C0D" w:rsidRDefault="008E2C0D" w:rsidP="008E2C0D">
            <w:pPr>
              <w:spacing w:before="240" w:after="60"/>
              <w:jc w:val="right"/>
              <w:outlineLvl w:val="8"/>
            </w:pPr>
          </w:p>
        </w:tc>
      </w:tr>
      <w:tr w:rsidR="008E2C0D" w:rsidRPr="008E2C0D" w14:paraId="02284675" w14:textId="77777777" w:rsidTr="004D7DBD">
        <w:trPr>
          <w:trHeight w:val="360"/>
        </w:trPr>
        <w:tc>
          <w:tcPr>
            <w:tcW w:w="450" w:type="dxa"/>
          </w:tcPr>
          <w:p w14:paraId="70B19EC0" w14:textId="77777777" w:rsidR="008E2C0D" w:rsidRPr="008E2C0D" w:rsidRDefault="008E2C0D" w:rsidP="008E2C0D">
            <w:pPr>
              <w:jc w:val="center"/>
              <w:rPr>
                <w:b/>
              </w:rPr>
            </w:pPr>
            <w:r w:rsidRPr="008E2C0D">
              <w:rPr>
                <w:b/>
              </w:rPr>
              <w:t>8</w:t>
            </w:r>
          </w:p>
        </w:tc>
        <w:tc>
          <w:tcPr>
            <w:tcW w:w="4140" w:type="dxa"/>
          </w:tcPr>
          <w:p w14:paraId="69241639" w14:textId="77777777" w:rsidR="008E2C0D" w:rsidRPr="008E2C0D" w:rsidRDefault="008E2C0D" w:rsidP="008E2C0D">
            <w:pPr>
              <w:jc w:val="center"/>
              <w:rPr>
                <w:b/>
              </w:rPr>
            </w:pPr>
            <w:r w:rsidRPr="008E2C0D">
              <w:rPr>
                <w:b/>
              </w:rPr>
              <w:t>Calculated droop</w:t>
            </w:r>
          </w:p>
        </w:tc>
        <w:tc>
          <w:tcPr>
            <w:tcW w:w="2160" w:type="dxa"/>
          </w:tcPr>
          <w:p w14:paraId="287566E5" w14:textId="77777777" w:rsidR="008E2C0D" w:rsidRPr="008E2C0D" w:rsidRDefault="008E2C0D" w:rsidP="008E2C0D">
            <w:pPr>
              <w:jc w:val="right"/>
            </w:pPr>
          </w:p>
        </w:tc>
        <w:tc>
          <w:tcPr>
            <w:tcW w:w="1998" w:type="dxa"/>
          </w:tcPr>
          <w:p w14:paraId="3AF91F08" w14:textId="77777777" w:rsidR="008E2C0D" w:rsidRPr="008E2C0D" w:rsidRDefault="008E2C0D" w:rsidP="008E2C0D">
            <w:pPr>
              <w:jc w:val="right"/>
            </w:pPr>
          </w:p>
        </w:tc>
      </w:tr>
      <w:tr w:rsidR="008E2C0D" w:rsidRPr="008E2C0D" w14:paraId="1B45DCBD" w14:textId="77777777" w:rsidTr="004D7DBD">
        <w:trPr>
          <w:trHeight w:val="360"/>
        </w:trPr>
        <w:tc>
          <w:tcPr>
            <w:tcW w:w="450" w:type="dxa"/>
          </w:tcPr>
          <w:p w14:paraId="5E23B418" w14:textId="77777777" w:rsidR="008E2C0D" w:rsidRPr="008E2C0D" w:rsidRDefault="008E2C0D" w:rsidP="008E2C0D">
            <w:pPr>
              <w:jc w:val="center"/>
              <w:rPr>
                <w:b/>
              </w:rPr>
            </w:pPr>
            <w:r w:rsidRPr="008E2C0D">
              <w:rPr>
                <w:b/>
              </w:rPr>
              <w:t>9</w:t>
            </w:r>
          </w:p>
        </w:tc>
        <w:tc>
          <w:tcPr>
            <w:tcW w:w="4140" w:type="dxa"/>
          </w:tcPr>
          <w:p w14:paraId="1AC0E267" w14:textId="77777777" w:rsidR="008E2C0D" w:rsidRPr="008E2C0D" w:rsidRDefault="008E2C0D" w:rsidP="008E2C0D">
            <w:pPr>
              <w:jc w:val="center"/>
              <w:rPr>
                <w:b/>
              </w:rPr>
            </w:pPr>
            <w:r w:rsidRPr="008E2C0D">
              <w:rPr>
                <w:b/>
              </w:rPr>
              <w:t>CONCLUSION</w:t>
            </w:r>
          </w:p>
          <w:p w14:paraId="74BA4030" w14:textId="77777777" w:rsidR="008E2C0D" w:rsidRPr="008E2C0D" w:rsidRDefault="008E2C0D" w:rsidP="008E2C0D">
            <w:pPr>
              <w:jc w:val="center"/>
              <w:rPr>
                <w:b/>
              </w:rPr>
            </w:pPr>
            <w:r w:rsidRPr="008E2C0D">
              <w:rPr>
                <w:b/>
              </w:rPr>
              <w:t>(PASSED/FAILED)</w:t>
            </w:r>
          </w:p>
        </w:tc>
        <w:tc>
          <w:tcPr>
            <w:tcW w:w="2160" w:type="dxa"/>
          </w:tcPr>
          <w:p w14:paraId="283D692D" w14:textId="77777777" w:rsidR="008E2C0D" w:rsidRPr="008E2C0D" w:rsidRDefault="008E2C0D" w:rsidP="008E2C0D">
            <w:pPr>
              <w:jc w:val="right"/>
            </w:pPr>
          </w:p>
        </w:tc>
        <w:tc>
          <w:tcPr>
            <w:tcW w:w="1998" w:type="dxa"/>
          </w:tcPr>
          <w:p w14:paraId="56F8A103" w14:textId="77777777" w:rsidR="008E2C0D" w:rsidRPr="008E2C0D" w:rsidRDefault="008E2C0D" w:rsidP="008E2C0D">
            <w:pPr>
              <w:jc w:val="right"/>
            </w:pPr>
          </w:p>
        </w:tc>
      </w:tr>
    </w:tbl>
    <w:p w14:paraId="623200AC" w14:textId="77777777" w:rsidR="008E2C0D" w:rsidRPr="008E2C0D" w:rsidRDefault="008E2C0D" w:rsidP="008E2C0D"/>
    <w:p w14:paraId="3350A14C"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3748C025" w14:textId="77777777" w:rsidR="008E2C0D" w:rsidRPr="008E2C0D" w:rsidRDefault="008E2C0D" w:rsidP="008E2C0D"/>
    <w:p w14:paraId="7D00159E" w14:textId="77777777" w:rsidR="008E2C0D" w:rsidRPr="008E2C0D" w:rsidRDefault="008E2C0D" w:rsidP="008E2C0D">
      <w:pPr>
        <w:spacing w:after="120"/>
        <w:rPr>
          <w:b/>
          <w:i/>
          <w:smallCaps/>
        </w:rPr>
      </w:pPr>
      <w:r w:rsidRPr="008E2C0D">
        <w:rPr>
          <w:b/>
          <w:i/>
          <w:smallCaps/>
        </w:rPr>
        <w:t>Submittal</w:t>
      </w:r>
    </w:p>
    <w:p w14:paraId="074A47DC" w14:textId="77777777" w:rsidR="008E2C0D" w:rsidRPr="008E2C0D" w:rsidRDefault="008E2C0D" w:rsidP="008E2C0D">
      <w:pPr>
        <w:spacing w:after="120"/>
        <w:jc w:val="both"/>
        <w:rPr>
          <w:u w:val="single"/>
        </w:rPr>
      </w:pPr>
      <w:r w:rsidRPr="008E2C0D">
        <w:t>Resource Entity Representative:  _____________________________________________</w:t>
      </w:r>
    </w:p>
    <w:p w14:paraId="47B38755" w14:textId="77777777" w:rsidR="008E2C0D" w:rsidRPr="008E2C0D" w:rsidRDefault="008E2C0D" w:rsidP="008E2C0D">
      <w:pPr>
        <w:spacing w:after="120"/>
        <w:jc w:val="both"/>
        <w:rPr>
          <w:u w:val="single"/>
        </w:rPr>
      </w:pPr>
      <w:r w:rsidRPr="008E2C0D">
        <w:t>QSE Representative:  ______________________________________________________</w:t>
      </w:r>
    </w:p>
    <w:p w14:paraId="4D5B9B80" w14:textId="77777777" w:rsidR="008E2C0D" w:rsidRPr="008E2C0D" w:rsidRDefault="008E2C0D" w:rsidP="008E2C0D">
      <w:pPr>
        <w:spacing w:after="120"/>
        <w:jc w:val="center"/>
        <w:rPr>
          <w:u w:val="single"/>
        </w:rPr>
      </w:pPr>
      <w:r w:rsidRPr="008E2C0D">
        <w:t>Date submitted to ERCOT Representative: _____________________________________</w:t>
      </w:r>
    </w:p>
    <w:p w14:paraId="4E694C40" w14:textId="77777777" w:rsidR="008E2C0D" w:rsidRPr="008E2C0D" w:rsidRDefault="008E2C0D" w:rsidP="008E2C0D">
      <w:pPr>
        <w:spacing w:after="120"/>
        <w:jc w:val="center"/>
        <w:rPr>
          <w:rFonts w:ascii="Times New Roman Bold" w:hAnsi="Times New Roman Bold"/>
          <w:b/>
          <w:caps/>
          <w:sz w:val="28"/>
          <w:szCs w:val="20"/>
        </w:rPr>
      </w:pPr>
    </w:p>
    <w:p w14:paraId="389F096B" w14:textId="77777777" w:rsidR="008E2C0D" w:rsidRPr="008E2C0D" w:rsidRDefault="008E2C0D" w:rsidP="008E2C0D">
      <w:pPr>
        <w:spacing w:after="120"/>
        <w:jc w:val="center"/>
        <w:rPr>
          <w:rFonts w:ascii="Times New Roman Bold" w:hAnsi="Times New Roman Bold"/>
          <w:b/>
          <w:caps/>
          <w:sz w:val="28"/>
          <w:szCs w:val="20"/>
        </w:rPr>
      </w:pPr>
    </w:p>
    <w:p w14:paraId="4839235D" w14:textId="77777777" w:rsidR="008E2C0D" w:rsidRPr="008E2C0D" w:rsidRDefault="008E2C0D" w:rsidP="008E2C0D">
      <w:pPr>
        <w:keepNext/>
        <w:spacing w:before="240" w:after="60"/>
        <w:jc w:val="center"/>
        <w:outlineLvl w:val="0"/>
        <w:rPr>
          <w:rFonts w:ascii="Times New Roman Bold" w:hAnsi="Times New Roman Bold" w:cs="Arial"/>
          <w:bCs/>
          <w:caps/>
          <w:kern w:val="32"/>
          <w:sz w:val="28"/>
          <w:szCs w:val="32"/>
        </w:rPr>
      </w:pPr>
      <w:bookmarkStart w:id="65" w:name="_Toc120878741"/>
      <w:bookmarkStart w:id="66" w:name="_Toc121225180"/>
      <w:r w:rsidRPr="008E2C0D">
        <w:rPr>
          <w:rFonts w:ascii="Times New Roman Bold" w:hAnsi="Times New Roman Bold" w:cs="Arial"/>
          <w:bCs/>
          <w:caps/>
          <w:kern w:val="32"/>
          <w:sz w:val="28"/>
          <w:szCs w:val="32"/>
        </w:rPr>
        <w:t>Energy Storage resource Frequency Response Test Procedure</w:t>
      </w:r>
      <w:bookmarkEnd w:id="65"/>
      <w:bookmarkEnd w:id="66"/>
    </w:p>
    <w:p w14:paraId="530E8A4A" w14:textId="77777777" w:rsidR="008E2C0D" w:rsidRPr="008E2C0D" w:rsidRDefault="008E2C0D" w:rsidP="008E2C0D">
      <w:pPr>
        <w:spacing w:before="240" w:after="120"/>
        <w:jc w:val="both"/>
        <w:rPr>
          <w:b/>
          <w:i/>
          <w:smallCaps/>
        </w:rPr>
      </w:pPr>
      <w:r w:rsidRPr="008E2C0D">
        <w:rPr>
          <w:b/>
          <w:i/>
          <w:smallCaps/>
        </w:rPr>
        <w:t>Description of the Test</w:t>
      </w:r>
    </w:p>
    <w:p w14:paraId="6FDC1B1C" w14:textId="77777777" w:rsidR="008E2C0D" w:rsidRPr="008E2C0D" w:rsidRDefault="008E2C0D" w:rsidP="008E2C0D">
      <w:pPr>
        <w:numPr>
          <w:ilvl w:val="0"/>
          <w:numId w:val="30"/>
        </w:numPr>
        <w:spacing w:after="240" w:line="259" w:lineRule="auto"/>
        <w:ind w:left="720"/>
        <w:rPr>
          <w:szCs w:val="20"/>
        </w:rPr>
      </w:pPr>
      <w:r w:rsidRPr="008E2C0D">
        <w:rPr>
          <w:szCs w:val="20"/>
        </w:rPr>
        <w:t xml:space="preserve">An Energy Storage Resource (ESR) is tested On-Line in both maximum charging and discharging modes at a level that allows the ESR to increase or decrease Load without reaching its operating limits.  If the ESR cannot be tested </w:t>
      </w:r>
      <w:proofErr w:type="gramStart"/>
      <w:r w:rsidRPr="008E2C0D">
        <w:rPr>
          <w:szCs w:val="20"/>
        </w:rPr>
        <w:t>On-Line</w:t>
      </w:r>
      <w:proofErr w:type="gramEnd"/>
      <w:r w:rsidRPr="008E2C0D">
        <w:rPr>
          <w:szCs w:val="20"/>
        </w:rPr>
        <w:t xml:space="preserve"> then it will notify ERCOT that it will be conducting an Off-Line test.  </w:t>
      </w:r>
    </w:p>
    <w:p w14:paraId="6A090664" w14:textId="77777777" w:rsidR="008E2C0D" w:rsidRPr="008E2C0D" w:rsidRDefault="008E2C0D" w:rsidP="008E2C0D">
      <w:pPr>
        <w:spacing w:after="240"/>
        <w:ind w:left="720" w:hanging="720"/>
        <w:rPr>
          <w:szCs w:val="20"/>
        </w:rPr>
      </w:pPr>
      <w:r w:rsidRPr="008E2C0D">
        <w:rPr>
          <w:szCs w:val="20"/>
        </w:rPr>
        <w:t>2.</w:t>
      </w:r>
      <w:r w:rsidRPr="008E2C0D">
        <w:rPr>
          <w:szCs w:val="20"/>
        </w:rPr>
        <w:tab/>
        <w:t>The test is performed by adding a frequency offset signal that exceeds the Governor Dead-Band value to the measured frequency signal.  This should create an immediate step-change in the measured frequency signal.</w:t>
      </w:r>
    </w:p>
    <w:p w14:paraId="77472907" w14:textId="77777777" w:rsidR="008E2C0D" w:rsidRPr="008E2C0D" w:rsidRDefault="008E2C0D" w:rsidP="008E2C0D">
      <w:pPr>
        <w:spacing w:after="240"/>
        <w:ind w:left="720" w:hanging="720"/>
        <w:rPr>
          <w:szCs w:val="20"/>
        </w:rPr>
      </w:pPr>
      <w:r w:rsidRPr="008E2C0D">
        <w:rPr>
          <w:szCs w:val="20"/>
        </w:rPr>
        <w:t>3.</w:t>
      </w:r>
      <w:r w:rsidRPr="008E2C0D">
        <w:rPr>
          <w:szCs w:val="20"/>
        </w:rPr>
        <w:tab/>
        <w:t>The test starts at time t0 when the frequency dead-band is exceeded.</w:t>
      </w:r>
    </w:p>
    <w:p w14:paraId="7FFDF7A9" w14:textId="77777777" w:rsidR="008E2C0D" w:rsidRPr="008E2C0D" w:rsidRDefault="008E2C0D" w:rsidP="008E2C0D">
      <w:pPr>
        <w:spacing w:after="240"/>
        <w:ind w:left="720" w:hanging="720"/>
        <w:rPr>
          <w:szCs w:val="20"/>
        </w:rPr>
      </w:pPr>
      <w:r w:rsidRPr="008E2C0D">
        <w:rPr>
          <w:szCs w:val="20"/>
        </w:rPr>
        <w:t>4.</w:t>
      </w:r>
      <w:r w:rsidRPr="008E2C0D">
        <w:rPr>
          <w:szCs w:val="20"/>
        </w:rPr>
        <w:tab/>
        <w:t>The following signals should be recorded for at least two seconds: unit MW level and frequency offset signal.</w:t>
      </w:r>
    </w:p>
    <w:p w14:paraId="4D1313FE" w14:textId="77777777" w:rsidR="008E2C0D" w:rsidRPr="008E2C0D" w:rsidRDefault="008E2C0D" w:rsidP="008E2C0D">
      <w:pPr>
        <w:spacing w:after="240"/>
        <w:ind w:left="720" w:hanging="720"/>
        <w:rPr>
          <w:szCs w:val="20"/>
        </w:rPr>
      </w:pPr>
      <w:r w:rsidRPr="008E2C0D">
        <w:rPr>
          <w:szCs w:val="20"/>
        </w:rPr>
        <w:t>5.</w:t>
      </w:r>
      <w:r w:rsidRPr="008E2C0D">
        <w:rPr>
          <w:szCs w:val="20"/>
        </w:rPr>
        <w:tab/>
        <w:t xml:space="preserve">The duration of the test is 100 seconds.  After 100 seconds, the offset signal should be </w:t>
      </w:r>
      <w:proofErr w:type="gramStart"/>
      <w:r w:rsidRPr="008E2C0D">
        <w:rPr>
          <w:szCs w:val="20"/>
        </w:rPr>
        <w:t>removed</w:t>
      </w:r>
      <w:proofErr w:type="gramEnd"/>
      <w:r w:rsidRPr="008E2C0D">
        <w:rPr>
          <w:szCs w:val="20"/>
        </w:rPr>
        <w:t xml:space="preserve"> and the Energy Storage Resource should return to the pretest MW level.</w:t>
      </w:r>
    </w:p>
    <w:p w14:paraId="6FF2CC04" w14:textId="77777777" w:rsidR="008E2C0D" w:rsidRPr="008E2C0D" w:rsidRDefault="008E2C0D" w:rsidP="008E2C0D">
      <w:pPr>
        <w:spacing w:after="240"/>
        <w:ind w:left="720" w:hanging="720"/>
        <w:rPr>
          <w:szCs w:val="20"/>
        </w:rPr>
      </w:pPr>
      <w:r w:rsidRPr="008E2C0D">
        <w:rPr>
          <w:szCs w:val="20"/>
        </w:rPr>
        <w:t>6.</w:t>
      </w:r>
      <w:r w:rsidRPr="008E2C0D">
        <w:rPr>
          <w:szCs w:val="20"/>
        </w:rPr>
        <w:tab/>
        <w:t>The test should be conducted with both positive and negative frequency offsets.</w:t>
      </w:r>
    </w:p>
    <w:p w14:paraId="5089A000" w14:textId="77777777" w:rsidR="008E2C0D" w:rsidRPr="008E2C0D" w:rsidRDefault="008E2C0D" w:rsidP="008E2C0D">
      <w:pPr>
        <w:spacing w:after="240"/>
        <w:ind w:left="720" w:hanging="720"/>
        <w:rPr>
          <w:szCs w:val="20"/>
        </w:rPr>
      </w:pPr>
      <w:r w:rsidRPr="008E2C0D">
        <w:rPr>
          <w:szCs w:val="20"/>
        </w:rPr>
        <w:lastRenderedPageBreak/>
        <w:t>7.</w:t>
      </w:r>
      <w:r w:rsidRPr="008E2C0D">
        <w:rPr>
          <w:szCs w:val="20"/>
        </w:rPr>
        <w:tab/>
        <w:t xml:space="preserve">The test is considered successful after the signal becomes active if at least 70% of the calculated MW contribution is delivered within 16 seconds and the response is maintained for an additional 30 seconds. </w:t>
      </w:r>
    </w:p>
    <w:p w14:paraId="4ACC053A" w14:textId="77777777" w:rsidR="008E2C0D" w:rsidRPr="008E2C0D" w:rsidRDefault="008E2C0D" w:rsidP="008E2C0D">
      <w:pPr>
        <w:spacing w:after="240"/>
        <w:ind w:left="720" w:hanging="720"/>
        <w:rPr>
          <w:szCs w:val="20"/>
        </w:rPr>
      </w:pPr>
      <w:r w:rsidRPr="008E2C0D">
        <w:rPr>
          <w:szCs w:val="20"/>
        </w:rPr>
        <w:t>8.</w:t>
      </w:r>
      <w:r w:rsidRPr="008E2C0D">
        <w:rPr>
          <w:szCs w:val="20"/>
        </w:rPr>
        <w:tab/>
        <w:t>Governor droop and Governor Dead-Band settings shall be set in accordance with Section 2.2.7, Turbine Speed Governors.</w:t>
      </w:r>
    </w:p>
    <w:p w14:paraId="0FF16B1F" w14:textId="77777777" w:rsidR="008E2C0D" w:rsidRPr="008E2C0D" w:rsidRDefault="008E2C0D" w:rsidP="008E2C0D">
      <w:pPr>
        <w:spacing w:before="240" w:after="120"/>
        <w:jc w:val="both"/>
        <w:rPr>
          <w:b/>
          <w:i/>
          <w:smallCaps/>
        </w:rPr>
      </w:pPr>
      <w:r w:rsidRPr="008E2C0D">
        <w:rPr>
          <w:b/>
          <w:i/>
          <w:smallCaps/>
        </w:rPr>
        <w:t>Definitions</w:t>
      </w:r>
    </w:p>
    <w:p w14:paraId="3BA75110" w14:textId="3F372B87" w:rsidR="008E2C0D" w:rsidRPr="008E2C0D" w:rsidRDefault="008E2C0D" w:rsidP="008E2C0D">
      <w:pPr>
        <w:spacing w:after="240"/>
      </w:pPr>
      <w:r w:rsidRPr="008E2C0D">
        <w:rPr>
          <w:b/>
        </w:rPr>
        <w:t>Energy Storage Resource Base Load =</w:t>
      </w:r>
      <w:r w:rsidRPr="008E2C0D">
        <w:t xml:space="preserve"> </w:t>
      </w:r>
      <w:ins w:id="67" w:author="ERCOT" w:date="2025-07-02T12:45:00Z" w16du:dateUtc="2025-07-02T17:45:00Z">
        <w:r w:rsidR="00AC6643">
          <w:t xml:space="preserve">MDRR </w:t>
        </w:r>
      </w:ins>
      <w:r w:rsidRPr="008E2C0D">
        <w:t xml:space="preserve">for low frequency test </w:t>
      </w:r>
      <w:del w:id="68" w:author="ERCOT" w:date="2025-06-11T22:21:00Z">
        <w:r w:rsidRPr="008E2C0D" w:rsidDel="008E2C0D">
          <w:delText>maximum charging capability;</w:delText>
        </w:r>
      </w:del>
      <w:ins w:id="69" w:author="ERCOT" w:date="2025-06-11T22:21:00Z">
        <w:r>
          <w:t>and</w:t>
        </w:r>
      </w:ins>
      <w:r w:rsidRPr="008E2C0D">
        <w:t xml:space="preserve"> for high frequency test </w:t>
      </w:r>
      <w:del w:id="70" w:author="ERCOT" w:date="2025-06-11T22:21:00Z">
        <w:r w:rsidRPr="008E2C0D" w:rsidDel="008E2C0D">
          <w:delText xml:space="preserve">maximum discharging capability </w:delText>
        </w:r>
      </w:del>
    </w:p>
    <w:p w14:paraId="1CDDB39F" w14:textId="5FC7E0E5" w:rsidR="008E2C0D" w:rsidRPr="008E2C0D" w:rsidRDefault="00097A9E" w:rsidP="008E2C0D">
      <w:r>
        <w:rPr>
          <w:noProof/>
        </w:rPr>
        <mc:AlternateContent>
          <mc:Choice Requires="wpc">
            <w:drawing>
              <wp:anchor distT="0" distB="0" distL="114300" distR="114300" simplePos="0" relativeHeight="251667456" behindDoc="0" locked="0" layoutInCell="1" allowOverlap="1" wp14:anchorId="4B25A93C" wp14:editId="384C3CDE">
                <wp:simplePos x="0" y="0"/>
                <wp:positionH relativeFrom="column">
                  <wp:posOffset>1541780</wp:posOffset>
                </wp:positionH>
                <wp:positionV relativeFrom="paragraph">
                  <wp:posOffset>6985</wp:posOffset>
                </wp:positionV>
                <wp:extent cx="2647950" cy="381000"/>
                <wp:effectExtent l="0" t="635" r="1270" b="0"/>
                <wp:wrapNone/>
                <wp:docPr id="104" name="Canvas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59451630" name="Line 23"/>
                        <wps:cNvCnPr>
                          <a:cxnSpLocks noChangeShapeType="1"/>
                        </wps:cNvCnPr>
                        <wps:spPr bwMode="auto">
                          <a:xfrm>
                            <a:off x="25400" y="175200"/>
                            <a:ext cx="2487247"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591867058" name="Rectangle 24"/>
                        <wps:cNvSpPr>
                          <a:spLocks noChangeArrowheads="1"/>
                        </wps:cNvSpPr>
                        <wps:spPr bwMode="auto">
                          <a:xfrm>
                            <a:off x="2360745" y="209500"/>
                            <a:ext cx="1276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EB694" w14:textId="77777777" w:rsidR="008E2C0D" w:rsidRDefault="008E2C0D" w:rsidP="008E2C0D">
                              <w:r>
                                <w:rPr>
                                  <w:color w:val="000000"/>
                                  <w:sz w:val="20"/>
                                  <w:szCs w:val="20"/>
                                </w:rPr>
                                <w:t>10</w:t>
                              </w:r>
                            </w:p>
                          </w:txbxContent>
                        </wps:txbx>
                        <wps:bodyPr rot="0" vert="horz" wrap="none" lIns="0" tIns="0" rIns="0" bIns="0" anchor="t" anchorCtr="0" upright="1">
                          <a:spAutoFit/>
                        </wps:bodyPr>
                      </wps:wsp>
                      <wps:wsp>
                        <wps:cNvPr id="1933491686" name="Rectangle 25"/>
                        <wps:cNvSpPr>
                          <a:spLocks noChangeArrowheads="1"/>
                        </wps:cNvSpPr>
                        <wps:spPr bwMode="auto">
                          <a:xfrm>
                            <a:off x="2256943" y="196800"/>
                            <a:ext cx="641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2F236F"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496646403" name="Rectangle 26"/>
                        <wps:cNvSpPr>
                          <a:spLocks noChangeArrowheads="1"/>
                        </wps:cNvSpPr>
                        <wps:spPr bwMode="auto">
                          <a:xfrm>
                            <a:off x="2169841" y="196800"/>
                            <a:ext cx="426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F20BB"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376065143" name="Rectangle 27"/>
                        <wps:cNvSpPr>
                          <a:spLocks noChangeArrowheads="1"/>
                        </wps:cNvSpPr>
                        <wps:spPr bwMode="auto">
                          <a:xfrm>
                            <a:off x="605111" y="193600"/>
                            <a:ext cx="127602"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4783BE" w14:textId="77777777" w:rsidR="008E2C0D" w:rsidRDefault="008E2C0D" w:rsidP="008E2C0D">
                              <w:r>
                                <w:rPr>
                                  <w:color w:val="000000"/>
                                  <w:sz w:val="20"/>
                                  <w:szCs w:val="20"/>
                                </w:rPr>
                                <w:t>60</w:t>
                              </w:r>
                            </w:p>
                          </w:txbxContent>
                        </wps:txbx>
                        <wps:bodyPr rot="0" vert="horz" wrap="none" lIns="0" tIns="0" rIns="0" bIns="0" anchor="t" anchorCtr="0" upright="1">
                          <a:spAutoFit/>
                        </wps:bodyPr>
                      </wps:wsp>
                      <wps:wsp>
                        <wps:cNvPr id="1279418524" name="Rectangle 28"/>
                        <wps:cNvSpPr>
                          <a:spLocks noChangeArrowheads="1"/>
                        </wps:cNvSpPr>
                        <wps:spPr bwMode="auto">
                          <a:xfrm>
                            <a:off x="478709" y="204400"/>
                            <a:ext cx="641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95F9C0"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389129898" name="Rectangle 29"/>
                        <wps:cNvSpPr>
                          <a:spLocks noChangeArrowheads="1"/>
                        </wps:cNvSpPr>
                        <wps:spPr bwMode="auto">
                          <a:xfrm>
                            <a:off x="33001" y="193600"/>
                            <a:ext cx="425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9AF98A" w14:textId="77777777" w:rsidR="008E2C0D" w:rsidRDefault="008E2C0D" w:rsidP="008E2C0D">
                              <w:r>
                                <w:rPr>
                                  <w:color w:val="000000"/>
                                  <w:sz w:val="20"/>
                                  <w:szCs w:val="20"/>
                                </w:rPr>
                                <w:t>(</w:t>
                              </w:r>
                            </w:p>
                          </w:txbxContent>
                        </wps:txbx>
                        <wps:bodyPr rot="0" vert="horz" wrap="none" lIns="0" tIns="0" rIns="0" bIns="0" anchor="t" anchorCtr="0" upright="1">
                          <a:spAutoFit/>
                        </wps:bodyPr>
                      </wps:wsp>
                      <wps:wsp>
                        <wps:cNvPr id="283942901" name="Rectangle 30"/>
                        <wps:cNvSpPr>
                          <a:spLocks noChangeArrowheads="1"/>
                        </wps:cNvSpPr>
                        <wps:spPr bwMode="auto">
                          <a:xfrm>
                            <a:off x="1858035" y="193700"/>
                            <a:ext cx="26860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640537" w14:textId="77777777" w:rsidR="008E2C0D" w:rsidRDefault="008E2C0D" w:rsidP="008E2C0D">
                              <w:r>
                                <w:rPr>
                                  <w:i/>
                                  <w:iCs/>
                                  <w:color w:val="000000"/>
                                  <w:sz w:val="20"/>
                                  <w:szCs w:val="20"/>
                                </w:rPr>
                                <w:t>Band</w:t>
                              </w:r>
                            </w:p>
                          </w:txbxContent>
                        </wps:txbx>
                        <wps:bodyPr rot="0" vert="horz" wrap="none" lIns="0" tIns="0" rIns="0" bIns="0" anchor="t" anchorCtr="0" upright="1">
                          <a:spAutoFit/>
                        </wps:bodyPr>
                      </wps:wsp>
                      <wps:wsp>
                        <wps:cNvPr id="1166151115" name="Rectangle 32"/>
                        <wps:cNvSpPr>
                          <a:spLocks noChangeArrowheads="1"/>
                        </wps:cNvSpPr>
                        <wps:spPr bwMode="auto">
                          <a:xfrm>
                            <a:off x="893417" y="193700"/>
                            <a:ext cx="76962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28DFE7" w14:textId="77777777" w:rsidR="008E2C0D" w:rsidRDefault="008E2C0D" w:rsidP="008E2C0D">
                              <w:proofErr w:type="spellStart"/>
                              <w:r>
                                <w:rPr>
                                  <w:i/>
                                  <w:iCs/>
                                  <w:color w:val="000000"/>
                                  <w:sz w:val="20"/>
                                  <w:szCs w:val="20"/>
                                </w:rPr>
                                <w:t>GovernorDead</w:t>
                              </w:r>
                              <w:proofErr w:type="spellEnd"/>
                            </w:p>
                          </w:txbxContent>
                        </wps:txbx>
                        <wps:bodyPr rot="0" vert="horz" wrap="none" lIns="0" tIns="0" rIns="0" bIns="0" anchor="t" anchorCtr="0" upright="1">
                          <a:spAutoFit/>
                        </wps:bodyPr>
                      </wps:wsp>
                      <wps:wsp>
                        <wps:cNvPr id="1324706216" name="Rectangle 33"/>
                        <wps:cNvSpPr>
                          <a:spLocks noChangeArrowheads="1"/>
                        </wps:cNvSpPr>
                        <wps:spPr bwMode="auto">
                          <a:xfrm>
                            <a:off x="92002" y="193600"/>
                            <a:ext cx="332106"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2815A" w14:textId="77777777" w:rsidR="008E2C0D" w:rsidRDefault="008E2C0D" w:rsidP="008E2C0D">
                              <w:r>
                                <w:rPr>
                                  <w:i/>
                                  <w:iCs/>
                                  <w:color w:val="000000"/>
                                  <w:sz w:val="20"/>
                                  <w:szCs w:val="20"/>
                                </w:rPr>
                                <w:t>Droop</w:t>
                              </w:r>
                            </w:p>
                          </w:txbxContent>
                        </wps:txbx>
                        <wps:bodyPr rot="0" vert="horz" wrap="none" lIns="0" tIns="0" rIns="0" bIns="0" anchor="t" anchorCtr="0" upright="1">
                          <a:spAutoFit/>
                        </wps:bodyPr>
                      </wps:wsp>
                      <wps:wsp>
                        <wps:cNvPr id="1050512216" name="Rectangle 34"/>
                        <wps:cNvSpPr>
                          <a:spLocks noChangeArrowheads="1"/>
                        </wps:cNvSpPr>
                        <wps:spPr bwMode="auto">
                          <a:xfrm>
                            <a:off x="1275724" y="8200"/>
                            <a:ext cx="78101" cy="1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C92AC6" w14:textId="77777777" w:rsidR="008E2C0D" w:rsidRDefault="008E2C0D" w:rsidP="008E2C0D">
                              <w:r>
                                <w:rPr>
                                  <w:i/>
                                  <w:iCs/>
                                  <w:color w:val="000000"/>
                                  <w:sz w:val="20"/>
                                  <w:szCs w:val="20"/>
                                </w:rPr>
                                <w:t>P</w:t>
                              </w:r>
                            </w:p>
                          </w:txbxContent>
                        </wps:txbx>
                        <wps:bodyPr rot="0" vert="horz" wrap="none" lIns="0" tIns="0" rIns="0" bIns="0" anchor="t" anchorCtr="0" upright="1">
                          <a:spAutoFit/>
                        </wps:bodyPr>
                      </wps:wsp>
                      <wps:wsp>
                        <wps:cNvPr id="682204852" name="Rectangle 35"/>
                        <wps:cNvSpPr>
                          <a:spLocks noChangeArrowheads="1"/>
                        </wps:cNvSpPr>
                        <wps:spPr bwMode="auto">
                          <a:xfrm>
                            <a:off x="1731733" y="175200"/>
                            <a:ext cx="69901" cy="16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A8F93" w14:textId="77777777" w:rsidR="008E2C0D" w:rsidRDefault="008E2C0D" w:rsidP="008E2C0D">
                              <w:r>
                                <w:rPr>
                                  <w:rFonts w:ascii="Symbol" w:hAnsi="Symbol" w:cs="Symbol"/>
                                  <w:color w:val="000000"/>
                                  <w:sz w:val="20"/>
                                  <w:szCs w:val="20"/>
                                </w:rPr>
                                <w:t></w:t>
                              </w:r>
                            </w:p>
                          </w:txbxContent>
                        </wps:txbx>
                        <wps:bodyPr rot="0" vert="horz" wrap="none" lIns="0" tIns="0" rIns="0" bIns="0" anchor="t" anchorCtr="0" upright="1">
                          <a:noAutofit/>
                        </wps:bodyPr>
                      </wps:wsp>
                      <wps:wsp>
                        <wps:cNvPr id="1556555341" name="Rectangle 36"/>
                        <wps:cNvSpPr>
                          <a:spLocks noChangeArrowheads="1"/>
                        </wps:cNvSpPr>
                        <wps:spPr bwMode="auto">
                          <a:xfrm>
                            <a:off x="784815" y="179000"/>
                            <a:ext cx="69901" cy="1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E2C33B" w14:textId="77777777" w:rsidR="008E2C0D" w:rsidRDefault="008E2C0D" w:rsidP="008E2C0D">
                              <w:r>
                                <w:rPr>
                                  <w:rFonts w:ascii="Symbol" w:hAnsi="Symbol" w:cs="Symbol"/>
                                  <w:color w:val="000000"/>
                                  <w:sz w:val="20"/>
                                  <w:szCs w:val="20"/>
                                </w:rPr>
                                <w:t></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B25A93C" id="Canvas 26" o:spid="_x0000_s1026" editas="canvas" style="position:absolute;margin-left:121.4pt;margin-top:.55pt;width:208.5pt;height:30pt;z-index:251667456" coordsize="26479,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">
                <v:shape id="_x0000_s1027" type="#_x0000_t75" style="position:absolute;width:26479;height:3810;visibility:visible;mso-wrap-style:square">
                  <v:fill o:detectmouseclick="t"/>
                  <v:path o:connecttype="none"/>
                </v:shape>
                <v:line id="Line 23" o:spid="_x0000_s1028" style="position:absolute;visibility:visible;mso-wrap-style:square" from="254,1752" to="25126,17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" strokeweight=".5pt"/>
                <v:rect id="Rectangle 24" o:spid="_x0000_s1029" style="position:absolute;left:23607;top:2095;width:127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" filled="f" stroked="f">
                  <v:textbox style="mso-fit-shape-to-text:t" inset="0,0,0,0">
                    <w:txbxContent>
                      <w:p w14:paraId="547EB694" w14:textId="77777777" w:rsidR="008E2C0D" w:rsidRDefault="008E2C0D" w:rsidP="008E2C0D">
                        <w:r>
                          <w:rPr>
                            <w:color w:val="000000"/>
                            <w:sz w:val="20"/>
                            <w:szCs w:val="20"/>
                          </w:rPr>
                          <w:t>10</w:t>
                        </w:r>
                      </w:p>
                    </w:txbxContent>
                  </v:textbox>
                </v:rect>
                <v:rect id="Rectangle 25" o:spid="_x0000_s1030" style="position:absolute;left:22569;top:1968;width:64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" filled="f" stroked="f">
                  <v:textbox style="mso-fit-shape-to-text:t" inset="0,0,0,0">
                    <w:txbxContent>
                      <w:p w14:paraId="1C2F236F" w14:textId="77777777" w:rsidR="008E2C0D" w:rsidRDefault="008E2C0D" w:rsidP="008E2C0D">
                        <w:r>
                          <w:rPr>
                            <w:color w:val="000000"/>
                            <w:sz w:val="20"/>
                            <w:szCs w:val="20"/>
                          </w:rPr>
                          <w:t>*</w:t>
                        </w:r>
                      </w:p>
                    </w:txbxContent>
                  </v:textbox>
                </v:rect>
                <v:rect id="Rectangle 26" o:spid="_x0000_s1031" style="position:absolute;left:21698;top:1968;width:42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" filled="f" stroked="f">
                  <v:textbox style="mso-fit-shape-to-text:t" inset="0,0,0,0">
                    <w:txbxContent>
                      <w:p w14:paraId="576F20BB" w14:textId="77777777" w:rsidR="008E2C0D" w:rsidRDefault="008E2C0D" w:rsidP="008E2C0D">
                        <w:r>
                          <w:rPr>
                            <w:color w:val="000000"/>
                            <w:sz w:val="20"/>
                            <w:szCs w:val="20"/>
                          </w:rPr>
                          <w:t>)</w:t>
                        </w:r>
                      </w:p>
                    </w:txbxContent>
                  </v:textbox>
                </v:rect>
                <v:rect id="Rectangle 27" o:spid="_x0000_s1032" style="position:absolute;left:6051;top:1936;width:1276;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" filled="f" stroked="f">
                  <v:textbox style="mso-fit-shape-to-text:t" inset="0,0,0,0">
                    <w:txbxContent>
                      <w:p w14:paraId="5D4783BE" w14:textId="77777777" w:rsidR="008E2C0D" w:rsidRDefault="008E2C0D" w:rsidP="008E2C0D">
                        <w:r>
                          <w:rPr>
                            <w:color w:val="000000"/>
                            <w:sz w:val="20"/>
                            <w:szCs w:val="20"/>
                          </w:rPr>
                          <w:t>60</w:t>
                        </w:r>
                      </w:p>
                    </w:txbxContent>
                  </v:textbox>
                </v:rect>
                <v:rect id="Rectangle 28" o:spid="_x0000_s1033" style="position:absolute;left:4787;top:2044;width:64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" filled="f" stroked="f">
                  <v:textbox style="mso-fit-shape-to-text:t" inset="0,0,0,0">
                    <w:txbxContent>
                      <w:p w14:paraId="1B95F9C0" w14:textId="77777777" w:rsidR="008E2C0D" w:rsidRDefault="008E2C0D" w:rsidP="008E2C0D">
                        <w:r>
                          <w:rPr>
                            <w:color w:val="000000"/>
                            <w:sz w:val="20"/>
                            <w:szCs w:val="20"/>
                          </w:rPr>
                          <w:t>*</w:t>
                        </w:r>
                      </w:p>
                    </w:txbxContent>
                  </v:textbox>
                </v:rect>
                <v:rect id="Rectangle 29" o:spid="_x0000_s1034" style="position:absolute;left:330;top:1936;width:425;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" filled="f" stroked="f">
                  <v:textbox style="mso-fit-shape-to-text:t" inset="0,0,0,0">
                    <w:txbxContent>
                      <w:p w14:paraId="639AF98A" w14:textId="77777777" w:rsidR="008E2C0D" w:rsidRDefault="008E2C0D" w:rsidP="008E2C0D">
                        <w:r>
                          <w:rPr>
                            <w:color w:val="000000"/>
                            <w:sz w:val="20"/>
                            <w:szCs w:val="20"/>
                          </w:rPr>
                          <w:t>(</w:t>
                        </w:r>
                      </w:p>
                    </w:txbxContent>
                  </v:textbox>
                </v:rect>
                <v:rect id="Rectangle 30" o:spid="_x0000_s1035" style="position:absolute;left:18580;top:1937;width:268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" filled="f" stroked="f">
                  <v:textbox style="mso-fit-shape-to-text:t" inset="0,0,0,0">
                    <w:txbxContent>
                      <w:p w14:paraId="4B640537" w14:textId="77777777" w:rsidR="008E2C0D" w:rsidRDefault="008E2C0D" w:rsidP="008E2C0D">
                        <w:r>
                          <w:rPr>
                            <w:i/>
                            <w:iCs/>
                            <w:color w:val="000000"/>
                            <w:sz w:val="20"/>
                            <w:szCs w:val="20"/>
                          </w:rPr>
                          <w:t>Band</w:t>
                        </w:r>
                      </w:p>
                    </w:txbxContent>
                  </v:textbox>
                </v:rect>
                <v:rect id="Rectangle 32" o:spid="_x0000_s1036" style="position:absolute;left:8934;top:1937;width:7696;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" filled="f" stroked="f">
                  <v:textbox style="mso-fit-shape-to-text:t" inset="0,0,0,0">
                    <w:txbxContent>
                      <w:p w14:paraId="5728DFE7" w14:textId="77777777" w:rsidR="008E2C0D" w:rsidRDefault="008E2C0D" w:rsidP="008E2C0D">
                        <w:proofErr w:type="spellStart"/>
                        <w:r>
                          <w:rPr>
                            <w:i/>
                            <w:iCs/>
                            <w:color w:val="000000"/>
                            <w:sz w:val="20"/>
                            <w:szCs w:val="20"/>
                          </w:rPr>
                          <w:t>GovernorDead</w:t>
                        </w:r>
                        <w:proofErr w:type="spellEnd"/>
                      </w:p>
                    </w:txbxContent>
                  </v:textbox>
                </v:rect>
                <v:rect id="Rectangle 33" o:spid="_x0000_s1037" style="position:absolute;left:920;top:1936;width:332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" filled="f" stroked="f">
                  <v:textbox style="mso-fit-shape-to-text:t" inset="0,0,0,0">
                    <w:txbxContent>
                      <w:p w14:paraId="5622815A" w14:textId="77777777" w:rsidR="008E2C0D" w:rsidRDefault="008E2C0D" w:rsidP="008E2C0D">
                        <w:r>
                          <w:rPr>
                            <w:i/>
                            <w:iCs/>
                            <w:color w:val="000000"/>
                            <w:sz w:val="20"/>
                            <w:szCs w:val="20"/>
                          </w:rPr>
                          <w:t>Droop</w:t>
                        </w:r>
                      </w:p>
                    </w:txbxContent>
                  </v:textbox>
                </v:rect>
                <v:rect id="Rectangle 34" o:spid="_x0000_s1038" style="position:absolute;left:12757;top:82;width:781;height:14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" filled="f" stroked="f">
                  <v:textbox style="mso-fit-shape-to-text:t" inset="0,0,0,0">
                    <w:txbxContent>
                      <w:p w14:paraId="04C92AC6" w14:textId="77777777" w:rsidR="008E2C0D" w:rsidRDefault="008E2C0D" w:rsidP="008E2C0D">
                        <w:r>
                          <w:rPr>
                            <w:i/>
                            <w:iCs/>
                            <w:color w:val="000000"/>
                            <w:sz w:val="20"/>
                            <w:szCs w:val="20"/>
                          </w:rPr>
                          <w:t>P</w:t>
                        </w:r>
                      </w:p>
                    </w:txbxContent>
                  </v:textbox>
                </v:rect>
                <v:rect id="Rectangle 35" o:spid="_x0000_s1039" style="position:absolute;left:17317;top:1752;width:699;height:16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" filled="f" stroked="f">
                  <v:textbox inset="0,0,0,0">
                    <w:txbxContent>
                      <w:p w14:paraId="347A8F93" w14:textId="77777777" w:rsidR="008E2C0D" w:rsidRDefault="008E2C0D" w:rsidP="008E2C0D">
                        <w:r>
                          <w:rPr>
                            <w:rFonts w:ascii="Symbol" w:hAnsi="Symbol" w:cs="Symbol"/>
                            <w:color w:val="000000"/>
                            <w:sz w:val="20"/>
                            <w:szCs w:val="20"/>
                          </w:rPr>
                          <w:t></w:t>
                        </w:r>
                      </w:p>
                    </w:txbxContent>
                  </v:textbox>
                </v:rect>
                <v:rect id="Rectangle 36" o:spid="_x0000_s1040" style="position:absolute;left:7848;top:1790;width:699;height:155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" filled="f" stroked="f">
                  <v:textbox style="mso-fit-shape-to-text:t" inset="0,0,0,0">
                    <w:txbxContent>
                      <w:p w14:paraId="5CE2C33B" w14:textId="77777777" w:rsidR="008E2C0D" w:rsidRDefault="008E2C0D" w:rsidP="008E2C0D">
                        <w:r>
                          <w:rPr>
                            <w:rFonts w:ascii="Symbol" w:hAnsi="Symbol" w:cs="Symbol"/>
                            <w:color w:val="000000"/>
                            <w:sz w:val="20"/>
                            <w:szCs w:val="20"/>
                          </w:rPr>
                          <w:t></w:t>
                        </w:r>
                      </w:p>
                    </w:txbxContent>
                  </v:textbox>
                </v:rect>
              </v:group>
            </w:pict>
          </mc:Fallback>
        </mc:AlternateContent>
      </w:r>
      <w:r w:rsidR="008E2C0D" w:rsidRPr="008E2C0D">
        <w:rPr>
          <w:b/>
        </w:rPr>
        <w:t>Gain MW for 0.1Hz</w:t>
      </w:r>
      <w:r w:rsidR="008E2C0D" w:rsidRPr="008E2C0D">
        <w:t xml:space="preserve"> =</w:t>
      </w:r>
    </w:p>
    <w:p w14:paraId="0040A851" w14:textId="77777777" w:rsidR="008E2C0D" w:rsidRPr="008E2C0D" w:rsidRDefault="008E2C0D" w:rsidP="008E2C0D">
      <w:pPr>
        <w:ind w:left="2070" w:firstLine="90"/>
      </w:pPr>
    </w:p>
    <w:p w14:paraId="4B85DED4" w14:textId="77777777" w:rsidR="008E2C0D" w:rsidRPr="008E2C0D" w:rsidRDefault="008E2C0D" w:rsidP="008E2C0D">
      <w:r w:rsidRPr="008E2C0D">
        <w:t>Where:</w:t>
      </w:r>
    </w:p>
    <w:p w14:paraId="69C235B8" w14:textId="77777777" w:rsidR="008E2C0D" w:rsidRPr="008E2C0D" w:rsidRDefault="008E2C0D" w:rsidP="008E2C0D"/>
    <w:p w14:paraId="5A93BFBD" w14:textId="77777777" w:rsidR="008E2C0D" w:rsidRPr="008E2C0D" w:rsidRDefault="008E2C0D" w:rsidP="008E2C0D">
      <w:r w:rsidRPr="008E2C0D">
        <w:rPr>
          <w:i/>
        </w:rPr>
        <w:t>P</w:t>
      </w:r>
      <w:r w:rsidRPr="008E2C0D">
        <w:t xml:space="preserve"> = Energy Storage Resource Base Load (MW)</w:t>
      </w:r>
    </w:p>
    <w:p w14:paraId="712FA513" w14:textId="77777777" w:rsidR="008E2C0D" w:rsidRPr="008E2C0D" w:rsidRDefault="008E2C0D" w:rsidP="008E2C0D"/>
    <w:p w14:paraId="4BDCCDED" w14:textId="77777777" w:rsidR="008E2C0D" w:rsidRPr="008E2C0D" w:rsidRDefault="008E2C0D" w:rsidP="008E2C0D">
      <w:r w:rsidRPr="008E2C0D">
        <w:rPr>
          <w:i/>
        </w:rPr>
        <w:t>Droop</w:t>
      </w:r>
      <w:r w:rsidRPr="008E2C0D">
        <w:t xml:space="preserve"> </w:t>
      </w:r>
      <w:r w:rsidRPr="008E2C0D">
        <w:tab/>
        <w:t>= droop (%)</w:t>
      </w:r>
    </w:p>
    <w:p w14:paraId="70D4D908" w14:textId="77777777" w:rsidR="008E2C0D" w:rsidRPr="008E2C0D" w:rsidRDefault="008E2C0D" w:rsidP="008E2C0D"/>
    <w:p w14:paraId="3097033D" w14:textId="77777777" w:rsidR="008E2C0D" w:rsidRPr="008E2C0D" w:rsidRDefault="008E2C0D" w:rsidP="008E2C0D">
      <w:r w:rsidRPr="008E2C0D">
        <w:rPr>
          <w:b/>
        </w:rPr>
        <w:t>Frequency Offset</w:t>
      </w:r>
      <w:r w:rsidRPr="008E2C0D">
        <w:t xml:space="preserve"> = +0.2 Hz and -0.2 Hz (+12 rpm and -12 rpm, for 3600 sync speed machines), outside Governor Dead-Band</w:t>
      </w:r>
    </w:p>
    <w:p w14:paraId="2C641467" w14:textId="77777777" w:rsidR="008E2C0D" w:rsidRPr="008E2C0D" w:rsidRDefault="008E2C0D" w:rsidP="008E2C0D">
      <w:pPr>
        <w:rPr>
          <w:b/>
        </w:rPr>
      </w:pPr>
    </w:p>
    <w:p w14:paraId="166F73B6" w14:textId="77777777" w:rsidR="008E2C0D" w:rsidRPr="008E2C0D" w:rsidRDefault="008E2C0D" w:rsidP="008E2C0D">
      <w:r w:rsidRPr="008E2C0D">
        <w:rPr>
          <w:b/>
        </w:rPr>
        <w:t>Test frequency</w:t>
      </w:r>
      <w:r w:rsidRPr="008E2C0D">
        <w:t xml:space="preserve"> = Measured Frequency + Frequency Offset</w:t>
      </w:r>
    </w:p>
    <w:p w14:paraId="4CB6BAC0" w14:textId="77777777" w:rsidR="008E2C0D" w:rsidRPr="008E2C0D" w:rsidRDefault="008E2C0D" w:rsidP="008E2C0D">
      <w:pPr>
        <w:rPr>
          <w:b/>
        </w:rPr>
      </w:pPr>
    </w:p>
    <w:p w14:paraId="192722FB" w14:textId="77777777" w:rsidR="008E2C0D" w:rsidRPr="008E2C0D" w:rsidRDefault="008E2C0D" w:rsidP="008E2C0D">
      <w:r w:rsidRPr="008E2C0D">
        <w:rPr>
          <w:b/>
        </w:rPr>
        <w:t>MW Contribution</w:t>
      </w:r>
      <w:r w:rsidRPr="008E2C0D">
        <w:t xml:space="preserve"> = Gain MW to 0.1 Hz *10*Frequency Offset</w:t>
      </w:r>
    </w:p>
    <w:p w14:paraId="0D75B8C0" w14:textId="77777777" w:rsidR="008E2C0D" w:rsidRPr="008E2C0D" w:rsidRDefault="008E2C0D" w:rsidP="008E2C0D"/>
    <w:p w14:paraId="783D4EC0" w14:textId="519CD8B9" w:rsidR="008E2C0D" w:rsidRPr="008E2C0D" w:rsidRDefault="008E2C0D" w:rsidP="008E2C0D">
      <w:r w:rsidRPr="008E2C0D">
        <w:rPr>
          <w:b/>
        </w:rPr>
        <w:t>Calculated droop</w:t>
      </w:r>
      <w:r w:rsidRPr="008E2C0D">
        <w:t xml:space="preserve"> = - </w:t>
      </w:r>
      <w:r w:rsidR="00097A9E">
        <w:rPr>
          <w:noProof/>
          <w:position w:val="-24"/>
        </w:rPr>
        <w:drawing>
          <wp:inline distT="0" distB="0" distL="0" distR="0" wp14:anchorId="622CB639" wp14:editId="6D96EA06">
            <wp:extent cx="731520" cy="365760"/>
            <wp:effectExtent l="0" t="0" r="0" b="0"/>
            <wp:docPr id="2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31520" cy="365760"/>
                    </a:xfrm>
                    <a:prstGeom prst="rect">
                      <a:avLst/>
                    </a:prstGeom>
                    <a:noFill/>
                    <a:ln>
                      <a:noFill/>
                    </a:ln>
                  </pic:spPr>
                </pic:pic>
              </a:graphicData>
            </a:graphic>
          </wp:inline>
        </w:drawing>
      </w:r>
    </w:p>
    <w:p w14:paraId="63031402" w14:textId="77777777" w:rsidR="008E2C0D" w:rsidRPr="008E2C0D" w:rsidRDefault="008E2C0D" w:rsidP="008E2C0D"/>
    <w:p w14:paraId="08237F1A" w14:textId="77777777" w:rsidR="008E2C0D" w:rsidRPr="008E2C0D" w:rsidRDefault="008E2C0D" w:rsidP="008E2C0D">
      <w:r w:rsidRPr="008E2C0D">
        <w:t>Where:</w:t>
      </w:r>
    </w:p>
    <w:p w14:paraId="54CFAAE9" w14:textId="77777777" w:rsidR="008E2C0D" w:rsidRPr="008E2C0D" w:rsidRDefault="008E2C0D" w:rsidP="008E2C0D"/>
    <w:p w14:paraId="3DDC9BC3" w14:textId="77777777" w:rsidR="008E2C0D" w:rsidRPr="008E2C0D" w:rsidRDefault="008E2C0D" w:rsidP="008E2C0D">
      <w:r w:rsidRPr="008E2C0D">
        <w:t>P = Energy Storage Resource Base Load (MW)</w:t>
      </w:r>
    </w:p>
    <w:p w14:paraId="53506FFD" w14:textId="77777777" w:rsidR="008E2C0D" w:rsidRPr="008E2C0D" w:rsidRDefault="008E2C0D" w:rsidP="008E2C0D"/>
    <w:p w14:paraId="4FE5292E" w14:textId="77777777" w:rsidR="008E2C0D" w:rsidRPr="008E2C0D" w:rsidRDefault="008E2C0D" w:rsidP="008E2C0D">
      <w:proofErr w:type="spellStart"/>
      <w:r w:rsidRPr="008E2C0D">
        <w:t>ΔHz</w:t>
      </w:r>
      <w:proofErr w:type="spellEnd"/>
      <w:r w:rsidRPr="008E2C0D">
        <w:t xml:space="preserve"> = Change in frequency (Hz), taking into account Governor Dead-Band</w:t>
      </w:r>
    </w:p>
    <w:p w14:paraId="2569B59C" w14:textId="77777777" w:rsidR="008E2C0D" w:rsidRPr="008E2C0D" w:rsidRDefault="008E2C0D" w:rsidP="008E2C0D"/>
    <w:p w14:paraId="6368EABA" w14:textId="77777777" w:rsidR="008E2C0D" w:rsidRPr="008E2C0D" w:rsidRDefault="008E2C0D" w:rsidP="008E2C0D">
      <w:r w:rsidRPr="008E2C0D">
        <w:t>ΔMW = Change in power level (MW)</w:t>
      </w:r>
    </w:p>
    <w:p w14:paraId="4B01BF3B" w14:textId="77777777" w:rsidR="008E2C0D" w:rsidRPr="008E2C0D" w:rsidRDefault="008E2C0D" w:rsidP="008E2C0D"/>
    <w:p w14:paraId="1D121639" w14:textId="77777777" w:rsidR="008E2C0D" w:rsidRPr="008E2C0D" w:rsidRDefault="008E2C0D" w:rsidP="008E2C0D">
      <w:pPr>
        <w:rPr>
          <w:b/>
          <w:i/>
          <w:smallCaps/>
        </w:rPr>
      </w:pPr>
      <w:r w:rsidRPr="008E2C0D">
        <w:rPr>
          <w:b/>
          <w:i/>
          <w:smallCaps/>
        </w:rPr>
        <w:t>Example</w:t>
      </w:r>
    </w:p>
    <w:p w14:paraId="59EB4FBD" w14:textId="77777777" w:rsidR="008E2C0D" w:rsidRPr="008E2C0D" w:rsidRDefault="008E2C0D" w:rsidP="008E2C0D"/>
    <w:p w14:paraId="335EE6FE" w14:textId="77777777" w:rsidR="008E2C0D" w:rsidRPr="008E2C0D" w:rsidRDefault="008E2C0D" w:rsidP="008E2C0D">
      <w:r w:rsidRPr="008E2C0D">
        <w:t>Energy Storage Resource Base Load = 150 MW, when discharging</w:t>
      </w:r>
    </w:p>
    <w:p w14:paraId="5AD0763D" w14:textId="77777777" w:rsidR="008E2C0D" w:rsidRPr="008E2C0D" w:rsidRDefault="008E2C0D" w:rsidP="008E2C0D"/>
    <w:p w14:paraId="0A54E572" w14:textId="77777777" w:rsidR="008E2C0D" w:rsidRPr="008E2C0D" w:rsidRDefault="008E2C0D" w:rsidP="008E2C0D">
      <w:r w:rsidRPr="008E2C0D">
        <w:t>Droop = 0.05 or 5% (use 0.05 for calculation)</w:t>
      </w:r>
    </w:p>
    <w:p w14:paraId="75F2ED60" w14:textId="77777777" w:rsidR="008E2C0D" w:rsidRPr="008E2C0D" w:rsidRDefault="008E2C0D" w:rsidP="008E2C0D"/>
    <w:p w14:paraId="0389671A" w14:textId="77777777" w:rsidR="008E2C0D" w:rsidRPr="008E2C0D" w:rsidRDefault="008E2C0D" w:rsidP="008E2C0D">
      <w:r w:rsidRPr="008E2C0D">
        <w:t>Governor Dead-Band = 0.017</w:t>
      </w:r>
    </w:p>
    <w:p w14:paraId="49450139" w14:textId="77777777" w:rsidR="008E2C0D" w:rsidRPr="008E2C0D" w:rsidRDefault="008E2C0D" w:rsidP="008E2C0D"/>
    <w:p w14:paraId="774CCB0F" w14:textId="36BA079A" w:rsidR="008E2C0D" w:rsidRPr="008E2C0D" w:rsidRDefault="008E2C0D" w:rsidP="008E2C0D">
      <w:r w:rsidRPr="008E2C0D">
        <w:t xml:space="preserve">Gain MW to 0.1 Hz = </w:t>
      </w:r>
      <m:oMath>
        <m:f>
          <m:fPr>
            <m:ctrlPr>
              <w:rPr>
                <w:rFonts w:ascii="Cambria Math" w:eastAsia="Calibri" w:hAnsi="Cambria Math"/>
                <w:i/>
                <w:sz w:val="22"/>
                <w:szCs w:val="22"/>
              </w:rPr>
            </m:ctrlPr>
          </m:fPr>
          <m:num>
            <m:r>
              <w:rPr>
                <w:rFonts w:ascii="Cambria Math" w:eastAsia="Calibri" w:hAnsi="Cambria Math"/>
                <w:sz w:val="22"/>
                <w:szCs w:val="22"/>
              </w:rPr>
              <m:t>150</m:t>
            </m:r>
          </m:num>
          <m:den>
            <m:d>
              <m:dPr>
                <m:begChr m:val="["/>
                <m:endChr m:val="]"/>
                <m:ctrlPr>
                  <w:rPr>
                    <w:rFonts w:ascii="Cambria Math" w:eastAsia="Calibri" w:hAnsi="Cambria Math"/>
                    <w:i/>
                    <w:sz w:val="22"/>
                    <w:szCs w:val="22"/>
                  </w:rPr>
                </m:ctrlPr>
              </m:dPr>
              <m:e>
                <m:d>
                  <m:dPr>
                    <m:ctrlPr>
                      <w:rPr>
                        <w:rFonts w:ascii="Cambria Math" w:eastAsia="Calibri" w:hAnsi="Cambria Math"/>
                        <w:i/>
                        <w:sz w:val="22"/>
                        <w:szCs w:val="22"/>
                      </w:rPr>
                    </m:ctrlPr>
                  </m:dPr>
                  <m:e>
                    <m:r>
                      <w:rPr>
                        <w:rFonts w:ascii="Cambria Math" w:eastAsia="Calibri" w:hAnsi="Cambria Math"/>
                        <w:sz w:val="22"/>
                        <w:szCs w:val="22"/>
                      </w:rPr>
                      <m:t>0.05*60</m:t>
                    </m:r>
                  </m:e>
                </m:d>
                <m:r>
                  <w:rPr>
                    <w:rFonts w:ascii="Cambria Math" w:eastAsia="Calibri" w:hAnsi="Cambria Math"/>
                    <w:sz w:val="22"/>
                    <w:szCs w:val="22"/>
                  </w:rPr>
                  <m:t>-0.017</m:t>
                </m:r>
              </m:e>
            </m:d>
            <m:r>
              <w:rPr>
                <w:rFonts w:ascii="Cambria Math" w:eastAsia="Calibri" w:hAnsi="Cambria Math"/>
                <w:sz w:val="22"/>
                <w:szCs w:val="22"/>
              </w:rPr>
              <m:t>*10</m:t>
            </m:r>
          </m:den>
        </m:f>
      </m:oMath>
      <w:r w:rsidRPr="008E2C0D">
        <w:t xml:space="preserve"> = +/- 5.03 MW/0.1 Hz</w:t>
      </w:r>
    </w:p>
    <w:p w14:paraId="5816F91B" w14:textId="77777777" w:rsidR="008E2C0D" w:rsidRPr="008E2C0D" w:rsidRDefault="008E2C0D" w:rsidP="008E2C0D"/>
    <w:p w14:paraId="045F67FD" w14:textId="77777777" w:rsidR="008E2C0D" w:rsidRPr="008E2C0D" w:rsidRDefault="008E2C0D" w:rsidP="008E2C0D">
      <w:r w:rsidRPr="008E2C0D">
        <w:t>MW Contribution (injection) = 5.03*10*+/- (0.2) = +/-10.06 MW</w:t>
      </w:r>
    </w:p>
    <w:p w14:paraId="5B250CF5" w14:textId="77777777" w:rsidR="008E2C0D" w:rsidRPr="008E2C0D" w:rsidRDefault="008E2C0D" w:rsidP="008E2C0D"/>
    <w:p w14:paraId="376EE7C0" w14:textId="77777777" w:rsidR="008E2C0D" w:rsidRPr="008E2C0D" w:rsidRDefault="008E2C0D" w:rsidP="008E2C0D">
      <w:r w:rsidRPr="008E2C0D">
        <w:t>Expected under-frequency response (injection):</w:t>
      </w:r>
      <w:r w:rsidRPr="008E2C0D">
        <w:tab/>
        <w:t xml:space="preserve"> +10.06 MW in 16 sec. for -0.2 Hz offset</w:t>
      </w:r>
    </w:p>
    <w:p w14:paraId="34BD74F0" w14:textId="77777777" w:rsidR="008E2C0D" w:rsidRPr="008E2C0D" w:rsidRDefault="008E2C0D" w:rsidP="008E2C0D">
      <w:r w:rsidRPr="008E2C0D">
        <w:t xml:space="preserve">Expected over-frequency response (withdrawal): </w:t>
      </w:r>
      <w:r w:rsidRPr="008E2C0D">
        <w:tab/>
        <w:t>-10.06 MW in 16 sec. for +0.2 Hz offset</w:t>
      </w:r>
    </w:p>
    <w:p w14:paraId="633BD9E7" w14:textId="77777777" w:rsidR="008E2C0D" w:rsidRPr="008E2C0D" w:rsidRDefault="008E2C0D" w:rsidP="008E2C0D"/>
    <w:p w14:paraId="0A234E09" w14:textId="77777777" w:rsidR="008E2C0D" w:rsidRPr="008E2C0D" w:rsidRDefault="008E2C0D" w:rsidP="008E2C0D">
      <w:r w:rsidRPr="008E2C0D">
        <w:t>Minimum accepted under-frequency response (injection): +7.04 MW in 15 sec. for -0.2 Hz offset</w:t>
      </w:r>
    </w:p>
    <w:p w14:paraId="07755DF4" w14:textId="77777777" w:rsidR="008E2C0D" w:rsidRPr="008E2C0D" w:rsidRDefault="008E2C0D" w:rsidP="008E2C0D">
      <w:r w:rsidRPr="008E2C0D">
        <w:t>Minimum accepted over-frequency response (withdrawal):    -7.04 MW in 15 sec. for +0.2 Hz offset</w:t>
      </w:r>
    </w:p>
    <w:p w14:paraId="3CA21356" w14:textId="77777777" w:rsidR="008E2C0D" w:rsidRPr="008E2C0D" w:rsidRDefault="008E2C0D" w:rsidP="008E2C0D"/>
    <w:p w14:paraId="30CC9ED6" w14:textId="77777777" w:rsidR="008E2C0D" w:rsidRPr="008E2C0D" w:rsidRDefault="008E2C0D" w:rsidP="008E2C0D">
      <w:r w:rsidRPr="008E2C0D">
        <w:t>Calculated droop for 8 MW increase in power output in 16 sec. for -0.2 Hz offset:</w:t>
      </w:r>
    </w:p>
    <w:p w14:paraId="34F6545B" w14:textId="77777777" w:rsidR="008E2C0D" w:rsidRPr="008E2C0D" w:rsidRDefault="008E2C0D" w:rsidP="008E2C0D"/>
    <w:p w14:paraId="690EEE03" w14:textId="56D52745" w:rsidR="008E2C0D" w:rsidRPr="008E2C0D" w:rsidRDefault="008E2C0D" w:rsidP="008E2C0D">
      <w:r w:rsidRPr="008E2C0D">
        <w:t>Calculated droop = -</w:t>
      </w:r>
      <w:r w:rsidR="00097A9E">
        <w:rPr>
          <w:noProof/>
          <w:position w:val="-24"/>
        </w:rPr>
        <w:drawing>
          <wp:inline distT="0" distB="0" distL="0" distR="0" wp14:anchorId="7E1B2D68" wp14:editId="4C32E056">
            <wp:extent cx="647700" cy="365760"/>
            <wp:effectExtent l="0" t="0" r="0" b="0"/>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47700" cy="365760"/>
                    </a:xfrm>
                    <a:prstGeom prst="rect">
                      <a:avLst/>
                    </a:prstGeom>
                    <a:noFill/>
                    <a:ln>
                      <a:noFill/>
                    </a:ln>
                  </pic:spPr>
                </pic:pic>
              </a:graphicData>
            </a:graphic>
          </wp:inline>
        </w:drawing>
      </w:r>
      <w:r w:rsidRPr="008E2C0D">
        <w:t xml:space="preserve"> = 0.0625 or 6.25%</w:t>
      </w:r>
    </w:p>
    <w:p w14:paraId="7CCDE9D0" w14:textId="77777777" w:rsidR="008E2C0D" w:rsidRPr="008E2C0D" w:rsidRDefault="008E2C0D" w:rsidP="008E2C0D">
      <w:pPr>
        <w:jc w:val="center"/>
        <w:rPr>
          <w:rFonts w:ascii="Times New Roman Bold" w:hAnsi="Times New Roman Bold"/>
          <w:b/>
          <w:caps/>
          <w:sz w:val="28"/>
        </w:rPr>
      </w:pPr>
    </w:p>
    <w:p w14:paraId="028FD304" w14:textId="77777777" w:rsidR="008E2C0D" w:rsidRPr="008E2C0D" w:rsidRDefault="008E2C0D" w:rsidP="008E2C0D">
      <w:pPr>
        <w:jc w:val="center"/>
        <w:rPr>
          <w:rFonts w:ascii="Times New Roman Bold" w:hAnsi="Times New Roman Bold"/>
          <w:b/>
          <w:caps/>
          <w:sz w:val="28"/>
        </w:rPr>
      </w:pPr>
    </w:p>
    <w:p w14:paraId="629EFD11" w14:textId="77777777" w:rsidR="008E2C0D" w:rsidRPr="008E2C0D" w:rsidRDefault="008E2C0D" w:rsidP="008E2C0D">
      <w:pPr>
        <w:jc w:val="center"/>
        <w:rPr>
          <w:rFonts w:ascii="Times New Roman Bold" w:hAnsi="Times New Roman Bold"/>
          <w:b/>
          <w:caps/>
          <w:sz w:val="28"/>
        </w:rPr>
      </w:pPr>
    </w:p>
    <w:p w14:paraId="085F735C" w14:textId="77777777" w:rsidR="008E2C0D" w:rsidRPr="008E2C0D" w:rsidRDefault="008E2C0D" w:rsidP="008E2C0D">
      <w:pPr>
        <w:rPr>
          <w:rFonts w:ascii="Times New Roman Bold" w:hAnsi="Times New Roman Bold"/>
          <w:b/>
          <w:caps/>
          <w:sz w:val="28"/>
        </w:rPr>
      </w:pPr>
    </w:p>
    <w:p w14:paraId="50D95667" w14:textId="77777777" w:rsidR="008E2C0D" w:rsidRPr="008E2C0D" w:rsidRDefault="008E2C0D" w:rsidP="008E2C0D">
      <w:pPr>
        <w:jc w:val="center"/>
      </w:pPr>
      <w:r w:rsidRPr="008E2C0D">
        <w:rPr>
          <w:rFonts w:ascii="Times New Roman Bold" w:hAnsi="Times New Roman Bold"/>
          <w:b/>
          <w:caps/>
          <w:sz w:val="28"/>
        </w:rPr>
        <w:t>Energy Storage Resource FREQUENCY RESPONSE TEST FORM</w:t>
      </w:r>
    </w:p>
    <w:p w14:paraId="3CD4A049" w14:textId="77777777" w:rsidR="008E2C0D" w:rsidRPr="008E2C0D" w:rsidRDefault="008E2C0D" w:rsidP="008E2C0D">
      <w:pPr>
        <w:spacing w:before="240" w:after="120"/>
        <w:rPr>
          <w:b/>
          <w:i/>
          <w:smallCaps/>
        </w:rPr>
      </w:pPr>
      <w:r w:rsidRPr="008E2C0D">
        <w:rPr>
          <w:b/>
          <w:i/>
          <w:smallCaps/>
        </w:rPr>
        <w:t>General Information</w:t>
      </w:r>
    </w:p>
    <w:p w14:paraId="4415D574"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t xml:space="preserve"> </w:t>
      </w:r>
    </w:p>
    <w:p w14:paraId="14AAA12E"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70F6139C"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2B5B46D4" w14:textId="77777777" w:rsidR="008E2C0D" w:rsidRPr="008E2C0D" w:rsidRDefault="008E2C0D" w:rsidP="008E2C0D">
      <w:pPr>
        <w:spacing w:after="120"/>
        <w:rPr>
          <w:b/>
          <w:i/>
          <w:smallCaps/>
        </w:rPr>
      </w:pPr>
    </w:p>
    <w:p w14:paraId="67B8EFEE" w14:textId="77777777" w:rsidR="008E2C0D" w:rsidRPr="008E2C0D" w:rsidRDefault="008E2C0D" w:rsidP="008E2C0D">
      <w:pPr>
        <w:spacing w:after="120"/>
        <w:rPr>
          <w:b/>
          <w:i/>
          <w:smallCaps/>
        </w:rPr>
      </w:pPr>
      <w:r w:rsidRPr="008E2C0D">
        <w:rPr>
          <w:b/>
          <w:i/>
          <w:smallCaps/>
        </w:rPr>
        <w:t xml:space="preserve">Test Results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76CC8D9A" w14:textId="77777777" w:rsidTr="004D7DBD">
        <w:trPr>
          <w:trHeight w:val="387"/>
        </w:trPr>
        <w:tc>
          <w:tcPr>
            <w:tcW w:w="450" w:type="dxa"/>
          </w:tcPr>
          <w:p w14:paraId="3CD97127" w14:textId="77777777" w:rsidR="008E2C0D" w:rsidRPr="008E2C0D" w:rsidRDefault="008E2C0D" w:rsidP="008E2C0D">
            <w:pPr>
              <w:jc w:val="center"/>
              <w:rPr>
                <w:b/>
              </w:rPr>
            </w:pPr>
          </w:p>
        </w:tc>
        <w:tc>
          <w:tcPr>
            <w:tcW w:w="4140" w:type="dxa"/>
          </w:tcPr>
          <w:p w14:paraId="7CD6AA06" w14:textId="77777777" w:rsidR="008E2C0D" w:rsidRPr="008E2C0D" w:rsidRDefault="008E2C0D" w:rsidP="008E2C0D">
            <w:pPr>
              <w:jc w:val="center"/>
              <w:rPr>
                <w:b/>
              </w:rPr>
            </w:pPr>
          </w:p>
        </w:tc>
        <w:tc>
          <w:tcPr>
            <w:tcW w:w="2160" w:type="dxa"/>
          </w:tcPr>
          <w:p w14:paraId="5245A59C" w14:textId="77777777" w:rsidR="008E2C0D" w:rsidRPr="008E2C0D" w:rsidRDefault="008E2C0D" w:rsidP="008E2C0D">
            <w:pPr>
              <w:jc w:val="center"/>
              <w:rPr>
                <w:b/>
              </w:rPr>
            </w:pPr>
            <w:r w:rsidRPr="008E2C0D">
              <w:rPr>
                <w:b/>
              </w:rPr>
              <w:t>Test with +0.2 Hz</w:t>
            </w:r>
          </w:p>
        </w:tc>
        <w:tc>
          <w:tcPr>
            <w:tcW w:w="1998" w:type="dxa"/>
          </w:tcPr>
          <w:p w14:paraId="54EF2E35" w14:textId="77777777" w:rsidR="008E2C0D" w:rsidRPr="008E2C0D" w:rsidRDefault="008E2C0D" w:rsidP="008E2C0D">
            <w:pPr>
              <w:jc w:val="center"/>
              <w:rPr>
                <w:b/>
              </w:rPr>
            </w:pPr>
            <w:r w:rsidRPr="008E2C0D">
              <w:rPr>
                <w:b/>
              </w:rPr>
              <w:t>Test with -0.2 Hz</w:t>
            </w:r>
          </w:p>
        </w:tc>
      </w:tr>
      <w:tr w:rsidR="008E2C0D" w:rsidRPr="008E2C0D" w14:paraId="1BCF0DCE" w14:textId="77777777" w:rsidTr="004D7DBD">
        <w:trPr>
          <w:trHeight w:val="494"/>
        </w:trPr>
        <w:tc>
          <w:tcPr>
            <w:tcW w:w="450" w:type="dxa"/>
          </w:tcPr>
          <w:p w14:paraId="206151CC" w14:textId="77777777" w:rsidR="008E2C0D" w:rsidRPr="008E2C0D" w:rsidRDefault="008E2C0D" w:rsidP="008E2C0D">
            <w:pPr>
              <w:jc w:val="center"/>
              <w:rPr>
                <w:b/>
              </w:rPr>
            </w:pPr>
            <w:r w:rsidRPr="008E2C0D">
              <w:rPr>
                <w:b/>
              </w:rPr>
              <w:t>1</w:t>
            </w:r>
          </w:p>
        </w:tc>
        <w:tc>
          <w:tcPr>
            <w:tcW w:w="4140" w:type="dxa"/>
          </w:tcPr>
          <w:p w14:paraId="508BB488" w14:textId="77777777" w:rsidR="008E2C0D" w:rsidRPr="008E2C0D" w:rsidRDefault="008E2C0D" w:rsidP="008E2C0D">
            <w:pPr>
              <w:jc w:val="center"/>
              <w:rPr>
                <w:b/>
              </w:rPr>
            </w:pPr>
            <w:r w:rsidRPr="008E2C0D">
              <w:rPr>
                <w:b/>
              </w:rPr>
              <w:t>Energy Storage Resource (ESR) Base Load</w:t>
            </w:r>
          </w:p>
        </w:tc>
        <w:tc>
          <w:tcPr>
            <w:tcW w:w="2160" w:type="dxa"/>
          </w:tcPr>
          <w:p w14:paraId="1A99B2CE" w14:textId="77777777" w:rsidR="008E2C0D" w:rsidRPr="008E2C0D" w:rsidRDefault="008E2C0D" w:rsidP="008E2C0D">
            <w:pPr>
              <w:jc w:val="right"/>
            </w:pPr>
          </w:p>
        </w:tc>
        <w:tc>
          <w:tcPr>
            <w:tcW w:w="1998" w:type="dxa"/>
          </w:tcPr>
          <w:p w14:paraId="156D43CF" w14:textId="77777777" w:rsidR="008E2C0D" w:rsidRPr="008E2C0D" w:rsidRDefault="008E2C0D" w:rsidP="008E2C0D">
            <w:pPr>
              <w:jc w:val="right"/>
            </w:pPr>
          </w:p>
        </w:tc>
      </w:tr>
      <w:tr w:rsidR="008E2C0D" w:rsidRPr="008E2C0D" w14:paraId="2E29FB81" w14:textId="77777777" w:rsidTr="004D7DBD">
        <w:trPr>
          <w:trHeight w:val="485"/>
        </w:trPr>
        <w:tc>
          <w:tcPr>
            <w:tcW w:w="450" w:type="dxa"/>
          </w:tcPr>
          <w:p w14:paraId="715154C0" w14:textId="77777777" w:rsidR="008E2C0D" w:rsidRPr="008E2C0D" w:rsidRDefault="008E2C0D" w:rsidP="008E2C0D">
            <w:pPr>
              <w:jc w:val="center"/>
              <w:rPr>
                <w:b/>
              </w:rPr>
            </w:pPr>
            <w:r w:rsidRPr="008E2C0D">
              <w:rPr>
                <w:b/>
              </w:rPr>
              <w:t>2</w:t>
            </w:r>
          </w:p>
        </w:tc>
        <w:tc>
          <w:tcPr>
            <w:tcW w:w="4140" w:type="dxa"/>
          </w:tcPr>
          <w:p w14:paraId="582D3D70" w14:textId="77777777" w:rsidR="008E2C0D" w:rsidRPr="008E2C0D" w:rsidRDefault="008E2C0D" w:rsidP="008E2C0D">
            <w:pPr>
              <w:jc w:val="center"/>
              <w:rPr>
                <w:b/>
              </w:rPr>
            </w:pPr>
            <w:r w:rsidRPr="008E2C0D">
              <w:rPr>
                <w:b/>
              </w:rPr>
              <w:t>GAIN MW to 0.1Hz</w:t>
            </w:r>
          </w:p>
        </w:tc>
        <w:tc>
          <w:tcPr>
            <w:tcW w:w="2160" w:type="dxa"/>
          </w:tcPr>
          <w:p w14:paraId="5A9ADCE9" w14:textId="77777777" w:rsidR="008E2C0D" w:rsidRPr="008E2C0D" w:rsidRDefault="008E2C0D" w:rsidP="008E2C0D">
            <w:pPr>
              <w:jc w:val="right"/>
            </w:pPr>
          </w:p>
        </w:tc>
        <w:tc>
          <w:tcPr>
            <w:tcW w:w="1998" w:type="dxa"/>
          </w:tcPr>
          <w:p w14:paraId="0219ADB7" w14:textId="77777777" w:rsidR="008E2C0D" w:rsidRPr="008E2C0D" w:rsidRDefault="008E2C0D" w:rsidP="008E2C0D">
            <w:pPr>
              <w:jc w:val="right"/>
            </w:pPr>
          </w:p>
        </w:tc>
      </w:tr>
      <w:tr w:rsidR="008E2C0D" w:rsidRPr="008E2C0D" w14:paraId="272033B5" w14:textId="77777777" w:rsidTr="004D7DBD">
        <w:trPr>
          <w:trHeight w:val="360"/>
        </w:trPr>
        <w:tc>
          <w:tcPr>
            <w:tcW w:w="450" w:type="dxa"/>
          </w:tcPr>
          <w:p w14:paraId="1BA25C49" w14:textId="77777777" w:rsidR="008E2C0D" w:rsidRPr="008E2C0D" w:rsidRDefault="008E2C0D" w:rsidP="008E2C0D">
            <w:pPr>
              <w:jc w:val="center"/>
              <w:rPr>
                <w:b/>
              </w:rPr>
            </w:pPr>
            <w:r w:rsidRPr="008E2C0D">
              <w:rPr>
                <w:b/>
              </w:rPr>
              <w:t>3</w:t>
            </w:r>
          </w:p>
        </w:tc>
        <w:tc>
          <w:tcPr>
            <w:tcW w:w="4140" w:type="dxa"/>
          </w:tcPr>
          <w:p w14:paraId="3EBB0D86" w14:textId="77777777" w:rsidR="008E2C0D" w:rsidRPr="008E2C0D" w:rsidRDefault="008E2C0D" w:rsidP="008E2C0D">
            <w:pPr>
              <w:jc w:val="center"/>
              <w:rPr>
                <w:b/>
              </w:rPr>
            </w:pPr>
            <w:r w:rsidRPr="008E2C0D">
              <w:rPr>
                <w:b/>
              </w:rPr>
              <w:t xml:space="preserve">Calculated </w:t>
            </w:r>
          </w:p>
          <w:p w14:paraId="29029F94" w14:textId="77777777" w:rsidR="008E2C0D" w:rsidRPr="008E2C0D" w:rsidRDefault="008E2C0D" w:rsidP="008E2C0D">
            <w:pPr>
              <w:jc w:val="center"/>
              <w:rPr>
                <w:b/>
              </w:rPr>
            </w:pPr>
            <w:r w:rsidRPr="008E2C0D">
              <w:rPr>
                <w:b/>
              </w:rPr>
              <w:t>MW Contribution</w:t>
            </w:r>
          </w:p>
        </w:tc>
        <w:tc>
          <w:tcPr>
            <w:tcW w:w="2160" w:type="dxa"/>
          </w:tcPr>
          <w:p w14:paraId="64B0B8B2" w14:textId="77777777" w:rsidR="008E2C0D" w:rsidRPr="008E2C0D" w:rsidRDefault="008E2C0D" w:rsidP="008E2C0D">
            <w:pPr>
              <w:jc w:val="right"/>
            </w:pPr>
          </w:p>
        </w:tc>
        <w:tc>
          <w:tcPr>
            <w:tcW w:w="1998" w:type="dxa"/>
          </w:tcPr>
          <w:p w14:paraId="6AAA6CE3" w14:textId="77777777" w:rsidR="008E2C0D" w:rsidRPr="008E2C0D" w:rsidRDefault="008E2C0D" w:rsidP="008E2C0D">
            <w:pPr>
              <w:jc w:val="right"/>
            </w:pPr>
          </w:p>
        </w:tc>
      </w:tr>
      <w:tr w:rsidR="008E2C0D" w:rsidRPr="008E2C0D" w14:paraId="37D7105F" w14:textId="77777777" w:rsidTr="004D7DBD">
        <w:trPr>
          <w:trHeight w:val="539"/>
        </w:trPr>
        <w:tc>
          <w:tcPr>
            <w:tcW w:w="450" w:type="dxa"/>
          </w:tcPr>
          <w:p w14:paraId="196C682B" w14:textId="77777777" w:rsidR="008E2C0D" w:rsidRPr="008E2C0D" w:rsidRDefault="008E2C0D" w:rsidP="008E2C0D">
            <w:pPr>
              <w:jc w:val="center"/>
              <w:rPr>
                <w:b/>
              </w:rPr>
            </w:pPr>
            <w:r w:rsidRPr="008E2C0D">
              <w:rPr>
                <w:b/>
              </w:rPr>
              <w:t>4</w:t>
            </w:r>
          </w:p>
        </w:tc>
        <w:tc>
          <w:tcPr>
            <w:tcW w:w="4140" w:type="dxa"/>
          </w:tcPr>
          <w:p w14:paraId="6EE5030C" w14:textId="77777777" w:rsidR="008E2C0D" w:rsidRPr="008E2C0D" w:rsidRDefault="008E2C0D" w:rsidP="008E2C0D">
            <w:pPr>
              <w:jc w:val="center"/>
              <w:rPr>
                <w:b/>
              </w:rPr>
            </w:pPr>
            <w:r w:rsidRPr="008E2C0D">
              <w:rPr>
                <w:b/>
              </w:rPr>
              <w:t>MW at test start (t</w:t>
            </w:r>
            <w:r w:rsidRPr="008E2C0D">
              <w:rPr>
                <w:b/>
                <w:vertAlign w:val="subscript"/>
              </w:rPr>
              <w:t>0</w:t>
            </w:r>
            <w:r w:rsidRPr="008E2C0D">
              <w:rPr>
                <w:b/>
              </w:rPr>
              <w:t>)</w:t>
            </w:r>
          </w:p>
        </w:tc>
        <w:tc>
          <w:tcPr>
            <w:tcW w:w="2160" w:type="dxa"/>
          </w:tcPr>
          <w:p w14:paraId="62B2E3DC" w14:textId="77777777" w:rsidR="008E2C0D" w:rsidRPr="008E2C0D" w:rsidRDefault="008E2C0D" w:rsidP="008E2C0D">
            <w:pPr>
              <w:spacing w:before="240" w:after="60"/>
              <w:jc w:val="right"/>
              <w:outlineLvl w:val="8"/>
            </w:pPr>
          </w:p>
        </w:tc>
        <w:tc>
          <w:tcPr>
            <w:tcW w:w="1998" w:type="dxa"/>
          </w:tcPr>
          <w:p w14:paraId="03DC5C8C" w14:textId="77777777" w:rsidR="008E2C0D" w:rsidRPr="008E2C0D" w:rsidRDefault="008E2C0D" w:rsidP="008E2C0D">
            <w:pPr>
              <w:spacing w:before="240" w:after="60"/>
              <w:jc w:val="right"/>
              <w:outlineLvl w:val="8"/>
            </w:pPr>
          </w:p>
        </w:tc>
      </w:tr>
      <w:tr w:rsidR="008E2C0D" w:rsidRPr="008E2C0D" w14:paraId="2629BC12" w14:textId="77777777" w:rsidTr="004D7DBD">
        <w:trPr>
          <w:trHeight w:val="449"/>
        </w:trPr>
        <w:tc>
          <w:tcPr>
            <w:tcW w:w="450" w:type="dxa"/>
          </w:tcPr>
          <w:p w14:paraId="509BD81D" w14:textId="77777777" w:rsidR="008E2C0D" w:rsidRPr="008E2C0D" w:rsidRDefault="008E2C0D" w:rsidP="008E2C0D">
            <w:pPr>
              <w:jc w:val="center"/>
              <w:rPr>
                <w:b/>
              </w:rPr>
            </w:pPr>
            <w:r w:rsidRPr="008E2C0D">
              <w:rPr>
                <w:b/>
              </w:rPr>
              <w:t>5</w:t>
            </w:r>
          </w:p>
        </w:tc>
        <w:tc>
          <w:tcPr>
            <w:tcW w:w="4140" w:type="dxa"/>
          </w:tcPr>
          <w:p w14:paraId="05BEB4F1"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+ 16 sec</w:t>
            </w:r>
          </w:p>
        </w:tc>
        <w:tc>
          <w:tcPr>
            <w:tcW w:w="2160" w:type="dxa"/>
          </w:tcPr>
          <w:p w14:paraId="00304451" w14:textId="77777777" w:rsidR="008E2C0D" w:rsidRPr="008E2C0D" w:rsidRDefault="008E2C0D" w:rsidP="008E2C0D">
            <w:pPr>
              <w:jc w:val="right"/>
            </w:pPr>
            <w:r w:rsidRPr="008E2C0D">
              <w:rPr>
                <w:b/>
              </w:rPr>
              <w:t xml:space="preserve"> </w:t>
            </w:r>
          </w:p>
        </w:tc>
        <w:tc>
          <w:tcPr>
            <w:tcW w:w="1998" w:type="dxa"/>
          </w:tcPr>
          <w:p w14:paraId="56B984D5" w14:textId="77777777" w:rsidR="008E2C0D" w:rsidRPr="008E2C0D" w:rsidRDefault="008E2C0D" w:rsidP="008E2C0D">
            <w:pPr>
              <w:jc w:val="right"/>
            </w:pPr>
          </w:p>
        </w:tc>
      </w:tr>
      <w:tr w:rsidR="008E2C0D" w:rsidRPr="008E2C0D" w14:paraId="3842529F" w14:textId="77777777" w:rsidTr="004D7DBD">
        <w:trPr>
          <w:trHeight w:val="494"/>
        </w:trPr>
        <w:tc>
          <w:tcPr>
            <w:tcW w:w="450" w:type="dxa"/>
          </w:tcPr>
          <w:p w14:paraId="2A20B47D" w14:textId="77777777" w:rsidR="008E2C0D" w:rsidRPr="008E2C0D" w:rsidRDefault="008E2C0D" w:rsidP="008E2C0D">
            <w:pPr>
              <w:jc w:val="center"/>
              <w:rPr>
                <w:b/>
              </w:rPr>
            </w:pPr>
            <w:r w:rsidRPr="008E2C0D">
              <w:rPr>
                <w:b/>
              </w:rPr>
              <w:t>6</w:t>
            </w:r>
          </w:p>
        </w:tc>
        <w:tc>
          <w:tcPr>
            <w:tcW w:w="4140" w:type="dxa"/>
          </w:tcPr>
          <w:p w14:paraId="43B8F0DB" w14:textId="77777777" w:rsidR="008E2C0D" w:rsidRPr="008E2C0D" w:rsidRDefault="008E2C0D" w:rsidP="008E2C0D">
            <w:pPr>
              <w:jc w:val="center"/>
              <w:rPr>
                <w:b/>
              </w:rPr>
            </w:pPr>
            <w:r w:rsidRPr="008E2C0D">
              <w:rPr>
                <w:b/>
              </w:rPr>
              <w:t>MW Contribution</w:t>
            </w:r>
          </w:p>
          <w:p w14:paraId="28FCEC68" w14:textId="77777777" w:rsidR="008E2C0D" w:rsidRPr="008E2C0D" w:rsidRDefault="008E2C0D" w:rsidP="008E2C0D">
            <w:pPr>
              <w:jc w:val="center"/>
              <w:rPr>
                <w:b/>
              </w:rPr>
            </w:pPr>
            <w:r w:rsidRPr="008E2C0D">
              <w:rPr>
                <w:b/>
              </w:rPr>
              <w:t>at t</w:t>
            </w:r>
            <w:r w:rsidRPr="008E2C0D">
              <w:rPr>
                <w:b/>
                <w:vertAlign w:val="subscript"/>
              </w:rPr>
              <w:t xml:space="preserve">0 </w:t>
            </w:r>
            <w:r w:rsidRPr="008E2C0D">
              <w:rPr>
                <w:b/>
              </w:rPr>
              <w:t>+ 16 sec</w:t>
            </w:r>
          </w:p>
        </w:tc>
        <w:tc>
          <w:tcPr>
            <w:tcW w:w="2160" w:type="dxa"/>
          </w:tcPr>
          <w:p w14:paraId="0A062C60" w14:textId="77777777" w:rsidR="008E2C0D" w:rsidRPr="008E2C0D" w:rsidRDefault="008E2C0D" w:rsidP="008E2C0D">
            <w:pPr>
              <w:spacing w:before="240" w:after="60"/>
              <w:jc w:val="right"/>
              <w:outlineLvl w:val="8"/>
            </w:pPr>
          </w:p>
        </w:tc>
        <w:tc>
          <w:tcPr>
            <w:tcW w:w="1998" w:type="dxa"/>
          </w:tcPr>
          <w:p w14:paraId="29E10324" w14:textId="77777777" w:rsidR="008E2C0D" w:rsidRPr="008E2C0D" w:rsidRDefault="008E2C0D" w:rsidP="008E2C0D">
            <w:pPr>
              <w:spacing w:before="240" w:after="60"/>
              <w:jc w:val="right"/>
              <w:outlineLvl w:val="8"/>
            </w:pPr>
          </w:p>
        </w:tc>
      </w:tr>
      <w:tr w:rsidR="008E2C0D" w:rsidRPr="008E2C0D" w14:paraId="490493AE" w14:textId="77777777" w:rsidTr="004D7DBD">
        <w:trPr>
          <w:trHeight w:val="440"/>
        </w:trPr>
        <w:tc>
          <w:tcPr>
            <w:tcW w:w="450" w:type="dxa"/>
          </w:tcPr>
          <w:p w14:paraId="63686FBB" w14:textId="77777777" w:rsidR="008E2C0D" w:rsidRPr="008E2C0D" w:rsidRDefault="008E2C0D" w:rsidP="008E2C0D">
            <w:pPr>
              <w:jc w:val="center"/>
              <w:rPr>
                <w:b/>
              </w:rPr>
            </w:pPr>
            <w:r w:rsidRPr="008E2C0D">
              <w:rPr>
                <w:b/>
              </w:rPr>
              <w:t>7</w:t>
            </w:r>
          </w:p>
        </w:tc>
        <w:tc>
          <w:tcPr>
            <w:tcW w:w="4140" w:type="dxa"/>
          </w:tcPr>
          <w:p w14:paraId="38934E32" w14:textId="77777777" w:rsidR="008E2C0D" w:rsidRPr="008E2C0D" w:rsidRDefault="008E2C0D" w:rsidP="008E2C0D">
            <w:pPr>
              <w:jc w:val="center"/>
              <w:rPr>
                <w:b/>
              </w:rPr>
            </w:pPr>
            <w:r w:rsidRPr="008E2C0D">
              <w:rPr>
                <w:b/>
              </w:rPr>
              <w:t>MW at t</w:t>
            </w:r>
            <w:r w:rsidRPr="008E2C0D">
              <w:rPr>
                <w:b/>
                <w:vertAlign w:val="subscript"/>
              </w:rPr>
              <w:t xml:space="preserve">0 </w:t>
            </w:r>
            <w:r w:rsidRPr="008E2C0D">
              <w:rPr>
                <w:b/>
              </w:rPr>
              <w:t>+ 46 sec</w:t>
            </w:r>
          </w:p>
        </w:tc>
        <w:tc>
          <w:tcPr>
            <w:tcW w:w="2160" w:type="dxa"/>
          </w:tcPr>
          <w:p w14:paraId="062BB846" w14:textId="77777777" w:rsidR="008E2C0D" w:rsidRPr="008E2C0D" w:rsidRDefault="008E2C0D" w:rsidP="008E2C0D">
            <w:pPr>
              <w:spacing w:before="240" w:after="60"/>
              <w:jc w:val="right"/>
              <w:outlineLvl w:val="8"/>
            </w:pPr>
          </w:p>
        </w:tc>
        <w:tc>
          <w:tcPr>
            <w:tcW w:w="1998" w:type="dxa"/>
          </w:tcPr>
          <w:p w14:paraId="5648FC51" w14:textId="77777777" w:rsidR="008E2C0D" w:rsidRPr="008E2C0D" w:rsidRDefault="008E2C0D" w:rsidP="008E2C0D">
            <w:pPr>
              <w:spacing w:before="240" w:after="60"/>
              <w:jc w:val="right"/>
              <w:outlineLvl w:val="8"/>
            </w:pPr>
          </w:p>
        </w:tc>
      </w:tr>
      <w:tr w:rsidR="008E2C0D" w:rsidRPr="008E2C0D" w14:paraId="2B1B4D1B" w14:textId="77777777" w:rsidTr="004D7DBD">
        <w:trPr>
          <w:trHeight w:val="360"/>
        </w:trPr>
        <w:tc>
          <w:tcPr>
            <w:tcW w:w="450" w:type="dxa"/>
          </w:tcPr>
          <w:p w14:paraId="4FA25566" w14:textId="77777777" w:rsidR="008E2C0D" w:rsidRPr="008E2C0D" w:rsidRDefault="008E2C0D" w:rsidP="008E2C0D">
            <w:pPr>
              <w:jc w:val="center"/>
              <w:rPr>
                <w:b/>
              </w:rPr>
            </w:pPr>
            <w:r w:rsidRPr="008E2C0D">
              <w:rPr>
                <w:b/>
              </w:rPr>
              <w:lastRenderedPageBreak/>
              <w:t>8</w:t>
            </w:r>
          </w:p>
        </w:tc>
        <w:tc>
          <w:tcPr>
            <w:tcW w:w="4140" w:type="dxa"/>
          </w:tcPr>
          <w:p w14:paraId="21B30612" w14:textId="77777777" w:rsidR="008E2C0D" w:rsidRPr="008E2C0D" w:rsidRDefault="008E2C0D" w:rsidP="008E2C0D">
            <w:pPr>
              <w:jc w:val="center"/>
              <w:rPr>
                <w:b/>
              </w:rPr>
            </w:pPr>
            <w:r w:rsidRPr="008E2C0D">
              <w:rPr>
                <w:b/>
              </w:rPr>
              <w:t>Calculated droop</w:t>
            </w:r>
          </w:p>
        </w:tc>
        <w:tc>
          <w:tcPr>
            <w:tcW w:w="2160" w:type="dxa"/>
          </w:tcPr>
          <w:p w14:paraId="6BFC961C" w14:textId="77777777" w:rsidR="008E2C0D" w:rsidRPr="008E2C0D" w:rsidRDefault="008E2C0D" w:rsidP="008E2C0D">
            <w:pPr>
              <w:jc w:val="right"/>
            </w:pPr>
          </w:p>
        </w:tc>
        <w:tc>
          <w:tcPr>
            <w:tcW w:w="1998" w:type="dxa"/>
          </w:tcPr>
          <w:p w14:paraId="5417AB81" w14:textId="77777777" w:rsidR="008E2C0D" w:rsidRPr="008E2C0D" w:rsidRDefault="008E2C0D" w:rsidP="008E2C0D">
            <w:pPr>
              <w:jc w:val="right"/>
            </w:pPr>
          </w:p>
        </w:tc>
      </w:tr>
      <w:tr w:rsidR="008E2C0D" w:rsidRPr="008E2C0D" w14:paraId="067DDD98" w14:textId="77777777" w:rsidTr="004D7DBD">
        <w:trPr>
          <w:trHeight w:val="360"/>
        </w:trPr>
        <w:tc>
          <w:tcPr>
            <w:tcW w:w="450" w:type="dxa"/>
          </w:tcPr>
          <w:p w14:paraId="5169C519" w14:textId="77777777" w:rsidR="008E2C0D" w:rsidRPr="008E2C0D" w:rsidRDefault="008E2C0D" w:rsidP="008E2C0D">
            <w:pPr>
              <w:jc w:val="center"/>
              <w:rPr>
                <w:b/>
              </w:rPr>
            </w:pPr>
            <w:r w:rsidRPr="008E2C0D">
              <w:rPr>
                <w:b/>
              </w:rPr>
              <w:t>9</w:t>
            </w:r>
          </w:p>
        </w:tc>
        <w:tc>
          <w:tcPr>
            <w:tcW w:w="4140" w:type="dxa"/>
          </w:tcPr>
          <w:p w14:paraId="61BB2413" w14:textId="77777777" w:rsidR="008E2C0D" w:rsidRPr="008E2C0D" w:rsidRDefault="008E2C0D" w:rsidP="008E2C0D">
            <w:pPr>
              <w:jc w:val="center"/>
              <w:rPr>
                <w:b/>
              </w:rPr>
            </w:pPr>
            <w:r w:rsidRPr="008E2C0D">
              <w:rPr>
                <w:b/>
              </w:rPr>
              <w:t>CONCLUSION</w:t>
            </w:r>
          </w:p>
          <w:p w14:paraId="6363DE7E" w14:textId="77777777" w:rsidR="008E2C0D" w:rsidRPr="008E2C0D" w:rsidRDefault="008E2C0D" w:rsidP="008E2C0D">
            <w:pPr>
              <w:jc w:val="center"/>
              <w:rPr>
                <w:b/>
              </w:rPr>
            </w:pPr>
            <w:r w:rsidRPr="008E2C0D">
              <w:rPr>
                <w:b/>
              </w:rPr>
              <w:t>(PASSED/FAILED)</w:t>
            </w:r>
          </w:p>
        </w:tc>
        <w:tc>
          <w:tcPr>
            <w:tcW w:w="2160" w:type="dxa"/>
          </w:tcPr>
          <w:p w14:paraId="095B6FB4" w14:textId="77777777" w:rsidR="008E2C0D" w:rsidRPr="008E2C0D" w:rsidRDefault="008E2C0D" w:rsidP="008E2C0D">
            <w:pPr>
              <w:jc w:val="right"/>
            </w:pPr>
          </w:p>
        </w:tc>
        <w:tc>
          <w:tcPr>
            <w:tcW w:w="1998" w:type="dxa"/>
          </w:tcPr>
          <w:p w14:paraId="13D8FD66" w14:textId="77777777" w:rsidR="008E2C0D" w:rsidRPr="008E2C0D" w:rsidRDefault="008E2C0D" w:rsidP="008E2C0D">
            <w:pPr>
              <w:jc w:val="right"/>
            </w:pPr>
          </w:p>
        </w:tc>
      </w:tr>
    </w:tbl>
    <w:p w14:paraId="25AAB1CA" w14:textId="77777777" w:rsidR="008E2C0D" w:rsidRPr="008E2C0D" w:rsidRDefault="008E2C0D" w:rsidP="008E2C0D"/>
    <w:p w14:paraId="2073543F"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0373C1C4" w14:textId="77777777" w:rsidR="008E2C0D" w:rsidRPr="008E2C0D" w:rsidRDefault="008E2C0D" w:rsidP="008E2C0D"/>
    <w:p w14:paraId="0ADD3D9E" w14:textId="77777777" w:rsidR="008E2C0D" w:rsidRPr="008E2C0D" w:rsidRDefault="008E2C0D" w:rsidP="008E2C0D">
      <w:pPr>
        <w:spacing w:after="120"/>
        <w:rPr>
          <w:b/>
          <w:i/>
          <w:smallCaps/>
        </w:rPr>
      </w:pPr>
      <w:r w:rsidRPr="008E2C0D">
        <w:rPr>
          <w:b/>
          <w:i/>
          <w:smallCaps/>
        </w:rPr>
        <w:t>Submittal</w:t>
      </w:r>
    </w:p>
    <w:p w14:paraId="64919FD4" w14:textId="77777777" w:rsidR="008E2C0D" w:rsidRPr="008E2C0D" w:rsidRDefault="008E2C0D" w:rsidP="008E2C0D">
      <w:pPr>
        <w:spacing w:after="120"/>
        <w:jc w:val="both"/>
        <w:rPr>
          <w:u w:val="single"/>
        </w:rPr>
      </w:pPr>
      <w:r w:rsidRPr="008E2C0D">
        <w:t>Resource Entity Representative:  _____________________________________________</w:t>
      </w:r>
    </w:p>
    <w:p w14:paraId="41AD6228" w14:textId="77777777" w:rsidR="008E2C0D" w:rsidRPr="008E2C0D" w:rsidRDefault="008E2C0D" w:rsidP="008E2C0D">
      <w:pPr>
        <w:spacing w:after="120"/>
        <w:jc w:val="both"/>
        <w:rPr>
          <w:u w:val="single"/>
        </w:rPr>
      </w:pPr>
      <w:r w:rsidRPr="008E2C0D">
        <w:t>QSE Representative:  ______________________________________________________</w:t>
      </w:r>
    </w:p>
    <w:p w14:paraId="339B5FB7" w14:textId="77777777" w:rsidR="008E2C0D" w:rsidRPr="008E2C0D" w:rsidRDefault="008E2C0D" w:rsidP="008E2C0D">
      <w:pPr>
        <w:spacing w:after="120"/>
        <w:ind w:right="-90"/>
        <w:rPr>
          <w:u w:val="single"/>
        </w:rPr>
      </w:pPr>
      <w:r w:rsidRPr="008E2C0D">
        <w:t>Date submitted to ERCOT Representative: _____________________________________</w:t>
      </w:r>
    </w:p>
    <w:p w14:paraId="6AB3B862" w14:textId="77777777" w:rsidR="008E2C0D" w:rsidRPr="008E2C0D" w:rsidRDefault="008E2C0D" w:rsidP="008E2C0D">
      <w:pPr>
        <w:spacing w:after="120"/>
        <w:jc w:val="center"/>
        <w:rPr>
          <w:rFonts w:ascii="Times New Roman Bold" w:hAnsi="Times New Roman Bold"/>
          <w:b/>
          <w:caps/>
          <w:sz w:val="28"/>
          <w:szCs w:val="20"/>
        </w:rPr>
      </w:pPr>
    </w:p>
    <w:p w14:paraId="0BB57DB1" w14:textId="050CCC83" w:rsidR="008E2C0D" w:rsidRPr="008E2C0D" w:rsidRDefault="008E2C0D" w:rsidP="008E2C0D">
      <w:pPr>
        <w:spacing w:after="120"/>
        <w:jc w:val="center"/>
        <w:rPr>
          <w:u w:val="single"/>
        </w:rPr>
      </w:pPr>
      <w:r w:rsidRPr="008E2C0D">
        <w:rPr>
          <w:rFonts w:ascii="Times New Roman Bold" w:hAnsi="Times New Roman Bold"/>
          <w:b/>
          <w:caps/>
          <w:sz w:val="28"/>
          <w:szCs w:val="20"/>
        </w:rPr>
        <w:t>Generation Resource, Energy Storage Resource, and Controllable Load Resource Primary Frequency Response test Procedures Based on Historical Data</w:t>
      </w:r>
    </w:p>
    <w:p w14:paraId="4CA3ACF7" w14:textId="77777777" w:rsidR="008E2C0D" w:rsidRPr="008E2C0D" w:rsidRDefault="008E2C0D" w:rsidP="008E2C0D">
      <w:pPr>
        <w:spacing w:before="240" w:after="120"/>
        <w:jc w:val="both"/>
      </w:pPr>
      <w:r w:rsidRPr="008E2C0D">
        <w:rPr>
          <w:b/>
          <w:i/>
          <w:smallCaps/>
        </w:rPr>
        <w:t xml:space="preserve">Description of Historical Verification </w:t>
      </w:r>
    </w:p>
    <w:p w14:paraId="3E2F6C60" w14:textId="2A43ED53" w:rsidR="008E2C0D" w:rsidRPr="008E2C0D" w:rsidRDefault="008E2C0D" w:rsidP="008E2C0D">
      <w:r w:rsidRPr="008E2C0D">
        <w:t xml:space="preserve">The purpose of this template is to allow the Entity that operates a Generation Resource, Energy Storage Resource (ESR) or a Controllable Load Resource </w:t>
      </w:r>
      <w:ins w:id="71" w:author="ERCOT" w:date="2025-07-16T16:38:00Z" w16du:dateUtc="2025-07-16T21:38:00Z">
        <w:r w:rsidR="0050428A">
          <w:t xml:space="preserve">(CLR) </w:t>
        </w:r>
      </w:ins>
      <w:r w:rsidRPr="008E2C0D">
        <w:t>to demonstrate acceptable frequency response of its Generation Resource(s), ESR(s) or C</w:t>
      </w:r>
      <w:del w:id="72" w:author="ERCOT" w:date="2025-07-16T16:38:00Z" w16du:dateUtc="2025-07-16T21:38:00Z">
        <w:r w:rsidRPr="008E2C0D" w:rsidDel="0050428A">
          <w:delText xml:space="preserve">ontrollable </w:delText>
        </w:r>
      </w:del>
      <w:r w:rsidRPr="008E2C0D">
        <w:t>L</w:t>
      </w:r>
      <w:del w:id="73" w:author="ERCOT" w:date="2025-07-16T16:38:00Z" w16du:dateUtc="2025-07-16T21:38:00Z">
        <w:r w:rsidRPr="008E2C0D" w:rsidDel="0050428A">
          <w:delText xml:space="preserve">oad </w:delText>
        </w:r>
      </w:del>
      <w:r w:rsidRPr="008E2C0D">
        <w:t>R</w:t>
      </w:r>
      <w:del w:id="74" w:author="ERCOT" w:date="2025-07-16T16:38:00Z" w16du:dateUtc="2025-07-16T21:38:00Z">
        <w:r w:rsidRPr="008E2C0D" w:rsidDel="0050428A">
          <w:delText>esource</w:delText>
        </w:r>
      </w:del>
      <w:r w:rsidRPr="008E2C0D">
        <w:t>(s) based on historical data in order to minimize testing costs, scheduling conflicts and the risk of damage to equipment or Forced Outage.</w:t>
      </w:r>
    </w:p>
    <w:p w14:paraId="3C5D8740" w14:textId="77777777" w:rsidR="008E2C0D" w:rsidRPr="008E2C0D" w:rsidRDefault="008E2C0D" w:rsidP="008E2C0D"/>
    <w:p w14:paraId="6B1A7D10" w14:textId="77777777" w:rsidR="008E2C0D" w:rsidRPr="008E2C0D" w:rsidRDefault="008E2C0D" w:rsidP="008E2C0D">
      <w:pPr>
        <w:spacing w:after="240"/>
        <w:ind w:left="720" w:hanging="720"/>
        <w:rPr>
          <w:szCs w:val="20"/>
        </w:rPr>
      </w:pPr>
      <w:r w:rsidRPr="008E2C0D">
        <w:rPr>
          <w:szCs w:val="20"/>
        </w:rPr>
        <w:t>1.</w:t>
      </w:r>
      <w:r w:rsidRPr="008E2C0D">
        <w:rPr>
          <w:szCs w:val="20"/>
        </w:rPr>
        <w:tab/>
        <w:t xml:space="preserve">All verifications will be based on at least one of the events from the published list of Frequency Measurable Events (FMEs).  </w:t>
      </w:r>
    </w:p>
    <w:p w14:paraId="723CAE58" w14:textId="77777777" w:rsidR="008E2C0D" w:rsidRPr="008E2C0D" w:rsidRDefault="008E2C0D" w:rsidP="008E2C0D">
      <w:pPr>
        <w:spacing w:after="240"/>
        <w:ind w:left="720" w:hanging="720"/>
        <w:rPr>
          <w:szCs w:val="20"/>
        </w:rPr>
      </w:pPr>
      <w:r w:rsidRPr="008E2C0D">
        <w:rPr>
          <w:szCs w:val="20"/>
        </w:rPr>
        <w:t>2.</w:t>
      </w:r>
      <w:r w:rsidRPr="008E2C0D">
        <w:rPr>
          <w:szCs w:val="20"/>
        </w:rPr>
        <w:tab/>
        <w:t xml:space="preserve">Governor droop and Governor Dead-Band settings shall be set in accordance with Section 2.2.7, Turbine Speed Governors. </w:t>
      </w:r>
    </w:p>
    <w:p w14:paraId="1CF95697" w14:textId="77777777" w:rsidR="008E2C0D" w:rsidRPr="008E2C0D" w:rsidRDefault="008E2C0D" w:rsidP="008E2C0D">
      <w:pPr>
        <w:spacing w:after="240"/>
        <w:ind w:left="720" w:hanging="720"/>
        <w:rPr>
          <w:szCs w:val="20"/>
        </w:rPr>
      </w:pPr>
      <w:r w:rsidRPr="008E2C0D">
        <w:rPr>
          <w:szCs w:val="20"/>
        </w:rPr>
        <w:t>3.</w:t>
      </w:r>
      <w:r w:rsidRPr="008E2C0D">
        <w:rPr>
          <w:szCs w:val="20"/>
        </w:rPr>
        <w:tab/>
        <w:t>For clarification purposes, the time of FME (t(0)), pre-perturbation average frequency and post-perturbation average frequency, as defined in Section 8, Attachment J, Initial and Sustained Measurements for Primary Frequency Response, will be used for the verification process.  The values of these metrics will be identified in the FME Report.</w:t>
      </w:r>
    </w:p>
    <w:p w14:paraId="247B92A2" w14:textId="09C7D422" w:rsidR="008E2C0D" w:rsidRPr="008E2C0D" w:rsidRDefault="008E2C0D" w:rsidP="008E2C0D">
      <w:pPr>
        <w:spacing w:after="240"/>
        <w:ind w:left="720" w:hanging="720"/>
        <w:rPr>
          <w:szCs w:val="20"/>
        </w:rPr>
      </w:pPr>
      <w:r w:rsidRPr="008E2C0D">
        <w:rPr>
          <w:szCs w:val="20"/>
        </w:rPr>
        <w:t>4.</w:t>
      </w:r>
      <w:r w:rsidRPr="008E2C0D">
        <w:rPr>
          <w:szCs w:val="20"/>
        </w:rPr>
        <w:tab/>
        <w:t>The test is considered successful if the Generation Resource, ESR, or the C</w:t>
      </w:r>
      <w:del w:id="75" w:author="ERCOT" w:date="2025-07-16T16:38:00Z" w16du:dateUtc="2025-07-16T21:38:00Z">
        <w:r w:rsidRPr="008E2C0D" w:rsidDel="0050428A">
          <w:rPr>
            <w:szCs w:val="20"/>
          </w:rPr>
          <w:delText xml:space="preserve">ontrollable </w:delText>
        </w:r>
      </w:del>
      <w:r w:rsidRPr="008E2C0D">
        <w:rPr>
          <w:szCs w:val="20"/>
        </w:rPr>
        <w:t>L</w:t>
      </w:r>
      <w:del w:id="76" w:author="ERCOT" w:date="2025-07-16T16:38:00Z" w16du:dateUtc="2025-07-16T21:38:00Z">
        <w:r w:rsidRPr="008E2C0D" w:rsidDel="0050428A">
          <w:rPr>
            <w:szCs w:val="20"/>
          </w:rPr>
          <w:delText xml:space="preserve">oad </w:delText>
        </w:r>
      </w:del>
      <w:r w:rsidRPr="008E2C0D">
        <w:rPr>
          <w:szCs w:val="20"/>
        </w:rPr>
        <w:t>R</w:t>
      </w:r>
      <w:del w:id="77" w:author="ERCOT" w:date="2025-07-16T16:38:00Z" w16du:dateUtc="2025-07-16T21:38:00Z">
        <w:r w:rsidRPr="008E2C0D" w:rsidDel="0050428A">
          <w:rPr>
            <w:szCs w:val="20"/>
          </w:rPr>
          <w:delText>esource</w:delText>
        </w:r>
      </w:del>
      <w:r w:rsidRPr="008E2C0D">
        <w:rPr>
          <w:szCs w:val="20"/>
        </w:rPr>
        <w:t xml:space="preserve"> is able to meet a minimum of 75% of its initial Primary Frequency Response and 75% of its sustained Primary Frequency Response as calculated in the FMEs report posted on the Market Information System (MIS) Certified Area.  Any </w:t>
      </w:r>
      <w:r w:rsidRPr="008E2C0D">
        <w:rPr>
          <w:szCs w:val="20"/>
        </w:rPr>
        <w:lastRenderedPageBreak/>
        <w:t>Generation Resource, ESR, or C</w:t>
      </w:r>
      <w:del w:id="78" w:author="ERCOT" w:date="2025-07-16T16:38:00Z" w16du:dateUtc="2025-07-16T21:38:00Z">
        <w:r w:rsidRPr="008E2C0D" w:rsidDel="0050428A">
          <w:rPr>
            <w:szCs w:val="20"/>
          </w:rPr>
          <w:delText xml:space="preserve">ontrollable </w:delText>
        </w:r>
      </w:del>
      <w:r w:rsidRPr="008E2C0D">
        <w:rPr>
          <w:szCs w:val="20"/>
        </w:rPr>
        <w:t>L</w:t>
      </w:r>
      <w:del w:id="79" w:author="ERCOT" w:date="2025-07-16T16:38:00Z" w16du:dateUtc="2025-07-16T21:38:00Z">
        <w:r w:rsidRPr="008E2C0D" w:rsidDel="0050428A">
          <w:rPr>
            <w:szCs w:val="20"/>
          </w:rPr>
          <w:delText xml:space="preserve">oad </w:delText>
        </w:r>
      </w:del>
      <w:r w:rsidRPr="008E2C0D">
        <w:rPr>
          <w:szCs w:val="20"/>
        </w:rPr>
        <w:t>R</w:t>
      </w:r>
      <w:del w:id="80" w:author="ERCOT" w:date="2025-07-16T16:38:00Z" w16du:dateUtc="2025-07-16T21:38:00Z">
        <w:r w:rsidRPr="008E2C0D" w:rsidDel="0050428A">
          <w:rPr>
            <w:szCs w:val="20"/>
          </w:rPr>
          <w:delText>esource</w:delText>
        </w:r>
      </w:del>
      <w:r w:rsidRPr="008E2C0D">
        <w:rPr>
          <w:szCs w:val="20"/>
        </w:rPr>
        <w:t xml:space="preserve"> may use the FME report in lieu of testing.</w:t>
      </w:r>
    </w:p>
    <w:p w14:paraId="33B51809" w14:textId="6B4084B5" w:rsidR="008E2C0D" w:rsidRPr="008E2C0D" w:rsidRDefault="008E2C0D" w:rsidP="008E2C0D">
      <w:pPr>
        <w:spacing w:after="240"/>
        <w:ind w:left="1440" w:hanging="720"/>
        <w:rPr>
          <w:szCs w:val="20"/>
        </w:rPr>
      </w:pPr>
      <w:r w:rsidRPr="008E2C0D">
        <w:rPr>
          <w:szCs w:val="20"/>
        </w:rPr>
        <w:t>a.</w:t>
      </w:r>
      <w:r w:rsidRPr="008E2C0D">
        <w:rPr>
          <w:szCs w:val="20"/>
        </w:rPr>
        <w:tab/>
        <w:t>The calculation of Generation Resources, ESRs, or C</w:t>
      </w:r>
      <w:del w:id="81" w:author="ERCOT" w:date="2025-07-16T16:38:00Z" w16du:dateUtc="2025-07-16T21:38:00Z">
        <w:r w:rsidRPr="008E2C0D" w:rsidDel="0050428A">
          <w:rPr>
            <w:szCs w:val="20"/>
          </w:rPr>
          <w:delText xml:space="preserve">ontrollable </w:delText>
        </w:r>
      </w:del>
      <w:r w:rsidRPr="008E2C0D">
        <w:rPr>
          <w:szCs w:val="20"/>
        </w:rPr>
        <w:t>L</w:t>
      </w:r>
      <w:del w:id="82" w:author="ERCOT" w:date="2025-07-16T16:38:00Z" w16du:dateUtc="2025-07-16T21:38:00Z">
        <w:r w:rsidRPr="008E2C0D" w:rsidDel="0050428A">
          <w:rPr>
            <w:szCs w:val="20"/>
          </w:rPr>
          <w:delText>oa</w:delText>
        </w:r>
      </w:del>
      <w:del w:id="83" w:author="ERCOT" w:date="2025-07-16T16:39:00Z" w16du:dateUtc="2025-07-16T21:39:00Z">
        <w:r w:rsidRPr="008E2C0D" w:rsidDel="0050428A">
          <w:rPr>
            <w:szCs w:val="20"/>
          </w:rPr>
          <w:delText xml:space="preserve">d </w:delText>
        </w:r>
      </w:del>
      <w:r w:rsidRPr="008E2C0D">
        <w:rPr>
          <w:szCs w:val="20"/>
        </w:rPr>
        <w:t>R</w:t>
      </w:r>
      <w:del w:id="84" w:author="ERCOT" w:date="2025-07-16T16:39:00Z" w16du:dateUtc="2025-07-16T21:39:00Z">
        <w:r w:rsidRPr="008E2C0D" w:rsidDel="0050428A">
          <w:rPr>
            <w:szCs w:val="20"/>
          </w:rPr>
          <w:delText>esource</w:delText>
        </w:r>
      </w:del>
      <w:r w:rsidRPr="008E2C0D">
        <w:rPr>
          <w:szCs w:val="20"/>
        </w:rPr>
        <w:t xml:space="preserve">s initial and sustained Primary Frequency Response is detailed in Section 8, Attachment J. </w:t>
      </w:r>
    </w:p>
    <w:p w14:paraId="4567DA2D" w14:textId="77777777" w:rsidR="008E2C0D" w:rsidRPr="008E2C0D" w:rsidRDefault="008E2C0D" w:rsidP="008E2C0D">
      <w:pPr>
        <w:spacing w:after="240"/>
        <w:ind w:left="1440" w:hanging="720"/>
        <w:rPr>
          <w:szCs w:val="20"/>
        </w:rPr>
      </w:pPr>
      <w:r w:rsidRPr="008E2C0D">
        <w:rPr>
          <w:szCs w:val="20"/>
        </w:rPr>
        <w:t>b.</w:t>
      </w:r>
      <w:r w:rsidRPr="008E2C0D">
        <w:rPr>
          <w:szCs w:val="20"/>
        </w:rPr>
        <w:tab/>
        <w:t xml:space="preserve">ERCOT shall evaluate initial and sustained Primary Frequency Response using an expected performance Governor </w:t>
      </w:r>
      <w:proofErr w:type="spellStart"/>
      <w:r w:rsidRPr="008E2C0D">
        <w:rPr>
          <w:szCs w:val="20"/>
        </w:rPr>
        <w:t>droop of</w:t>
      </w:r>
      <w:proofErr w:type="spellEnd"/>
      <w:r w:rsidRPr="008E2C0D">
        <w:rPr>
          <w:szCs w:val="20"/>
        </w:rPr>
        <w:t xml:space="preserve"> 5.78% for combined-cycle Resources.</w:t>
      </w:r>
    </w:p>
    <w:p w14:paraId="3C29C012" w14:textId="77777777" w:rsidR="008E2C0D" w:rsidRPr="008E2C0D" w:rsidRDefault="008E2C0D" w:rsidP="008E2C0D">
      <w:pPr>
        <w:spacing w:after="240"/>
        <w:ind w:left="720" w:hanging="720"/>
        <w:rPr>
          <w:iCs/>
          <w:szCs w:val="20"/>
        </w:rPr>
      </w:pPr>
      <w:r w:rsidRPr="008E2C0D">
        <w:rPr>
          <w:iCs/>
          <w:szCs w:val="20"/>
        </w:rPr>
        <w:t>5.</w:t>
      </w:r>
      <w:r w:rsidRPr="008E2C0D">
        <w:rPr>
          <w:iCs/>
          <w:szCs w:val="20"/>
        </w:rPr>
        <w:tab/>
        <w:t>Intermittent Renewable Resources (IRRs) located behind one Point of Interconnection (POI), metered by one ERCOT-Polled Settlement (EPS) Meter, and operated as an integrated Facility may combine IRRs for the purposes of this test.</w:t>
      </w:r>
    </w:p>
    <w:p w14:paraId="28BA5692" w14:textId="77777777" w:rsidR="008E2C0D" w:rsidRPr="008E2C0D" w:rsidRDefault="008E2C0D" w:rsidP="008E2C0D">
      <w:pPr>
        <w:spacing w:before="240" w:after="120"/>
        <w:jc w:val="both"/>
        <w:rPr>
          <w:b/>
          <w:i/>
          <w:smallCaps/>
        </w:rPr>
      </w:pPr>
      <w:r w:rsidRPr="008E2C0D">
        <w:rPr>
          <w:b/>
          <w:i/>
          <w:smallCaps/>
        </w:rPr>
        <w:t>Definitions</w:t>
      </w:r>
    </w:p>
    <w:p w14:paraId="0F97E553" w14:textId="377AEBCA" w:rsidR="008E2C0D" w:rsidRDefault="008E2C0D" w:rsidP="008E2C0D">
      <w:pPr>
        <w:jc w:val="both"/>
      </w:pPr>
      <w:r w:rsidRPr="008E2C0D">
        <w:t>Generation Resource, ESR, or C</w:t>
      </w:r>
      <w:del w:id="85" w:author="ERCOT" w:date="2025-07-16T16:39:00Z" w16du:dateUtc="2025-07-16T21:39:00Z">
        <w:r w:rsidRPr="008E2C0D" w:rsidDel="0050428A">
          <w:delText xml:space="preserve">ontrollable </w:delText>
        </w:r>
      </w:del>
      <w:r w:rsidRPr="008E2C0D">
        <w:t>L</w:t>
      </w:r>
      <w:del w:id="86" w:author="ERCOT" w:date="2025-07-16T16:39:00Z" w16du:dateUtc="2025-07-16T21:39:00Z">
        <w:r w:rsidRPr="008E2C0D" w:rsidDel="0050428A">
          <w:delText xml:space="preserve">oad </w:delText>
        </w:r>
      </w:del>
      <w:r w:rsidRPr="008E2C0D">
        <w:t>R</w:t>
      </w:r>
      <w:del w:id="87" w:author="ERCOT" w:date="2025-07-16T16:39:00Z" w16du:dateUtc="2025-07-16T21:39:00Z">
        <w:r w:rsidRPr="008E2C0D" w:rsidDel="0050428A">
          <w:delText>esource</w:delText>
        </w:r>
      </w:del>
      <w:r w:rsidRPr="008E2C0D">
        <w:t xml:space="preserve"> Base Load = </w:t>
      </w:r>
      <w:del w:id="88" w:author="ERCOT" w:date="2025-06-12T13:26:00Z">
        <w:r w:rsidRPr="008E2C0D" w:rsidDel="003F45F4">
          <w:delText>maximum rated capability</w:delText>
        </w:r>
      </w:del>
      <w:ins w:id="89" w:author="ERCOT" w:date="2025-07-02T12:45:00Z" w16du:dateUtc="2025-07-02T17:45:00Z">
        <w:r w:rsidR="00AC6643">
          <w:t>MDRR</w:t>
        </w:r>
      </w:ins>
      <w:r w:rsidRPr="008E2C0D">
        <w:t xml:space="preserve"> (this value is not reduced for temporary output limitations of the Generation Resource, ESR, or C</w:t>
      </w:r>
      <w:del w:id="90" w:author="ERCOT" w:date="2025-07-16T16:39:00Z" w16du:dateUtc="2025-07-16T21:39:00Z">
        <w:r w:rsidRPr="008E2C0D" w:rsidDel="0050428A">
          <w:delText xml:space="preserve">ontrollable </w:delText>
        </w:r>
      </w:del>
      <w:r w:rsidRPr="008E2C0D">
        <w:t>L</w:t>
      </w:r>
      <w:del w:id="91" w:author="ERCOT" w:date="2025-07-16T16:39:00Z" w16du:dateUtc="2025-07-16T21:39:00Z">
        <w:r w:rsidRPr="008E2C0D" w:rsidDel="0050428A">
          <w:delText xml:space="preserve">oad </w:delText>
        </w:r>
      </w:del>
      <w:r w:rsidRPr="008E2C0D">
        <w:t>R</w:t>
      </w:r>
      <w:del w:id="92" w:author="ERCOT" w:date="2025-07-16T16:39:00Z" w16du:dateUtc="2025-07-16T21:39:00Z">
        <w:r w:rsidRPr="008E2C0D" w:rsidDel="0050428A">
          <w:delText>esource</w:delText>
        </w:r>
      </w:del>
      <w:r w:rsidRPr="008E2C0D">
        <w:t xml:space="preserve"> due to auxiliary equipment outages, weather conditions, or fuel limitations, it is the “nameplate” rating of the Generation Resource, ESR, or C</w:t>
      </w:r>
      <w:del w:id="93" w:author="ERCOT" w:date="2025-07-16T16:39:00Z" w16du:dateUtc="2025-07-16T21:39:00Z">
        <w:r w:rsidRPr="008E2C0D" w:rsidDel="0050428A">
          <w:delText xml:space="preserve">ontrollable </w:delText>
        </w:r>
      </w:del>
      <w:r w:rsidRPr="008E2C0D">
        <w:t>L</w:t>
      </w:r>
      <w:del w:id="94" w:author="ERCOT" w:date="2025-07-16T16:39:00Z" w16du:dateUtc="2025-07-16T21:39:00Z">
        <w:r w:rsidRPr="008E2C0D" w:rsidDel="0050428A">
          <w:delText xml:space="preserve">oad </w:delText>
        </w:r>
      </w:del>
      <w:r w:rsidRPr="008E2C0D">
        <w:t>R</w:t>
      </w:r>
      <w:del w:id="95" w:author="ERCOT" w:date="2025-07-16T16:39:00Z" w16du:dateUtc="2025-07-16T21:39:00Z">
        <w:r w:rsidRPr="008E2C0D" w:rsidDel="0050428A">
          <w:delText>esource</w:delText>
        </w:r>
      </w:del>
      <w:r w:rsidRPr="008E2C0D">
        <w:t xml:space="preserve">).  For the IRR, the Base Load for purposes of this test shall be </w:t>
      </w:r>
      <w:ins w:id="96" w:author="ERCOT" w:date="2025-06-12T13:26:00Z">
        <w:r w:rsidR="003F45F4">
          <w:t>their</w:t>
        </w:r>
      </w:ins>
      <w:ins w:id="97" w:author="ERCOT" w:date="2025-07-02T12:45:00Z" w16du:dateUtc="2025-07-02T17:45:00Z">
        <w:r w:rsidR="00AC6643">
          <w:t xml:space="preserve"> MDRR</w:t>
        </w:r>
      </w:ins>
      <w:del w:id="98" w:author="ERCOT" w:date="2025-06-12T13:26:00Z">
        <w:r w:rsidRPr="008E2C0D" w:rsidDel="003F45F4">
          <w:delText>the Real-Time telemetered High Sustained Limit (HSL) (MW) of the IRR at the time of the FME</w:delText>
        </w:r>
      </w:del>
      <w:r w:rsidRPr="008E2C0D">
        <w:t xml:space="preserve">.  The IRR shall use only </w:t>
      </w:r>
      <w:proofErr w:type="gramStart"/>
      <w:r w:rsidRPr="008E2C0D">
        <w:t>a FME</w:t>
      </w:r>
      <w:proofErr w:type="gramEnd"/>
      <w:r w:rsidRPr="008E2C0D">
        <w:t xml:space="preserve"> in which the IRR’s HSL is greater than 50% of the IRR’s total design output capability.</w:t>
      </w:r>
    </w:p>
    <w:p w14:paraId="5BD5F767" w14:textId="77777777" w:rsidR="00D74360" w:rsidRPr="008E2C0D" w:rsidRDefault="00D74360" w:rsidP="008E2C0D">
      <w:pPr>
        <w:jc w:val="both"/>
      </w:pPr>
    </w:p>
    <w:p w14:paraId="2F3A1B13" w14:textId="77777777" w:rsidR="008E2C0D" w:rsidRPr="008E2C0D" w:rsidRDefault="008E2C0D" w:rsidP="008E2C0D">
      <w:pPr>
        <w:keepNext/>
        <w:numPr>
          <w:ilvl w:val="0"/>
          <w:numId w:val="13"/>
        </w:numPr>
        <w:tabs>
          <w:tab w:val="clear" w:pos="432"/>
          <w:tab w:val="num" w:pos="360"/>
        </w:tabs>
        <w:spacing w:after="60"/>
        <w:ind w:left="0" w:firstLine="0"/>
        <w:jc w:val="center"/>
        <w:outlineLvl w:val="0"/>
        <w:rPr>
          <w:rFonts w:ascii="Arial" w:hAnsi="Arial" w:cs="Arial"/>
          <w:b/>
          <w:bCs/>
          <w:iCs/>
          <w:kern w:val="32"/>
          <w:sz w:val="32"/>
          <w:szCs w:val="20"/>
        </w:rPr>
      </w:pPr>
      <w:bookmarkStart w:id="99" w:name="_Toc120878742"/>
      <w:bookmarkStart w:id="100" w:name="_Toc121225181"/>
      <w:r w:rsidRPr="008E2C0D">
        <w:rPr>
          <w:rFonts w:ascii="Times New Roman Bold" w:hAnsi="Times New Roman Bold" w:cs="Arial"/>
          <w:bCs/>
          <w:caps/>
          <w:sz w:val="28"/>
          <w:szCs w:val="32"/>
        </w:rPr>
        <w:t xml:space="preserve">HISTORICAL GENERATION RESOURCE, Energy Storage Resource, </w:t>
      </w:r>
      <w:r w:rsidRPr="008E2C0D">
        <w:rPr>
          <w:rFonts w:ascii="Times New Roman Bold" w:hAnsi="Times New Roman Bold" w:cs="Arial"/>
          <w:kern w:val="32"/>
          <w:sz w:val="28"/>
          <w:szCs w:val="20"/>
        </w:rPr>
        <w:t>OR CONTROLLABLE LOAD RESOURCE</w:t>
      </w:r>
      <w:r w:rsidRPr="008E2C0D">
        <w:rPr>
          <w:rFonts w:ascii="Times New Roman Bold" w:hAnsi="Times New Roman Bold" w:cs="Arial"/>
          <w:b/>
          <w:bCs/>
          <w:caps/>
          <w:sz w:val="28"/>
          <w:szCs w:val="32"/>
        </w:rPr>
        <w:t xml:space="preserve"> FREQUENCY RESPONSE TEST </w:t>
      </w:r>
      <w:r w:rsidRPr="008E2C0D">
        <w:rPr>
          <w:rFonts w:ascii="Times New Roman Bold" w:hAnsi="Times New Roman Bold" w:cs="Arial"/>
          <w:b/>
          <w:caps/>
          <w:sz w:val="28"/>
          <w:szCs w:val="20"/>
        </w:rPr>
        <w:t>FORM</w:t>
      </w:r>
      <w:bookmarkEnd w:id="99"/>
      <w:bookmarkEnd w:id="100"/>
    </w:p>
    <w:p w14:paraId="632D7228" w14:textId="77777777" w:rsidR="008E2C0D" w:rsidRPr="008E2C0D" w:rsidRDefault="008E2C0D" w:rsidP="008E2C0D">
      <w:pPr>
        <w:spacing w:before="240" w:after="120"/>
        <w:rPr>
          <w:b/>
          <w:bCs/>
          <w:i/>
          <w:iCs/>
          <w:smallCaps/>
        </w:rPr>
      </w:pPr>
      <w:r w:rsidRPr="008E2C0D">
        <w:rPr>
          <w:b/>
          <w:bCs/>
          <w:i/>
          <w:iCs/>
          <w:smallCaps/>
        </w:rPr>
        <w:t>General Information</w:t>
      </w:r>
    </w:p>
    <w:p w14:paraId="61814298" w14:textId="77777777" w:rsidR="008E2C0D" w:rsidRPr="008E2C0D" w:rsidRDefault="008E2C0D" w:rsidP="008E2C0D">
      <w:pPr>
        <w:spacing w:after="120"/>
      </w:pPr>
      <w:r w:rsidRPr="008E2C0D">
        <w:t xml:space="preserve">Unit Code (16 characters): </w:t>
      </w:r>
      <w:r w:rsidRPr="008E2C0D">
        <w:tab/>
      </w:r>
      <w:r w:rsidRPr="008E2C0D">
        <w:tab/>
      </w:r>
      <w:r w:rsidRPr="008E2C0D">
        <w:tab/>
        <w:t xml:space="preserve">Location (County): </w:t>
      </w:r>
      <w:r w:rsidRPr="008E2C0D">
        <w:tab/>
      </w:r>
      <w:r w:rsidRPr="008E2C0D">
        <w:tab/>
      </w:r>
      <w:r w:rsidRPr="008E2C0D">
        <w:tab/>
      </w:r>
      <w:r w:rsidRPr="008E2C0D">
        <w:tab/>
        <w:t xml:space="preserve"> </w:t>
      </w:r>
    </w:p>
    <w:p w14:paraId="36E4A7CC" w14:textId="77777777" w:rsidR="008E2C0D" w:rsidRPr="008E2C0D" w:rsidRDefault="008E2C0D" w:rsidP="008E2C0D">
      <w:pPr>
        <w:spacing w:after="120"/>
      </w:pPr>
      <w:r w:rsidRPr="008E2C0D">
        <w:t xml:space="preserve">Unit Name: </w:t>
      </w:r>
      <w:r w:rsidRPr="008E2C0D">
        <w:tab/>
      </w:r>
      <w:r w:rsidRPr="008E2C0D">
        <w:tab/>
      </w:r>
      <w:r w:rsidRPr="008E2C0D">
        <w:tab/>
      </w:r>
      <w:r w:rsidRPr="008E2C0D">
        <w:tab/>
      </w:r>
      <w:r w:rsidRPr="008E2C0D">
        <w:tab/>
        <w:t xml:space="preserve">Date of FME: </w:t>
      </w:r>
      <w:r w:rsidRPr="008E2C0D">
        <w:tab/>
      </w:r>
      <w:r w:rsidRPr="008E2C0D">
        <w:tab/>
      </w:r>
      <w:r w:rsidRPr="008E2C0D">
        <w:tab/>
      </w:r>
      <w:r w:rsidRPr="008E2C0D">
        <w:tab/>
        <w:t xml:space="preserve">  </w:t>
      </w:r>
    </w:p>
    <w:p w14:paraId="7D060A22" w14:textId="77777777" w:rsidR="008E2C0D" w:rsidRPr="008E2C0D" w:rsidRDefault="008E2C0D" w:rsidP="008E2C0D">
      <w:pPr>
        <w:spacing w:after="120"/>
      </w:pPr>
      <w:r w:rsidRPr="008E2C0D">
        <w:t xml:space="preserve">QSE: </w:t>
      </w:r>
      <w:r w:rsidRPr="008E2C0D">
        <w:tab/>
      </w:r>
      <w:r w:rsidRPr="008E2C0D">
        <w:tab/>
      </w:r>
      <w:r w:rsidRPr="008E2C0D">
        <w:tab/>
      </w:r>
      <w:r w:rsidRPr="008E2C0D">
        <w:tab/>
      </w:r>
      <w:r w:rsidRPr="008E2C0D">
        <w:tab/>
      </w:r>
      <w:r w:rsidRPr="008E2C0D">
        <w:tab/>
        <w:t xml:space="preserve">Resource Entity: </w:t>
      </w:r>
      <w:r w:rsidRPr="008E2C0D">
        <w:tab/>
      </w:r>
      <w:r w:rsidRPr="008E2C0D">
        <w:tab/>
      </w:r>
      <w:r w:rsidRPr="008E2C0D">
        <w:tab/>
      </w:r>
      <w:r w:rsidRPr="008E2C0D">
        <w:tab/>
      </w:r>
      <w:r w:rsidRPr="008E2C0D">
        <w:tab/>
      </w:r>
      <w:r w:rsidRPr="008E2C0D">
        <w:tab/>
      </w:r>
    </w:p>
    <w:p w14:paraId="6BBFB010" w14:textId="77777777" w:rsidR="008E2C0D" w:rsidRPr="008E2C0D" w:rsidRDefault="008E2C0D" w:rsidP="008E2C0D">
      <w:pPr>
        <w:spacing w:after="120"/>
        <w:rPr>
          <w:b/>
          <w:bCs/>
          <w:i/>
          <w:iCs/>
          <w:smallCaps/>
        </w:rPr>
      </w:pPr>
      <w:r w:rsidRPr="008E2C0D">
        <w:rPr>
          <w:b/>
          <w:bCs/>
          <w:i/>
          <w:iCs/>
          <w:smallCaps/>
        </w:rPr>
        <w:t>Historical Results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tblGrid>
      <w:tr w:rsidR="008E2C0D" w:rsidRPr="008E2C0D" w14:paraId="46423DBF" w14:textId="77777777" w:rsidTr="004D7DBD">
        <w:trPr>
          <w:trHeight w:val="641"/>
          <w:jc w:val="center"/>
        </w:trPr>
        <w:tc>
          <w:tcPr>
            <w:tcW w:w="3600" w:type="dxa"/>
          </w:tcPr>
          <w:p w14:paraId="33D23D70" w14:textId="77777777" w:rsidR="008E2C0D" w:rsidRPr="008E2C0D" w:rsidRDefault="008E2C0D" w:rsidP="008E2C0D">
            <w:pPr>
              <w:spacing w:before="240" w:after="120"/>
              <w:jc w:val="center"/>
              <w:rPr>
                <w:b/>
                <w:bCs/>
                <w:i/>
                <w:iCs/>
                <w:smallCaps/>
              </w:rPr>
            </w:pPr>
            <w:r w:rsidRPr="008E2C0D">
              <w:rPr>
                <w:b/>
                <w:bCs/>
                <w:i/>
                <w:iCs/>
                <w:smallCaps/>
              </w:rPr>
              <w:t>Evaluation Point</w:t>
            </w:r>
          </w:p>
        </w:tc>
        <w:tc>
          <w:tcPr>
            <w:tcW w:w="3600" w:type="dxa"/>
          </w:tcPr>
          <w:p w14:paraId="238BD39F" w14:textId="77777777" w:rsidR="008E2C0D" w:rsidRPr="008E2C0D" w:rsidRDefault="008E2C0D" w:rsidP="008E2C0D">
            <w:pPr>
              <w:spacing w:before="240" w:after="120"/>
              <w:jc w:val="center"/>
              <w:rPr>
                <w:b/>
                <w:bCs/>
                <w:i/>
                <w:iCs/>
                <w:smallCaps/>
              </w:rPr>
            </w:pPr>
            <w:r w:rsidRPr="008E2C0D">
              <w:rPr>
                <w:b/>
                <w:bCs/>
                <w:i/>
                <w:iCs/>
                <w:smallCaps/>
              </w:rPr>
              <w:t>Frequency</w:t>
            </w:r>
          </w:p>
        </w:tc>
      </w:tr>
      <w:tr w:rsidR="008E2C0D" w:rsidRPr="008E2C0D" w14:paraId="0C93A4C5" w14:textId="77777777" w:rsidTr="004D7DBD">
        <w:trPr>
          <w:trHeight w:val="641"/>
          <w:jc w:val="center"/>
        </w:trPr>
        <w:tc>
          <w:tcPr>
            <w:tcW w:w="3600" w:type="dxa"/>
          </w:tcPr>
          <w:p w14:paraId="7647B10F" w14:textId="77777777" w:rsidR="008E2C0D" w:rsidRPr="008E2C0D" w:rsidRDefault="008E2C0D" w:rsidP="008E2C0D">
            <w:pPr>
              <w:spacing w:before="240" w:after="120"/>
              <w:jc w:val="both"/>
              <w:rPr>
                <w:b/>
                <w:bCs/>
                <w:i/>
                <w:iCs/>
                <w:smallCaps/>
              </w:rPr>
            </w:pPr>
            <w:r w:rsidRPr="008E2C0D">
              <w:rPr>
                <w:b/>
                <w:bCs/>
                <w:i/>
                <w:iCs/>
                <w:smallCaps/>
              </w:rPr>
              <w:t>Time (sec) of FME (t(0))</w:t>
            </w:r>
          </w:p>
        </w:tc>
        <w:tc>
          <w:tcPr>
            <w:tcW w:w="3600" w:type="dxa"/>
          </w:tcPr>
          <w:p w14:paraId="37608323" w14:textId="77777777" w:rsidR="008E2C0D" w:rsidRPr="008E2C0D" w:rsidRDefault="008E2C0D" w:rsidP="008E2C0D">
            <w:pPr>
              <w:spacing w:before="240" w:after="120"/>
              <w:jc w:val="both"/>
              <w:rPr>
                <w:b/>
                <w:bCs/>
                <w:i/>
                <w:iCs/>
                <w:smallCaps/>
              </w:rPr>
            </w:pPr>
          </w:p>
        </w:tc>
      </w:tr>
      <w:tr w:rsidR="008E2C0D" w:rsidRPr="008E2C0D" w14:paraId="75537C2C" w14:textId="77777777" w:rsidTr="004D7DBD">
        <w:trPr>
          <w:trHeight w:val="641"/>
          <w:jc w:val="center"/>
        </w:trPr>
        <w:tc>
          <w:tcPr>
            <w:tcW w:w="3600" w:type="dxa"/>
          </w:tcPr>
          <w:p w14:paraId="1724BEE2" w14:textId="77777777" w:rsidR="008E2C0D" w:rsidRPr="008E2C0D" w:rsidRDefault="008E2C0D" w:rsidP="008E2C0D">
            <w:pPr>
              <w:spacing w:before="240" w:after="120"/>
              <w:jc w:val="both"/>
              <w:rPr>
                <w:b/>
                <w:bCs/>
                <w:i/>
                <w:iCs/>
                <w:smallCaps/>
              </w:rPr>
            </w:pPr>
            <w:r w:rsidRPr="008E2C0D">
              <w:rPr>
                <w:b/>
                <w:bCs/>
                <w:i/>
                <w:iCs/>
                <w:smallCaps/>
              </w:rPr>
              <w:t>Pre-Perturbation Average Frequency (t(-2) to t(-16))</w:t>
            </w:r>
          </w:p>
        </w:tc>
        <w:tc>
          <w:tcPr>
            <w:tcW w:w="3600" w:type="dxa"/>
          </w:tcPr>
          <w:p w14:paraId="77BBA91C" w14:textId="77777777" w:rsidR="008E2C0D" w:rsidRPr="008E2C0D" w:rsidRDefault="008E2C0D" w:rsidP="008E2C0D">
            <w:pPr>
              <w:spacing w:before="240" w:after="120"/>
              <w:jc w:val="both"/>
              <w:rPr>
                <w:b/>
                <w:bCs/>
                <w:i/>
                <w:iCs/>
                <w:smallCaps/>
              </w:rPr>
            </w:pPr>
          </w:p>
        </w:tc>
      </w:tr>
      <w:tr w:rsidR="008E2C0D" w:rsidRPr="008E2C0D" w14:paraId="05FF56BF" w14:textId="77777777" w:rsidTr="004D7DBD">
        <w:trPr>
          <w:trHeight w:val="641"/>
          <w:jc w:val="center"/>
        </w:trPr>
        <w:tc>
          <w:tcPr>
            <w:tcW w:w="3600" w:type="dxa"/>
          </w:tcPr>
          <w:p w14:paraId="1ECF9E7F" w14:textId="77777777" w:rsidR="008E2C0D" w:rsidRPr="008E2C0D" w:rsidRDefault="008E2C0D" w:rsidP="008E2C0D">
            <w:pPr>
              <w:spacing w:before="240" w:after="120"/>
              <w:jc w:val="both"/>
              <w:rPr>
                <w:b/>
                <w:bCs/>
                <w:i/>
                <w:iCs/>
                <w:smallCaps/>
              </w:rPr>
            </w:pPr>
            <w:r w:rsidRPr="008E2C0D">
              <w:rPr>
                <w:b/>
                <w:bCs/>
                <w:i/>
                <w:iCs/>
                <w:smallCaps/>
              </w:rPr>
              <w:lastRenderedPageBreak/>
              <w:t>Post-Perturbation Average Frequency (t(20) to t(52))</w:t>
            </w:r>
          </w:p>
        </w:tc>
        <w:tc>
          <w:tcPr>
            <w:tcW w:w="3600" w:type="dxa"/>
          </w:tcPr>
          <w:p w14:paraId="1E002104" w14:textId="77777777" w:rsidR="008E2C0D" w:rsidRPr="008E2C0D" w:rsidRDefault="008E2C0D" w:rsidP="008E2C0D">
            <w:pPr>
              <w:spacing w:before="240" w:after="120"/>
              <w:jc w:val="both"/>
              <w:rPr>
                <w:b/>
                <w:bCs/>
                <w:i/>
                <w:iCs/>
                <w:smallCaps/>
              </w:rPr>
            </w:pPr>
          </w:p>
        </w:tc>
      </w:tr>
    </w:tbl>
    <w:p w14:paraId="2FAF8B05" w14:textId="77777777" w:rsidR="008E2C0D" w:rsidRPr="008E2C0D" w:rsidRDefault="008E2C0D" w:rsidP="008E2C0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
        <w:gridCol w:w="5956"/>
        <w:gridCol w:w="1631"/>
      </w:tblGrid>
      <w:tr w:rsidR="008E2C0D" w:rsidRPr="008E2C0D" w14:paraId="6F13BF36" w14:textId="77777777" w:rsidTr="004D7DBD">
        <w:trPr>
          <w:trHeight w:val="457"/>
          <w:jc w:val="center"/>
        </w:trPr>
        <w:tc>
          <w:tcPr>
            <w:tcW w:w="441" w:type="dxa"/>
            <w:vAlign w:val="center"/>
          </w:tcPr>
          <w:p w14:paraId="7C750A0B" w14:textId="77777777" w:rsidR="008E2C0D" w:rsidRPr="008E2C0D" w:rsidRDefault="008E2C0D" w:rsidP="008E2C0D">
            <w:pPr>
              <w:jc w:val="center"/>
              <w:rPr>
                <w:b/>
              </w:rPr>
            </w:pPr>
            <w:r w:rsidRPr="008E2C0D">
              <w:rPr>
                <w:b/>
              </w:rPr>
              <w:t>1</w:t>
            </w:r>
          </w:p>
        </w:tc>
        <w:tc>
          <w:tcPr>
            <w:tcW w:w="5956" w:type="dxa"/>
            <w:vAlign w:val="center"/>
          </w:tcPr>
          <w:p w14:paraId="310F2FEC" w14:textId="77777777" w:rsidR="008E2C0D" w:rsidRPr="008E2C0D" w:rsidRDefault="008E2C0D" w:rsidP="008E2C0D">
            <w:pPr>
              <w:spacing w:before="240" w:after="120"/>
              <w:rPr>
                <w:b/>
              </w:rPr>
            </w:pPr>
            <w:r w:rsidRPr="008E2C0D">
              <w:rPr>
                <w:b/>
              </w:rPr>
              <w:t>Pre-Perturbation Average MW [T(-2 ) to T(-16)]</w:t>
            </w:r>
          </w:p>
        </w:tc>
        <w:tc>
          <w:tcPr>
            <w:tcW w:w="1631" w:type="dxa"/>
            <w:vAlign w:val="center"/>
          </w:tcPr>
          <w:p w14:paraId="2EAE482D" w14:textId="77777777" w:rsidR="008E2C0D" w:rsidRPr="008E2C0D" w:rsidRDefault="008E2C0D" w:rsidP="008E2C0D">
            <w:pPr>
              <w:rPr>
                <w:b/>
              </w:rPr>
            </w:pPr>
          </w:p>
        </w:tc>
      </w:tr>
      <w:tr w:rsidR="008E2C0D" w:rsidRPr="008E2C0D" w14:paraId="77E2FFFA" w14:textId="77777777" w:rsidTr="004D7DBD">
        <w:trPr>
          <w:trHeight w:val="418"/>
          <w:jc w:val="center"/>
        </w:trPr>
        <w:tc>
          <w:tcPr>
            <w:tcW w:w="441" w:type="dxa"/>
            <w:vAlign w:val="center"/>
          </w:tcPr>
          <w:p w14:paraId="639B64CA" w14:textId="77777777" w:rsidR="008E2C0D" w:rsidRPr="008E2C0D" w:rsidRDefault="008E2C0D" w:rsidP="008E2C0D">
            <w:pPr>
              <w:jc w:val="center"/>
              <w:rPr>
                <w:b/>
              </w:rPr>
            </w:pPr>
            <w:r w:rsidRPr="008E2C0D">
              <w:rPr>
                <w:b/>
              </w:rPr>
              <w:t>2</w:t>
            </w:r>
          </w:p>
        </w:tc>
        <w:tc>
          <w:tcPr>
            <w:tcW w:w="5956" w:type="dxa"/>
            <w:vAlign w:val="center"/>
          </w:tcPr>
          <w:p w14:paraId="5B76820E" w14:textId="77777777" w:rsidR="008E2C0D" w:rsidRPr="008E2C0D" w:rsidRDefault="008E2C0D" w:rsidP="008E2C0D">
            <w:pPr>
              <w:spacing w:before="240" w:after="120"/>
              <w:rPr>
                <w:b/>
              </w:rPr>
            </w:pPr>
            <w:r w:rsidRPr="008E2C0D">
              <w:rPr>
                <w:b/>
              </w:rPr>
              <w:t>Post-Perturbation Average MW [T(+20 to T(+52)]</w:t>
            </w:r>
          </w:p>
        </w:tc>
        <w:tc>
          <w:tcPr>
            <w:tcW w:w="1631" w:type="dxa"/>
            <w:vAlign w:val="center"/>
          </w:tcPr>
          <w:p w14:paraId="6C6849C5" w14:textId="77777777" w:rsidR="008E2C0D" w:rsidRPr="008E2C0D" w:rsidRDefault="008E2C0D" w:rsidP="008E2C0D">
            <w:pPr>
              <w:rPr>
                <w:b/>
              </w:rPr>
            </w:pPr>
          </w:p>
        </w:tc>
      </w:tr>
      <w:tr w:rsidR="008E2C0D" w:rsidRPr="008E2C0D" w14:paraId="443EF1A3" w14:textId="77777777" w:rsidTr="004D7DBD">
        <w:trPr>
          <w:trHeight w:val="415"/>
          <w:jc w:val="center"/>
        </w:trPr>
        <w:tc>
          <w:tcPr>
            <w:tcW w:w="441" w:type="dxa"/>
            <w:vAlign w:val="center"/>
          </w:tcPr>
          <w:p w14:paraId="5A830BEF" w14:textId="77777777" w:rsidR="008E2C0D" w:rsidRPr="008E2C0D" w:rsidRDefault="008E2C0D" w:rsidP="008E2C0D">
            <w:pPr>
              <w:jc w:val="center"/>
              <w:rPr>
                <w:b/>
              </w:rPr>
            </w:pPr>
            <w:r w:rsidRPr="008E2C0D">
              <w:rPr>
                <w:b/>
              </w:rPr>
              <w:t>3</w:t>
            </w:r>
          </w:p>
        </w:tc>
        <w:tc>
          <w:tcPr>
            <w:tcW w:w="5956" w:type="dxa"/>
            <w:vAlign w:val="center"/>
          </w:tcPr>
          <w:p w14:paraId="706DC23D" w14:textId="77777777" w:rsidR="008E2C0D" w:rsidRPr="008E2C0D" w:rsidRDefault="008E2C0D" w:rsidP="008E2C0D">
            <w:pPr>
              <w:spacing w:before="240" w:after="120"/>
              <w:rPr>
                <w:b/>
              </w:rPr>
            </w:pPr>
            <w:r w:rsidRPr="008E2C0D">
              <w:rPr>
                <w:b/>
              </w:rPr>
              <w:t>Expected Initial Primary Frequency Response (MW)</w:t>
            </w:r>
          </w:p>
        </w:tc>
        <w:tc>
          <w:tcPr>
            <w:tcW w:w="1631" w:type="dxa"/>
            <w:vAlign w:val="center"/>
          </w:tcPr>
          <w:p w14:paraId="3DC18603" w14:textId="77777777" w:rsidR="008E2C0D" w:rsidRPr="008E2C0D" w:rsidRDefault="008E2C0D" w:rsidP="008E2C0D">
            <w:pPr>
              <w:rPr>
                <w:b/>
              </w:rPr>
            </w:pPr>
          </w:p>
        </w:tc>
      </w:tr>
      <w:tr w:rsidR="008E2C0D" w:rsidRPr="008E2C0D" w14:paraId="1D8C9B40" w14:textId="77777777" w:rsidTr="004D7DBD">
        <w:trPr>
          <w:trHeight w:val="415"/>
          <w:jc w:val="center"/>
        </w:trPr>
        <w:tc>
          <w:tcPr>
            <w:tcW w:w="441" w:type="dxa"/>
            <w:vAlign w:val="center"/>
          </w:tcPr>
          <w:p w14:paraId="3DC8DE2B" w14:textId="77777777" w:rsidR="008E2C0D" w:rsidRPr="008E2C0D" w:rsidRDefault="008E2C0D" w:rsidP="008E2C0D">
            <w:pPr>
              <w:jc w:val="center"/>
              <w:rPr>
                <w:b/>
              </w:rPr>
            </w:pPr>
            <w:r w:rsidRPr="008E2C0D">
              <w:rPr>
                <w:b/>
              </w:rPr>
              <w:t>4</w:t>
            </w:r>
          </w:p>
        </w:tc>
        <w:tc>
          <w:tcPr>
            <w:tcW w:w="5956" w:type="dxa"/>
            <w:vAlign w:val="center"/>
          </w:tcPr>
          <w:p w14:paraId="5DFFFD4C" w14:textId="77777777" w:rsidR="008E2C0D" w:rsidRPr="008E2C0D" w:rsidRDefault="008E2C0D" w:rsidP="008E2C0D">
            <w:pPr>
              <w:spacing w:before="240" w:after="120"/>
              <w:rPr>
                <w:b/>
              </w:rPr>
            </w:pPr>
            <w:r w:rsidRPr="008E2C0D">
              <w:rPr>
                <w:b/>
              </w:rPr>
              <w:t>Expected Sustained Primary Frequency Response (MW)</w:t>
            </w:r>
          </w:p>
        </w:tc>
        <w:tc>
          <w:tcPr>
            <w:tcW w:w="1631" w:type="dxa"/>
            <w:vAlign w:val="center"/>
          </w:tcPr>
          <w:p w14:paraId="40A5391B" w14:textId="77777777" w:rsidR="008E2C0D" w:rsidRPr="008E2C0D" w:rsidRDefault="008E2C0D" w:rsidP="008E2C0D">
            <w:pPr>
              <w:rPr>
                <w:b/>
              </w:rPr>
            </w:pPr>
          </w:p>
        </w:tc>
      </w:tr>
      <w:tr w:rsidR="008E2C0D" w:rsidRPr="008E2C0D" w14:paraId="3F1E152C" w14:textId="77777777" w:rsidTr="004D7DBD">
        <w:trPr>
          <w:trHeight w:val="415"/>
          <w:jc w:val="center"/>
        </w:trPr>
        <w:tc>
          <w:tcPr>
            <w:tcW w:w="441" w:type="dxa"/>
            <w:vAlign w:val="center"/>
          </w:tcPr>
          <w:p w14:paraId="362CA2F1" w14:textId="77777777" w:rsidR="008E2C0D" w:rsidRPr="008E2C0D" w:rsidRDefault="008E2C0D" w:rsidP="008E2C0D">
            <w:pPr>
              <w:jc w:val="center"/>
              <w:rPr>
                <w:b/>
              </w:rPr>
            </w:pPr>
            <w:r w:rsidRPr="008E2C0D">
              <w:rPr>
                <w:b/>
              </w:rPr>
              <w:t>5</w:t>
            </w:r>
          </w:p>
        </w:tc>
        <w:tc>
          <w:tcPr>
            <w:tcW w:w="5956" w:type="dxa"/>
            <w:vAlign w:val="center"/>
          </w:tcPr>
          <w:p w14:paraId="6973D655" w14:textId="77777777" w:rsidR="008E2C0D" w:rsidRPr="008E2C0D" w:rsidRDefault="008E2C0D" w:rsidP="008E2C0D">
            <w:pPr>
              <w:spacing w:before="240" w:after="120"/>
              <w:rPr>
                <w:b/>
              </w:rPr>
            </w:pPr>
            <w:r w:rsidRPr="008E2C0D">
              <w:rPr>
                <w:b/>
              </w:rPr>
              <w:t>Adjusted Actual Initial Primary Frequency Response (MW)</w:t>
            </w:r>
          </w:p>
        </w:tc>
        <w:tc>
          <w:tcPr>
            <w:tcW w:w="1631" w:type="dxa"/>
            <w:vAlign w:val="center"/>
          </w:tcPr>
          <w:p w14:paraId="1BF27278" w14:textId="77777777" w:rsidR="008E2C0D" w:rsidRPr="008E2C0D" w:rsidRDefault="008E2C0D" w:rsidP="008E2C0D">
            <w:pPr>
              <w:rPr>
                <w:b/>
              </w:rPr>
            </w:pPr>
            <w:r w:rsidRPr="008E2C0D">
              <w:rPr>
                <w:b/>
              </w:rPr>
              <w:t xml:space="preserve"> </w:t>
            </w:r>
          </w:p>
        </w:tc>
      </w:tr>
      <w:tr w:rsidR="008E2C0D" w:rsidRPr="008E2C0D" w14:paraId="46915397" w14:textId="77777777" w:rsidTr="004D7DBD">
        <w:trPr>
          <w:trHeight w:val="415"/>
          <w:jc w:val="center"/>
        </w:trPr>
        <w:tc>
          <w:tcPr>
            <w:tcW w:w="441" w:type="dxa"/>
            <w:vAlign w:val="center"/>
          </w:tcPr>
          <w:p w14:paraId="001F1FF1" w14:textId="77777777" w:rsidR="008E2C0D" w:rsidRPr="008E2C0D" w:rsidRDefault="008E2C0D" w:rsidP="008E2C0D">
            <w:pPr>
              <w:jc w:val="center"/>
              <w:rPr>
                <w:b/>
              </w:rPr>
            </w:pPr>
            <w:r w:rsidRPr="008E2C0D">
              <w:rPr>
                <w:b/>
              </w:rPr>
              <w:t>6</w:t>
            </w:r>
          </w:p>
        </w:tc>
        <w:tc>
          <w:tcPr>
            <w:tcW w:w="5956" w:type="dxa"/>
            <w:vAlign w:val="center"/>
          </w:tcPr>
          <w:p w14:paraId="451903B1" w14:textId="77777777" w:rsidR="008E2C0D" w:rsidRPr="008E2C0D" w:rsidRDefault="008E2C0D" w:rsidP="008E2C0D">
            <w:pPr>
              <w:spacing w:before="240" w:after="120"/>
              <w:rPr>
                <w:b/>
              </w:rPr>
            </w:pPr>
            <w:r w:rsidRPr="008E2C0D">
              <w:rPr>
                <w:b/>
              </w:rPr>
              <w:t>Adjusted Actual Sustained Primary Frequency Response (MW)</w:t>
            </w:r>
          </w:p>
        </w:tc>
        <w:tc>
          <w:tcPr>
            <w:tcW w:w="1631" w:type="dxa"/>
            <w:vAlign w:val="center"/>
          </w:tcPr>
          <w:p w14:paraId="6BAF7E68" w14:textId="77777777" w:rsidR="008E2C0D" w:rsidRPr="008E2C0D" w:rsidRDefault="008E2C0D" w:rsidP="008E2C0D">
            <w:pPr>
              <w:rPr>
                <w:b/>
              </w:rPr>
            </w:pPr>
          </w:p>
        </w:tc>
      </w:tr>
      <w:tr w:rsidR="008E2C0D" w:rsidRPr="008E2C0D" w14:paraId="7370E24E" w14:textId="77777777" w:rsidTr="004D7DBD">
        <w:trPr>
          <w:trHeight w:val="457"/>
          <w:jc w:val="center"/>
        </w:trPr>
        <w:tc>
          <w:tcPr>
            <w:tcW w:w="441" w:type="dxa"/>
            <w:vAlign w:val="center"/>
          </w:tcPr>
          <w:p w14:paraId="5040B2C7" w14:textId="77777777" w:rsidR="008E2C0D" w:rsidRPr="008E2C0D" w:rsidRDefault="008E2C0D" w:rsidP="008E2C0D">
            <w:pPr>
              <w:jc w:val="center"/>
              <w:rPr>
                <w:b/>
              </w:rPr>
            </w:pPr>
            <w:r w:rsidRPr="008E2C0D">
              <w:rPr>
                <w:b/>
              </w:rPr>
              <w:t>7</w:t>
            </w:r>
          </w:p>
        </w:tc>
        <w:tc>
          <w:tcPr>
            <w:tcW w:w="5956" w:type="dxa"/>
            <w:vAlign w:val="center"/>
          </w:tcPr>
          <w:p w14:paraId="5D175DD9" w14:textId="77777777" w:rsidR="008E2C0D" w:rsidRPr="008E2C0D" w:rsidRDefault="008E2C0D" w:rsidP="008E2C0D">
            <w:pPr>
              <w:spacing w:before="240" w:after="120"/>
              <w:rPr>
                <w:b/>
              </w:rPr>
            </w:pPr>
            <w:r w:rsidRPr="008E2C0D">
              <w:rPr>
                <w:b/>
              </w:rPr>
              <w:t>Initial Response P.U. Performance</w:t>
            </w:r>
          </w:p>
        </w:tc>
        <w:tc>
          <w:tcPr>
            <w:tcW w:w="1631" w:type="dxa"/>
            <w:vAlign w:val="center"/>
          </w:tcPr>
          <w:p w14:paraId="64783AB3" w14:textId="77777777" w:rsidR="008E2C0D" w:rsidRPr="008E2C0D" w:rsidRDefault="008E2C0D" w:rsidP="008E2C0D">
            <w:pPr>
              <w:rPr>
                <w:b/>
              </w:rPr>
            </w:pPr>
          </w:p>
        </w:tc>
      </w:tr>
      <w:tr w:rsidR="008E2C0D" w:rsidRPr="008E2C0D" w14:paraId="045FCB5F" w14:textId="77777777" w:rsidTr="004D7DBD">
        <w:trPr>
          <w:trHeight w:val="457"/>
          <w:jc w:val="center"/>
        </w:trPr>
        <w:tc>
          <w:tcPr>
            <w:tcW w:w="441" w:type="dxa"/>
          </w:tcPr>
          <w:p w14:paraId="4CA6BF26" w14:textId="77777777" w:rsidR="008E2C0D" w:rsidRPr="008E2C0D" w:rsidRDefault="008E2C0D" w:rsidP="008E2C0D">
            <w:pPr>
              <w:jc w:val="center"/>
              <w:rPr>
                <w:b/>
              </w:rPr>
            </w:pPr>
            <w:r w:rsidRPr="008E2C0D">
              <w:rPr>
                <w:b/>
              </w:rPr>
              <w:t>8</w:t>
            </w:r>
          </w:p>
        </w:tc>
        <w:tc>
          <w:tcPr>
            <w:tcW w:w="5956" w:type="dxa"/>
            <w:vAlign w:val="center"/>
          </w:tcPr>
          <w:p w14:paraId="33FFF58A" w14:textId="77777777" w:rsidR="008E2C0D" w:rsidRPr="008E2C0D" w:rsidRDefault="008E2C0D" w:rsidP="008E2C0D">
            <w:pPr>
              <w:spacing w:before="240" w:after="120"/>
              <w:rPr>
                <w:b/>
              </w:rPr>
            </w:pPr>
            <w:r w:rsidRPr="008E2C0D">
              <w:rPr>
                <w:b/>
              </w:rPr>
              <w:t>Sustained Response P.U. Performance</w:t>
            </w:r>
          </w:p>
        </w:tc>
        <w:tc>
          <w:tcPr>
            <w:tcW w:w="1631" w:type="dxa"/>
          </w:tcPr>
          <w:p w14:paraId="7D7B75B6" w14:textId="77777777" w:rsidR="008E2C0D" w:rsidRPr="008E2C0D" w:rsidRDefault="008E2C0D" w:rsidP="008E2C0D">
            <w:pPr>
              <w:jc w:val="center"/>
              <w:rPr>
                <w:b/>
              </w:rPr>
            </w:pPr>
          </w:p>
        </w:tc>
      </w:tr>
    </w:tbl>
    <w:p w14:paraId="6A099F8D" w14:textId="77777777" w:rsidR="008E2C0D" w:rsidRPr="008E2C0D" w:rsidRDefault="008E2C0D" w:rsidP="008E2C0D">
      <w:pPr>
        <w:spacing w:line="360" w:lineRule="auto"/>
        <w:rPr>
          <w:b/>
          <w:i/>
        </w:rPr>
      </w:pPr>
    </w:p>
    <w:p w14:paraId="0E3ACC3A" w14:textId="77777777" w:rsidR="008E2C0D" w:rsidRPr="008E2C0D" w:rsidRDefault="008E2C0D" w:rsidP="008E2C0D">
      <w:pPr>
        <w:spacing w:line="360" w:lineRule="auto"/>
        <w:rPr>
          <w:u w:val="single"/>
        </w:rPr>
      </w:pPr>
      <w:r w:rsidRPr="008E2C0D">
        <w:rPr>
          <w:b/>
          <w:i/>
        </w:rPr>
        <w:t>Comments:</w:t>
      </w:r>
      <w:r w:rsidRPr="008E2C0D">
        <w:t xml:space="preserve"> ________________________________________________________________________________________________________________________________________________________________________________________________________________________</w:t>
      </w:r>
    </w:p>
    <w:p w14:paraId="00B9850C" w14:textId="77777777" w:rsidR="008E2C0D" w:rsidRPr="008E2C0D" w:rsidRDefault="008E2C0D" w:rsidP="008E2C0D"/>
    <w:p w14:paraId="6831C4C5" w14:textId="77777777" w:rsidR="008E2C0D" w:rsidRPr="008E2C0D" w:rsidRDefault="008E2C0D" w:rsidP="008E2C0D">
      <w:pPr>
        <w:spacing w:after="120"/>
        <w:rPr>
          <w:b/>
          <w:bCs/>
          <w:i/>
          <w:iCs/>
          <w:smallCaps/>
        </w:rPr>
      </w:pPr>
      <w:r w:rsidRPr="008E2C0D">
        <w:rPr>
          <w:b/>
          <w:bCs/>
          <w:i/>
          <w:iCs/>
          <w:smallCaps/>
        </w:rPr>
        <w:t>Submittal</w:t>
      </w:r>
    </w:p>
    <w:p w14:paraId="5856A83C" w14:textId="77777777" w:rsidR="008E2C0D" w:rsidRPr="008E2C0D" w:rsidRDefault="008E2C0D" w:rsidP="008E2C0D">
      <w:pPr>
        <w:spacing w:after="120"/>
        <w:jc w:val="both"/>
      </w:pPr>
      <w:r w:rsidRPr="008E2C0D">
        <w:t>Resource Entity Representative:  _______________________________________</w:t>
      </w:r>
      <w:r w:rsidRPr="008E2C0D">
        <w:tab/>
      </w:r>
    </w:p>
    <w:p w14:paraId="0F80F5F8" w14:textId="77777777" w:rsidR="008E2C0D" w:rsidRPr="008E2C0D" w:rsidRDefault="008E2C0D" w:rsidP="008E2C0D">
      <w:pPr>
        <w:spacing w:after="120"/>
        <w:jc w:val="both"/>
      </w:pPr>
      <w:r w:rsidRPr="008E2C0D">
        <w:t>QSE Representative:  ________________________________________________</w:t>
      </w:r>
      <w:r w:rsidRPr="008E2C0D">
        <w:tab/>
      </w:r>
    </w:p>
    <w:p w14:paraId="6168DB59" w14:textId="6BF575A3" w:rsidR="008E2C0D" w:rsidRPr="008E2C0D" w:rsidRDefault="008E2C0D" w:rsidP="008E2C0D">
      <w:pPr>
        <w:spacing w:after="120"/>
        <w:jc w:val="both"/>
      </w:pPr>
      <w:r w:rsidRPr="008E2C0D">
        <w:t xml:space="preserve">Date submitted to ERCOT Representative: </w:t>
      </w:r>
      <w:r w:rsidRPr="008E2C0D">
        <w:rPr>
          <w:u w:val="single"/>
        </w:rPr>
        <w:t xml:space="preserve">                                                              </w:t>
      </w:r>
      <w:r w:rsidRPr="008E2C0D">
        <w:tab/>
      </w:r>
    </w:p>
    <w:p w14:paraId="46E72B47" w14:textId="77777777" w:rsidR="008E2C0D" w:rsidRDefault="008E2C0D" w:rsidP="008E2C0D">
      <w:pPr>
        <w:spacing w:after="200" w:line="276" w:lineRule="auto"/>
        <w:rPr>
          <w:rFonts w:ascii="Times New Roman Bold" w:hAnsi="Times New Roman Bold"/>
          <w:caps/>
          <w:sz w:val="28"/>
        </w:rPr>
      </w:pPr>
    </w:p>
    <w:p w14:paraId="67A02BBB" w14:textId="77777777" w:rsidR="008E2C0D" w:rsidRPr="008E2C0D" w:rsidRDefault="008E2C0D" w:rsidP="008E2C0D">
      <w:pPr>
        <w:spacing w:after="200" w:line="276" w:lineRule="auto"/>
        <w:jc w:val="center"/>
        <w:rPr>
          <w:caps/>
          <w:sz w:val="28"/>
          <w:szCs w:val="28"/>
        </w:rPr>
      </w:pPr>
      <w:r w:rsidRPr="008E2C0D">
        <w:rPr>
          <w:rFonts w:ascii="Times New Roman Bold" w:hAnsi="Times New Roman Bold"/>
          <w:caps/>
          <w:sz w:val="28"/>
        </w:rPr>
        <w:t>Intermittent renewable resource (IRR) Frequency Response Test Procedure</w:t>
      </w:r>
    </w:p>
    <w:p w14:paraId="06BA9508" w14:textId="77777777" w:rsidR="008E2C0D" w:rsidRPr="008E2C0D" w:rsidRDefault="008E2C0D" w:rsidP="008E2C0D">
      <w:pPr>
        <w:spacing w:before="240" w:after="120"/>
        <w:jc w:val="both"/>
        <w:rPr>
          <w:b/>
          <w:i/>
          <w:smallCaps/>
        </w:rPr>
      </w:pPr>
      <w:r w:rsidRPr="008E2C0D">
        <w:rPr>
          <w:b/>
          <w:i/>
          <w:smallCaps/>
        </w:rPr>
        <w:lastRenderedPageBreak/>
        <w:t>Description of the Test</w:t>
      </w:r>
    </w:p>
    <w:p w14:paraId="3EF3FD31" w14:textId="77777777" w:rsidR="008E2C0D" w:rsidRPr="008E2C0D" w:rsidRDefault="008E2C0D" w:rsidP="008E2C0D">
      <w:pPr>
        <w:spacing w:after="240"/>
        <w:ind w:left="720" w:hanging="720"/>
        <w:rPr>
          <w:szCs w:val="20"/>
          <w:lang w:val="x-none" w:eastAsia="x-none"/>
        </w:rPr>
      </w:pPr>
      <w:r w:rsidRPr="008E2C0D">
        <w:rPr>
          <w:szCs w:val="20"/>
          <w:lang w:val="x-none" w:eastAsia="x-none"/>
        </w:rPr>
        <w:t>1.</w:t>
      </w:r>
      <w:r w:rsidRPr="008E2C0D">
        <w:rPr>
          <w:szCs w:val="20"/>
          <w:lang w:val="x-none" w:eastAsia="x-none"/>
        </w:rPr>
        <w:tab/>
        <w:t>The frequency response function of the Intermittent Renewable Resource (IRR) is tested On-Line at a Load level that allows the IRRs to increase or decrease Load without reaching low operating limits or high operating limits.</w:t>
      </w:r>
    </w:p>
    <w:p w14:paraId="31451DDD" w14:textId="77777777" w:rsidR="008E2C0D" w:rsidRPr="008E2C0D" w:rsidRDefault="008E2C0D" w:rsidP="008E2C0D">
      <w:pPr>
        <w:spacing w:after="240"/>
        <w:ind w:left="720" w:hanging="720"/>
        <w:rPr>
          <w:szCs w:val="20"/>
          <w:lang w:val="x-none" w:eastAsia="x-none"/>
        </w:rPr>
      </w:pPr>
      <w:r w:rsidRPr="008E2C0D">
        <w:rPr>
          <w:szCs w:val="20"/>
          <w:lang w:val="x-none" w:eastAsia="x-none"/>
        </w:rPr>
        <w:t>2.</w:t>
      </w:r>
      <w:r w:rsidRPr="008E2C0D">
        <w:rPr>
          <w:szCs w:val="20"/>
          <w:lang w:val="x-none" w:eastAsia="x-none"/>
        </w:rPr>
        <w:tab/>
        <w:t>The test is performed by adding a frequency offset signal that exceeds the Governor Dead-Band value to the measured frequency signal.  This should create immediate step change in the measured frequency signal.</w:t>
      </w:r>
    </w:p>
    <w:p w14:paraId="439771B0" w14:textId="77777777" w:rsidR="008E2C0D" w:rsidRPr="008E2C0D" w:rsidRDefault="008E2C0D" w:rsidP="008E2C0D">
      <w:pPr>
        <w:spacing w:after="240"/>
        <w:ind w:left="720" w:hanging="720"/>
        <w:rPr>
          <w:szCs w:val="20"/>
          <w:lang w:val="x-none" w:eastAsia="x-none"/>
        </w:rPr>
      </w:pPr>
      <w:r w:rsidRPr="008E2C0D">
        <w:rPr>
          <w:szCs w:val="20"/>
          <w:lang w:val="x-none" w:eastAsia="x-none"/>
        </w:rPr>
        <w:t>3.</w:t>
      </w:r>
      <w:r w:rsidRPr="008E2C0D">
        <w:rPr>
          <w:szCs w:val="20"/>
          <w:lang w:val="x-none" w:eastAsia="x-none"/>
        </w:rPr>
        <w:tab/>
        <w:t>The test starts at time t0 when the frequency Dead-Band is exceeded.</w:t>
      </w:r>
    </w:p>
    <w:p w14:paraId="23F154F1" w14:textId="77777777" w:rsidR="008E2C0D" w:rsidRPr="008E2C0D" w:rsidRDefault="008E2C0D" w:rsidP="008E2C0D">
      <w:pPr>
        <w:spacing w:after="240"/>
        <w:ind w:left="720" w:hanging="720"/>
        <w:rPr>
          <w:szCs w:val="20"/>
          <w:lang w:val="x-none" w:eastAsia="x-none"/>
        </w:rPr>
      </w:pPr>
      <w:r w:rsidRPr="008E2C0D">
        <w:rPr>
          <w:szCs w:val="20"/>
          <w:lang w:val="x-none" w:eastAsia="x-none"/>
        </w:rPr>
        <w:t>4.</w:t>
      </w:r>
      <w:r w:rsidRPr="008E2C0D">
        <w:rPr>
          <w:szCs w:val="20"/>
          <w:lang w:val="x-none" w:eastAsia="x-none"/>
        </w:rPr>
        <w:tab/>
        <w:t>The MW output signal should be recorded at least every two seconds.</w:t>
      </w:r>
    </w:p>
    <w:p w14:paraId="7C545985" w14:textId="77777777" w:rsidR="008E2C0D" w:rsidRPr="008E2C0D" w:rsidRDefault="008E2C0D" w:rsidP="008E2C0D">
      <w:pPr>
        <w:spacing w:after="240"/>
        <w:ind w:left="720" w:hanging="720"/>
        <w:rPr>
          <w:szCs w:val="20"/>
          <w:lang w:val="x-none" w:eastAsia="x-none"/>
        </w:rPr>
      </w:pPr>
      <w:r w:rsidRPr="008E2C0D">
        <w:rPr>
          <w:szCs w:val="20"/>
          <w:lang w:val="x-none" w:eastAsia="x-none"/>
        </w:rPr>
        <w:t>5.</w:t>
      </w:r>
      <w:r w:rsidRPr="008E2C0D">
        <w:rPr>
          <w:szCs w:val="20"/>
          <w:lang w:val="x-none" w:eastAsia="x-none"/>
        </w:rPr>
        <w:tab/>
        <w:t>The duration of the test is 100 seconds.  After 100 seconds, the offset signal should be removed and the IRR should return to pretest power output.</w:t>
      </w:r>
    </w:p>
    <w:p w14:paraId="4AFB3774" w14:textId="77777777" w:rsidR="008E2C0D" w:rsidRPr="008E2C0D" w:rsidRDefault="008E2C0D" w:rsidP="008E2C0D">
      <w:pPr>
        <w:spacing w:after="240"/>
        <w:ind w:left="720" w:hanging="720"/>
        <w:rPr>
          <w:szCs w:val="20"/>
          <w:lang w:val="x-none" w:eastAsia="x-none"/>
        </w:rPr>
      </w:pPr>
      <w:r w:rsidRPr="008E2C0D">
        <w:rPr>
          <w:szCs w:val="20"/>
          <w:lang w:val="x-none" w:eastAsia="x-none"/>
        </w:rPr>
        <w:t>6.</w:t>
      </w:r>
      <w:r w:rsidRPr="008E2C0D">
        <w:rPr>
          <w:szCs w:val="20"/>
          <w:lang w:val="x-none" w:eastAsia="x-none"/>
        </w:rPr>
        <w:tab/>
        <w:t>The test should be conducted both with positive and negative frequency offsets.</w:t>
      </w:r>
    </w:p>
    <w:p w14:paraId="228B4BF6" w14:textId="77777777" w:rsidR="008E2C0D" w:rsidRPr="008E2C0D" w:rsidRDefault="008E2C0D" w:rsidP="008E2C0D">
      <w:pPr>
        <w:spacing w:after="240"/>
        <w:ind w:left="720" w:hanging="720"/>
        <w:rPr>
          <w:szCs w:val="20"/>
          <w:lang w:val="x-none" w:eastAsia="x-none"/>
        </w:rPr>
      </w:pPr>
      <w:r w:rsidRPr="008E2C0D">
        <w:rPr>
          <w:szCs w:val="20"/>
          <w:lang w:val="x-none" w:eastAsia="x-none"/>
        </w:rPr>
        <w:t>7.</w:t>
      </w:r>
      <w:r w:rsidRPr="008E2C0D">
        <w:rPr>
          <w:szCs w:val="2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54EDE8A5" w14:textId="77777777" w:rsidR="008E2C0D" w:rsidRPr="008E2C0D" w:rsidRDefault="008E2C0D" w:rsidP="008E2C0D">
      <w:pPr>
        <w:spacing w:after="240"/>
        <w:ind w:left="720" w:hanging="720"/>
        <w:rPr>
          <w:szCs w:val="20"/>
          <w:lang w:val="x-none" w:eastAsia="x-none"/>
        </w:rPr>
      </w:pPr>
      <w:r w:rsidRPr="008E2C0D">
        <w:rPr>
          <w:szCs w:val="20"/>
          <w:lang w:val="x-none" w:eastAsia="x-none"/>
        </w:rPr>
        <w:t>8.</w:t>
      </w:r>
      <w:r w:rsidRPr="008E2C0D">
        <w:rPr>
          <w:szCs w:val="20"/>
          <w:lang w:val="x-none" w:eastAsia="x-none"/>
        </w:rPr>
        <w:tab/>
        <w:t xml:space="preserve">Governor droop and Governor Dead-Band settings shall be set in accordance with Section 2.2.7. </w:t>
      </w:r>
    </w:p>
    <w:p w14:paraId="4602D855" w14:textId="77777777" w:rsidR="008E2C0D" w:rsidRPr="008E2C0D" w:rsidRDefault="008E2C0D" w:rsidP="008E2C0D">
      <w:pPr>
        <w:spacing w:after="240"/>
        <w:ind w:left="720" w:hanging="720"/>
        <w:rPr>
          <w:szCs w:val="20"/>
          <w:lang w:val="x-none" w:eastAsia="x-none"/>
        </w:rPr>
      </w:pPr>
      <w:r w:rsidRPr="008E2C0D">
        <w:rPr>
          <w:szCs w:val="20"/>
          <w:lang w:val="x-none" w:eastAsia="x-none"/>
        </w:rPr>
        <w:t>9.</w:t>
      </w:r>
      <w:r w:rsidRPr="008E2C0D">
        <w:rPr>
          <w:szCs w:val="20"/>
          <w:lang w:val="x-none" w:eastAsia="x-none"/>
        </w:rPr>
        <w:tab/>
        <w:t>IRRs located behind one POI, metered by one ERCOT-Polled Settlement (EPS) Meter, and operated as an integrated Facility may combine IRRs for the purposes of this test.</w:t>
      </w:r>
    </w:p>
    <w:p w14:paraId="76321F46" w14:textId="77777777" w:rsidR="008E2C0D" w:rsidRPr="008E2C0D" w:rsidRDefault="008E2C0D" w:rsidP="008E2C0D">
      <w:pPr>
        <w:spacing w:before="240" w:after="120"/>
        <w:jc w:val="both"/>
        <w:rPr>
          <w:b/>
          <w:i/>
          <w:smallCaps/>
        </w:rPr>
      </w:pPr>
      <w:r w:rsidRPr="008E2C0D">
        <w:rPr>
          <w:b/>
          <w:i/>
          <w:smallCaps/>
        </w:rPr>
        <w:t>Definitions</w:t>
      </w:r>
    </w:p>
    <w:p w14:paraId="7BE6BDEE" w14:textId="752600A5" w:rsidR="008E2C0D" w:rsidRPr="008E2C0D" w:rsidRDefault="008E2C0D" w:rsidP="008E2C0D">
      <w:r w:rsidRPr="008E2C0D">
        <w:rPr>
          <w:b/>
        </w:rPr>
        <w:t>IRR Base Load =</w:t>
      </w:r>
      <w:r w:rsidRPr="008E2C0D">
        <w:t xml:space="preserve"> </w:t>
      </w:r>
      <w:del w:id="101" w:author="ERCOT" w:date="2025-06-12T13:27:00Z">
        <w:r w:rsidRPr="008E2C0D" w:rsidDel="003F45F4">
          <w:delText>IRR telemetered High Sustained Limit (HSL) at the time of the test</w:delText>
        </w:r>
      </w:del>
      <w:ins w:id="102" w:author="ERCOT" w:date="2025-07-02T12:46:00Z" w16du:dateUtc="2025-07-02T17:46:00Z">
        <w:r w:rsidR="00AC6643">
          <w:t>MDRR</w:t>
        </w:r>
      </w:ins>
      <w:r w:rsidRPr="008E2C0D">
        <w:t>. The test shall be performed at an output level which is greater than 50% of IRR’s total design output capability.</w:t>
      </w:r>
    </w:p>
    <w:p w14:paraId="5E115D41" w14:textId="77777777" w:rsidR="008E2C0D" w:rsidRPr="008E2C0D" w:rsidRDefault="008E2C0D" w:rsidP="008E2C0D">
      <w:pPr>
        <w:ind w:left="2700" w:hanging="2700"/>
        <w:rPr>
          <w:b/>
        </w:rPr>
      </w:pPr>
    </w:p>
    <w:p w14:paraId="5B3361F3" w14:textId="77777777" w:rsidR="008E2C0D" w:rsidRPr="008E2C0D" w:rsidRDefault="008E2C0D" w:rsidP="008E2C0D">
      <w:r w:rsidRPr="008E2C0D">
        <w:rPr>
          <w:b/>
        </w:rPr>
        <w:t>Gain MW for 0.1Hz</w:t>
      </w:r>
      <w:r w:rsidRPr="008E2C0D">
        <w:t xml:space="preserve"> </w:t>
      </w:r>
      <w:proofErr w:type="gramStart"/>
      <w:r w:rsidRPr="008E2C0D">
        <w:t>consistent</w:t>
      </w:r>
      <w:proofErr w:type="gramEnd"/>
      <w:r w:rsidRPr="008E2C0D">
        <w:t xml:space="preserve"> with a selected droop percentage = </w:t>
      </w:r>
    </w:p>
    <w:p w14:paraId="5D419139" w14:textId="77777777" w:rsidR="008E2C0D" w:rsidRPr="008E2C0D" w:rsidRDefault="008E2C0D" w:rsidP="008E2C0D"/>
    <w:p w14:paraId="376D31C4" w14:textId="77777777" w:rsidR="008E2C0D" w:rsidRPr="008E2C0D" w:rsidRDefault="008E2C0D" w:rsidP="008E2C0D">
      <w:r w:rsidRPr="008E2C0D">
        <w:rPr>
          <w:position w:val="-28"/>
        </w:rPr>
        <w:object w:dxaOrig="3640" w:dyaOrig="660" w14:anchorId="73A9F893">
          <v:shape id="_x0000_i1051" type="#_x0000_t75" style="width:182.35pt;height:31.8pt" o:ole="">
            <v:imagedata r:id="rId51" o:title=""/>
          </v:shape>
          <o:OLEObject Type="Embed" ProgID="Equation.3" ShapeID="_x0000_i1051" DrawAspect="Content" ObjectID="_1818215565" r:id="rId52"/>
        </w:object>
      </w:r>
    </w:p>
    <w:p w14:paraId="731B01EB" w14:textId="77777777" w:rsidR="008E2C0D" w:rsidRPr="008E2C0D" w:rsidRDefault="008E2C0D" w:rsidP="008E2C0D"/>
    <w:p w14:paraId="6E258CC7" w14:textId="77777777" w:rsidR="008E2C0D" w:rsidRPr="008E2C0D" w:rsidRDefault="008E2C0D" w:rsidP="008E2C0D">
      <w:r w:rsidRPr="008E2C0D">
        <w:t>Where:</w:t>
      </w:r>
    </w:p>
    <w:p w14:paraId="3196AA9A" w14:textId="77777777" w:rsidR="008E2C0D" w:rsidRPr="008E2C0D" w:rsidRDefault="008E2C0D" w:rsidP="008E2C0D"/>
    <w:p w14:paraId="7C1B969B" w14:textId="77777777" w:rsidR="008E2C0D" w:rsidRPr="008E2C0D" w:rsidRDefault="008E2C0D" w:rsidP="008E2C0D">
      <w:r w:rsidRPr="008E2C0D">
        <w:rPr>
          <w:i/>
        </w:rPr>
        <w:t>P</w:t>
      </w:r>
      <w:r w:rsidRPr="008E2C0D">
        <w:t xml:space="preserve"> = IRR telemetered HSL (MW)</w:t>
      </w:r>
    </w:p>
    <w:p w14:paraId="496DAF25" w14:textId="77777777" w:rsidR="008E2C0D" w:rsidRPr="008E2C0D" w:rsidRDefault="008E2C0D" w:rsidP="008E2C0D"/>
    <w:p w14:paraId="0FE4FB95" w14:textId="77777777" w:rsidR="008E2C0D" w:rsidRPr="008E2C0D" w:rsidRDefault="008E2C0D" w:rsidP="008E2C0D">
      <w:r w:rsidRPr="008E2C0D">
        <w:rPr>
          <w:i/>
        </w:rPr>
        <w:t>Droop</w:t>
      </w:r>
      <w:r w:rsidRPr="008E2C0D">
        <w:t xml:space="preserve"> </w:t>
      </w:r>
      <w:r w:rsidRPr="008E2C0D">
        <w:tab/>
        <w:t>= droop (%)</w:t>
      </w:r>
    </w:p>
    <w:p w14:paraId="5E942E23" w14:textId="77777777" w:rsidR="008E2C0D" w:rsidRPr="008E2C0D" w:rsidRDefault="008E2C0D" w:rsidP="008E2C0D"/>
    <w:p w14:paraId="75BAD897" w14:textId="77777777" w:rsidR="008E2C0D" w:rsidRPr="008E2C0D" w:rsidRDefault="008E2C0D" w:rsidP="008E2C0D">
      <w:r w:rsidRPr="008E2C0D">
        <w:rPr>
          <w:b/>
        </w:rPr>
        <w:t>Frequency Offset</w:t>
      </w:r>
      <w:r w:rsidRPr="008E2C0D">
        <w:t xml:space="preserve"> = +0.2 Hz and -0.2 Hz, outside Governor Dead-Band </w:t>
      </w:r>
    </w:p>
    <w:p w14:paraId="1C141DEE" w14:textId="77777777" w:rsidR="008E2C0D" w:rsidRPr="008E2C0D" w:rsidRDefault="008E2C0D" w:rsidP="008E2C0D"/>
    <w:p w14:paraId="4ACCFDB7" w14:textId="77777777" w:rsidR="008E2C0D" w:rsidRPr="008E2C0D" w:rsidRDefault="008E2C0D" w:rsidP="008E2C0D">
      <w:r w:rsidRPr="008E2C0D">
        <w:rPr>
          <w:b/>
        </w:rPr>
        <w:lastRenderedPageBreak/>
        <w:t>Test frequency</w:t>
      </w:r>
      <w:r w:rsidRPr="008E2C0D">
        <w:t xml:space="preserve"> = Measured Frequency + Frequency Offset</w:t>
      </w:r>
    </w:p>
    <w:p w14:paraId="352E2F8C" w14:textId="77777777" w:rsidR="008E2C0D" w:rsidRPr="008E2C0D" w:rsidRDefault="008E2C0D" w:rsidP="008E2C0D">
      <w:pPr>
        <w:rPr>
          <w:b/>
        </w:rPr>
      </w:pPr>
    </w:p>
    <w:p w14:paraId="47E2CE13" w14:textId="77777777" w:rsidR="008E2C0D" w:rsidRPr="008E2C0D" w:rsidRDefault="008E2C0D" w:rsidP="008E2C0D">
      <w:r w:rsidRPr="008E2C0D">
        <w:rPr>
          <w:b/>
        </w:rPr>
        <w:t>MW Contribution</w:t>
      </w:r>
      <w:r w:rsidRPr="008E2C0D">
        <w:t xml:space="preserve"> = Gain MW to 0.1 Hz * 10 * Frequency Offset</w:t>
      </w:r>
    </w:p>
    <w:p w14:paraId="63087BED" w14:textId="77777777" w:rsidR="008E2C0D" w:rsidRPr="008E2C0D" w:rsidRDefault="008E2C0D" w:rsidP="008E2C0D"/>
    <w:p w14:paraId="578728CF" w14:textId="77777777" w:rsidR="008E2C0D" w:rsidRPr="008E2C0D" w:rsidRDefault="008E2C0D" w:rsidP="008E2C0D">
      <w:r w:rsidRPr="008E2C0D">
        <w:rPr>
          <w:b/>
        </w:rPr>
        <w:t>Calculated droop</w:t>
      </w:r>
      <w:r w:rsidRPr="008E2C0D">
        <w:t xml:space="preserve"> = - </w:t>
      </w:r>
      <w:r w:rsidRPr="008E2C0D">
        <w:rPr>
          <w:position w:val="-24"/>
        </w:rPr>
        <w:object w:dxaOrig="1120" w:dyaOrig="620" w14:anchorId="5AB211AB">
          <v:shape id="_x0000_i1052" type="#_x0000_t75" style="width:56.4pt;height:30.6pt" o:ole="">
            <v:imagedata r:id="rId43" o:title=""/>
          </v:shape>
          <o:OLEObject Type="Embed" ProgID="Equation.3" ShapeID="_x0000_i1052" DrawAspect="Content" ObjectID="_1818215566" r:id="rId53"/>
        </w:object>
      </w:r>
    </w:p>
    <w:p w14:paraId="773574BF" w14:textId="77777777" w:rsidR="008E2C0D" w:rsidRPr="008E2C0D" w:rsidRDefault="008E2C0D" w:rsidP="008E2C0D"/>
    <w:p w14:paraId="58CCC4A3" w14:textId="77777777" w:rsidR="008E2C0D" w:rsidRPr="008E2C0D" w:rsidRDefault="008E2C0D" w:rsidP="008E2C0D">
      <w:r w:rsidRPr="008E2C0D">
        <w:t>Where:</w:t>
      </w:r>
    </w:p>
    <w:p w14:paraId="42A087CB" w14:textId="77777777" w:rsidR="008E2C0D" w:rsidRPr="008E2C0D" w:rsidRDefault="008E2C0D" w:rsidP="008E2C0D">
      <w:pPr>
        <w:rPr>
          <w:i/>
        </w:rPr>
      </w:pPr>
    </w:p>
    <w:p w14:paraId="238643C6" w14:textId="77777777" w:rsidR="008E2C0D" w:rsidRPr="008E2C0D" w:rsidRDefault="008E2C0D" w:rsidP="008E2C0D">
      <w:r w:rsidRPr="008E2C0D">
        <w:rPr>
          <w:i/>
        </w:rPr>
        <w:t>P</w:t>
      </w:r>
      <w:r w:rsidRPr="008E2C0D">
        <w:t xml:space="preserve"> = IRR telemetered HSL (MW)</w:t>
      </w:r>
    </w:p>
    <w:p w14:paraId="70E2D247" w14:textId="77777777" w:rsidR="008E2C0D" w:rsidRPr="008E2C0D" w:rsidRDefault="008E2C0D" w:rsidP="008E2C0D">
      <w:pPr>
        <w:rPr>
          <w:i/>
        </w:rPr>
      </w:pPr>
    </w:p>
    <w:p w14:paraId="48A9D558" w14:textId="77777777" w:rsidR="008E2C0D" w:rsidRPr="008E2C0D" w:rsidRDefault="008E2C0D" w:rsidP="008E2C0D">
      <w:proofErr w:type="spellStart"/>
      <w:r w:rsidRPr="008E2C0D">
        <w:rPr>
          <w:i/>
        </w:rPr>
        <w:t>ΔHz</w:t>
      </w:r>
      <w:proofErr w:type="spellEnd"/>
      <w:r w:rsidRPr="008E2C0D">
        <w:t xml:space="preserve"> = Change in frequency (Hz), taking into account Governor Dead-Band</w:t>
      </w:r>
    </w:p>
    <w:p w14:paraId="366A6C02" w14:textId="77777777" w:rsidR="008E2C0D" w:rsidRPr="008E2C0D" w:rsidRDefault="008E2C0D" w:rsidP="008E2C0D"/>
    <w:p w14:paraId="2BBE56CE" w14:textId="77777777" w:rsidR="008E2C0D" w:rsidRPr="008E2C0D" w:rsidRDefault="008E2C0D" w:rsidP="008E2C0D">
      <w:r w:rsidRPr="008E2C0D">
        <w:rPr>
          <w:i/>
        </w:rPr>
        <w:t>ΔMW</w:t>
      </w:r>
      <w:r w:rsidRPr="008E2C0D">
        <w:t xml:space="preserve"> = Change in power output (MW)</w:t>
      </w:r>
    </w:p>
    <w:p w14:paraId="4014DAA7" w14:textId="77777777" w:rsidR="008E2C0D" w:rsidRPr="008E2C0D" w:rsidRDefault="008E2C0D" w:rsidP="008E2C0D"/>
    <w:p w14:paraId="7B150CE2" w14:textId="77777777" w:rsidR="008E2C0D" w:rsidRPr="008E2C0D" w:rsidRDefault="008E2C0D" w:rsidP="008E2C0D">
      <w:pPr>
        <w:rPr>
          <w:b/>
          <w:i/>
          <w:smallCaps/>
        </w:rPr>
      </w:pPr>
      <w:r w:rsidRPr="008E2C0D">
        <w:rPr>
          <w:b/>
          <w:i/>
          <w:smallCaps/>
        </w:rPr>
        <w:t>Example</w:t>
      </w:r>
    </w:p>
    <w:p w14:paraId="719C4098" w14:textId="77777777" w:rsidR="008E2C0D" w:rsidRPr="008E2C0D" w:rsidRDefault="008E2C0D" w:rsidP="008E2C0D"/>
    <w:p w14:paraId="12670939" w14:textId="77777777" w:rsidR="008E2C0D" w:rsidRPr="008E2C0D" w:rsidRDefault="008E2C0D" w:rsidP="008E2C0D">
      <w:r w:rsidRPr="008E2C0D">
        <w:t>IRR telemetered HSL = 150 MW</w:t>
      </w:r>
    </w:p>
    <w:p w14:paraId="15D988E1" w14:textId="77777777" w:rsidR="008E2C0D" w:rsidRPr="008E2C0D" w:rsidRDefault="008E2C0D" w:rsidP="008E2C0D"/>
    <w:p w14:paraId="5564E9EB" w14:textId="77777777" w:rsidR="008E2C0D" w:rsidRPr="008E2C0D" w:rsidRDefault="008E2C0D" w:rsidP="008E2C0D">
      <w:r w:rsidRPr="008E2C0D">
        <w:t>Droop = 0.05 or 5% (use 0.05 for calculation)</w:t>
      </w:r>
    </w:p>
    <w:p w14:paraId="1B6EAF78" w14:textId="77777777" w:rsidR="008E2C0D" w:rsidRPr="008E2C0D" w:rsidRDefault="008E2C0D" w:rsidP="008E2C0D"/>
    <w:p w14:paraId="004E52EF" w14:textId="77777777" w:rsidR="008E2C0D" w:rsidRPr="008E2C0D" w:rsidRDefault="008E2C0D" w:rsidP="008E2C0D">
      <w:r w:rsidRPr="008E2C0D">
        <w:t>Governor Dead-Band = 0.017 Hz</w:t>
      </w:r>
    </w:p>
    <w:p w14:paraId="57D0411D" w14:textId="77777777" w:rsidR="008E2C0D" w:rsidRPr="008E2C0D" w:rsidRDefault="008E2C0D" w:rsidP="008E2C0D"/>
    <w:p w14:paraId="6B5EC868" w14:textId="77777777" w:rsidR="008E2C0D" w:rsidRPr="008E2C0D" w:rsidRDefault="008E2C0D" w:rsidP="008E2C0D">
      <w:r w:rsidRPr="008E2C0D">
        <w:t xml:space="preserve">Gain MW for 0.1 Hz = </w:t>
      </w:r>
      <w:r w:rsidRPr="008E2C0D">
        <w:rPr>
          <w:position w:val="-28"/>
        </w:rPr>
        <w:object w:dxaOrig="2400" w:dyaOrig="660" w14:anchorId="7C5CA71B">
          <v:shape id="_x0000_i1053" type="#_x0000_t75" style="width:119.4pt;height:31.8pt" o:ole="">
            <v:imagedata r:id="rId54" o:title=""/>
          </v:shape>
          <o:OLEObject Type="Embed" ProgID="Equation.3" ShapeID="_x0000_i1053" DrawAspect="Content" ObjectID="_1818215567" r:id="rId55"/>
        </w:object>
      </w:r>
      <w:r w:rsidRPr="008E2C0D">
        <w:t xml:space="preserve"> = +/- 5.03 MW/0.1 Hz</w:t>
      </w:r>
    </w:p>
    <w:p w14:paraId="2E3B21F6" w14:textId="77777777" w:rsidR="008E2C0D" w:rsidRPr="008E2C0D" w:rsidRDefault="008E2C0D" w:rsidP="008E2C0D"/>
    <w:p w14:paraId="2D92AEAA" w14:textId="77777777" w:rsidR="008E2C0D" w:rsidRPr="008E2C0D" w:rsidRDefault="008E2C0D" w:rsidP="008E2C0D">
      <w:r w:rsidRPr="008E2C0D">
        <w:t>∆MW Contribution = 5.03 * 10* +/-0.2 = +/-10.06 MW</w:t>
      </w:r>
    </w:p>
    <w:p w14:paraId="6F43707E" w14:textId="77777777" w:rsidR="008E2C0D" w:rsidRPr="008E2C0D" w:rsidRDefault="008E2C0D" w:rsidP="008E2C0D"/>
    <w:p w14:paraId="093F8F95" w14:textId="77777777" w:rsidR="008E2C0D" w:rsidRPr="008E2C0D" w:rsidRDefault="008E2C0D" w:rsidP="008E2C0D">
      <w:r w:rsidRPr="008E2C0D">
        <w:t>Expected under-frequency response:</w:t>
      </w:r>
      <w:r w:rsidRPr="008E2C0D">
        <w:tab/>
        <w:t xml:space="preserve"> +10.06 MW in 16 sec. for -0.2 Hz offset</w:t>
      </w:r>
    </w:p>
    <w:p w14:paraId="6673F9B4" w14:textId="77777777" w:rsidR="008E2C0D" w:rsidRPr="008E2C0D" w:rsidRDefault="008E2C0D" w:rsidP="008E2C0D">
      <w:r w:rsidRPr="008E2C0D">
        <w:t xml:space="preserve">Expected over-frequency response: </w:t>
      </w:r>
      <w:r w:rsidRPr="008E2C0D">
        <w:tab/>
        <w:t>-10.06 MW in 16 sec. for +0.2 Hz offset</w:t>
      </w:r>
    </w:p>
    <w:p w14:paraId="0A3F5F89" w14:textId="77777777" w:rsidR="008E2C0D" w:rsidRPr="008E2C0D" w:rsidRDefault="008E2C0D" w:rsidP="008E2C0D"/>
    <w:p w14:paraId="3C40C8E3" w14:textId="77777777" w:rsidR="008E2C0D" w:rsidRPr="008E2C0D" w:rsidRDefault="008E2C0D" w:rsidP="008E2C0D">
      <w:r w:rsidRPr="008E2C0D">
        <w:t>Minimum accepted under-frequency response: +7.04 MW in 16 sec. for -0.2 Hz offset</w:t>
      </w:r>
    </w:p>
    <w:p w14:paraId="1C677632" w14:textId="77777777" w:rsidR="008E2C0D" w:rsidRPr="008E2C0D" w:rsidRDefault="008E2C0D" w:rsidP="008E2C0D">
      <w:r w:rsidRPr="008E2C0D">
        <w:t>Minimum accepted over-frequency response: -7.04 MW in 16 sec. for +0.2 Hz offset</w:t>
      </w:r>
    </w:p>
    <w:p w14:paraId="482E2BD0" w14:textId="77777777" w:rsidR="008E2C0D" w:rsidRPr="008E2C0D" w:rsidRDefault="008E2C0D" w:rsidP="008E2C0D"/>
    <w:p w14:paraId="2E53A7A0" w14:textId="77777777" w:rsidR="008E2C0D" w:rsidRPr="008E2C0D" w:rsidRDefault="008E2C0D" w:rsidP="008E2C0D">
      <w:r w:rsidRPr="008E2C0D">
        <w:t>Calculated droop for 8MW increase in power output in 16 sec. for -0.2 Hz offset:</w:t>
      </w:r>
    </w:p>
    <w:p w14:paraId="5A526F87" w14:textId="77777777" w:rsidR="008E2C0D" w:rsidRPr="008E2C0D" w:rsidRDefault="008E2C0D" w:rsidP="008E2C0D"/>
    <w:p w14:paraId="278D760C" w14:textId="77777777" w:rsidR="008E2C0D" w:rsidRPr="008E2C0D" w:rsidRDefault="008E2C0D" w:rsidP="008E2C0D">
      <w:r w:rsidRPr="008E2C0D">
        <w:t xml:space="preserve">Calculated percent </w:t>
      </w:r>
      <w:proofErr w:type="gramStart"/>
      <w:r w:rsidRPr="008E2C0D">
        <w:t>droop</w:t>
      </w:r>
      <w:proofErr w:type="gramEnd"/>
      <w:r w:rsidRPr="008E2C0D">
        <w:t xml:space="preserve"> = -</w:t>
      </w:r>
      <w:r w:rsidRPr="008E2C0D">
        <w:rPr>
          <w:position w:val="-24"/>
        </w:rPr>
        <w:object w:dxaOrig="1060" w:dyaOrig="620" w14:anchorId="0983BCC9">
          <v:shape id="_x0000_i1054" type="#_x0000_t75" style="width:52.8pt;height:30.6pt" o:ole="">
            <v:imagedata r:id="rId47" o:title=""/>
          </v:shape>
          <o:OLEObject Type="Embed" ProgID="Equation.3" ShapeID="_x0000_i1054" DrawAspect="Content" ObjectID="_1818215568" r:id="rId56"/>
        </w:object>
      </w:r>
      <w:r w:rsidRPr="008E2C0D">
        <w:t xml:space="preserve"> *100 = 6.25%</w:t>
      </w:r>
    </w:p>
    <w:p w14:paraId="78F66254" w14:textId="77777777" w:rsidR="008E2C0D" w:rsidRPr="008E2C0D" w:rsidRDefault="008E2C0D" w:rsidP="008E2C0D"/>
    <w:p w14:paraId="1F2724A8" w14:textId="77777777" w:rsidR="008E2C0D" w:rsidRPr="008E2C0D" w:rsidRDefault="008E2C0D" w:rsidP="008E2C0D"/>
    <w:p w14:paraId="3BB6097D" w14:textId="77777777" w:rsidR="008E2C0D" w:rsidRPr="008E2C0D" w:rsidRDefault="008E2C0D" w:rsidP="008E2C0D">
      <w:pPr>
        <w:jc w:val="center"/>
        <w:rPr>
          <w:b/>
          <w:i/>
          <w:smallCaps/>
        </w:rPr>
      </w:pPr>
      <w:r w:rsidRPr="008E2C0D">
        <w:rPr>
          <w:rFonts w:ascii="Times New Roman Bold" w:hAnsi="Times New Roman Bold"/>
          <w:b/>
          <w:caps/>
          <w:sz w:val="28"/>
        </w:rPr>
        <w:t>Intermittent renewable resource (IRR) FREQUENCY RESPONSE TEST FORM</w:t>
      </w:r>
    </w:p>
    <w:p w14:paraId="5196CCB0" w14:textId="77777777" w:rsidR="008E2C0D" w:rsidRPr="008E2C0D" w:rsidRDefault="008E2C0D" w:rsidP="008E2C0D">
      <w:pPr>
        <w:spacing w:before="240" w:after="120"/>
        <w:rPr>
          <w:b/>
          <w:i/>
          <w:smallCaps/>
        </w:rPr>
      </w:pPr>
      <w:r w:rsidRPr="008E2C0D">
        <w:rPr>
          <w:b/>
          <w:i/>
          <w:smallCaps/>
        </w:rPr>
        <w:t>General Information</w:t>
      </w:r>
    </w:p>
    <w:p w14:paraId="21375255"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r>
    </w:p>
    <w:p w14:paraId="625E4AE9" w14:textId="77777777" w:rsidR="008E2C0D" w:rsidRPr="008E2C0D" w:rsidRDefault="008E2C0D" w:rsidP="008E2C0D">
      <w:pPr>
        <w:spacing w:after="120"/>
      </w:pPr>
      <w:r w:rsidRPr="008E2C0D">
        <w:lastRenderedPageBreak/>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566CCA26"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r w:rsidRPr="008E2C0D">
        <w:tab/>
      </w:r>
      <w:r w:rsidRPr="008E2C0D">
        <w:tab/>
      </w:r>
      <w:r w:rsidRPr="008E2C0D">
        <w:tab/>
      </w:r>
      <w:r w:rsidRPr="008E2C0D">
        <w:tab/>
      </w:r>
    </w:p>
    <w:p w14:paraId="2693F729" w14:textId="77777777" w:rsidR="008E2C0D" w:rsidRPr="008E2C0D" w:rsidRDefault="008E2C0D" w:rsidP="008E2C0D">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0CB553E1" w14:textId="77777777" w:rsidTr="004D7DBD">
        <w:trPr>
          <w:trHeight w:val="387"/>
        </w:trPr>
        <w:tc>
          <w:tcPr>
            <w:tcW w:w="450" w:type="dxa"/>
          </w:tcPr>
          <w:p w14:paraId="157DB431" w14:textId="77777777" w:rsidR="008E2C0D" w:rsidRPr="008E2C0D" w:rsidRDefault="008E2C0D" w:rsidP="008E2C0D">
            <w:pPr>
              <w:jc w:val="center"/>
              <w:rPr>
                <w:rFonts w:eastAsia="Calibri"/>
                <w:b/>
              </w:rPr>
            </w:pPr>
          </w:p>
        </w:tc>
        <w:tc>
          <w:tcPr>
            <w:tcW w:w="4140" w:type="dxa"/>
          </w:tcPr>
          <w:p w14:paraId="12767C8B" w14:textId="77777777" w:rsidR="008E2C0D" w:rsidRPr="008E2C0D" w:rsidRDefault="008E2C0D" w:rsidP="008E2C0D">
            <w:pPr>
              <w:jc w:val="center"/>
              <w:rPr>
                <w:rFonts w:eastAsia="Calibri"/>
                <w:b/>
              </w:rPr>
            </w:pPr>
          </w:p>
        </w:tc>
        <w:tc>
          <w:tcPr>
            <w:tcW w:w="2160" w:type="dxa"/>
          </w:tcPr>
          <w:p w14:paraId="66949192" w14:textId="77777777" w:rsidR="008E2C0D" w:rsidRPr="008E2C0D" w:rsidRDefault="008E2C0D" w:rsidP="008E2C0D">
            <w:pPr>
              <w:jc w:val="center"/>
              <w:rPr>
                <w:rFonts w:eastAsia="Calibri"/>
                <w:b/>
              </w:rPr>
            </w:pPr>
            <w:r w:rsidRPr="008E2C0D">
              <w:rPr>
                <w:rFonts w:eastAsia="Calibri"/>
                <w:b/>
              </w:rPr>
              <w:t>Test with +0.2 Hz</w:t>
            </w:r>
          </w:p>
        </w:tc>
        <w:tc>
          <w:tcPr>
            <w:tcW w:w="1998" w:type="dxa"/>
          </w:tcPr>
          <w:p w14:paraId="6CA18D44" w14:textId="77777777" w:rsidR="008E2C0D" w:rsidRPr="008E2C0D" w:rsidRDefault="008E2C0D" w:rsidP="008E2C0D">
            <w:pPr>
              <w:jc w:val="center"/>
              <w:rPr>
                <w:rFonts w:eastAsia="Calibri"/>
                <w:b/>
              </w:rPr>
            </w:pPr>
            <w:r w:rsidRPr="008E2C0D">
              <w:rPr>
                <w:rFonts w:eastAsia="Calibri"/>
                <w:b/>
              </w:rPr>
              <w:t>Test with -0.2 Hz</w:t>
            </w:r>
          </w:p>
        </w:tc>
      </w:tr>
      <w:tr w:rsidR="008E2C0D" w:rsidRPr="008E2C0D" w14:paraId="1FF561AA" w14:textId="77777777" w:rsidTr="004D7DBD">
        <w:trPr>
          <w:trHeight w:val="494"/>
        </w:trPr>
        <w:tc>
          <w:tcPr>
            <w:tcW w:w="450" w:type="dxa"/>
          </w:tcPr>
          <w:p w14:paraId="235FA10D" w14:textId="77777777" w:rsidR="008E2C0D" w:rsidRPr="008E2C0D" w:rsidRDefault="008E2C0D" w:rsidP="008E2C0D">
            <w:pPr>
              <w:jc w:val="center"/>
              <w:rPr>
                <w:rFonts w:eastAsia="Calibri"/>
                <w:b/>
              </w:rPr>
            </w:pPr>
            <w:r w:rsidRPr="008E2C0D">
              <w:rPr>
                <w:rFonts w:eastAsia="Calibri"/>
                <w:b/>
              </w:rPr>
              <w:t>1</w:t>
            </w:r>
          </w:p>
        </w:tc>
        <w:tc>
          <w:tcPr>
            <w:tcW w:w="4140" w:type="dxa"/>
          </w:tcPr>
          <w:p w14:paraId="26B2400C" w14:textId="77777777" w:rsidR="008E2C0D" w:rsidRPr="008E2C0D" w:rsidRDefault="008E2C0D" w:rsidP="008E2C0D">
            <w:pPr>
              <w:jc w:val="center"/>
              <w:rPr>
                <w:rFonts w:eastAsia="Calibri"/>
                <w:b/>
              </w:rPr>
            </w:pPr>
            <w:r w:rsidRPr="008E2C0D">
              <w:rPr>
                <w:rFonts w:eastAsia="Calibri"/>
                <w:b/>
              </w:rPr>
              <w:t>IRR Base Load</w:t>
            </w:r>
          </w:p>
        </w:tc>
        <w:tc>
          <w:tcPr>
            <w:tcW w:w="2160" w:type="dxa"/>
          </w:tcPr>
          <w:p w14:paraId="1F4FDB69" w14:textId="77777777" w:rsidR="008E2C0D" w:rsidRPr="008E2C0D" w:rsidRDefault="008E2C0D" w:rsidP="008E2C0D">
            <w:pPr>
              <w:jc w:val="right"/>
              <w:rPr>
                <w:rFonts w:eastAsia="Calibri"/>
              </w:rPr>
            </w:pPr>
          </w:p>
        </w:tc>
        <w:tc>
          <w:tcPr>
            <w:tcW w:w="1998" w:type="dxa"/>
          </w:tcPr>
          <w:p w14:paraId="55A116D2" w14:textId="77777777" w:rsidR="008E2C0D" w:rsidRPr="008E2C0D" w:rsidRDefault="008E2C0D" w:rsidP="008E2C0D">
            <w:pPr>
              <w:jc w:val="right"/>
              <w:rPr>
                <w:rFonts w:eastAsia="Calibri"/>
              </w:rPr>
            </w:pPr>
          </w:p>
        </w:tc>
      </w:tr>
      <w:tr w:rsidR="008E2C0D" w:rsidRPr="008E2C0D" w14:paraId="1F3687AA" w14:textId="77777777" w:rsidTr="004D7DBD">
        <w:trPr>
          <w:trHeight w:val="485"/>
        </w:trPr>
        <w:tc>
          <w:tcPr>
            <w:tcW w:w="450" w:type="dxa"/>
          </w:tcPr>
          <w:p w14:paraId="23B07566" w14:textId="77777777" w:rsidR="008E2C0D" w:rsidRPr="008E2C0D" w:rsidRDefault="008E2C0D" w:rsidP="008E2C0D">
            <w:pPr>
              <w:jc w:val="center"/>
              <w:rPr>
                <w:rFonts w:eastAsia="Calibri"/>
                <w:b/>
              </w:rPr>
            </w:pPr>
            <w:r w:rsidRPr="008E2C0D">
              <w:rPr>
                <w:rFonts w:eastAsia="Calibri"/>
                <w:b/>
              </w:rPr>
              <w:t>2</w:t>
            </w:r>
          </w:p>
        </w:tc>
        <w:tc>
          <w:tcPr>
            <w:tcW w:w="4140" w:type="dxa"/>
          </w:tcPr>
          <w:p w14:paraId="43949E33" w14:textId="77777777" w:rsidR="008E2C0D" w:rsidRPr="008E2C0D" w:rsidRDefault="008E2C0D" w:rsidP="008E2C0D">
            <w:pPr>
              <w:jc w:val="center"/>
              <w:rPr>
                <w:rFonts w:eastAsia="Calibri"/>
                <w:b/>
              </w:rPr>
            </w:pPr>
            <w:r w:rsidRPr="008E2C0D">
              <w:rPr>
                <w:rFonts w:eastAsia="Calibri"/>
                <w:b/>
              </w:rPr>
              <w:t>GAIN MW to 0.1Hz</w:t>
            </w:r>
          </w:p>
        </w:tc>
        <w:tc>
          <w:tcPr>
            <w:tcW w:w="2160" w:type="dxa"/>
          </w:tcPr>
          <w:p w14:paraId="3785E3B1" w14:textId="77777777" w:rsidR="008E2C0D" w:rsidRPr="008E2C0D" w:rsidRDefault="008E2C0D" w:rsidP="008E2C0D">
            <w:pPr>
              <w:jc w:val="right"/>
              <w:rPr>
                <w:rFonts w:eastAsia="Calibri"/>
              </w:rPr>
            </w:pPr>
          </w:p>
        </w:tc>
        <w:tc>
          <w:tcPr>
            <w:tcW w:w="1998" w:type="dxa"/>
          </w:tcPr>
          <w:p w14:paraId="267CDCFC" w14:textId="77777777" w:rsidR="008E2C0D" w:rsidRPr="008E2C0D" w:rsidRDefault="008E2C0D" w:rsidP="008E2C0D">
            <w:pPr>
              <w:jc w:val="right"/>
              <w:rPr>
                <w:rFonts w:eastAsia="Calibri"/>
              </w:rPr>
            </w:pPr>
          </w:p>
        </w:tc>
      </w:tr>
      <w:tr w:rsidR="008E2C0D" w:rsidRPr="008E2C0D" w14:paraId="3D589F5D" w14:textId="77777777" w:rsidTr="004D7DBD">
        <w:trPr>
          <w:trHeight w:val="360"/>
        </w:trPr>
        <w:tc>
          <w:tcPr>
            <w:tcW w:w="450" w:type="dxa"/>
          </w:tcPr>
          <w:p w14:paraId="09FF4F9D" w14:textId="77777777" w:rsidR="008E2C0D" w:rsidRPr="008E2C0D" w:rsidRDefault="008E2C0D" w:rsidP="008E2C0D">
            <w:pPr>
              <w:jc w:val="center"/>
              <w:rPr>
                <w:rFonts w:eastAsia="Calibri"/>
                <w:b/>
              </w:rPr>
            </w:pPr>
            <w:r w:rsidRPr="008E2C0D">
              <w:rPr>
                <w:rFonts w:eastAsia="Calibri"/>
                <w:b/>
              </w:rPr>
              <w:t>3</w:t>
            </w:r>
          </w:p>
        </w:tc>
        <w:tc>
          <w:tcPr>
            <w:tcW w:w="4140" w:type="dxa"/>
          </w:tcPr>
          <w:p w14:paraId="229DFF1F" w14:textId="77777777" w:rsidR="008E2C0D" w:rsidRPr="008E2C0D" w:rsidRDefault="008E2C0D" w:rsidP="008E2C0D">
            <w:pPr>
              <w:jc w:val="center"/>
              <w:rPr>
                <w:rFonts w:eastAsia="Calibri"/>
                <w:b/>
              </w:rPr>
            </w:pPr>
            <w:r w:rsidRPr="008E2C0D">
              <w:rPr>
                <w:rFonts w:eastAsia="Calibri"/>
                <w:b/>
              </w:rPr>
              <w:t>Calculated Minimum</w:t>
            </w:r>
          </w:p>
          <w:p w14:paraId="22510DDF" w14:textId="77777777" w:rsidR="008E2C0D" w:rsidRPr="008E2C0D" w:rsidRDefault="008E2C0D" w:rsidP="008E2C0D">
            <w:pPr>
              <w:jc w:val="center"/>
              <w:rPr>
                <w:rFonts w:eastAsia="Calibri"/>
                <w:b/>
              </w:rPr>
            </w:pPr>
            <w:r w:rsidRPr="008E2C0D">
              <w:rPr>
                <w:rFonts w:eastAsia="Calibri"/>
                <w:b/>
              </w:rPr>
              <w:t>MW Contribution</w:t>
            </w:r>
          </w:p>
        </w:tc>
        <w:tc>
          <w:tcPr>
            <w:tcW w:w="2160" w:type="dxa"/>
          </w:tcPr>
          <w:p w14:paraId="1A8DF40A" w14:textId="77777777" w:rsidR="008E2C0D" w:rsidRPr="008E2C0D" w:rsidRDefault="008E2C0D" w:rsidP="008E2C0D">
            <w:pPr>
              <w:jc w:val="right"/>
              <w:rPr>
                <w:rFonts w:eastAsia="Calibri"/>
              </w:rPr>
            </w:pPr>
          </w:p>
        </w:tc>
        <w:tc>
          <w:tcPr>
            <w:tcW w:w="1998" w:type="dxa"/>
          </w:tcPr>
          <w:p w14:paraId="52D7D6CF" w14:textId="77777777" w:rsidR="008E2C0D" w:rsidRPr="008E2C0D" w:rsidRDefault="008E2C0D" w:rsidP="008E2C0D">
            <w:pPr>
              <w:jc w:val="right"/>
              <w:rPr>
                <w:rFonts w:eastAsia="Calibri"/>
              </w:rPr>
            </w:pPr>
          </w:p>
        </w:tc>
      </w:tr>
      <w:tr w:rsidR="008E2C0D" w:rsidRPr="008E2C0D" w14:paraId="46E6C95D" w14:textId="77777777" w:rsidTr="004D7DBD">
        <w:trPr>
          <w:trHeight w:val="539"/>
        </w:trPr>
        <w:tc>
          <w:tcPr>
            <w:tcW w:w="450" w:type="dxa"/>
          </w:tcPr>
          <w:p w14:paraId="0BE6764D" w14:textId="77777777" w:rsidR="008E2C0D" w:rsidRPr="008E2C0D" w:rsidRDefault="008E2C0D" w:rsidP="008E2C0D">
            <w:pPr>
              <w:jc w:val="center"/>
              <w:rPr>
                <w:rFonts w:eastAsia="Calibri"/>
                <w:b/>
              </w:rPr>
            </w:pPr>
            <w:r w:rsidRPr="008E2C0D">
              <w:rPr>
                <w:rFonts w:eastAsia="Calibri"/>
                <w:b/>
              </w:rPr>
              <w:t>4</w:t>
            </w:r>
          </w:p>
        </w:tc>
        <w:tc>
          <w:tcPr>
            <w:tcW w:w="4140" w:type="dxa"/>
          </w:tcPr>
          <w:p w14:paraId="23550E57" w14:textId="77777777" w:rsidR="008E2C0D" w:rsidRPr="008E2C0D" w:rsidRDefault="008E2C0D" w:rsidP="008E2C0D">
            <w:pPr>
              <w:jc w:val="center"/>
              <w:rPr>
                <w:rFonts w:eastAsia="Calibri"/>
                <w:b/>
              </w:rPr>
            </w:pPr>
            <w:r w:rsidRPr="008E2C0D">
              <w:rPr>
                <w:rFonts w:eastAsia="Calibri"/>
                <w:b/>
              </w:rPr>
              <w:t>MW at test start (t</w:t>
            </w:r>
            <w:r w:rsidRPr="008E2C0D">
              <w:rPr>
                <w:rFonts w:eastAsia="Calibri"/>
                <w:b/>
                <w:vertAlign w:val="subscript"/>
              </w:rPr>
              <w:t>0</w:t>
            </w:r>
            <w:r w:rsidRPr="008E2C0D">
              <w:rPr>
                <w:rFonts w:eastAsia="Calibri"/>
                <w:b/>
              </w:rPr>
              <w:t>)</w:t>
            </w:r>
          </w:p>
        </w:tc>
        <w:tc>
          <w:tcPr>
            <w:tcW w:w="2160" w:type="dxa"/>
          </w:tcPr>
          <w:p w14:paraId="1113D316" w14:textId="77777777" w:rsidR="008E2C0D" w:rsidRPr="008E2C0D" w:rsidRDefault="008E2C0D" w:rsidP="008E2C0D">
            <w:pPr>
              <w:spacing w:before="240" w:after="60"/>
              <w:jc w:val="right"/>
              <w:outlineLvl w:val="8"/>
              <w:rPr>
                <w:rFonts w:eastAsia="Calibri"/>
              </w:rPr>
            </w:pPr>
          </w:p>
        </w:tc>
        <w:tc>
          <w:tcPr>
            <w:tcW w:w="1998" w:type="dxa"/>
          </w:tcPr>
          <w:p w14:paraId="40959E4D" w14:textId="77777777" w:rsidR="008E2C0D" w:rsidRPr="008E2C0D" w:rsidRDefault="008E2C0D" w:rsidP="008E2C0D">
            <w:pPr>
              <w:spacing w:before="240" w:after="60"/>
              <w:jc w:val="right"/>
              <w:outlineLvl w:val="8"/>
              <w:rPr>
                <w:rFonts w:eastAsia="Calibri"/>
              </w:rPr>
            </w:pPr>
          </w:p>
        </w:tc>
      </w:tr>
      <w:tr w:rsidR="008E2C0D" w:rsidRPr="008E2C0D" w14:paraId="4639B8DF" w14:textId="77777777" w:rsidTr="004D7DBD">
        <w:trPr>
          <w:trHeight w:val="449"/>
        </w:trPr>
        <w:tc>
          <w:tcPr>
            <w:tcW w:w="450" w:type="dxa"/>
          </w:tcPr>
          <w:p w14:paraId="1EC7C303" w14:textId="77777777" w:rsidR="008E2C0D" w:rsidRPr="008E2C0D" w:rsidRDefault="008E2C0D" w:rsidP="008E2C0D">
            <w:pPr>
              <w:jc w:val="center"/>
              <w:rPr>
                <w:rFonts w:eastAsia="Calibri"/>
                <w:b/>
              </w:rPr>
            </w:pPr>
            <w:r w:rsidRPr="008E2C0D">
              <w:rPr>
                <w:rFonts w:eastAsia="Calibri"/>
                <w:b/>
              </w:rPr>
              <w:t>5</w:t>
            </w:r>
          </w:p>
        </w:tc>
        <w:tc>
          <w:tcPr>
            <w:tcW w:w="4140" w:type="dxa"/>
          </w:tcPr>
          <w:p w14:paraId="709115D7"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+ 16 sec</w:t>
            </w:r>
          </w:p>
        </w:tc>
        <w:tc>
          <w:tcPr>
            <w:tcW w:w="2160" w:type="dxa"/>
          </w:tcPr>
          <w:p w14:paraId="08FFCB73" w14:textId="77777777" w:rsidR="008E2C0D" w:rsidRPr="008E2C0D" w:rsidRDefault="008E2C0D" w:rsidP="008E2C0D">
            <w:pPr>
              <w:jc w:val="right"/>
              <w:rPr>
                <w:rFonts w:eastAsia="Calibri"/>
              </w:rPr>
            </w:pPr>
            <w:r w:rsidRPr="008E2C0D">
              <w:rPr>
                <w:rFonts w:eastAsia="Calibri"/>
                <w:b/>
              </w:rPr>
              <w:t xml:space="preserve"> </w:t>
            </w:r>
          </w:p>
        </w:tc>
        <w:tc>
          <w:tcPr>
            <w:tcW w:w="1998" w:type="dxa"/>
          </w:tcPr>
          <w:p w14:paraId="582CB572" w14:textId="77777777" w:rsidR="008E2C0D" w:rsidRPr="008E2C0D" w:rsidRDefault="008E2C0D" w:rsidP="008E2C0D">
            <w:pPr>
              <w:jc w:val="right"/>
              <w:rPr>
                <w:rFonts w:eastAsia="Calibri"/>
              </w:rPr>
            </w:pPr>
          </w:p>
        </w:tc>
      </w:tr>
      <w:tr w:rsidR="008E2C0D" w:rsidRPr="008E2C0D" w14:paraId="0EC1605C" w14:textId="77777777" w:rsidTr="004D7DBD">
        <w:trPr>
          <w:trHeight w:val="494"/>
        </w:trPr>
        <w:tc>
          <w:tcPr>
            <w:tcW w:w="450" w:type="dxa"/>
          </w:tcPr>
          <w:p w14:paraId="2F76106A" w14:textId="77777777" w:rsidR="008E2C0D" w:rsidRPr="008E2C0D" w:rsidRDefault="008E2C0D" w:rsidP="008E2C0D">
            <w:pPr>
              <w:jc w:val="center"/>
              <w:rPr>
                <w:rFonts w:eastAsia="Calibri"/>
                <w:b/>
              </w:rPr>
            </w:pPr>
            <w:r w:rsidRPr="008E2C0D">
              <w:rPr>
                <w:rFonts w:eastAsia="Calibri"/>
                <w:b/>
              </w:rPr>
              <w:t>6</w:t>
            </w:r>
          </w:p>
        </w:tc>
        <w:tc>
          <w:tcPr>
            <w:tcW w:w="4140" w:type="dxa"/>
          </w:tcPr>
          <w:p w14:paraId="5F607E55" w14:textId="77777777" w:rsidR="008E2C0D" w:rsidRPr="008E2C0D" w:rsidRDefault="008E2C0D" w:rsidP="008E2C0D">
            <w:pPr>
              <w:jc w:val="center"/>
              <w:rPr>
                <w:rFonts w:eastAsia="Calibri"/>
                <w:b/>
              </w:rPr>
            </w:pPr>
            <w:r w:rsidRPr="008E2C0D">
              <w:rPr>
                <w:rFonts w:eastAsia="Calibri"/>
                <w:b/>
              </w:rPr>
              <w:t>MW Contribution</w:t>
            </w:r>
          </w:p>
          <w:p w14:paraId="13DB7C31" w14:textId="77777777" w:rsidR="008E2C0D" w:rsidRPr="008E2C0D" w:rsidRDefault="008E2C0D" w:rsidP="008E2C0D">
            <w:pPr>
              <w:jc w:val="center"/>
              <w:rPr>
                <w:rFonts w:eastAsia="Calibri"/>
                <w:b/>
              </w:rPr>
            </w:pPr>
            <w:r w:rsidRPr="008E2C0D">
              <w:rPr>
                <w:rFonts w:eastAsia="Calibri"/>
                <w:b/>
              </w:rPr>
              <w:t>at t</w:t>
            </w:r>
            <w:r w:rsidRPr="008E2C0D">
              <w:rPr>
                <w:rFonts w:eastAsia="Calibri"/>
                <w:b/>
                <w:vertAlign w:val="subscript"/>
              </w:rPr>
              <w:t xml:space="preserve">0 </w:t>
            </w:r>
            <w:r w:rsidRPr="008E2C0D">
              <w:rPr>
                <w:rFonts w:eastAsia="Calibri"/>
                <w:b/>
              </w:rPr>
              <w:t>+ 16 sec</w:t>
            </w:r>
          </w:p>
        </w:tc>
        <w:tc>
          <w:tcPr>
            <w:tcW w:w="2160" w:type="dxa"/>
          </w:tcPr>
          <w:p w14:paraId="66381A32" w14:textId="77777777" w:rsidR="008E2C0D" w:rsidRPr="008E2C0D" w:rsidRDefault="008E2C0D" w:rsidP="008E2C0D">
            <w:pPr>
              <w:spacing w:before="240" w:after="60"/>
              <w:jc w:val="right"/>
              <w:outlineLvl w:val="8"/>
              <w:rPr>
                <w:rFonts w:eastAsia="Calibri"/>
              </w:rPr>
            </w:pPr>
          </w:p>
        </w:tc>
        <w:tc>
          <w:tcPr>
            <w:tcW w:w="1998" w:type="dxa"/>
          </w:tcPr>
          <w:p w14:paraId="1151EB6D" w14:textId="77777777" w:rsidR="008E2C0D" w:rsidRPr="008E2C0D" w:rsidRDefault="008E2C0D" w:rsidP="008E2C0D">
            <w:pPr>
              <w:spacing w:before="240" w:after="60"/>
              <w:jc w:val="right"/>
              <w:outlineLvl w:val="8"/>
              <w:rPr>
                <w:rFonts w:eastAsia="Calibri"/>
              </w:rPr>
            </w:pPr>
          </w:p>
        </w:tc>
      </w:tr>
      <w:tr w:rsidR="008E2C0D" w:rsidRPr="008E2C0D" w14:paraId="7D9C573A" w14:textId="77777777" w:rsidTr="004D7DBD">
        <w:trPr>
          <w:trHeight w:val="440"/>
        </w:trPr>
        <w:tc>
          <w:tcPr>
            <w:tcW w:w="450" w:type="dxa"/>
          </w:tcPr>
          <w:p w14:paraId="2B9A5FE5" w14:textId="77777777" w:rsidR="008E2C0D" w:rsidRPr="008E2C0D" w:rsidRDefault="008E2C0D" w:rsidP="008E2C0D">
            <w:pPr>
              <w:jc w:val="center"/>
              <w:rPr>
                <w:rFonts w:eastAsia="Calibri"/>
                <w:b/>
              </w:rPr>
            </w:pPr>
            <w:r w:rsidRPr="008E2C0D">
              <w:rPr>
                <w:rFonts w:eastAsia="Calibri"/>
                <w:b/>
              </w:rPr>
              <w:t>7</w:t>
            </w:r>
          </w:p>
        </w:tc>
        <w:tc>
          <w:tcPr>
            <w:tcW w:w="4140" w:type="dxa"/>
          </w:tcPr>
          <w:p w14:paraId="5C5DB00D"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+ 46 sec</w:t>
            </w:r>
          </w:p>
        </w:tc>
        <w:tc>
          <w:tcPr>
            <w:tcW w:w="2160" w:type="dxa"/>
          </w:tcPr>
          <w:p w14:paraId="1137D717" w14:textId="77777777" w:rsidR="008E2C0D" w:rsidRPr="008E2C0D" w:rsidRDefault="008E2C0D" w:rsidP="008E2C0D">
            <w:pPr>
              <w:spacing w:before="240" w:after="60"/>
              <w:jc w:val="right"/>
              <w:outlineLvl w:val="8"/>
              <w:rPr>
                <w:rFonts w:eastAsia="Calibri"/>
              </w:rPr>
            </w:pPr>
          </w:p>
        </w:tc>
        <w:tc>
          <w:tcPr>
            <w:tcW w:w="1998" w:type="dxa"/>
          </w:tcPr>
          <w:p w14:paraId="26434434" w14:textId="77777777" w:rsidR="008E2C0D" w:rsidRPr="008E2C0D" w:rsidRDefault="008E2C0D" w:rsidP="008E2C0D">
            <w:pPr>
              <w:spacing w:before="240" w:after="60"/>
              <w:jc w:val="right"/>
              <w:outlineLvl w:val="8"/>
              <w:rPr>
                <w:rFonts w:eastAsia="Calibri"/>
              </w:rPr>
            </w:pPr>
          </w:p>
        </w:tc>
      </w:tr>
      <w:tr w:rsidR="008E2C0D" w:rsidRPr="008E2C0D" w14:paraId="0F3F3E4C" w14:textId="77777777" w:rsidTr="004D7DBD">
        <w:trPr>
          <w:trHeight w:val="360"/>
        </w:trPr>
        <w:tc>
          <w:tcPr>
            <w:tcW w:w="450" w:type="dxa"/>
          </w:tcPr>
          <w:p w14:paraId="71CB5230" w14:textId="77777777" w:rsidR="008E2C0D" w:rsidRPr="008E2C0D" w:rsidRDefault="008E2C0D" w:rsidP="008E2C0D">
            <w:pPr>
              <w:jc w:val="center"/>
              <w:rPr>
                <w:rFonts w:eastAsia="Calibri"/>
                <w:b/>
              </w:rPr>
            </w:pPr>
            <w:r w:rsidRPr="008E2C0D">
              <w:rPr>
                <w:rFonts w:eastAsia="Calibri"/>
                <w:b/>
              </w:rPr>
              <w:t>8</w:t>
            </w:r>
          </w:p>
        </w:tc>
        <w:tc>
          <w:tcPr>
            <w:tcW w:w="4140" w:type="dxa"/>
          </w:tcPr>
          <w:p w14:paraId="201D0109" w14:textId="77777777" w:rsidR="008E2C0D" w:rsidRPr="008E2C0D" w:rsidRDefault="008E2C0D" w:rsidP="008E2C0D">
            <w:pPr>
              <w:jc w:val="center"/>
              <w:rPr>
                <w:rFonts w:eastAsia="Calibri"/>
                <w:b/>
              </w:rPr>
            </w:pPr>
            <w:r w:rsidRPr="008E2C0D">
              <w:rPr>
                <w:rFonts w:eastAsia="Calibri"/>
                <w:b/>
              </w:rPr>
              <w:t>Calculated droop</w:t>
            </w:r>
          </w:p>
        </w:tc>
        <w:tc>
          <w:tcPr>
            <w:tcW w:w="2160" w:type="dxa"/>
          </w:tcPr>
          <w:p w14:paraId="13BD8B04" w14:textId="77777777" w:rsidR="008E2C0D" w:rsidRPr="008E2C0D" w:rsidRDefault="008E2C0D" w:rsidP="008E2C0D">
            <w:pPr>
              <w:jc w:val="right"/>
              <w:rPr>
                <w:rFonts w:eastAsia="Calibri"/>
              </w:rPr>
            </w:pPr>
          </w:p>
        </w:tc>
        <w:tc>
          <w:tcPr>
            <w:tcW w:w="1998" w:type="dxa"/>
          </w:tcPr>
          <w:p w14:paraId="698ADCA3" w14:textId="77777777" w:rsidR="008E2C0D" w:rsidRPr="008E2C0D" w:rsidRDefault="008E2C0D" w:rsidP="008E2C0D">
            <w:pPr>
              <w:jc w:val="right"/>
              <w:rPr>
                <w:rFonts w:eastAsia="Calibri"/>
              </w:rPr>
            </w:pPr>
          </w:p>
        </w:tc>
      </w:tr>
      <w:tr w:rsidR="008E2C0D" w:rsidRPr="008E2C0D" w14:paraId="2B75CF90" w14:textId="77777777" w:rsidTr="004D7DBD">
        <w:trPr>
          <w:trHeight w:val="360"/>
        </w:trPr>
        <w:tc>
          <w:tcPr>
            <w:tcW w:w="450" w:type="dxa"/>
          </w:tcPr>
          <w:p w14:paraId="08459E5D" w14:textId="77777777" w:rsidR="008E2C0D" w:rsidRPr="008E2C0D" w:rsidRDefault="008E2C0D" w:rsidP="008E2C0D">
            <w:pPr>
              <w:jc w:val="center"/>
              <w:rPr>
                <w:rFonts w:eastAsia="Calibri"/>
                <w:b/>
              </w:rPr>
            </w:pPr>
            <w:r w:rsidRPr="008E2C0D">
              <w:rPr>
                <w:rFonts w:eastAsia="Calibri"/>
                <w:b/>
              </w:rPr>
              <w:t>9</w:t>
            </w:r>
          </w:p>
        </w:tc>
        <w:tc>
          <w:tcPr>
            <w:tcW w:w="4140" w:type="dxa"/>
          </w:tcPr>
          <w:p w14:paraId="71D90476" w14:textId="77777777" w:rsidR="008E2C0D" w:rsidRPr="008E2C0D" w:rsidRDefault="008E2C0D" w:rsidP="008E2C0D">
            <w:pPr>
              <w:jc w:val="center"/>
              <w:rPr>
                <w:rFonts w:eastAsia="Calibri"/>
                <w:b/>
              </w:rPr>
            </w:pPr>
            <w:r w:rsidRPr="008E2C0D">
              <w:rPr>
                <w:rFonts w:eastAsia="Calibri"/>
                <w:b/>
              </w:rPr>
              <w:t>CONCLUSION</w:t>
            </w:r>
          </w:p>
          <w:p w14:paraId="2D8D294A" w14:textId="77777777" w:rsidR="008E2C0D" w:rsidRPr="008E2C0D" w:rsidRDefault="008E2C0D" w:rsidP="008E2C0D">
            <w:pPr>
              <w:jc w:val="center"/>
              <w:rPr>
                <w:rFonts w:eastAsia="Calibri"/>
                <w:b/>
              </w:rPr>
            </w:pPr>
            <w:r w:rsidRPr="008E2C0D">
              <w:rPr>
                <w:rFonts w:eastAsia="Calibri"/>
                <w:b/>
              </w:rPr>
              <w:t>(PASSED/FAILED)</w:t>
            </w:r>
          </w:p>
        </w:tc>
        <w:tc>
          <w:tcPr>
            <w:tcW w:w="2160" w:type="dxa"/>
          </w:tcPr>
          <w:p w14:paraId="1B75D0A1" w14:textId="77777777" w:rsidR="008E2C0D" w:rsidRPr="008E2C0D" w:rsidRDefault="008E2C0D" w:rsidP="008E2C0D">
            <w:pPr>
              <w:jc w:val="right"/>
              <w:rPr>
                <w:rFonts w:eastAsia="Calibri"/>
              </w:rPr>
            </w:pPr>
          </w:p>
        </w:tc>
        <w:tc>
          <w:tcPr>
            <w:tcW w:w="1998" w:type="dxa"/>
          </w:tcPr>
          <w:p w14:paraId="11D174AD" w14:textId="77777777" w:rsidR="008E2C0D" w:rsidRPr="008E2C0D" w:rsidRDefault="008E2C0D" w:rsidP="008E2C0D">
            <w:pPr>
              <w:jc w:val="right"/>
              <w:rPr>
                <w:rFonts w:eastAsia="Calibri"/>
              </w:rPr>
            </w:pPr>
          </w:p>
        </w:tc>
      </w:tr>
    </w:tbl>
    <w:p w14:paraId="61A8A26C" w14:textId="77777777" w:rsidR="008E2C0D" w:rsidRPr="008E2C0D" w:rsidRDefault="008E2C0D" w:rsidP="008E2C0D"/>
    <w:p w14:paraId="1D6C04A5" w14:textId="77777777" w:rsidR="008E2C0D" w:rsidRPr="008E2C0D" w:rsidRDefault="008E2C0D" w:rsidP="008E2C0D"/>
    <w:p w14:paraId="53FAE7A3"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5B952CCF" w14:textId="77777777" w:rsidR="008E2C0D" w:rsidRPr="008E2C0D" w:rsidRDefault="008E2C0D" w:rsidP="008E2C0D"/>
    <w:p w14:paraId="04E4DDD1" w14:textId="77777777" w:rsidR="008E2C0D" w:rsidRPr="008E2C0D" w:rsidRDefault="008E2C0D" w:rsidP="008E2C0D">
      <w:pPr>
        <w:spacing w:after="120"/>
        <w:rPr>
          <w:b/>
          <w:i/>
          <w:smallCaps/>
        </w:rPr>
      </w:pPr>
      <w:r w:rsidRPr="008E2C0D">
        <w:rPr>
          <w:b/>
          <w:i/>
          <w:smallCaps/>
        </w:rPr>
        <w:t>Submittal</w:t>
      </w:r>
    </w:p>
    <w:p w14:paraId="5B1E3B85" w14:textId="77777777" w:rsidR="008E2C0D" w:rsidRPr="008E2C0D" w:rsidRDefault="008E2C0D" w:rsidP="008E2C0D">
      <w:pPr>
        <w:spacing w:after="120"/>
        <w:jc w:val="both"/>
        <w:rPr>
          <w:u w:val="single"/>
        </w:rPr>
      </w:pPr>
      <w:r w:rsidRPr="008E2C0D">
        <w:t>Resource Entity Representative:  _____________________________________________</w:t>
      </w:r>
    </w:p>
    <w:p w14:paraId="31DE37AE" w14:textId="77777777" w:rsidR="008E2C0D" w:rsidRPr="008E2C0D" w:rsidRDefault="008E2C0D" w:rsidP="008E2C0D">
      <w:pPr>
        <w:spacing w:after="120"/>
        <w:jc w:val="both"/>
        <w:rPr>
          <w:u w:val="single"/>
        </w:rPr>
      </w:pPr>
      <w:r w:rsidRPr="008E2C0D">
        <w:t>QSE Representative:  ______________________________________________________</w:t>
      </w:r>
    </w:p>
    <w:p w14:paraId="350AEA4C" w14:textId="77777777" w:rsidR="008E2C0D" w:rsidRPr="008E2C0D" w:rsidRDefault="008E2C0D" w:rsidP="008E2C0D">
      <w:pPr>
        <w:spacing w:after="120"/>
        <w:jc w:val="both"/>
        <w:rPr>
          <w:u w:val="single"/>
        </w:rPr>
      </w:pPr>
      <w:r w:rsidRPr="008E2C0D">
        <w:t>Date submitted to ERCOT Control Area Authority Rep.: __________________________</w:t>
      </w:r>
    </w:p>
    <w:p w14:paraId="7ECB4883" w14:textId="77777777" w:rsidR="008E2C0D" w:rsidRPr="008E2C0D" w:rsidRDefault="008E2C0D" w:rsidP="008E2C0D">
      <w:pPr>
        <w:keepNext/>
        <w:numPr>
          <w:ilvl w:val="0"/>
          <w:numId w:val="13"/>
        </w:numPr>
        <w:tabs>
          <w:tab w:val="clear" w:pos="432"/>
          <w:tab w:val="num" w:pos="360"/>
        </w:tabs>
        <w:spacing w:before="240" w:after="60"/>
        <w:ind w:left="0" w:firstLine="0"/>
        <w:jc w:val="center"/>
        <w:outlineLvl w:val="0"/>
        <w:rPr>
          <w:rFonts w:ascii="Times New Roman Bold" w:hAnsi="Times New Roman Bold" w:cs="Arial"/>
          <w:bCs/>
          <w:caps/>
          <w:sz w:val="28"/>
          <w:szCs w:val="32"/>
        </w:rPr>
      </w:pPr>
      <w:bookmarkStart w:id="103" w:name="_Toc120878743"/>
      <w:bookmarkStart w:id="104" w:name="_Toc121225182"/>
      <w:r w:rsidRPr="008E2C0D">
        <w:rPr>
          <w:rFonts w:ascii="Times New Roman Bold" w:hAnsi="Times New Roman Bold" w:cs="Arial"/>
          <w:bCs/>
          <w:caps/>
          <w:sz w:val="28"/>
          <w:szCs w:val="32"/>
        </w:rPr>
        <w:t>Controllable load resource Frequency Response Test Procedure</w:t>
      </w:r>
      <w:bookmarkStart w:id="105" w:name="_Toc350415574"/>
      <w:bookmarkEnd w:id="103"/>
      <w:bookmarkEnd w:id="104"/>
    </w:p>
    <w:p w14:paraId="57A9C0CD" w14:textId="77777777" w:rsidR="008E2C0D" w:rsidRPr="008E2C0D" w:rsidRDefault="008E2C0D" w:rsidP="008E2C0D">
      <w:pPr>
        <w:spacing w:before="240" w:after="120"/>
        <w:jc w:val="both"/>
        <w:rPr>
          <w:b/>
          <w:i/>
          <w:smallCaps/>
        </w:rPr>
      </w:pPr>
      <w:r w:rsidRPr="008E2C0D">
        <w:rPr>
          <w:b/>
          <w:i/>
          <w:smallCaps/>
        </w:rPr>
        <w:t>Description of the Test</w:t>
      </w:r>
    </w:p>
    <w:p w14:paraId="26565204" w14:textId="2452A69D" w:rsidR="008E2C0D" w:rsidRPr="008E2C0D" w:rsidRDefault="008E2C0D" w:rsidP="008E2C0D">
      <w:pPr>
        <w:spacing w:after="240"/>
        <w:ind w:left="720" w:hanging="720"/>
        <w:rPr>
          <w:szCs w:val="20"/>
          <w:lang w:val="x-none" w:eastAsia="x-none"/>
        </w:rPr>
      </w:pPr>
      <w:r w:rsidRPr="008E2C0D">
        <w:rPr>
          <w:szCs w:val="20"/>
          <w:lang w:val="x-none" w:eastAsia="x-none"/>
        </w:rPr>
        <w:t>1.</w:t>
      </w:r>
      <w:r w:rsidRPr="008E2C0D">
        <w:rPr>
          <w:szCs w:val="20"/>
          <w:lang w:val="x-none" w:eastAsia="x-none"/>
        </w:rPr>
        <w:tab/>
        <w:t>The frequency response function of the Controllable Load Resource</w:t>
      </w:r>
      <w:ins w:id="106" w:author="ERCOT" w:date="2025-07-16T16:40:00Z" w16du:dateUtc="2025-07-16T21:40:00Z">
        <w:r w:rsidR="0050428A">
          <w:rPr>
            <w:szCs w:val="20"/>
            <w:lang w:val="x-none" w:eastAsia="x-none"/>
          </w:rPr>
          <w:t xml:space="preserve"> (CLR)</w:t>
        </w:r>
      </w:ins>
      <w:r w:rsidRPr="008E2C0D">
        <w:rPr>
          <w:szCs w:val="20"/>
          <w:lang w:val="x-none" w:eastAsia="x-none"/>
        </w:rPr>
        <w:t xml:space="preserve"> is tested On-Line at a Load level that allows C</w:t>
      </w:r>
      <w:del w:id="107" w:author="ERCOT" w:date="2025-07-16T16:40:00Z" w16du:dateUtc="2025-07-16T21:40:00Z">
        <w:r w:rsidRPr="008E2C0D" w:rsidDel="0050428A">
          <w:rPr>
            <w:szCs w:val="20"/>
            <w:lang w:val="x-none" w:eastAsia="x-none"/>
          </w:rPr>
          <w:delText xml:space="preserve">ontrollable </w:delText>
        </w:r>
      </w:del>
      <w:r w:rsidRPr="008E2C0D">
        <w:rPr>
          <w:szCs w:val="20"/>
          <w:lang w:val="x-none" w:eastAsia="x-none"/>
        </w:rPr>
        <w:t>L</w:t>
      </w:r>
      <w:del w:id="108" w:author="ERCOT" w:date="2025-07-16T16:40:00Z" w16du:dateUtc="2025-07-16T21:40:00Z">
        <w:r w:rsidRPr="008E2C0D" w:rsidDel="0050428A">
          <w:rPr>
            <w:szCs w:val="20"/>
            <w:lang w:val="x-none" w:eastAsia="x-none"/>
          </w:rPr>
          <w:delText xml:space="preserve">oad </w:delText>
        </w:r>
      </w:del>
      <w:r w:rsidRPr="008E2C0D">
        <w:rPr>
          <w:szCs w:val="20"/>
          <w:lang w:val="x-none" w:eastAsia="x-none"/>
        </w:rPr>
        <w:t>R</w:t>
      </w:r>
      <w:del w:id="109" w:author="ERCOT" w:date="2025-07-16T16:40:00Z" w16du:dateUtc="2025-07-16T21:40:00Z">
        <w:r w:rsidRPr="008E2C0D" w:rsidDel="0050428A">
          <w:rPr>
            <w:szCs w:val="20"/>
            <w:lang w:val="x-none" w:eastAsia="x-none"/>
          </w:rPr>
          <w:delText>esource</w:delText>
        </w:r>
      </w:del>
      <w:r w:rsidRPr="008E2C0D">
        <w:rPr>
          <w:szCs w:val="20"/>
          <w:lang w:val="x-none" w:eastAsia="x-none"/>
        </w:rPr>
        <w:t xml:space="preserve">s to increase or decrease </w:t>
      </w:r>
      <w:r w:rsidRPr="008E2C0D">
        <w:rPr>
          <w:szCs w:val="20"/>
          <w:lang w:val="x-none" w:eastAsia="x-none"/>
        </w:rPr>
        <w:lastRenderedPageBreak/>
        <w:t xml:space="preserve">Load without reaching Low Power Consumption (LPC) or Maximum Power Consumption (MPC). </w:t>
      </w:r>
    </w:p>
    <w:p w14:paraId="58951940" w14:textId="77777777" w:rsidR="008E2C0D" w:rsidRPr="008E2C0D" w:rsidRDefault="008E2C0D" w:rsidP="008E2C0D">
      <w:pPr>
        <w:spacing w:after="240"/>
        <w:ind w:left="720" w:hanging="720"/>
        <w:rPr>
          <w:szCs w:val="20"/>
          <w:lang w:val="x-none" w:eastAsia="x-none"/>
        </w:rPr>
      </w:pPr>
      <w:r w:rsidRPr="008E2C0D">
        <w:rPr>
          <w:szCs w:val="20"/>
          <w:lang w:val="x-none" w:eastAsia="x-none"/>
        </w:rPr>
        <w:t>2.</w:t>
      </w:r>
      <w:r w:rsidRPr="008E2C0D">
        <w:rPr>
          <w:szCs w:val="20"/>
          <w:lang w:val="x-none" w:eastAsia="x-none"/>
        </w:rPr>
        <w:tab/>
        <w:t>The test is performed by adding a frequency offset signal that exceeds the Governor Dead-Band value to the measured frequency signal.  This should create an immediate step change in the measured frequency signal.</w:t>
      </w:r>
    </w:p>
    <w:p w14:paraId="6AF6961F" w14:textId="77777777" w:rsidR="008E2C0D" w:rsidRPr="008E2C0D" w:rsidRDefault="008E2C0D" w:rsidP="008E2C0D">
      <w:pPr>
        <w:spacing w:after="240"/>
        <w:ind w:left="720" w:hanging="720"/>
        <w:rPr>
          <w:szCs w:val="20"/>
          <w:lang w:val="x-none" w:eastAsia="x-none"/>
        </w:rPr>
      </w:pPr>
      <w:r w:rsidRPr="008E2C0D">
        <w:rPr>
          <w:szCs w:val="20"/>
          <w:lang w:val="x-none" w:eastAsia="x-none"/>
        </w:rPr>
        <w:t>3.</w:t>
      </w:r>
      <w:r w:rsidRPr="008E2C0D">
        <w:rPr>
          <w:szCs w:val="20"/>
          <w:lang w:val="x-none" w:eastAsia="x-none"/>
        </w:rPr>
        <w:tab/>
        <w:t>The test starts at time t0 when the frequency Dead-Band is exceeded.</w:t>
      </w:r>
    </w:p>
    <w:p w14:paraId="10EA165B" w14:textId="77777777" w:rsidR="008E2C0D" w:rsidRPr="008E2C0D" w:rsidRDefault="008E2C0D" w:rsidP="008E2C0D">
      <w:pPr>
        <w:spacing w:after="240"/>
        <w:ind w:left="720" w:hanging="720"/>
        <w:rPr>
          <w:szCs w:val="20"/>
          <w:lang w:val="x-none" w:eastAsia="x-none"/>
        </w:rPr>
      </w:pPr>
      <w:r w:rsidRPr="008E2C0D">
        <w:rPr>
          <w:szCs w:val="20"/>
          <w:lang w:val="x-none" w:eastAsia="x-none"/>
        </w:rPr>
        <w:t>4.</w:t>
      </w:r>
      <w:r w:rsidRPr="008E2C0D">
        <w:rPr>
          <w:szCs w:val="20"/>
          <w:lang w:val="x-none" w:eastAsia="x-none"/>
        </w:rPr>
        <w:tab/>
        <w:t>The MW output signal should be recorded at least every two seconds.</w:t>
      </w:r>
    </w:p>
    <w:p w14:paraId="7F685488" w14:textId="77777777" w:rsidR="008E2C0D" w:rsidRPr="008E2C0D" w:rsidRDefault="008E2C0D" w:rsidP="008E2C0D">
      <w:pPr>
        <w:spacing w:after="240"/>
        <w:ind w:left="720" w:hanging="720"/>
        <w:rPr>
          <w:szCs w:val="20"/>
          <w:lang w:val="x-none" w:eastAsia="x-none"/>
        </w:rPr>
      </w:pPr>
      <w:r w:rsidRPr="008E2C0D">
        <w:rPr>
          <w:szCs w:val="20"/>
          <w:lang w:val="x-none" w:eastAsia="x-none"/>
        </w:rPr>
        <w:t>5.</w:t>
      </w:r>
      <w:r w:rsidRPr="008E2C0D">
        <w:rPr>
          <w:szCs w:val="20"/>
          <w:lang w:val="x-none" w:eastAsia="x-none"/>
        </w:rPr>
        <w:tab/>
        <w:t>The duration of the test is 100 seconds.  After 100 seconds, the offset signal should be removed and the C</w:t>
      </w:r>
      <w:del w:id="110" w:author="ERCOT" w:date="2025-07-16T16:40:00Z" w16du:dateUtc="2025-07-16T21:40:00Z">
        <w:r w:rsidRPr="008E2C0D" w:rsidDel="0050428A">
          <w:rPr>
            <w:szCs w:val="20"/>
            <w:lang w:val="x-none" w:eastAsia="x-none"/>
          </w:rPr>
          <w:delText xml:space="preserve">ontrollable </w:delText>
        </w:r>
      </w:del>
      <w:r w:rsidRPr="008E2C0D">
        <w:rPr>
          <w:szCs w:val="20"/>
          <w:lang w:val="x-none" w:eastAsia="x-none"/>
        </w:rPr>
        <w:t>L</w:t>
      </w:r>
      <w:del w:id="111" w:author="ERCOT" w:date="2025-07-16T16:40:00Z" w16du:dateUtc="2025-07-16T21:40:00Z">
        <w:r w:rsidRPr="008E2C0D" w:rsidDel="0050428A">
          <w:rPr>
            <w:szCs w:val="20"/>
            <w:lang w:val="x-none" w:eastAsia="x-none"/>
          </w:rPr>
          <w:delText xml:space="preserve">oad </w:delText>
        </w:r>
      </w:del>
      <w:r w:rsidRPr="008E2C0D">
        <w:rPr>
          <w:szCs w:val="20"/>
          <w:lang w:val="x-none" w:eastAsia="x-none"/>
        </w:rPr>
        <w:t>R</w:t>
      </w:r>
      <w:del w:id="112" w:author="ERCOT" w:date="2025-07-16T16:40:00Z" w16du:dateUtc="2025-07-16T21:40:00Z">
        <w:r w:rsidRPr="008E2C0D" w:rsidDel="0050428A">
          <w:rPr>
            <w:szCs w:val="20"/>
            <w:lang w:val="x-none" w:eastAsia="x-none"/>
          </w:rPr>
          <w:delText>esource</w:delText>
        </w:r>
      </w:del>
      <w:r w:rsidRPr="008E2C0D">
        <w:rPr>
          <w:szCs w:val="20"/>
          <w:lang w:val="x-none" w:eastAsia="x-none"/>
        </w:rPr>
        <w:t xml:space="preserve"> should return to pretest power output.</w:t>
      </w:r>
    </w:p>
    <w:p w14:paraId="607FDD71" w14:textId="77777777" w:rsidR="008E2C0D" w:rsidRPr="008E2C0D" w:rsidRDefault="008E2C0D" w:rsidP="008E2C0D">
      <w:pPr>
        <w:spacing w:after="240"/>
        <w:ind w:left="720" w:hanging="720"/>
        <w:rPr>
          <w:szCs w:val="20"/>
          <w:lang w:val="x-none" w:eastAsia="x-none"/>
        </w:rPr>
      </w:pPr>
      <w:r w:rsidRPr="008E2C0D">
        <w:rPr>
          <w:szCs w:val="20"/>
          <w:lang w:val="x-none" w:eastAsia="x-none"/>
        </w:rPr>
        <w:t>6.</w:t>
      </w:r>
      <w:r w:rsidRPr="008E2C0D">
        <w:rPr>
          <w:szCs w:val="20"/>
          <w:lang w:val="x-none" w:eastAsia="x-none"/>
        </w:rPr>
        <w:tab/>
        <w:t>The test should be conducted both with positive and negative frequency offsets.</w:t>
      </w:r>
    </w:p>
    <w:p w14:paraId="245F1198" w14:textId="77777777" w:rsidR="008E2C0D" w:rsidRPr="008E2C0D" w:rsidRDefault="008E2C0D" w:rsidP="008E2C0D">
      <w:pPr>
        <w:spacing w:after="240"/>
        <w:ind w:left="720" w:hanging="720"/>
        <w:rPr>
          <w:szCs w:val="20"/>
          <w:lang w:val="x-none" w:eastAsia="x-none"/>
        </w:rPr>
      </w:pPr>
      <w:r w:rsidRPr="008E2C0D">
        <w:rPr>
          <w:szCs w:val="20"/>
          <w:lang w:val="x-none" w:eastAsia="x-none"/>
        </w:rPr>
        <w:t>7.</w:t>
      </w:r>
      <w:r w:rsidRPr="008E2C0D">
        <w:rPr>
          <w:szCs w:val="20"/>
          <w:lang w:val="x-none" w:eastAsia="x-none"/>
        </w:rPr>
        <w:tab/>
        <w:t xml:space="preserve">The test is considered successful after the signal becomes active if at least 70% of the calculated MW contribution is delivered within 16 seconds and the response is maintained for an additional 30 seconds. </w:t>
      </w:r>
    </w:p>
    <w:p w14:paraId="6E32AA04" w14:textId="77777777" w:rsidR="008E2C0D" w:rsidRPr="008E2C0D" w:rsidRDefault="008E2C0D" w:rsidP="008E2C0D">
      <w:pPr>
        <w:spacing w:after="240"/>
        <w:ind w:left="720" w:hanging="720"/>
        <w:rPr>
          <w:szCs w:val="20"/>
          <w:lang w:val="x-none" w:eastAsia="x-none"/>
        </w:rPr>
      </w:pPr>
      <w:r w:rsidRPr="008E2C0D">
        <w:rPr>
          <w:szCs w:val="20"/>
          <w:lang w:val="x-none" w:eastAsia="x-none"/>
        </w:rPr>
        <w:t>8.</w:t>
      </w:r>
      <w:r w:rsidRPr="008E2C0D">
        <w:rPr>
          <w:szCs w:val="20"/>
          <w:lang w:val="x-none" w:eastAsia="x-none"/>
        </w:rPr>
        <w:tab/>
        <w:t>Governor droop and Governor Dead-Band settings shall be set in accordance with Section 2.2.7</w:t>
      </w:r>
      <w:r w:rsidRPr="008E2C0D">
        <w:rPr>
          <w:szCs w:val="20"/>
          <w:lang w:eastAsia="x-none"/>
        </w:rPr>
        <w:t>, Turbine Speed Governors</w:t>
      </w:r>
      <w:r w:rsidRPr="008E2C0D">
        <w:rPr>
          <w:szCs w:val="20"/>
          <w:lang w:val="x-none" w:eastAsia="x-none"/>
        </w:rPr>
        <w:t xml:space="preserve">.  </w:t>
      </w:r>
    </w:p>
    <w:p w14:paraId="28B14554" w14:textId="77777777" w:rsidR="008E2C0D" w:rsidRPr="008E2C0D" w:rsidRDefault="008E2C0D" w:rsidP="008E2C0D">
      <w:pPr>
        <w:spacing w:before="240" w:after="120"/>
        <w:jc w:val="both"/>
        <w:rPr>
          <w:b/>
          <w:i/>
          <w:smallCaps/>
        </w:rPr>
      </w:pPr>
      <w:r w:rsidRPr="008E2C0D">
        <w:rPr>
          <w:b/>
          <w:i/>
          <w:smallCaps/>
        </w:rPr>
        <w:t>Definitions</w:t>
      </w:r>
    </w:p>
    <w:p w14:paraId="33BD7451" w14:textId="7C389780" w:rsidR="008E2C0D" w:rsidRPr="008E2C0D" w:rsidRDefault="008E2C0D" w:rsidP="008E2C0D">
      <w:r w:rsidRPr="008E2C0D">
        <w:rPr>
          <w:b/>
        </w:rPr>
        <w:t xml:space="preserve">Controllable Load Resource Base Load = </w:t>
      </w:r>
      <w:ins w:id="113" w:author="ERCOT" w:date="2025-07-02T12:46:00Z" w16du:dateUtc="2025-07-02T17:46:00Z">
        <w:r w:rsidR="00AC6643">
          <w:rPr>
            <w:bCs/>
          </w:rPr>
          <w:t>MDRR</w:t>
        </w:r>
      </w:ins>
      <w:del w:id="114" w:author="ERCOT" w:date="2025-06-11T22:33:00Z">
        <w:r w:rsidRPr="008E2C0D" w:rsidDel="00AD295C">
          <w:delText>Controllable Load Resource telemetered MPC at the time of the test</w:delText>
        </w:r>
      </w:del>
      <w:r w:rsidRPr="008E2C0D">
        <w:t>.  The test shall be performed at an output level that allows the C</w:t>
      </w:r>
      <w:del w:id="115" w:author="ERCOT" w:date="2025-07-16T16:40:00Z" w16du:dateUtc="2025-07-16T21:40:00Z">
        <w:r w:rsidRPr="008E2C0D" w:rsidDel="0050428A">
          <w:delText xml:space="preserve">ontrollable </w:delText>
        </w:r>
      </w:del>
      <w:r w:rsidRPr="008E2C0D">
        <w:t>L</w:t>
      </w:r>
      <w:del w:id="116" w:author="ERCOT" w:date="2025-07-16T16:40:00Z" w16du:dateUtc="2025-07-16T21:40:00Z">
        <w:r w:rsidRPr="008E2C0D" w:rsidDel="0050428A">
          <w:delText xml:space="preserve">oad </w:delText>
        </w:r>
      </w:del>
      <w:r w:rsidRPr="008E2C0D">
        <w:t>R</w:t>
      </w:r>
      <w:del w:id="117" w:author="ERCOT" w:date="2025-07-16T16:40:00Z" w16du:dateUtc="2025-07-16T21:40:00Z">
        <w:r w:rsidRPr="008E2C0D" w:rsidDel="0050428A">
          <w:delText>esource</w:delText>
        </w:r>
      </w:del>
      <w:r w:rsidRPr="008E2C0D">
        <w:t xml:space="preserve"> to increase or decrease Load without reaching LPC or MPC. </w:t>
      </w:r>
    </w:p>
    <w:p w14:paraId="0624283D" w14:textId="77777777" w:rsidR="008E2C0D" w:rsidRPr="008E2C0D" w:rsidRDefault="008E2C0D" w:rsidP="008E2C0D">
      <w:pPr>
        <w:ind w:left="2700" w:hanging="2700"/>
        <w:rPr>
          <w:b/>
        </w:rPr>
      </w:pPr>
    </w:p>
    <w:p w14:paraId="34285359" w14:textId="77777777" w:rsidR="008E2C0D" w:rsidRPr="008E2C0D" w:rsidRDefault="008E2C0D" w:rsidP="008E2C0D">
      <w:r w:rsidRPr="008E2C0D">
        <w:rPr>
          <w:b/>
        </w:rPr>
        <w:t>Gain MW for 0.1Hz</w:t>
      </w:r>
      <w:r w:rsidRPr="008E2C0D">
        <w:t xml:space="preserve"> </w:t>
      </w:r>
      <w:proofErr w:type="gramStart"/>
      <w:r w:rsidRPr="008E2C0D">
        <w:t>consistent</w:t>
      </w:r>
      <w:proofErr w:type="gramEnd"/>
      <w:r w:rsidRPr="008E2C0D">
        <w:t xml:space="preserve"> with a selected droop percentage = </w:t>
      </w:r>
    </w:p>
    <w:p w14:paraId="0A12571A" w14:textId="77777777" w:rsidR="008E2C0D" w:rsidRPr="008E2C0D" w:rsidRDefault="008E2C0D" w:rsidP="008E2C0D"/>
    <w:p w14:paraId="7CA424C8" w14:textId="77777777" w:rsidR="008E2C0D" w:rsidRPr="008E2C0D" w:rsidRDefault="008E2C0D" w:rsidP="008E2C0D">
      <w:r w:rsidRPr="008E2C0D">
        <w:rPr>
          <w:position w:val="-28"/>
        </w:rPr>
        <w:object w:dxaOrig="4200" w:dyaOrig="660" w14:anchorId="1DEE15CE">
          <v:shape id="_x0000_i1055" type="#_x0000_t75" style="width:210pt;height:31.8pt" o:ole="">
            <v:imagedata r:id="rId57" o:title=""/>
          </v:shape>
          <o:OLEObject Type="Embed" ProgID="Equation.3" ShapeID="_x0000_i1055" DrawAspect="Content" ObjectID="_1818215569" r:id="rId58"/>
        </w:object>
      </w:r>
    </w:p>
    <w:p w14:paraId="40241088" w14:textId="77777777" w:rsidR="008E2C0D" w:rsidRPr="008E2C0D" w:rsidRDefault="008E2C0D" w:rsidP="008E2C0D"/>
    <w:p w14:paraId="429AFF42" w14:textId="77777777" w:rsidR="008E2C0D" w:rsidRPr="008E2C0D" w:rsidRDefault="008E2C0D" w:rsidP="008E2C0D">
      <w:r w:rsidRPr="008E2C0D">
        <w:t>Where:</w:t>
      </w:r>
    </w:p>
    <w:p w14:paraId="4F3F5640" w14:textId="77777777" w:rsidR="008E2C0D" w:rsidRPr="008E2C0D" w:rsidRDefault="008E2C0D" w:rsidP="008E2C0D"/>
    <w:p w14:paraId="4BDCB5D5" w14:textId="77777777" w:rsidR="008E2C0D" w:rsidRPr="008E2C0D" w:rsidRDefault="008E2C0D" w:rsidP="008E2C0D">
      <w:r w:rsidRPr="008E2C0D">
        <w:rPr>
          <w:i/>
        </w:rPr>
        <w:t>P</w:t>
      </w:r>
      <w:r w:rsidRPr="008E2C0D">
        <w:t xml:space="preserve"> = C</w:t>
      </w:r>
      <w:del w:id="118" w:author="ERCOT" w:date="2025-07-16T16:41:00Z" w16du:dateUtc="2025-07-16T21:41:00Z">
        <w:r w:rsidRPr="008E2C0D" w:rsidDel="0050428A">
          <w:delText xml:space="preserve">ontrollable </w:delText>
        </w:r>
      </w:del>
      <w:r w:rsidRPr="008E2C0D">
        <w:t>L</w:t>
      </w:r>
      <w:del w:id="119" w:author="ERCOT" w:date="2025-07-16T16:41:00Z" w16du:dateUtc="2025-07-16T21:41:00Z">
        <w:r w:rsidRPr="008E2C0D" w:rsidDel="0050428A">
          <w:delText>oa</w:delText>
        </w:r>
      </w:del>
      <w:del w:id="120" w:author="ERCOT" w:date="2025-07-16T16:40:00Z" w16du:dateUtc="2025-07-16T21:40:00Z">
        <w:r w:rsidRPr="008E2C0D" w:rsidDel="0050428A">
          <w:delText xml:space="preserve">d </w:delText>
        </w:r>
      </w:del>
      <w:r w:rsidRPr="008E2C0D">
        <w:t>R</w:t>
      </w:r>
      <w:del w:id="121" w:author="ERCOT" w:date="2025-07-16T16:40:00Z" w16du:dateUtc="2025-07-16T21:40:00Z">
        <w:r w:rsidRPr="008E2C0D" w:rsidDel="0050428A">
          <w:delText>esource</w:delText>
        </w:r>
      </w:del>
      <w:r w:rsidRPr="008E2C0D">
        <w:t xml:space="preserve"> telemetered MPC (MW)</w:t>
      </w:r>
    </w:p>
    <w:p w14:paraId="6D388B63" w14:textId="77777777" w:rsidR="008E2C0D" w:rsidRPr="008E2C0D" w:rsidRDefault="008E2C0D" w:rsidP="008E2C0D"/>
    <w:p w14:paraId="2D483B18" w14:textId="77777777" w:rsidR="008E2C0D" w:rsidRPr="008E2C0D" w:rsidRDefault="008E2C0D" w:rsidP="008E2C0D">
      <w:r w:rsidRPr="008E2C0D">
        <w:rPr>
          <w:i/>
        </w:rPr>
        <w:t>Droop</w:t>
      </w:r>
      <w:r w:rsidRPr="008E2C0D">
        <w:t xml:space="preserve"> </w:t>
      </w:r>
      <w:r w:rsidRPr="008E2C0D">
        <w:tab/>
        <w:t>= droop (%)</w:t>
      </w:r>
    </w:p>
    <w:p w14:paraId="470FD160" w14:textId="77777777" w:rsidR="008E2C0D" w:rsidRPr="008E2C0D" w:rsidRDefault="008E2C0D" w:rsidP="008E2C0D"/>
    <w:p w14:paraId="44E0188E" w14:textId="77777777" w:rsidR="008E2C0D" w:rsidRPr="008E2C0D" w:rsidRDefault="008E2C0D" w:rsidP="008E2C0D">
      <w:r w:rsidRPr="008E2C0D">
        <w:rPr>
          <w:b/>
        </w:rPr>
        <w:t>Frequency Offset</w:t>
      </w:r>
      <w:r w:rsidRPr="008E2C0D">
        <w:t xml:space="preserve"> = +0.2 Hz and -0.2 Hz, outside Governor Dead-Band </w:t>
      </w:r>
    </w:p>
    <w:p w14:paraId="641AE0C4" w14:textId="77777777" w:rsidR="008E2C0D" w:rsidRPr="008E2C0D" w:rsidRDefault="008E2C0D" w:rsidP="008E2C0D"/>
    <w:p w14:paraId="762DAF98" w14:textId="77777777" w:rsidR="008E2C0D" w:rsidRPr="008E2C0D" w:rsidRDefault="008E2C0D" w:rsidP="008E2C0D">
      <w:r w:rsidRPr="008E2C0D">
        <w:rPr>
          <w:b/>
        </w:rPr>
        <w:t>Test frequency</w:t>
      </w:r>
      <w:r w:rsidRPr="008E2C0D">
        <w:t xml:space="preserve"> = Measured Frequency + Frequency Offset</w:t>
      </w:r>
    </w:p>
    <w:p w14:paraId="51B645BD" w14:textId="77777777" w:rsidR="008E2C0D" w:rsidRPr="008E2C0D" w:rsidRDefault="008E2C0D" w:rsidP="008E2C0D">
      <w:pPr>
        <w:rPr>
          <w:b/>
        </w:rPr>
      </w:pPr>
    </w:p>
    <w:p w14:paraId="589E56AD" w14:textId="77777777" w:rsidR="008E2C0D" w:rsidRPr="008E2C0D" w:rsidRDefault="008E2C0D" w:rsidP="008E2C0D">
      <w:r w:rsidRPr="008E2C0D">
        <w:rPr>
          <w:b/>
        </w:rPr>
        <w:t>MW Contribution</w:t>
      </w:r>
      <w:r w:rsidRPr="008E2C0D">
        <w:t xml:space="preserve"> = Gain MW to 0.1 Hz * 10 * Frequency Offset</w:t>
      </w:r>
    </w:p>
    <w:p w14:paraId="4D6FFDB8" w14:textId="77777777" w:rsidR="008E2C0D" w:rsidRPr="008E2C0D" w:rsidRDefault="008E2C0D" w:rsidP="008E2C0D"/>
    <w:p w14:paraId="5C6551A3" w14:textId="77777777" w:rsidR="008E2C0D" w:rsidRPr="008E2C0D" w:rsidRDefault="008E2C0D" w:rsidP="008E2C0D">
      <w:r w:rsidRPr="008E2C0D">
        <w:rPr>
          <w:b/>
        </w:rPr>
        <w:t>Calculated droop</w:t>
      </w:r>
      <w:r w:rsidRPr="008E2C0D">
        <w:t xml:space="preserve"> = - </w:t>
      </w:r>
      <w:r w:rsidRPr="008E2C0D">
        <w:rPr>
          <w:position w:val="-24"/>
        </w:rPr>
        <w:object w:dxaOrig="1120" w:dyaOrig="620" w14:anchorId="51C74ECF">
          <v:shape id="_x0000_i1056" type="#_x0000_t75" style="width:55.2pt;height:30.6pt" o:ole="">
            <v:imagedata r:id="rId43" o:title=""/>
          </v:shape>
          <o:OLEObject Type="Embed" ProgID="Equation.3" ShapeID="_x0000_i1056" DrawAspect="Content" ObjectID="_1818215570" r:id="rId59"/>
        </w:object>
      </w:r>
    </w:p>
    <w:p w14:paraId="35F9B33B" w14:textId="77777777" w:rsidR="008E2C0D" w:rsidRPr="008E2C0D" w:rsidRDefault="008E2C0D" w:rsidP="008E2C0D"/>
    <w:p w14:paraId="475DB02E" w14:textId="77777777" w:rsidR="008E2C0D" w:rsidRPr="008E2C0D" w:rsidRDefault="008E2C0D" w:rsidP="008E2C0D">
      <w:r w:rsidRPr="008E2C0D">
        <w:t>Where:</w:t>
      </w:r>
    </w:p>
    <w:p w14:paraId="703CB511" w14:textId="77777777" w:rsidR="008E2C0D" w:rsidRPr="008E2C0D" w:rsidRDefault="008E2C0D" w:rsidP="008E2C0D">
      <w:pPr>
        <w:rPr>
          <w:i/>
        </w:rPr>
      </w:pPr>
    </w:p>
    <w:p w14:paraId="63FB3DA4" w14:textId="77777777" w:rsidR="008E2C0D" w:rsidRPr="008E2C0D" w:rsidRDefault="008E2C0D" w:rsidP="008E2C0D">
      <w:r w:rsidRPr="008E2C0D">
        <w:rPr>
          <w:i/>
        </w:rPr>
        <w:t>P</w:t>
      </w:r>
      <w:r w:rsidRPr="008E2C0D">
        <w:t xml:space="preserve"> = C</w:t>
      </w:r>
      <w:del w:id="122" w:author="ERCOT" w:date="2025-07-16T16:41:00Z" w16du:dateUtc="2025-07-16T21:41:00Z">
        <w:r w:rsidRPr="008E2C0D" w:rsidDel="0050428A">
          <w:delText xml:space="preserve">ontrollable </w:delText>
        </w:r>
      </w:del>
      <w:r w:rsidRPr="008E2C0D">
        <w:t>L</w:t>
      </w:r>
      <w:del w:id="123" w:author="ERCOT" w:date="2025-07-16T16:41:00Z" w16du:dateUtc="2025-07-16T21:41:00Z">
        <w:r w:rsidRPr="008E2C0D" w:rsidDel="0050428A">
          <w:delText xml:space="preserve">oad </w:delText>
        </w:r>
      </w:del>
      <w:r w:rsidRPr="008E2C0D">
        <w:t>R</w:t>
      </w:r>
      <w:del w:id="124" w:author="ERCOT" w:date="2025-07-16T16:41:00Z" w16du:dateUtc="2025-07-16T21:41:00Z">
        <w:r w:rsidRPr="008E2C0D" w:rsidDel="0050428A">
          <w:delText>esource</w:delText>
        </w:r>
      </w:del>
      <w:r w:rsidRPr="008E2C0D">
        <w:t xml:space="preserve"> telemetered MPC</w:t>
      </w:r>
    </w:p>
    <w:p w14:paraId="3878AF25" w14:textId="77777777" w:rsidR="008E2C0D" w:rsidRPr="008E2C0D" w:rsidRDefault="008E2C0D" w:rsidP="008E2C0D">
      <w:pPr>
        <w:rPr>
          <w:i/>
        </w:rPr>
      </w:pPr>
    </w:p>
    <w:p w14:paraId="08E3EDDE" w14:textId="77777777" w:rsidR="008E2C0D" w:rsidRPr="008E2C0D" w:rsidRDefault="008E2C0D" w:rsidP="008E2C0D">
      <w:proofErr w:type="spellStart"/>
      <w:r w:rsidRPr="008E2C0D">
        <w:rPr>
          <w:i/>
        </w:rPr>
        <w:t>ΔHz</w:t>
      </w:r>
      <w:proofErr w:type="spellEnd"/>
      <w:r w:rsidRPr="008E2C0D">
        <w:t xml:space="preserve"> = Change in frequency (Hz), taking into account Governor Dead-Band</w:t>
      </w:r>
    </w:p>
    <w:p w14:paraId="2B2925CE" w14:textId="77777777" w:rsidR="008E2C0D" w:rsidRPr="008E2C0D" w:rsidRDefault="008E2C0D" w:rsidP="008E2C0D"/>
    <w:p w14:paraId="649C269A" w14:textId="77777777" w:rsidR="008E2C0D" w:rsidRPr="008E2C0D" w:rsidRDefault="008E2C0D" w:rsidP="008E2C0D">
      <w:r w:rsidRPr="008E2C0D">
        <w:rPr>
          <w:i/>
        </w:rPr>
        <w:t>ΔMW</w:t>
      </w:r>
      <w:r w:rsidRPr="008E2C0D">
        <w:t xml:space="preserve"> = Change in power output (MW)</w:t>
      </w:r>
    </w:p>
    <w:p w14:paraId="5581C8D2" w14:textId="77777777" w:rsidR="008E2C0D" w:rsidRPr="008E2C0D" w:rsidRDefault="008E2C0D" w:rsidP="008E2C0D"/>
    <w:p w14:paraId="6F020930" w14:textId="77777777" w:rsidR="008E2C0D" w:rsidRPr="008E2C0D" w:rsidRDefault="008E2C0D" w:rsidP="008E2C0D">
      <w:pPr>
        <w:rPr>
          <w:b/>
          <w:i/>
          <w:smallCaps/>
        </w:rPr>
      </w:pPr>
      <w:r w:rsidRPr="008E2C0D">
        <w:rPr>
          <w:b/>
          <w:i/>
          <w:smallCaps/>
        </w:rPr>
        <w:t>Example</w:t>
      </w:r>
    </w:p>
    <w:p w14:paraId="3C275BAB" w14:textId="77777777" w:rsidR="008E2C0D" w:rsidRPr="008E2C0D" w:rsidRDefault="008E2C0D" w:rsidP="008E2C0D"/>
    <w:p w14:paraId="4CF471E2" w14:textId="77777777" w:rsidR="008E2C0D" w:rsidRPr="008E2C0D" w:rsidRDefault="008E2C0D" w:rsidP="008E2C0D">
      <w:r w:rsidRPr="008E2C0D">
        <w:t>C</w:t>
      </w:r>
      <w:del w:id="125" w:author="ERCOT" w:date="2025-07-16T16:41:00Z" w16du:dateUtc="2025-07-16T21:41:00Z">
        <w:r w:rsidRPr="008E2C0D" w:rsidDel="0050428A">
          <w:delText xml:space="preserve">ontrollable </w:delText>
        </w:r>
      </w:del>
      <w:r w:rsidRPr="008E2C0D">
        <w:t>L</w:t>
      </w:r>
      <w:del w:id="126" w:author="ERCOT" w:date="2025-07-16T16:41:00Z" w16du:dateUtc="2025-07-16T21:41:00Z">
        <w:r w:rsidRPr="008E2C0D" w:rsidDel="0050428A">
          <w:delText xml:space="preserve">oad </w:delText>
        </w:r>
      </w:del>
      <w:r w:rsidRPr="008E2C0D">
        <w:t>R</w:t>
      </w:r>
      <w:del w:id="127" w:author="ERCOT" w:date="2025-07-16T16:41:00Z" w16du:dateUtc="2025-07-16T21:41:00Z">
        <w:r w:rsidRPr="008E2C0D" w:rsidDel="0050428A">
          <w:delText>esource</w:delText>
        </w:r>
      </w:del>
      <w:r w:rsidRPr="008E2C0D">
        <w:t xml:space="preserve"> telemetered MPC = 150 MW</w:t>
      </w:r>
    </w:p>
    <w:p w14:paraId="58C1BEDF" w14:textId="77777777" w:rsidR="008E2C0D" w:rsidRPr="008E2C0D" w:rsidRDefault="008E2C0D" w:rsidP="008E2C0D"/>
    <w:p w14:paraId="1BC44DB3" w14:textId="77777777" w:rsidR="008E2C0D" w:rsidRPr="008E2C0D" w:rsidRDefault="008E2C0D" w:rsidP="008E2C0D">
      <w:r w:rsidRPr="008E2C0D">
        <w:t>Droop = 5%</w:t>
      </w:r>
    </w:p>
    <w:p w14:paraId="54E599F4" w14:textId="77777777" w:rsidR="008E2C0D" w:rsidRPr="008E2C0D" w:rsidRDefault="008E2C0D" w:rsidP="008E2C0D"/>
    <w:p w14:paraId="074FFBE3" w14:textId="77777777" w:rsidR="008E2C0D" w:rsidRPr="008E2C0D" w:rsidRDefault="008E2C0D" w:rsidP="008E2C0D">
      <w:r w:rsidRPr="008E2C0D">
        <w:t>Governor Dead-Band = 0.036 Hz</w:t>
      </w:r>
    </w:p>
    <w:p w14:paraId="227EE991" w14:textId="77777777" w:rsidR="008E2C0D" w:rsidRPr="008E2C0D" w:rsidRDefault="008E2C0D" w:rsidP="008E2C0D"/>
    <w:p w14:paraId="79D318B1" w14:textId="77777777" w:rsidR="008E2C0D" w:rsidRPr="008E2C0D" w:rsidRDefault="008E2C0D" w:rsidP="008E2C0D">
      <w:r w:rsidRPr="008E2C0D">
        <w:t xml:space="preserve">Gain MW to 0.1 Hz = </w:t>
      </w:r>
      <w:r w:rsidRPr="008E2C0D">
        <w:rPr>
          <w:position w:val="-28"/>
        </w:rPr>
        <w:object w:dxaOrig="2400" w:dyaOrig="660" w14:anchorId="66274645">
          <v:shape id="_x0000_i1057" type="#_x0000_t75" style="width:120pt;height:31.8pt" o:ole="">
            <v:imagedata r:id="rId60" o:title=""/>
          </v:shape>
          <o:OLEObject Type="Embed" ProgID="Equation.3" ShapeID="_x0000_i1057" DrawAspect="Content" ObjectID="_1818215571" r:id="rId61"/>
        </w:object>
      </w:r>
      <w:r w:rsidRPr="008E2C0D">
        <w:t xml:space="preserve"> = +/- 5.06 MW/0.1 Hz</w:t>
      </w:r>
    </w:p>
    <w:p w14:paraId="32674745" w14:textId="77777777" w:rsidR="008E2C0D" w:rsidRPr="008E2C0D" w:rsidRDefault="008E2C0D" w:rsidP="008E2C0D"/>
    <w:p w14:paraId="3F25FD68" w14:textId="77777777" w:rsidR="008E2C0D" w:rsidRPr="008E2C0D" w:rsidRDefault="008E2C0D" w:rsidP="008E2C0D">
      <w:r w:rsidRPr="008E2C0D">
        <w:t>∆MW Contribution = 5 * 10* +/-0.2 = +/-10.12 MW</w:t>
      </w:r>
    </w:p>
    <w:p w14:paraId="2F77425E" w14:textId="77777777" w:rsidR="008E2C0D" w:rsidRPr="008E2C0D" w:rsidRDefault="008E2C0D" w:rsidP="008E2C0D"/>
    <w:p w14:paraId="0D39E3D9" w14:textId="77777777" w:rsidR="008E2C0D" w:rsidRPr="008E2C0D" w:rsidRDefault="008E2C0D" w:rsidP="008E2C0D">
      <w:r w:rsidRPr="008E2C0D">
        <w:t>Expected under-frequency response:  -10.12 MW in 16 sec. for -0.2 Hz offset</w:t>
      </w:r>
    </w:p>
    <w:p w14:paraId="00E6AB31" w14:textId="77777777" w:rsidR="008E2C0D" w:rsidRPr="008E2C0D" w:rsidRDefault="008E2C0D" w:rsidP="008E2C0D">
      <w:r w:rsidRPr="008E2C0D">
        <w:t>Expected over-frequency response:  +10.12 MW in 16 sec. for +0.2 Hz offset</w:t>
      </w:r>
    </w:p>
    <w:p w14:paraId="2C42227C" w14:textId="77777777" w:rsidR="008E2C0D" w:rsidRPr="008E2C0D" w:rsidRDefault="008E2C0D" w:rsidP="008E2C0D"/>
    <w:p w14:paraId="0031C4EC" w14:textId="77777777" w:rsidR="008E2C0D" w:rsidRPr="008E2C0D" w:rsidRDefault="008E2C0D" w:rsidP="008E2C0D">
      <w:r w:rsidRPr="008E2C0D">
        <w:t>Minimum accepted under-frequency response:  -7.08 MW in 16 sec. for -0.2 Hz offset</w:t>
      </w:r>
    </w:p>
    <w:p w14:paraId="105C307F" w14:textId="77777777" w:rsidR="008E2C0D" w:rsidRPr="008E2C0D" w:rsidRDefault="008E2C0D" w:rsidP="008E2C0D">
      <w:r w:rsidRPr="008E2C0D">
        <w:t>Minimum accepted over-frequency response:  +7.08 MW in 16 sec. for +0.2 Hz offset</w:t>
      </w:r>
    </w:p>
    <w:p w14:paraId="3BBD2E0D" w14:textId="77777777" w:rsidR="008E2C0D" w:rsidRPr="008E2C0D" w:rsidRDefault="008E2C0D" w:rsidP="008E2C0D"/>
    <w:p w14:paraId="639C71DF" w14:textId="77777777" w:rsidR="008E2C0D" w:rsidRPr="008E2C0D" w:rsidRDefault="008E2C0D" w:rsidP="008E2C0D">
      <w:r w:rsidRPr="008E2C0D">
        <w:t xml:space="preserve">Note:  The negative sign in expected under-frequency response and minimum accepted under-frequency response denotes the required reduction in power consumption.  </w:t>
      </w:r>
      <w:proofErr w:type="gramStart"/>
      <w:r w:rsidRPr="008E2C0D">
        <w:t>Similarly</w:t>
      </w:r>
      <w:proofErr w:type="gramEnd"/>
      <w:r w:rsidRPr="008E2C0D">
        <w:t xml:space="preserve"> the positive sign in expected over-frequency response and minimum accepted over-frequency response denotes the required increase in power consumption. </w:t>
      </w:r>
    </w:p>
    <w:p w14:paraId="03C954C7" w14:textId="77777777" w:rsidR="008E2C0D" w:rsidRPr="008E2C0D" w:rsidRDefault="008E2C0D" w:rsidP="008E2C0D"/>
    <w:p w14:paraId="5DC604D2" w14:textId="77777777" w:rsidR="008E2C0D" w:rsidRPr="008E2C0D" w:rsidRDefault="008E2C0D" w:rsidP="008E2C0D">
      <w:r w:rsidRPr="008E2C0D">
        <w:t>Calculated droop for 8 MW increase in power output in 16 sec. for -0.2 Hz offset:</w:t>
      </w:r>
    </w:p>
    <w:p w14:paraId="10B3E4C7" w14:textId="77777777" w:rsidR="008E2C0D" w:rsidRPr="008E2C0D" w:rsidRDefault="008E2C0D" w:rsidP="008E2C0D"/>
    <w:p w14:paraId="605C5CC4" w14:textId="77777777" w:rsidR="008E2C0D" w:rsidRPr="008E2C0D" w:rsidRDefault="008E2C0D" w:rsidP="008E2C0D">
      <w:r w:rsidRPr="008E2C0D">
        <w:t xml:space="preserve">Calculated percent </w:t>
      </w:r>
      <w:proofErr w:type="gramStart"/>
      <w:r w:rsidRPr="008E2C0D">
        <w:t>droop</w:t>
      </w:r>
      <w:proofErr w:type="gramEnd"/>
      <w:r w:rsidRPr="008E2C0D">
        <w:t xml:space="preserve"> = -</w:t>
      </w:r>
      <w:r w:rsidRPr="008E2C0D">
        <w:rPr>
          <w:position w:val="-24"/>
        </w:rPr>
        <w:object w:dxaOrig="1060" w:dyaOrig="620" w14:anchorId="0BBFB490">
          <v:shape id="_x0000_i1058" type="#_x0000_t75" style="width:52.8pt;height:30.6pt" o:ole="">
            <v:imagedata r:id="rId47" o:title=""/>
          </v:shape>
          <o:OLEObject Type="Embed" ProgID="Equation.3" ShapeID="_x0000_i1058" DrawAspect="Content" ObjectID="_1818215572" r:id="rId62"/>
        </w:object>
      </w:r>
      <w:r w:rsidRPr="008E2C0D">
        <w:t xml:space="preserve"> = 6.25%</w:t>
      </w:r>
    </w:p>
    <w:p w14:paraId="525FA710" w14:textId="66076738" w:rsidR="008E2C0D" w:rsidRPr="008E2C0D" w:rsidRDefault="008E2C0D" w:rsidP="008E2C0D">
      <w:pPr>
        <w:jc w:val="center"/>
      </w:pPr>
      <w:r w:rsidRPr="008E2C0D">
        <w:rPr>
          <w:rFonts w:ascii="Times New Roman Bold" w:hAnsi="Times New Roman Bold"/>
          <w:b/>
          <w:caps/>
          <w:sz w:val="28"/>
        </w:rPr>
        <w:br w:type="page"/>
      </w:r>
      <w:r w:rsidRPr="008E2C0D">
        <w:rPr>
          <w:rFonts w:ascii="Times New Roman Bold" w:hAnsi="Times New Roman Bold"/>
          <w:b/>
          <w:caps/>
          <w:sz w:val="28"/>
        </w:rPr>
        <w:lastRenderedPageBreak/>
        <w:t xml:space="preserve">Controllable load resource </w:t>
      </w:r>
      <w:ins w:id="128" w:author="ERCOT" w:date="2025-07-16T16:43:00Z" w16du:dateUtc="2025-07-16T21:43:00Z">
        <w:r w:rsidR="0050428A">
          <w:rPr>
            <w:rFonts w:ascii="Times New Roman Bold" w:hAnsi="Times New Roman Bold"/>
            <w:b/>
            <w:caps/>
            <w:sz w:val="28"/>
          </w:rPr>
          <w:t xml:space="preserve">(CLR) </w:t>
        </w:r>
      </w:ins>
      <w:r w:rsidRPr="008E2C0D">
        <w:rPr>
          <w:rFonts w:ascii="Times New Roman Bold" w:hAnsi="Times New Roman Bold"/>
          <w:b/>
          <w:caps/>
          <w:sz w:val="28"/>
        </w:rPr>
        <w:t>FREQUENCY RESPONSE TEST FORM</w:t>
      </w:r>
    </w:p>
    <w:p w14:paraId="3A99052D" w14:textId="77777777" w:rsidR="008E2C0D" w:rsidRPr="008E2C0D" w:rsidRDefault="008E2C0D" w:rsidP="008E2C0D">
      <w:pPr>
        <w:spacing w:before="240" w:after="120"/>
        <w:rPr>
          <w:b/>
          <w:i/>
          <w:smallCaps/>
        </w:rPr>
      </w:pPr>
      <w:r w:rsidRPr="008E2C0D">
        <w:rPr>
          <w:b/>
          <w:i/>
          <w:smallCaps/>
        </w:rPr>
        <w:t>General Information</w:t>
      </w:r>
    </w:p>
    <w:p w14:paraId="1B686C90" w14:textId="77777777" w:rsidR="008E2C0D" w:rsidRPr="008E2C0D" w:rsidRDefault="008E2C0D" w:rsidP="008E2C0D">
      <w:pPr>
        <w:spacing w:after="120"/>
        <w:rPr>
          <w:u w:val="single"/>
        </w:rPr>
      </w:pPr>
      <w:r w:rsidRPr="008E2C0D">
        <w:t xml:space="preserve">Unit Code (16 characters): </w:t>
      </w:r>
      <w:r w:rsidRPr="008E2C0D">
        <w:rPr>
          <w:u w:val="single"/>
        </w:rPr>
        <w:tab/>
      </w:r>
      <w:r w:rsidRPr="008E2C0D">
        <w:rPr>
          <w:u w:val="single"/>
        </w:rPr>
        <w:tab/>
      </w:r>
      <w:r w:rsidRPr="008E2C0D">
        <w:rPr>
          <w:u w:val="single"/>
        </w:rPr>
        <w:tab/>
      </w:r>
      <w:r w:rsidRPr="008E2C0D">
        <w:rPr>
          <w:u w:val="single"/>
        </w:rPr>
        <w:tab/>
      </w:r>
      <w:r w:rsidRPr="008E2C0D">
        <w:t xml:space="preserve">Location (County): </w:t>
      </w:r>
      <w:r w:rsidRPr="008E2C0D">
        <w:rPr>
          <w:u w:val="single"/>
        </w:rPr>
        <w:tab/>
      </w:r>
      <w:r w:rsidRPr="008E2C0D">
        <w:rPr>
          <w:u w:val="single"/>
        </w:rPr>
        <w:tab/>
      </w:r>
      <w:r w:rsidRPr="008E2C0D">
        <w:rPr>
          <w:u w:val="single"/>
        </w:rPr>
        <w:tab/>
      </w:r>
    </w:p>
    <w:p w14:paraId="1019824B" w14:textId="77777777" w:rsidR="008E2C0D" w:rsidRPr="008E2C0D" w:rsidRDefault="008E2C0D" w:rsidP="008E2C0D">
      <w:pPr>
        <w:spacing w:after="120"/>
      </w:pPr>
      <w:r w:rsidRPr="008E2C0D">
        <w:t xml:space="preserve">Unit Name: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Date of Test:</w:t>
      </w:r>
      <w:r w:rsidRPr="008E2C0D">
        <w:rPr>
          <w:u w:val="single"/>
        </w:rPr>
        <w:tab/>
      </w:r>
      <w:r w:rsidRPr="008E2C0D">
        <w:rPr>
          <w:u w:val="single"/>
        </w:rPr>
        <w:tab/>
      </w:r>
      <w:r w:rsidRPr="008E2C0D">
        <w:rPr>
          <w:u w:val="single"/>
        </w:rPr>
        <w:tab/>
      </w:r>
      <w:r w:rsidRPr="008E2C0D">
        <w:rPr>
          <w:u w:val="single"/>
        </w:rPr>
        <w:tab/>
      </w:r>
      <w:r w:rsidRPr="008E2C0D">
        <w:t xml:space="preserve"> </w:t>
      </w:r>
    </w:p>
    <w:p w14:paraId="3DA830A4" w14:textId="77777777" w:rsidR="008E2C0D" w:rsidRPr="008E2C0D" w:rsidRDefault="008E2C0D" w:rsidP="008E2C0D">
      <w:pPr>
        <w:spacing w:after="120"/>
      </w:pPr>
      <w:r w:rsidRPr="008E2C0D">
        <w:t xml:space="preserve">QSE: </w:t>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rPr>
          <w:u w:val="single"/>
        </w:rPr>
        <w:tab/>
      </w:r>
      <w:r w:rsidRPr="008E2C0D">
        <w:t xml:space="preserve">Resource Entity: </w:t>
      </w:r>
      <w:r w:rsidRPr="008E2C0D">
        <w:rPr>
          <w:u w:val="single"/>
        </w:rPr>
        <w:tab/>
      </w:r>
      <w:r w:rsidRPr="008E2C0D">
        <w:rPr>
          <w:u w:val="single"/>
        </w:rPr>
        <w:tab/>
      </w:r>
      <w:r w:rsidRPr="008E2C0D">
        <w:rPr>
          <w:u w:val="single"/>
        </w:rPr>
        <w:tab/>
      </w:r>
      <w:r w:rsidRPr="008E2C0D">
        <w:t xml:space="preserve"> </w:t>
      </w:r>
    </w:p>
    <w:p w14:paraId="785EE2A9" w14:textId="77777777" w:rsidR="008E2C0D" w:rsidRPr="008E2C0D" w:rsidRDefault="008E2C0D" w:rsidP="008E2C0D">
      <w:pPr>
        <w:spacing w:after="120"/>
        <w:rPr>
          <w:b/>
          <w:i/>
          <w:smallCaps/>
        </w:rPr>
      </w:pPr>
      <w:r w:rsidRPr="008E2C0D">
        <w:rPr>
          <w:b/>
          <w:i/>
          <w:smallCaps/>
        </w:rPr>
        <w:t>Test Results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4140"/>
        <w:gridCol w:w="2160"/>
        <w:gridCol w:w="1998"/>
      </w:tblGrid>
      <w:tr w:rsidR="008E2C0D" w:rsidRPr="008E2C0D" w14:paraId="5BC03A67" w14:textId="77777777" w:rsidTr="004D7DBD">
        <w:trPr>
          <w:trHeight w:val="387"/>
        </w:trPr>
        <w:tc>
          <w:tcPr>
            <w:tcW w:w="450" w:type="dxa"/>
          </w:tcPr>
          <w:p w14:paraId="6B2A5A7D" w14:textId="77777777" w:rsidR="008E2C0D" w:rsidRPr="008E2C0D" w:rsidRDefault="008E2C0D" w:rsidP="008E2C0D">
            <w:pPr>
              <w:jc w:val="center"/>
              <w:rPr>
                <w:rFonts w:eastAsia="Calibri"/>
                <w:b/>
              </w:rPr>
            </w:pPr>
          </w:p>
        </w:tc>
        <w:tc>
          <w:tcPr>
            <w:tcW w:w="4140" w:type="dxa"/>
          </w:tcPr>
          <w:p w14:paraId="52DE593B" w14:textId="77777777" w:rsidR="008E2C0D" w:rsidRPr="008E2C0D" w:rsidRDefault="008E2C0D" w:rsidP="008E2C0D">
            <w:pPr>
              <w:jc w:val="center"/>
              <w:rPr>
                <w:rFonts w:eastAsia="Calibri"/>
                <w:b/>
              </w:rPr>
            </w:pPr>
          </w:p>
        </w:tc>
        <w:tc>
          <w:tcPr>
            <w:tcW w:w="2160" w:type="dxa"/>
          </w:tcPr>
          <w:p w14:paraId="371214F6" w14:textId="77777777" w:rsidR="008E2C0D" w:rsidRPr="008E2C0D" w:rsidRDefault="008E2C0D" w:rsidP="008E2C0D">
            <w:pPr>
              <w:jc w:val="center"/>
              <w:rPr>
                <w:rFonts w:eastAsia="Calibri"/>
                <w:b/>
              </w:rPr>
            </w:pPr>
            <w:r w:rsidRPr="008E2C0D">
              <w:rPr>
                <w:rFonts w:eastAsia="Calibri"/>
                <w:b/>
              </w:rPr>
              <w:t>Test with +0.2 Hz</w:t>
            </w:r>
          </w:p>
        </w:tc>
        <w:tc>
          <w:tcPr>
            <w:tcW w:w="1998" w:type="dxa"/>
          </w:tcPr>
          <w:p w14:paraId="4BBAE3C1" w14:textId="77777777" w:rsidR="008E2C0D" w:rsidRPr="008E2C0D" w:rsidRDefault="008E2C0D" w:rsidP="008E2C0D">
            <w:pPr>
              <w:jc w:val="center"/>
              <w:rPr>
                <w:rFonts w:eastAsia="Calibri"/>
                <w:b/>
              </w:rPr>
            </w:pPr>
            <w:r w:rsidRPr="008E2C0D">
              <w:rPr>
                <w:rFonts w:eastAsia="Calibri"/>
                <w:b/>
              </w:rPr>
              <w:t>Test with -0.2 Hz</w:t>
            </w:r>
          </w:p>
        </w:tc>
      </w:tr>
      <w:tr w:rsidR="008E2C0D" w:rsidRPr="008E2C0D" w14:paraId="2DA119F8" w14:textId="77777777" w:rsidTr="004D7DBD">
        <w:trPr>
          <w:trHeight w:val="494"/>
        </w:trPr>
        <w:tc>
          <w:tcPr>
            <w:tcW w:w="450" w:type="dxa"/>
          </w:tcPr>
          <w:p w14:paraId="788D72B5" w14:textId="77777777" w:rsidR="008E2C0D" w:rsidRPr="008E2C0D" w:rsidRDefault="008E2C0D" w:rsidP="008E2C0D">
            <w:pPr>
              <w:jc w:val="center"/>
              <w:rPr>
                <w:rFonts w:eastAsia="Calibri"/>
                <w:b/>
              </w:rPr>
            </w:pPr>
            <w:r w:rsidRPr="008E2C0D">
              <w:rPr>
                <w:rFonts w:eastAsia="Calibri"/>
                <w:b/>
              </w:rPr>
              <w:t>1</w:t>
            </w:r>
          </w:p>
        </w:tc>
        <w:tc>
          <w:tcPr>
            <w:tcW w:w="4140" w:type="dxa"/>
          </w:tcPr>
          <w:p w14:paraId="65767C2B" w14:textId="77777777" w:rsidR="008E2C0D" w:rsidRPr="008E2C0D" w:rsidRDefault="008E2C0D" w:rsidP="008E2C0D">
            <w:pPr>
              <w:jc w:val="center"/>
              <w:rPr>
                <w:rFonts w:eastAsia="Calibri"/>
                <w:b/>
              </w:rPr>
            </w:pPr>
            <w:r w:rsidRPr="008E2C0D">
              <w:rPr>
                <w:rFonts w:eastAsia="Calibri"/>
                <w:b/>
              </w:rPr>
              <w:t>C</w:t>
            </w:r>
            <w:del w:id="129" w:author="ERCOT" w:date="2025-07-16T16:44:00Z" w16du:dateUtc="2025-07-16T21:44:00Z">
              <w:r w:rsidRPr="008E2C0D" w:rsidDel="0050428A">
                <w:rPr>
                  <w:rFonts w:eastAsia="Calibri"/>
                  <w:b/>
                </w:rPr>
                <w:delText>ontrolla</w:delText>
              </w:r>
            </w:del>
            <w:del w:id="130" w:author="ERCOT" w:date="2025-07-16T16:43:00Z" w16du:dateUtc="2025-07-16T21:43:00Z">
              <w:r w:rsidRPr="008E2C0D" w:rsidDel="0050428A">
                <w:rPr>
                  <w:rFonts w:eastAsia="Calibri"/>
                  <w:b/>
                </w:rPr>
                <w:delText xml:space="preserve">ble </w:delText>
              </w:r>
            </w:del>
            <w:r w:rsidRPr="008E2C0D">
              <w:rPr>
                <w:rFonts w:eastAsia="Calibri"/>
                <w:b/>
              </w:rPr>
              <w:t>L</w:t>
            </w:r>
            <w:del w:id="131" w:author="ERCOT" w:date="2025-07-16T16:43:00Z" w16du:dateUtc="2025-07-16T21:43:00Z">
              <w:r w:rsidRPr="008E2C0D" w:rsidDel="0050428A">
                <w:rPr>
                  <w:rFonts w:eastAsia="Calibri"/>
                  <w:b/>
                </w:rPr>
                <w:delText xml:space="preserve">oad </w:delText>
              </w:r>
            </w:del>
            <w:r w:rsidRPr="008E2C0D">
              <w:rPr>
                <w:rFonts w:eastAsia="Calibri"/>
                <w:b/>
              </w:rPr>
              <w:t>R</w:t>
            </w:r>
            <w:del w:id="132" w:author="ERCOT" w:date="2025-07-16T16:43:00Z" w16du:dateUtc="2025-07-16T21:43:00Z">
              <w:r w:rsidRPr="008E2C0D" w:rsidDel="0050428A">
                <w:rPr>
                  <w:rFonts w:eastAsia="Calibri"/>
                  <w:b/>
                </w:rPr>
                <w:delText>esource</w:delText>
              </w:r>
            </w:del>
            <w:r w:rsidRPr="008E2C0D">
              <w:rPr>
                <w:rFonts w:eastAsia="Calibri"/>
                <w:b/>
              </w:rPr>
              <w:t xml:space="preserve"> Base Load</w:t>
            </w:r>
          </w:p>
        </w:tc>
        <w:tc>
          <w:tcPr>
            <w:tcW w:w="2160" w:type="dxa"/>
          </w:tcPr>
          <w:p w14:paraId="0D86658D" w14:textId="77777777" w:rsidR="008E2C0D" w:rsidRPr="008E2C0D" w:rsidRDefault="008E2C0D" w:rsidP="008E2C0D">
            <w:pPr>
              <w:jc w:val="right"/>
              <w:rPr>
                <w:rFonts w:eastAsia="Calibri"/>
              </w:rPr>
            </w:pPr>
          </w:p>
        </w:tc>
        <w:tc>
          <w:tcPr>
            <w:tcW w:w="1998" w:type="dxa"/>
          </w:tcPr>
          <w:p w14:paraId="77F28339" w14:textId="77777777" w:rsidR="008E2C0D" w:rsidRPr="008E2C0D" w:rsidRDefault="008E2C0D" w:rsidP="008E2C0D">
            <w:pPr>
              <w:jc w:val="right"/>
              <w:rPr>
                <w:rFonts w:eastAsia="Calibri"/>
              </w:rPr>
            </w:pPr>
          </w:p>
        </w:tc>
      </w:tr>
      <w:tr w:rsidR="008E2C0D" w:rsidRPr="008E2C0D" w14:paraId="32169900" w14:textId="77777777" w:rsidTr="004D7DBD">
        <w:trPr>
          <w:trHeight w:val="485"/>
        </w:trPr>
        <w:tc>
          <w:tcPr>
            <w:tcW w:w="450" w:type="dxa"/>
          </w:tcPr>
          <w:p w14:paraId="186E071A" w14:textId="77777777" w:rsidR="008E2C0D" w:rsidRPr="008E2C0D" w:rsidRDefault="008E2C0D" w:rsidP="008E2C0D">
            <w:pPr>
              <w:jc w:val="center"/>
              <w:rPr>
                <w:rFonts w:eastAsia="Calibri"/>
                <w:b/>
              </w:rPr>
            </w:pPr>
            <w:r w:rsidRPr="008E2C0D">
              <w:rPr>
                <w:rFonts w:eastAsia="Calibri"/>
                <w:b/>
              </w:rPr>
              <w:t>2</w:t>
            </w:r>
          </w:p>
        </w:tc>
        <w:tc>
          <w:tcPr>
            <w:tcW w:w="4140" w:type="dxa"/>
          </w:tcPr>
          <w:p w14:paraId="50133946" w14:textId="77777777" w:rsidR="008E2C0D" w:rsidRPr="008E2C0D" w:rsidRDefault="008E2C0D" w:rsidP="008E2C0D">
            <w:pPr>
              <w:jc w:val="center"/>
              <w:rPr>
                <w:rFonts w:eastAsia="Calibri"/>
                <w:b/>
              </w:rPr>
            </w:pPr>
            <w:r w:rsidRPr="008E2C0D">
              <w:rPr>
                <w:rFonts w:eastAsia="Calibri"/>
                <w:b/>
              </w:rPr>
              <w:t>GAIN MW to 0.1 Hz</w:t>
            </w:r>
          </w:p>
        </w:tc>
        <w:tc>
          <w:tcPr>
            <w:tcW w:w="2160" w:type="dxa"/>
          </w:tcPr>
          <w:p w14:paraId="0C89218D" w14:textId="77777777" w:rsidR="008E2C0D" w:rsidRPr="008E2C0D" w:rsidRDefault="008E2C0D" w:rsidP="008E2C0D">
            <w:pPr>
              <w:jc w:val="right"/>
              <w:rPr>
                <w:rFonts w:eastAsia="Calibri"/>
              </w:rPr>
            </w:pPr>
          </w:p>
        </w:tc>
        <w:tc>
          <w:tcPr>
            <w:tcW w:w="1998" w:type="dxa"/>
          </w:tcPr>
          <w:p w14:paraId="03D8E004" w14:textId="77777777" w:rsidR="008E2C0D" w:rsidRPr="008E2C0D" w:rsidRDefault="008E2C0D" w:rsidP="008E2C0D">
            <w:pPr>
              <w:jc w:val="right"/>
              <w:rPr>
                <w:rFonts w:eastAsia="Calibri"/>
              </w:rPr>
            </w:pPr>
          </w:p>
        </w:tc>
      </w:tr>
      <w:tr w:rsidR="008E2C0D" w:rsidRPr="008E2C0D" w14:paraId="752E762E" w14:textId="77777777" w:rsidTr="004D7DBD">
        <w:trPr>
          <w:trHeight w:val="360"/>
        </w:trPr>
        <w:tc>
          <w:tcPr>
            <w:tcW w:w="450" w:type="dxa"/>
          </w:tcPr>
          <w:p w14:paraId="27F85A89" w14:textId="77777777" w:rsidR="008E2C0D" w:rsidRPr="008E2C0D" w:rsidRDefault="008E2C0D" w:rsidP="008E2C0D">
            <w:pPr>
              <w:jc w:val="center"/>
              <w:rPr>
                <w:rFonts w:eastAsia="Calibri"/>
                <w:b/>
              </w:rPr>
            </w:pPr>
            <w:r w:rsidRPr="008E2C0D">
              <w:rPr>
                <w:rFonts w:eastAsia="Calibri"/>
                <w:b/>
              </w:rPr>
              <w:t>3</w:t>
            </w:r>
          </w:p>
        </w:tc>
        <w:tc>
          <w:tcPr>
            <w:tcW w:w="4140" w:type="dxa"/>
          </w:tcPr>
          <w:p w14:paraId="7DB602D2" w14:textId="77777777" w:rsidR="008E2C0D" w:rsidRPr="008E2C0D" w:rsidRDefault="008E2C0D" w:rsidP="008E2C0D">
            <w:pPr>
              <w:jc w:val="center"/>
              <w:rPr>
                <w:rFonts w:eastAsia="Calibri"/>
                <w:b/>
              </w:rPr>
            </w:pPr>
            <w:r w:rsidRPr="008E2C0D">
              <w:rPr>
                <w:rFonts w:eastAsia="Calibri"/>
                <w:b/>
              </w:rPr>
              <w:t>Calculated Minimum</w:t>
            </w:r>
          </w:p>
          <w:p w14:paraId="4A973650" w14:textId="77777777" w:rsidR="008E2C0D" w:rsidRPr="008E2C0D" w:rsidRDefault="008E2C0D" w:rsidP="008E2C0D">
            <w:pPr>
              <w:jc w:val="center"/>
              <w:rPr>
                <w:rFonts w:eastAsia="Calibri"/>
                <w:b/>
              </w:rPr>
            </w:pPr>
            <w:r w:rsidRPr="008E2C0D">
              <w:rPr>
                <w:rFonts w:eastAsia="Calibri"/>
                <w:b/>
              </w:rPr>
              <w:t>MW Contribution</w:t>
            </w:r>
          </w:p>
        </w:tc>
        <w:tc>
          <w:tcPr>
            <w:tcW w:w="2160" w:type="dxa"/>
          </w:tcPr>
          <w:p w14:paraId="260B7700" w14:textId="77777777" w:rsidR="008E2C0D" w:rsidRPr="008E2C0D" w:rsidRDefault="008E2C0D" w:rsidP="008E2C0D">
            <w:pPr>
              <w:jc w:val="right"/>
              <w:rPr>
                <w:rFonts w:eastAsia="Calibri"/>
              </w:rPr>
            </w:pPr>
          </w:p>
        </w:tc>
        <w:tc>
          <w:tcPr>
            <w:tcW w:w="1998" w:type="dxa"/>
          </w:tcPr>
          <w:p w14:paraId="20E10FF9" w14:textId="77777777" w:rsidR="008E2C0D" w:rsidRPr="008E2C0D" w:rsidRDefault="008E2C0D" w:rsidP="008E2C0D">
            <w:pPr>
              <w:jc w:val="right"/>
              <w:rPr>
                <w:rFonts w:eastAsia="Calibri"/>
              </w:rPr>
            </w:pPr>
          </w:p>
        </w:tc>
      </w:tr>
      <w:tr w:rsidR="008E2C0D" w:rsidRPr="008E2C0D" w14:paraId="2A2AF734" w14:textId="77777777" w:rsidTr="004D7DBD">
        <w:trPr>
          <w:trHeight w:val="539"/>
        </w:trPr>
        <w:tc>
          <w:tcPr>
            <w:tcW w:w="450" w:type="dxa"/>
          </w:tcPr>
          <w:p w14:paraId="1278C1CB" w14:textId="77777777" w:rsidR="008E2C0D" w:rsidRPr="008E2C0D" w:rsidRDefault="008E2C0D" w:rsidP="008E2C0D">
            <w:pPr>
              <w:jc w:val="center"/>
              <w:rPr>
                <w:rFonts w:eastAsia="Calibri"/>
                <w:b/>
              </w:rPr>
            </w:pPr>
            <w:r w:rsidRPr="008E2C0D">
              <w:rPr>
                <w:rFonts w:eastAsia="Calibri"/>
                <w:b/>
              </w:rPr>
              <w:t>4</w:t>
            </w:r>
          </w:p>
        </w:tc>
        <w:tc>
          <w:tcPr>
            <w:tcW w:w="4140" w:type="dxa"/>
          </w:tcPr>
          <w:p w14:paraId="3DAF3E9F" w14:textId="77777777" w:rsidR="008E2C0D" w:rsidRPr="008E2C0D" w:rsidRDefault="008E2C0D" w:rsidP="008E2C0D">
            <w:pPr>
              <w:jc w:val="center"/>
              <w:rPr>
                <w:rFonts w:eastAsia="Calibri"/>
                <w:b/>
              </w:rPr>
            </w:pPr>
            <w:r w:rsidRPr="008E2C0D">
              <w:rPr>
                <w:rFonts w:eastAsia="Calibri"/>
                <w:b/>
              </w:rPr>
              <w:t>MW at test start (t</w:t>
            </w:r>
            <w:r w:rsidRPr="008E2C0D">
              <w:rPr>
                <w:rFonts w:eastAsia="Calibri"/>
                <w:b/>
                <w:vertAlign w:val="subscript"/>
              </w:rPr>
              <w:t>0</w:t>
            </w:r>
            <w:r w:rsidRPr="008E2C0D">
              <w:rPr>
                <w:rFonts w:eastAsia="Calibri"/>
                <w:b/>
              </w:rPr>
              <w:t>)</w:t>
            </w:r>
          </w:p>
        </w:tc>
        <w:tc>
          <w:tcPr>
            <w:tcW w:w="2160" w:type="dxa"/>
          </w:tcPr>
          <w:p w14:paraId="0702243F" w14:textId="77777777" w:rsidR="008E2C0D" w:rsidRPr="008E2C0D" w:rsidRDefault="008E2C0D" w:rsidP="008E2C0D">
            <w:pPr>
              <w:spacing w:before="240" w:after="60"/>
              <w:jc w:val="right"/>
              <w:outlineLvl w:val="8"/>
              <w:rPr>
                <w:rFonts w:eastAsia="Calibri"/>
              </w:rPr>
            </w:pPr>
          </w:p>
        </w:tc>
        <w:tc>
          <w:tcPr>
            <w:tcW w:w="1998" w:type="dxa"/>
          </w:tcPr>
          <w:p w14:paraId="78352720" w14:textId="77777777" w:rsidR="008E2C0D" w:rsidRPr="008E2C0D" w:rsidRDefault="008E2C0D" w:rsidP="008E2C0D">
            <w:pPr>
              <w:spacing w:before="240" w:after="60"/>
              <w:jc w:val="right"/>
              <w:outlineLvl w:val="8"/>
              <w:rPr>
                <w:rFonts w:eastAsia="Calibri"/>
              </w:rPr>
            </w:pPr>
          </w:p>
        </w:tc>
      </w:tr>
      <w:tr w:rsidR="008E2C0D" w:rsidRPr="008E2C0D" w14:paraId="767D75CD" w14:textId="77777777" w:rsidTr="004D7DBD">
        <w:trPr>
          <w:trHeight w:val="449"/>
        </w:trPr>
        <w:tc>
          <w:tcPr>
            <w:tcW w:w="450" w:type="dxa"/>
          </w:tcPr>
          <w:p w14:paraId="4D5A540A" w14:textId="77777777" w:rsidR="008E2C0D" w:rsidRPr="008E2C0D" w:rsidRDefault="008E2C0D" w:rsidP="008E2C0D">
            <w:pPr>
              <w:jc w:val="center"/>
              <w:rPr>
                <w:rFonts w:eastAsia="Calibri"/>
                <w:b/>
              </w:rPr>
            </w:pPr>
            <w:r w:rsidRPr="008E2C0D">
              <w:rPr>
                <w:rFonts w:eastAsia="Calibri"/>
                <w:b/>
              </w:rPr>
              <w:t>5</w:t>
            </w:r>
          </w:p>
        </w:tc>
        <w:tc>
          <w:tcPr>
            <w:tcW w:w="4140" w:type="dxa"/>
          </w:tcPr>
          <w:p w14:paraId="1D56EEC8"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+ 16 sec</w:t>
            </w:r>
          </w:p>
        </w:tc>
        <w:tc>
          <w:tcPr>
            <w:tcW w:w="2160" w:type="dxa"/>
          </w:tcPr>
          <w:p w14:paraId="2B133EC2" w14:textId="77777777" w:rsidR="008E2C0D" w:rsidRPr="008E2C0D" w:rsidRDefault="008E2C0D" w:rsidP="008E2C0D">
            <w:pPr>
              <w:jc w:val="right"/>
              <w:rPr>
                <w:rFonts w:eastAsia="Calibri"/>
              </w:rPr>
            </w:pPr>
            <w:r w:rsidRPr="008E2C0D">
              <w:rPr>
                <w:rFonts w:eastAsia="Calibri"/>
                <w:b/>
              </w:rPr>
              <w:t xml:space="preserve"> </w:t>
            </w:r>
          </w:p>
        </w:tc>
        <w:tc>
          <w:tcPr>
            <w:tcW w:w="1998" w:type="dxa"/>
          </w:tcPr>
          <w:p w14:paraId="1C5B52A0" w14:textId="77777777" w:rsidR="008E2C0D" w:rsidRPr="008E2C0D" w:rsidRDefault="008E2C0D" w:rsidP="008E2C0D">
            <w:pPr>
              <w:jc w:val="right"/>
              <w:rPr>
                <w:rFonts w:eastAsia="Calibri"/>
              </w:rPr>
            </w:pPr>
          </w:p>
        </w:tc>
      </w:tr>
      <w:tr w:rsidR="008E2C0D" w:rsidRPr="008E2C0D" w14:paraId="0D928152" w14:textId="77777777" w:rsidTr="004D7DBD">
        <w:trPr>
          <w:trHeight w:val="494"/>
        </w:trPr>
        <w:tc>
          <w:tcPr>
            <w:tcW w:w="450" w:type="dxa"/>
          </w:tcPr>
          <w:p w14:paraId="461D23B9" w14:textId="77777777" w:rsidR="008E2C0D" w:rsidRPr="008E2C0D" w:rsidRDefault="008E2C0D" w:rsidP="008E2C0D">
            <w:pPr>
              <w:jc w:val="center"/>
              <w:rPr>
                <w:rFonts w:eastAsia="Calibri"/>
                <w:b/>
              </w:rPr>
            </w:pPr>
            <w:r w:rsidRPr="008E2C0D">
              <w:rPr>
                <w:rFonts w:eastAsia="Calibri"/>
                <w:b/>
              </w:rPr>
              <w:t>6</w:t>
            </w:r>
          </w:p>
        </w:tc>
        <w:tc>
          <w:tcPr>
            <w:tcW w:w="4140" w:type="dxa"/>
          </w:tcPr>
          <w:p w14:paraId="66F0398F" w14:textId="77777777" w:rsidR="008E2C0D" w:rsidRPr="008E2C0D" w:rsidRDefault="008E2C0D" w:rsidP="008E2C0D">
            <w:pPr>
              <w:jc w:val="center"/>
              <w:rPr>
                <w:rFonts w:eastAsia="Calibri"/>
                <w:b/>
              </w:rPr>
            </w:pPr>
            <w:r w:rsidRPr="008E2C0D">
              <w:rPr>
                <w:rFonts w:eastAsia="Calibri"/>
                <w:b/>
              </w:rPr>
              <w:t>MW Contribution</w:t>
            </w:r>
          </w:p>
          <w:p w14:paraId="28DD1C7C" w14:textId="77777777" w:rsidR="008E2C0D" w:rsidRPr="008E2C0D" w:rsidRDefault="008E2C0D" w:rsidP="008E2C0D">
            <w:pPr>
              <w:jc w:val="center"/>
              <w:rPr>
                <w:rFonts w:eastAsia="Calibri"/>
                <w:b/>
              </w:rPr>
            </w:pPr>
            <w:r w:rsidRPr="008E2C0D">
              <w:rPr>
                <w:rFonts w:eastAsia="Calibri"/>
                <w:b/>
              </w:rPr>
              <w:t>at t</w:t>
            </w:r>
            <w:r w:rsidRPr="008E2C0D">
              <w:rPr>
                <w:rFonts w:eastAsia="Calibri"/>
                <w:b/>
                <w:vertAlign w:val="subscript"/>
              </w:rPr>
              <w:t xml:space="preserve">0 </w:t>
            </w:r>
            <w:r w:rsidRPr="008E2C0D">
              <w:rPr>
                <w:rFonts w:eastAsia="Calibri"/>
                <w:b/>
              </w:rPr>
              <w:t>+ 16 sec</w:t>
            </w:r>
          </w:p>
        </w:tc>
        <w:tc>
          <w:tcPr>
            <w:tcW w:w="2160" w:type="dxa"/>
          </w:tcPr>
          <w:p w14:paraId="459A8C5A" w14:textId="77777777" w:rsidR="008E2C0D" w:rsidRPr="008E2C0D" w:rsidRDefault="008E2C0D" w:rsidP="008E2C0D">
            <w:pPr>
              <w:spacing w:before="240" w:after="60"/>
              <w:jc w:val="right"/>
              <w:outlineLvl w:val="8"/>
              <w:rPr>
                <w:rFonts w:eastAsia="Calibri"/>
              </w:rPr>
            </w:pPr>
          </w:p>
        </w:tc>
        <w:tc>
          <w:tcPr>
            <w:tcW w:w="1998" w:type="dxa"/>
          </w:tcPr>
          <w:p w14:paraId="5507213A" w14:textId="77777777" w:rsidR="008E2C0D" w:rsidRPr="008E2C0D" w:rsidRDefault="008E2C0D" w:rsidP="008E2C0D">
            <w:pPr>
              <w:spacing w:before="240" w:after="60"/>
              <w:jc w:val="right"/>
              <w:outlineLvl w:val="8"/>
              <w:rPr>
                <w:rFonts w:eastAsia="Calibri"/>
              </w:rPr>
            </w:pPr>
          </w:p>
        </w:tc>
      </w:tr>
      <w:tr w:rsidR="008E2C0D" w:rsidRPr="008E2C0D" w14:paraId="3009E3F2" w14:textId="77777777" w:rsidTr="004D7DBD">
        <w:trPr>
          <w:trHeight w:val="440"/>
        </w:trPr>
        <w:tc>
          <w:tcPr>
            <w:tcW w:w="450" w:type="dxa"/>
          </w:tcPr>
          <w:p w14:paraId="4877D2B2" w14:textId="77777777" w:rsidR="008E2C0D" w:rsidRPr="008E2C0D" w:rsidRDefault="008E2C0D" w:rsidP="008E2C0D">
            <w:pPr>
              <w:jc w:val="center"/>
              <w:rPr>
                <w:rFonts w:eastAsia="Calibri"/>
                <w:b/>
              </w:rPr>
            </w:pPr>
            <w:r w:rsidRPr="008E2C0D">
              <w:rPr>
                <w:rFonts w:eastAsia="Calibri"/>
                <w:b/>
              </w:rPr>
              <w:t>7</w:t>
            </w:r>
          </w:p>
        </w:tc>
        <w:tc>
          <w:tcPr>
            <w:tcW w:w="4140" w:type="dxa"/>
          </w:tcPr>
          <w:p w14:paraId="37DAE170" w14:textId="77777777" w:rsidR="008E2C0D" w:rsidRPr="008E2C0D" w:rsidRDefault="008E2C0D" w:rsidP="008E2C0D">
            <w:pPr>
              <w:jc w:val="center"/>
              <w:rPr>
                <w:rFonts w:eastAsia="Calibri"/>
                <w:b/>
              </w:rPr>
            </w:pPr>
            <w:r w:rsidRPr="008E2C0D">
              <w:rPr>
                <w:rFonts w:eastAsia="Calibri"/>
                <w:b/>
              </w:rPr>
              <w:t>MW at t</w:t>
            </w:r>
            <w:r w:rsidRPr="008E2C0D">
              <w:rPr>
                <w:rFonts w:eastAsia="Calibri"/>
                <w:b/>
                <w:vertAlign w:val="subscript"/>
              </w:rPr>
              <w:t xml:space="preserve">0 </w:t>
            </w:r>
            <w:r w:rsidRPr="008E2C0D">
              <w:rPr>
                <w:rFonts w:eastAsia="Calibri"/>
                <w:b/>
              </w:rPr>
              <w:t>+ 46 sec</w:t>
            </w:r>
          </w:p>
        </w:tc>
        <w:tc>
          <w:tcPr>
            <w:tcW w:w="2160" w:type="dxa"/>
          </w:tcPr>
          <w:p w14:paraId="6307594E" w14:textId="77777777" w:rsidR="008E2C0D" w:rsidRPr="008E2C0D" w:rsidRDefault="008E2C0D" w:rsidP="008E2C0D">
            <w:pPr>
              <w:spacing w:before="240" w:after="60"/>
              <w:jc w:val="right"/>
              <w:outlineLvl w:val="8"/>
              <w:rPr>
                <w:rFonts w:eastAsia="Calibri"/>
              </w:rPr>
            </w:pPr>
          </w:p>
        </w:tc>
        <w:tc>
          <w:tcPr>
            <w:tcW w:w="1998" w:type="dxa"/>
          </w:tcPr>
          <w:p w14:paraId="2BF9FA73" w14:textId="77777777" w:rsidR="008E2C0D" w:rsidRPr="008E2C0D" w:rsidRDefault="008E2C0D" w:rsidP="008E2C0D">
            <w:pPr>
              <w:spacing w:before="240" w:after="60"/>
              <w:jc w:val="right"/>
              <w:outlineLvl w:val="8"/>
              <w:rPr>
                <w:rFonts w:eastAsia="Calibri"/>
              </w:rPr>
            </w:pPr>
          </w:p>
        </w:tc>
      </w:tr>
      <w:tr w:rsidR="008E2C0D" w:rsidRPr="008E2C0D" w14:paraId="4C709BDD" w14:textId="77777777" w:rsidTr="004D7DBD">
        <w:trPr>
          <w:trHeight w:val="360"/>
        </w:trPr>
        <w:tc>
          <w:tcPr>
            <w:tcW w:w="450" w:type="dxa"/>
          </w:tcPr>
          <w:p w14:paraId="067A9069" w14:textId="77777777" w:rsidR="008E2C0D" w:rsidRPr="008E2C0D" w:rsidRDefault="008E2C0D" w:rsidP="008E2C0D">
            <w:pPr>
              <w:jc w:val="center"/>
              <w:rPr>
                <w:rFonts w:eastAsia="Calibri"/>
                <w:b/>
              </w:rPr>
            </w:pPr>
            <w:r w:rsidRPr="008E2C0D">
              <w:rPr>
                <w:rFonts w:eastAsia="Calibri"/>
                <w:b/>
              </w:rPr>
              <w:t>8</w:t>
            </w:r>
          </w:p>
        </w:tc>
        <w:tc>
          <w:tcPr>
            <w:tcW w:w="4140" w:type="dxa"/>
          </w:tcPr>
          <w:p w14:paraId="2702C94A" w14:textId="77777777" w:rsidR="008E2C0D" w:rsidRPr="008E2C0D" w:rsidRDefault="008E2C0D" w:rsidP="008E2C0D">
            <w:pPr>
              <w:jc w:val="center"/>
              <w:rPr>
                <w:rFonts w:eastAsia="Calibri"/>
                <w:b/>
              </w:rPr>
            </w:pPr>
            <w:r w:rsidRPr="008E2C0D">
              <w:rPr>
                <w:rFonts w:eastAsia="Calibri"/>
                <w:b/>
              </w:rPr>
              <w:t>Calculated droop</w:t>
            </w:r>
          </w:p>
        </w:tc>
        <w:tc>
          <w:tcPr>
            <w:tcW w:w="2160" w:type="dxa"/>
          </w:tcPr>
          <w:p w14:paraId="30F0D7C0" w14:textId="77777777" w:rsidR="008E2C0D" w:rsidRPr="008E2C0D" w:rsidRDefault="008E2C0D" w:rsidP="008E2C0D">
            <w:pPr>
              <w:jc w:val="right"/>
              <w:rPr>
                <w:rFonts w:eastAsia="Calibri"/>
              </w:rPr>
            </w:pPr>
          </w:p>
        </w:tc>
        <w:tc>
          <w:tcPr>
            <w:tcW w:w="1998" w:type="dxa"/>
          </w:tcPr>
          <w:p w14:paraId="2291BF9D" w14:textId="77777777" w:rsidR="008E2C0D" w:rsidRPr="008E2C0D" w:rsidRDefault="008E2C0D" w:rsidP="008E2C0D">
            <w:pPr>
              <w:jc w:val="right"/>
              <w:rPr>
                <w:rFonts w:eastAsia="Calibri"/>
              </w:rPr>
            </w:pPr>
          </w:p>
        </w:tc>
      </w:tr>
      <w:tr w:rsidR="008E2C0D" w:rsidRPr="008E2C0D" w14:paraId="48163696" w14:textId="77777777" w:rsidTr="004D7DBD">
        <w:trPr>
          <w:trHeight w:val="360"/>
        </w:trPr>
        <w:tc>
          <w:tcPr>
            <w:tcW w:w="450" w:type="dxa"/>
          </w:tcPr>
          <w:p w14:paraId="17183F1C" w14:textId="77777777" w:rsidR="008E2C0D" w:rsidRPr="008E2C0D" w:rsidRDefault="008E2C0D" w:rsidP="008E2C0D">
            <w:pPr>
              <w:jc w:val="center"/>
              <w:rPr>
                <w:rFonts w:eastAsia="Calibri"/>
                <w:b/>
              </w:rPr>
            </w:pPr>
            <w:r w:rsidRPr="008E2C0D">
              <w:rPr>
                <w:rFonts w:eastAsia="Calibri"/>
                <w:b/>
              </w:rPr>
              <w:t>9</w:t>
            </w:r>
          </w:p>
        </w:tc>
        <w:tc>
          <w:tcPr>
            <w:tcW w:w="4140" w:type="dxa"/>
          </w:tcPr>
          <w:p w14:paraId="1839D623" w14:textId="77777777" w:rsidR="008E2C0D" w:rsidRPr="008E2C0D" w:rsidRDefault="008E2C0D" w:rsidP="008E2C0D">
            <w:pPr>
              <w:jc w:val="center"/>
              <w:rPr>
                <w:rFonts w:eastAsia="Calibri"/>
                <w:b/>
              </w:rPr>
            </w:pPr>
            <w:r w:rsidRPr="008E2C0D">
              <w:rPr>
                <w:rFonts w:eastAsia="Calibri"/>
                <w:b/>
              </w:rPr>
              <w:t>CONCLUSION</w:t>
            </w:r>
          </w:p>
          <w:p w14:paraId="7DD8C2B2" w14:textId="77777777" w:rsidR="008E2C0D" w:rsidRPr="008E2C0D" w:rsidRDefault="008E2C0D" w:rsidP="008E2C0D">
            <w:pPr>
              <w:jc w:val="center"/>
              <w:rPr>
                <w:rFonts w:eastAsia="Calibri"/>
                <w:b/>
              </w:rPr>
            </w:pPr>
            <w:r w:rsidRPr="008E2C0D">
              <w:rPr>
                <w:rFonts w:eastAsia="Calibri"/>
                <w:b/>
              </w:rPr>
              <w:t>(PASSED/FAILED)</w:t>
            </w:r>
          </w:p>
        </w:tc>
        <w:tc>
          <w:tcPr>
            <w:tcW w:w="2160" w:type="dxa"/>
          </w:tcPr>
          <w:p w14:paraId="7FB21987" w14:textId="77777777" w:rsidR="008E2C0D" w:rsidRPr="008E2C0D" w:rsidRDefault="008E2C0D" w:rsidP="008E2C0D">
            <w:pPr>
              <w:jc w:val="right"/>
              <w:rPr>
                <w:rFonts w:eastAsia="Calibri"/>
              </w:rPr>
            </w:pPr>
          </w:p>
        </w:tc>
        <w:tc>
          <w:tcPr>
            <w:tcW w:w="1998" w:type="dxa"/>
          </w:tcPr>
          <w:p w14:paraId="6E8A3B6A" w14:textId="77777777" w:rsidR="008E2C0D" w:rsidRPr="008E2C0D" w:rsidRDefault="008E2C0D" w:rsidP="008E2C0D">
            <w:pPr>
              <w:jc w:val="right"/>
              <w:rPr>
                <w:rFonts w:eastAsia="Calibri"/>
              </w:rPr>
            </w:pPr>
          </w:p>
        </w:tc>
      </w:tr>
    </w:tbl>
    <w:p w14:paraId="1738F3AF" w14:textId="77777777" w:rsidR="008E2C0D" w:rsidRPr="008E2C0D" w:rsidRDefault="008E2C0D" w:rsidP="008E2C0D"/>
    <w:p w14:paraId="7EE93638" w14:textId="77777777" w:rsidR="008E2C0D" w:rsidRPr="008E2C0D" w:rsidRDefault="008E2C0D" w:rsidP="008E2C0D"/>
    <w:p w14:paraId="53D204A5" w14:textId="77777777" w:rsidR="008E2C0D" w:rsidRPr="008E2C0D" w:rsidRDefault="008E2C0D" w:rsidP="008E2C0D">
      <w:pPr>
        <w:spacing w:line="360" w:lineRule="auto"/>
        <w:rPr>
          <w:u w:val="single"/>
        </w:rPr>
      </w:pPr>
      <w:r w:rsidRPr="008E2C0D">
        <w:rPr>
          <w:b/>
          <w:i/>
        </w:rPr>
        <w:t>Comments</w:t>
      </w:r>
      <w:r w:rsidRPr="008E2C0D">
        <w:t>: ________________________________________________________________________________________________________________________________________________________________________________________________________________________</w:t>
      </w:r>
    </w:p>
    <w:p w14:paraId="3B0902FC" w14:textId="77777777" w:rsidR="008E2C0D" w:rsidRPr="008E2C0D" w:rsidRDefault="008E2C0D" w:rsidP="008E2C0D"/>
    <w:p w14:paraId="63C45D9A" w14:textId="77777777" w:rsidR="008E2C0D" w:rsidRPr="008E2C0D" w:rsidRDefault="008E2C0D" w:rsidP="008E2C0D">
      <w:pPr>
        <w:spacing w:after="120"/>
        <w:rPr>
          <w:b/>
          <w:i/>
          <w:smallCaps/>
        </w:rPr>
      </w:pPr>
      <w:r w:rsidRPr="008E2C0D">
        <w:rPr>
          <w:b/>
          <w:i/>
          <w:smallCaps/>
        </w:rPr>
        <w:t>Submittal</w:t>
      </w:r>
    </w:p>
    <w:p w14:paraId="7F47D7E6" w14:textId="77777777" w:rsidR="008E2C0D" w:rsidRPr="008E2C0D" w:rsidRDefault="008E2C0D" w:rsidP="008E2C0D">
      <w:pPr>
        <w:spacing w:after="120"/>
        <w:jc w:val="both"/>
        <w:rPr>
          <w:u w:val="single"/>
        </w:rPr>
      </w:pPr>
      <w:r w:rsidRPr="008E2C0D">
        <w:t>Resource Entity Representative:  _____________________________________________</w:t>
      </w:r>
    </w:p>
    <w:p w14:paraId="02329589" w14:textId="77777777" w:rsidR="008E2C0D" w:rsidRPr="008E2C0D" w:rsidRDefault="008E2C0D" w:rsidP="008E2C0D">
      <w:pPr>
        <w:spacing w:after="120"/>
        <w:jc w:val="both"/>
      </w:pPr>
      <w:r w:rsidRPr="008E2C0D">
        <w:t>QSE Representative:  ______________________________________________________</w:t>
      </w:r>
    </w:p>
    <w:p w14:paraId="699F495C" w14:textId="77777777" w:rsidR="008E2C0D" w:rsidRPr="008E2C0D" w:rsidRDefault="008E2C0D" w:rsidP="008E2C0D">
      <w:pPr>
        <w:spacing w:after="120"/>
        <w:jc w:val="both"/>
      </w:pPr>
      <w:r w:rsidRPr="008E2C0D">
        <w:t>Date submitted to ERCOT Control Area Authority Rep.:__________________________</w:t>
      </w:r>
    </w:p>
    <w:bookmarkEnd w:id="105"/>
    <w:p w14:paraId="1ECE4F27" w14:textId="77777777" w:rsidR="008E2C0D" w:rsidRPr="008E2C0D" w:rsidRDefault="008E2C0D" w:rsidP="008E2C0D">
      <w:pPr>
        <w:spacing w:after="120"/>
        <w:jc w:val="both"/>
      </w:pPr>
    </w:p>
    <w:p w14:paraId="07877629" w14:textId="77777777" w:rsidR="00AD0543" w:rsidRDefault="00AD0543" w:rsidP="00BC2D06"/>
    <w:p w14:paraId="7DFEB25D" w14:textId="57564D69" w:rsidR="00AD0543" w:rsidRDefault="00AD0543" w:rsidP="00AD0543">
      <w:pPr>
        <w:spacing w:before="2400"/>
        <w:jc w:val="center"/>
        <w:rPr>
          <w:b/>
          <w:sz w:val="36"/>
          <w:szCs w:val="36"/>
        </w:rPr>
      </w:pPr>
      <w:r>
        <w:rPr>
          <w:b/>
          <w:sz w:val="36"/>
        </w:rPr>
        <w:lastRenderedPageBreak/>
        <w:t>ERCOT Nodal Operating Guides</w:t>
      </w:r>
    </w:p>
    <w:p w14:paraId="2F0D8323" w14:textId="77777777" w:rsidR="00AD0543" w:rsidRDefault="00AD0543" w:rsidP="00AD0543">
      <w:pPr>
        <w:jc w:val="center"/>
        <w:rPr>
          <w:b/>
          <w:sz w:val="36"/>
        </w:rPr>
      </w:pPr>
      <w:r>
        <w:rPr>
          <w:b/>
          <w:sz w:val="36"/>
        </w:rPr>
        <w:t>Section 8</w:t>
      </w:r>
    </w:p>
    <w:p w14:paraId="346C982D" w14:textId="77777777" w:rsidR="00AD0543" w:rsidRDefault="00AD0543" w:rsidP="00AD0543">
      <w:pPr>
        <w:spacing w:after="240"/>
        <w:jc w:val="center"/>
        <w:rPr>
          <w:b/>
          <w:sz w:val="36"/>
          <w:szCs w:val="36"/>
        </w:rPr>
      </w:pPr>
      <w:r>
        <w:rPr>
          <w:b/>
          <w:sz w:val="36"/>
          <w:szCs w:val="36"/>
        </w:rPr>
        <w:t>Attachment N</w:t>
      </w:r>
    </w:p>
    <w:p w14:paraId="4516D49C" w14:textId="77777777" w:rsidR="00AD0543" w:rsidRDefault="00AD0543" w:rsidP="00AD0543">
      <w:pPr>
        <w:spacing w:before="360" w:after="360"/>
        <w:jc w:val="center"/>
        <w:rPr>
          <w:b/>
          <w:sz w:val="36"/>
          <w:szCs w:val="36"/>
        </w:rPr>
      </w:pPr>
      <w:r>
        <w:rPr>
          <w:b/>
          <w:sz w:val="36"/>
          <w:szCs w:val="36"/>
        </w:rPr>
        <w:t>Procedure for Calculating RRS Limits for Individual Resources</w:t>
      </w:r>
    </w:p>
    <w:p w14:paraId="17E72B7B" w14:textId="3B8A58EB" w:rsidR="00AD0543" w:rsidRDefault="00AD0543" w:rsidP="00AD0543">
      <w:pPr>
        <w:jc w:val="center"/>
        <w:rPr>
          <w:b/>
        </w:rPr>
      </w:pPr>
      <w:del w:id="133" w:author="ERCOT" w:date="2025-06-17T10:53:00Z" w16du:dateUtc="2025-06-17T15:53:00Z">
        <w:r w:rsidDel="00307775">
          <w:rPr>
            <w:b/>
          </w:rPr>
          <w:delText>May 1, 2024</w:delText>
        </w:r>
      </w:del>
      <w:ins w:id="134" w:author="ERCOT" w:date="2025-06-17T10:53:00Z" w16du:dateUtc="2025-06-17T15:53:00Z">
        <w:r w:rsidR="00307775">
          <w:rPr>
            <w:b/>
          </w:rPr>
          <w:t>TBD</w:t>
        </w:r>
      </w:ins>
    </w:p>
    <w:p w14:paraId="1A7BDA1D" w14:textId="77777777" w:rsidR="00AD0543" w:rsidRDefault="00AD0543" w:rsidP="00AD0543">
      <w:pPr>
        <w:pBdr>
          <w:bottom w:val="single" w:sz="4" w:space="1" w:color="auto"/>
        </w:pBdr>
        <w:spacing w:before="480"/>
        <w:jc w:val="center"/>
        <w:rPr>
          <w:i/>
        </w:rPr>
      </w:pPr>
    </w:p>
    <w:p w14:paraId="748F5CEB" w14:textId="77777777" w:rsidR="00AD0543" w:rsidRPr="004D125D" w:rsidRDefault="00AD0543" w:rsidP="00AD0543">
      <w:pPr>
        <w:pStyle w:val="StyleHeading1Accent1"/>
        <w:tabs>
          <w:tab w:val="clear" w:pos="720"/>
        </w:tabs>
        <w:ind w:left="0" w:firstLine="0"/>
        <w:rPr>
          <w:rFonts w:ascii="Times New Roman" w:hAnsi="Times New Roman" w:cs="Times New Roman"/>
          <w:color w:val="000000"/>
          <w:sz w:val="24"/>
          <w:szCs w:val="24"/>
        </w:rPr>
      </w:pPr>
      <w:bookmarkStart w:id="135" w:name="_Hlk163725854"/>
      <w:r w:rsidRPr="004D125D">
        <w:rPr>
          <w:rFonts w:ascii="Times New Roman" w:hAnsi="Times New Roman" w:cs="Times New Roman"/>
          <w:color w:val="000000"/>
          <w:sz w:val="24"/>
          <w:szCs w:val="24"/>
        </w:rPr>
        <w:t>1.</w:t>
      </w:r>
      <w:r w:rsidRPr="004D125D">
        <w:rPr>
          <w:rFonts w:ascii="Times New Roman" w:hAnsi="Times New Roman" w:cs="Times New Roman"/>
          <w:color w:val="000000"/>
          <w:sz w:val="24"/>
          <w:szCs w:val="24"/>
        </w:rPr>
        <w:tab/>
        <w:t>Introduction</w:t>
      </w:r>
    </w:p>
    <w:p w14:paraId="3AECA60C" w14:textId="77777777" w:rsidR="00AD0543" w:rsidRPr="0099249A" w:rsidRDefault="00AD0543" w:rsidP="00AD0543">
      <w:pPr>
        <w:spacing w:after="240"/>
        <w:rPr>
          <w:color w:val="000000"/>
        </w:rPr>
      </w:pPr>
      <w:r w:rsidRPr="0099249A">
        <w:rPr>
          <w:color w:val="000000"/>
        </w:rPr>
        <w:t>Changes to this attachment shall be reviewed by the Performance, Disturbance, Compliance Working Group (PDCWG).</w:t>
      </w:r>
    </w:p>
    <w:p w14:paraId="23AAEBCF" w14:textId="77777777" w:rsidR="00AD0543" w:rsidRPr="0099249A" w:rsidRDefault="00AD0543" w:rsidP="00AD0543">
      <w:pPr>
        <w:pStyle w:val="StyleHeading1Accent1"/>
        <w:tabs>
          <w:tab w:val="clear" w:pos="720"/>
        </w:tabs>
        <w:ind w:left="0" w:firstLine="0"/>
        <w:rPr>
          <w:color w:val="000000"/>
        </w:rPr>
      </w:pPr>
      <w:r w:rsidRPr="004D125D">
        <w:rPr>
          <w:rFonts w:ascii="Times New Roman" w:hAnsi="Times New Roman" w:cs="Times New Roman"/>
          <w:color w:val="000000"/>
          <w:sz w:val="24"/>
          <w:szCs w:val="24"/>
        </w:rPr>
        <w:t>2.</w:t>
      </w:r>
      <w:r w:rsidRPr="004D125D">
        <w:rPr>
          <w:rFonts w:ascii="Times New Roman" w:hAnsi="Times New Roman" w:cs="Times New Roman"/>
          <w:color w:val="000000"/>
          <w:sz w:val="24"/>
          <w:szCs w:val="24"/>
        </w:rPr>
        <w:tab/>
        <w:t>Responsive Reserve Service</w:t>
      </w:r>
      <w:r w:rsidRPr="0099249A">
        <w:rPr>
          <w:color w:val="000000"/>
        </w:rPr>
        <w:t xml:space="preserve"> </w:t>
      </w:r>
    </w:p>
    <w:p w14:paraId="6F2528AE" w14:textId="4EB9C21F" w:rsidR="00AD0543" w:rsidRPr="0099249A" w:rsidRDefault="00AD0543" w:rsidP="00AD0543">
      <w:pPr>
        <w:spacing w:after="240"/>
        <w:rPr>
          <w:color w:val="000000"/>
        </w:rPr>
      </w:pPr>
      <w:r w:rsidRPr="0099249A">
        <w:rPr>
          <w:color w:val="000000"/>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w:t>
      </w:r>
      <w:ins w:id="136" w:author="ERCOT" w:date="2025-07-16T16:42:00Z" w16du:dateUtc="2025-07-16T21:42:00Z">
        <w:r w:rsidR="0050428A">
          <w:rPr>
            <w:color w:val="000000"/>
          </w:rPr>
          <w:t xml:space="preserve">(CLRs) </w:t>
        </w:r>
      </w:ins>
      <w:r w:rsidRPr="0099249A">
        <w:rPr>
          <w:color w:val="000000"/>
        </w:rPr>
        <w:t xml:space="preserve">that are capable of providing Primary Frequency Response can be released to Security-Constrained Economic Dispatch (SCED) during scarcity conditions as outlined in Section 4.8, Responsive Reserve Service During Scarcity Conditions. </w:t>
      </w:r>
    </w:p>
    <w:p w14:paraId="7F969C29" w14:textId="77777777" w:rsidR="00AD0543" w:rsidRPr="004D125D" w:rsidRDefault="00AD0543" w:rsidP="00AD0543">
      <w:pPr>
        <w:pStyle w:val="Heading1"/>
        <w:numPr>
          <w:ilvl w:val="0"/>
          <w:numId w:val="0"/>
        </w:numPr>
        <w:rPr>
          <w:color w:val="000000"/>
          <w:szCs w:val="24"/>
        </w:rPr>
      </w:pPr>
      <w:r w:rsidRPr="004D125D">
        <w:rPr>
          <w:color w:val="000000"/>
          <w:szCs w:val="24"/>
        </w:rPr>
        <w:t>3.</w:t>
      </w:r>
      <w:r w:rsidRPr="004D125D">
        <w:rPr>
          <w:color w:val="000000"/>
          <w:szCs w:val="24"/>
        </w:rPr>
        <w:tab/>
        <w:t>RRS MW Limits for Individual Resources</w:t>
      </w:r>
    </w:p>
    <w:p w14:paraId="4FF1C1F6" w14:textId="792572AC" w:rsidR="00AD0543" w:rsidRPr="0099249A" w:rsidRDefault="00AD0543" w:rsidP="00AD0543">
      <w:pPr>
        <w:spacing w:after="240"/>
        <w:rPr>
          <w:color w:val="000000"/>
        </w:rPr>
      </w:pPr>
      <w:r w:rsidRPr="0099249A">
        <w:rPr>
          <w:color w:val="000000"/>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Section 8, Attachment J, Initial and Sustained Measurements for Primary Frequency Response) for three consecutive FMEs, where the unit was evaluated, over a minimum period of two calendar months, will be subject to review of their respective RRS limit using the process outlined in Section 4 below. </w:t>
      </w:r>
      <w:r>
        <w:rPr>
          <w:color w:val="000000"/>
        </w:rPr>
        <w:t xml:space="preserve"> </w:t>
      </w:r>
      <w:r w:rsidRPr="0099249A">
        <w:rPr>
          <w:color w:val="000000"/>
        </w:rPr>
        <w:t xml:space="preserve">All other thermal Resources shall continue to be limited to 20% of their respective </w:t>
      </w:r>
      <w:del w:id="137" w:author="ERCOT" w:date="2025-06-11T21:24:00Z">
        <w:r w:rsidRPr="0099249A" w:rsidDel="00AD0543">
          <w:rPr>
            <w:color w:val="000000"/>
          </w:rPr>
          <w:delText>High Sustained Limit (HSL)</w:delText>
        </w:r>
      </w:del>
      <w:ins w:id="138" w:author="ERCOT" w:date="2025-07-02T12:47:00Z" w16du:dateUtc="2025-07-02T17:47:00Z">
        <w:r w:rsidR="00AC6643">
          <w:t>Maximum Droop Response Range (MDRR)</w:t>
        </w:r>
      </w:ins>
      <w:r w:rsidRPr="0099249A">
        <w:rPr>
          <w:color w:val="000000"/>
        </w:rPr>
        <w:t xml:space="preserve"> as their RRS limit. </w:t>
      </w:r>
    </w:p>
    <w:p w14:paraId="08AAD7F5" w14:textId="3AD20696" w:rsidR="00AD0543" w:rsidRPr="0099249A" w:rsidRDefault="00AD0543" w:rsidP="00AD0543">
      <w:pPr>
        <w:spacing w:after="240"/>
        <w:rPr>
          <w:color w:val="000000"/>
        </w:rPr>
      </w:pPr>
      <w:r w:rsidRPr="0099249A">
        <w:rPr>
          <w:color w:val="000000"/>
        </w:rPr>
        <w:t>The default MW limit for any new thermal Generation Resource or C</w:t>
      </w:r>
      <w:del w:id="139" w:author="ERCOT" w:date="2025-07-16T16:42:00Z" w16du:dateUtc="2025-07-16T21:42:00Z">
        <w:r w:rsidRPr="0099249A" w:rsidDel="0050428A">
          <w:rPr>
            <w:color w:val="000000"/>
          </w:rPr>
          <w:delText xml:space="preserve">ontrollable </w:delText>
        </w:r>
      </w:del>
      <w:r w:rsidRPr="0099249A">
        <w:rPr>
          <w:color w:val="000000"/>
        </w:rPr>
        <w:t>L</w:t>
      </w:r>
      <w:del w:id="140" w:author="ERCOT" w:date="2025-07-16T16:42:00Z" w16du:dateUtc="2025-07-16T21:42:00Z">
        <w:r w:rsidRPr="0099249A" w:rsidDel="0050428A">
          <w:rPr>
            <w:color w:val="000000"/>
          </w:rPr>
          <w:delText xml:space="preserve">oad </w:delText>
        </w:r>
      </w:del>
      <w:r w:rsidRPr="0099249A">
        <w:rPr>
          <w:color w:val="000000"/>
        </w:rPr>
        <w:t>R</w:t>
      </w:r>
      <w:del w:id="141" w:author="ERCOT" w:date="2025-07-16T16:42:00Z" w16du:dateUtc="2025-07-16T21:42:00Z">
        <w:r w:rsidRPr="0099249A" w:rsidDel="0050428A">
          <w:rPr>
            <w:color w:val="000000"/>
          </w:rPr>
          <w:delText>esource</w:delText>
        </w:r>
      </w:del>
      <w:r w:rsidRPr="0099249A">
        <w:rPr>
          <w:color w:val="000000"/>
        </w:rPr>
        <w:t xml:space="preserve"> providing RRS shall be set to 20% of its </w:t>
      </w:r>
      <w:ins w:id="142" w:author="ERCOT" w:date="2025-07-02T12:47:00Z" w16du:dateUtc="2025-07-02T17:47:00Z">
        <w:r w:rsidR="00AC6643">
          <w:rPr>
            <w:color w:val="000000"/>
          </w:rPr>
          <w:t>MDRR</w:t>
        </w:r>
      </w:ins>
      <w:del w:id="143" w:author="ERCOT" w:date="2025-06-11T21:24:00Z">
        <w:r w:rsidRPr="0099249A" w:rsidDel="00AD0543">
          <w:rPr>
            <w:color w:val="000000"/>
          </w:rPr>
          <w:delText>HSL or Maximum Power Consumption (MPC)</w:delText>
        </w:r>
      </w:del>
      <w:r w:rsidRPr="0099249A">
        <w:rPr>
          <w:color w:val="000000"/>
        </w:rPr>
        <w:t xml:space="preserve">, as appropriate. </w:t>
      </w:r>
      <w:r>
        <w:rPr>
          <w:color w:val="000000"/>
        </w:rPr>
        <w:t xml:space="preserve"> </w:t>
      </w:r>
      <w:r w:rsidRPr="0099249A">
        <w:rPr>
          <w:color w:val="000000"/>
        </w:rPr>
        <w:t xml:space="preserve">A Private Use Network with a registered Resource may use its gross HSL for qualifying and establishing a limit on the amount of RRS capacity that the Resources within the Private Use Network can provide. </w:t>
      </w:r>
    </w:p>
    <w:p w14:paraId="1D2B8076" w14:textId="77777777" w:rsidR="00AD0543" w:rsidRPr="0099249A" w:rsidRDefault="00AD0543" w:rsidP="00AD0543">
      <w:pPr>
        <w:spacing w:after="240"/>
        <w:rPr>
          <w:color w:val="000000"/>
        </w:rPr>
      </w:pPr>
      <w:r w:rsidRPr="0099249A">
        <w:rPr>
          <w:color w:val="000000"/>
        </w:rPr>
        <w:lastRenderedPageBreak/>
        <w:t>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(i) Generation Resources operating in synchronous condenser fast-response mode may provide RRS up to the Generation Resource’s ERCOT-validated 20-second response capability (which may be 100% of their HSL)</w:t>
      </w:r>
      <w:r w:rsidRPr="0099249A">
        <w:rPr>
          <w:rFonts w:cs="Arial"/>
          <w:color w:val="000000"/>
        </w:rPr>
        <w:t>, and (ii) Resources providing RRS as FFR may provide RRS up to the Resource’s ERCOT-validated 15-minute capability</w:t>
      </w:r>
      <w:r w:rsidRPr="0099249A">
        <w:rPr>
          <w:color w:val="000000"/>
        </w:rPr>
        <w:t>.</w:t>
      </w:r>
    </w:p>
    <w:p w14:paraId="28EBFA06" w14:textId="77777777" w:rsidR="00AD0543" w:rsidRPr="004D125D" w:rsidRDefault="00AD0543" w:rsidP="00AD0543">
      <w:pPr>
        <w:pStyle w:val="Heading1"/>
        <w:numPr>
          <w:ilvl w:val="0"/>
          <w:numId w:val="0"/>
        </w:numPr>
        <w:rPr>
          <w:color w:val="000000"/>
          <w:szCs w:val="24"/>
        </w:rPr>
      </w:pPr>
      <w:r w:rsidRPr="004D125D">
        <w:rPr>
          <w:color w:val="000000"/>
          <w:szCs w:val="24"/>
        </w:rPr>
        <w:t>4.</w:t>
      </w:r>
      <w:r w:rsidRPr="004D125D">
        <w:rPr>
          <w:color w:val="000000"/>
          <w:szCs w:val="24"/>
        </w:rPr>
        <w:tab/>
        <w:t>Calculating RRS MW Limits for Individual Resources</w:t>
      </w:r>
    </w:p>
    <w:p w14:paraId="7FE372C5" w14:textId="77777777" w:rsidR="00AD0543" w:rsidRPr="0099249A" w:rsidRDefault="00AD0543" w:rsidP="00AD0543">
      <w:pPr>
        <w:spacing w:after="240"/>
        <w:rPr>
          <w:color w:val="000000"/>
        </w:rPr>
      </w:pPr>
      <w:r w:rsidRPr="0099249A">
        <w:rPr>
          <w:color w:val="000000"/>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53B6F16B" w14:textId="77777777" w:rsidR="00AD0543" w:rsidRPr="0099249A" w:rsidRDefault="00AD0543" w:rsidP="00AD0543">
      <w:pPr>
        <w:spacing w:after="240"/>
        <w:rPr>
          <w:color w:val="000000"/>
        </w:rPr>
      </w:pPr>
      <w:r w:rsidRPr="0099249A">
        <w:rPr>
          <w:color w:val="000000"/>
        </w:rPr>
        <w:t xml:space="preserve">If the RRS limit is to be determined based upon the Resource’s performance during an FME, then such RRS limit shall be calculated as follows, </w:t>
      </w:r>
    </w:p>
    <w:p w14:paraId="2C586778" w14:textId="3FDEC460" w:rsidR="00AD0543" w:rsidRPr="004D125D" w:rsidRDefault="00097A9E" w:rsidP="00AD0543">
      <w:pPr>
        <w:pStyle w:val="ListParagraph"/>
        <w:numPr>
          <w:ilvl w:val="0"/>
          <w:numId w:val="22"/>
        </w:numPr>
        <w:spacing w:after="240"/>
        <w:rPr>
          <w:rFonts w:ascii="Times New Roman" w:hAnsi="Times New Roman"/>
          <w:color w:val="000000"/>
        </w:rPr>
      </w:pPr>
      <w:r>
        <w:rPr>
          <w:noProof/>
        </w:rPr>
        <mc:AlternateContent>
          <mc:Choice Requires="wps">
            <w:drawing>
              <wp:anchor distT="0" distB="0" distL="114300" distR="114300" simplePos="0" relativeHeight="251669504" behindDoc="0" locked="0" layoutInCell="1" allowOverlap="1" wp14:anchorId="5753ECD9" wp14:editId="52D15910">
                <wp:simplePos x="0" y="0"/>
                <wp:positionH relativeFrom="margin">
                  <wp:posOffset>441960</wp:posOffset>
                </wp:positionH>
                <wp:positionV relativeFrom="paragraph">
                  <wp:posOffset>617220</wp:posOffset>
                </wp:positionV>
                <wp:extent cx="6065520" cy="619125"/>
                <wp:effectExtent l="0" t="0" r="11430" b="9525"/>
                <wp:wrapNone/>
                <wp:docPr id="14332363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5520" cy="619125"/>
                        </a:xfrm>
                        <a:prstGeom prst="rect">
                          <a:avLst/>
                        </a:prstGeom>
                        <a:noFill/>
                        <a:ln>
                          <a:noFill/>
                        </a:ln>
                        <a:effectLst/>
                      </wps:spPr>
                      <wps:txbx>
                        <w:txbxContent>
                          <w:p w14:paraId="7E515660" w14:textId="19471CCA"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m:t>
                                    </m:r>
                                    <m:r>
                                      <w:del w:id="144" w:author="ERCOT" w:date="2025-06-05T13:34:00Z">
                                        <w:rPr>
                                          <w:rFonts w:ascii="Cambria Math" w:hAnsi="Cambria Math"/>
                                          <w:color w:val="000000"/>
                                          <w:sz w:val="22"/>
                                          <w:szCs w:val="22"/>
                                        </w:rPr>
                                        <m:t>HSL</m:t>
                                      </w:del>
                                    </m:r>
                                    <m:r>
                                      <w:ins w:id="145" w:author="ERCOT" w:date="2025-07-02T12:47:00Z" w16du:dateUtc="2025-07-02T17:47:00Z">
                                        <w:rPr>
                                          <w:rFonts w:ascii="Cambria Math" w:hAnsi="Cambria Math"/>
                                          <w:color w:val="000000"/>
                                          <w:sz w:val="22"/>
                                          <w:szCs w:val="22"/>
                                        </w:rPr>
                                        <m:t>MDRR</m:t>
                                      </w:ins>
                                    </m:r>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5753ECD9" id="_x0000_t202" coordsize="21600,21600" o:spt="202" path="m,l,21600r21600,l21600,xe">
                <v:stroke joinstyle="miter"/>
                <v:path gradientshapeok="t" o:connecttype="rect"/>
              </v:shapetype>
              <v:shape id="Text Box 16" o:spid="_x0000_s1041" type="#_x0000_t202" style="position:absolute;left:0;text-align:left;margin-left:34.8pt;margin-top:48.6pt;width:477.6pt;height:48.7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" filled="f" stroked="f">
                <v:textbox inset="0,0,0,0">
                  <w:txbxContent>
                    <w:p w14:paraId="7E515660" w14:textId="19471CCA"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m:t>
                              </m:r>
                              <m:r>
                                <w:del w:id="146" w:author="ERCOT" w:date="2025-06-05T13:34:00Z">
                                  <w:rPr>
                                    <w:rFonts w:ascii="Cambria Math" w:hAnsi="Cambria Math"/>
                                    <w:color w:val="000000"/>
                                    <w:sz w:val="22"/>
                                    <w:szCs w:val="22"/>
                                  </w:rPr>
                                  <m:t>HSL</m:t>
                                </w:del>
                              </m:r>
                              <m:r>
                                <w:ins w:id="147" w:author="ERCOT" w:date="2025-07-02T12:47:00Z" w16du:dateUtc="2025-07-02T17:47:00Z">
                                  <w:rPr>
                                    <w:rFonts w:ascii="Cambria Math" w:hAnsi="Cambria Math"/>
                                    <w:color w:val="000000"/>
                                    <w:sz w:val="22"/>
                                    <w:szCs w:val="22"/>
                                  </w:rPr>
                                  <m:t>MDRR</m:t>
                                </w:ins>
                              </m:r>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r w:rsidR="00AD0543" w:rsidRPr="004D125D">
        <w:rPr>
          <w:rFonts w:ascii="Times New Roman" w:hAnsi="Times New Roman"/>
          <w:color w:val="000000"/>
        </w:rPr>
        <w:t>The MW Limit for each Generation Resource and C</w:t>
      </w:r>
      <w:del w:id="148" w:author="ERCOT" w:date="2025-07-16T16:42:00Z" w16du:dateUtc="2025-07-16T21:42:00Z">
        <w:r w:rsidR="00AD0543" w:rsidRPr="004D125D" w:rsidDel="0050428A">
          <w:rPr>
            <w:rFonts w:ascii="Times New Roman" w:hAnsi="Times New Roman"/>
            <w:color w:val="000000"/>
          </w:rPr>
          <w:delText xml:space="preserve">ontrollable </w:delText>
        </w:r>
      </w:del>
      <w:r w:rsidR="00AD0543" w:rsidRPr="004D125D">
        <w:rPr>
          <w:rFonts w:ascii="Times New Roman" w:hAnsi="Times New Roman"/>
          <w:color w:val="000000"/>
        </w:rPr>
        <w:t>L</w:t>
      </w:r>
      <w:del w:id="149" w:author="ERCOT" w:date="2025-07-16T16:42:00Z" w16du:dateUtc="2025-07-16T21:42:00Z">
        <w:r w:rsidR="00AD0543" w:rsidRPr="004D125D" w:rsidDel="0050428A">
          <w:rPr>
            <w:rFonts w:ascii="Times New Roman" w:hAnsi="Times New Roman"/>
            <w:color w:val="000000"/>
          </w:rPr>
          <w:delText xml:space="preserve">oad </w:delText>
        </w:r>
      </w:del>
      <w:r w:rsidR="00AD0543" w:rsidRPr="004D125D">
        <w:rPr>
          <w:rFonts w:ascii="Times New Roman" w:hAnsi="Times New Roman"/>
          <w:color w:val="000000"/>
        </w:rPr>
        <w:t>R</w:t>
      </w:r>
      <w:del w:id="150" w:author="ERCOT" w:date="2025-07-16T16:42:00Z" w16du:dateUtc="2025-07-16T21:42:00Z">
        <w:r w:rsidR="00AD0543" w:rsidRPr="004D125D" w:rsidDel="0050428A">
          <w:rPr>
            <w:rFonts w:ascii="Times New Roman" w:hAnsi="Times New Roman"/>
            <w:color w:val="000000"/>
          </w:rPr>
          <w:delText>esource</w:delText>
        </w:r>
      </w:del>
      <w:r w:rsidR="00AD0543" w:rsidRPr="004D125D">
        <w:rPr>
          <w:rFonts w:ascii="Times New Roman" w:hAnsi="Times New Roman"/>
          <w:color w:val="000000"/>
        </w:rPr>
        <w:t xml:space="preserve"> will be calculated using the droop performance during an FME. The Calculated Droop Performance and RRS MW Limit for an FME is calculated as follows:</w:t>
      </w:r>
    </w:p>
    <w:p w14:paraId="56863904" w14:textId="6A51E62C" w:rsidR="00AD0543" w:rsidRPr="0099249A" w:rsidRDefault="00AD0543" w:rsidP="00AD0543">
      <w:pPr>
        <w:spacing w:after="240"/>
        <w:rPr>
          <w:color w:val="000000"/>
        </w:rPr>
      </w:pPr>
    </w:p>
    <w:p w14:paraId="764620CC" w14:textId="7B65606D" w:rsidR="00AD0543" w:rsidRPr="0099249A" w:rsidRDefault="00097A9E" w:rsidP="00AD0543">
      <w:pPr>
        <w:spacing w:after="240"/>
        <w:rPr>
          <w:color w:val="000000"/>
        </w:rPr>
      </w:pPr>
      <w:r>
        <w:rPr>
          <w:noProof/>
        </w:rPr>
        <mc:AlternateContent>
          <mc:Choice Requires="wps">
            <w:drawing>
              <wp:anchor distT="0" distB="0" distL="114300" distR="114300" simplePos="0" relativeHeight="251671552" behindDoc="0" locked="0" layoutInCell="1" allowOverlap="1" wp14:anchorId="441695B5" wp14:editId="59931A50">
                <wp:simplePos x="0" y="0"/>
                <wp:positionH relativeFrom="margin">
                  <wp:posOffset>390525</wp:posOffset>
                </wp:positionH>
                <wp:positionV relativeFrom="paragraph">
                  <wp:posOffset>154305</wp:posOffset>
                </wp:positionV>
                <wp:extent cx="5946775" cy="421640"/>
                <wp:effectExtent l="0" t="0" r="0" b="0"/>
                <wp:wrapNone/>
                <wp:docPr id="188519844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2C0AC2E0" w14:textId="1130284D"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441695B5" id="Text Box 15" o:spid="_x0000_s1042" type="#_x0000_t202" style="position:absolute;margin-left:30.75pt;margin-top:12.15pt;width:468.25pt;height:33.2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" filled="f" stroked="f">
                <v:textbox inset="0,0,0,0">
                  <w:txbxContent>
                    <w:p w14:paraId="2C0AC2E0" w14:textId="1130284D" w:rsidR="002D3940" w:rsidRPr="00097A9E" w:rsidRDefault="00097A9E" w:rsidP="002D3940">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 xml:space="preserve">Calculated RRS MW Limit </m:t>
                          </m:r>
                          <m:d>
                            <m:dPr>
                              <m:ctrlPr>
                                <w:rPr>
                                  <w:rFonts w:ascii="Cambria Math" w:eastAsia="Cambria Math" w:hAnsi="Cambria Math"/>
                                  <w:i/>
                                  <w:color w:val="000000"/>
                                  <w:sz w:val="22"/>
                                  <w:szCs w:val="22"/>
                                </w:rPr>
                              </m:ctrlPr>
                            </m:dPr>
                            <m:e>
                              <m:r>
                                <w:rPr>
                                  <w:rFonts w:ascii="Cambria Math" w:eastAsia="Cambria Math" w:hAnsi="Cambria Math"/>
                                  <w:color w:val="000000"/>
                                  <w:sz w:val="22"/>
                                  <w:szCs w:val="22"/>
                                </w:rPr>
                                <m:t>%</m:t>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num>
                            <m:den>
                              <m:r>
                                <w:rPr>
                                  <w:rFonts w:ascii="Cambria Math" w:eastAsia="Cambria Math" w:hAnsi="Cambria Math"/>
                                  <w:color w:val="000000"/>
                                  <w:sz w:val="22"/>
                                  <w:szCs w:val="22"/>
                                </w:rPr>
                                <m:t>ScheduledFrequency*Droop</m:t>
                              </m:r>
                            </m:den>
                          </m:f>
                          <m:r>
                            <w:rPr>
                              <w:rFonts w:ascii="Cambria Math" w:eastAsia="Cambria Math" w:hAnsi="Cambria Math"/>
                              <w:color w:val="000000"/>
                              <w:sz w:val="22"/>
                              <w:szCs w:val="22"/>
                            </w:rPr>
                            <m:t>*100</m:t>
                          </m:r>
                        </m:oMath>
                      </m:oMathPara>
                    </w:p>
                  </w:txbxContent>
                </v:textbox>
                <w10:wrap anchorx="margin"/>
              </v:shape>
            </w:pict>
          </mc:Fallback>
        </mc:AlternateContent>
      </w:r>
    </w:p>
    <w:p w14:paraId="7B6523D9" w14:textId="6CF6021B" w:rsidR="00AD0543" w:rsidRPr="0099249A" w:rsidRDefault="00AD0543" w:rsidP="00AD0543">
      <w:pPr>
        <w:spacing w:after="240"/>
        <w:rPr>
          <w:color w:val="000000"/>
        </w:rPr>
      </w:pPr>
    </w:p>
    <w:p w14:paraId="721D31D7" w14:textId="77777777" w:rsidR="00AD0543" w:rsidRPr="0099249A" w:rsidRDefault="00AD0543" w:rsidP="00AD0543">
      <w:pPr>
        <w:spacing w:after="240"/>
        <w:rPr>
          <w:color w:val="000000"/>
        </w:rPr>
      </w:pPr>
    </w:p>
    <w:p w14:paraId="650E089A" w14:textId="77777777" w:rsidR="00AD0543" w:rsidRPr="0099249A" w:rsidRDefault="00AD0543" w:rsidP="00AD0543">
      <w:pPr>
        <w:ind w:left="1260"/>
        <w:rPr>
          <w:color w:val="000000"/>
        </w:rPr>
      </w:pPr>
      <w:r w:rsidRPr="0099249A">
        <w:rPr>
          <w:b/>
          <w:color w:val="000000"/>
        </w:rPr>
        <w:t>Delta Hertz (</w:t>
      </w:r>
      <w:r w:rsidRPr="0099249A">
        <w:rPr>
          <w:rFonts w:cs="Arial"/>
          <w:b/>
          <w:color w:val="000000"/>
        </w:rPr>
        <w:t>∆</w:t>
      </w:r>
      <w:r w:rsidRPr="0099249A">
        <w:rPr>
          <w:b/>
          <w:color w:val="000000"/>
        </w:rPr>
        <w:t>Hz):</w:t>
      </w:r>
      <w:r w:rsidRPr="0099249A">
        <w:rPr>
          <w:color w:val="000000"/>
        </w:rPr>
        <w:t xml:space="preserve"> The pre-perturbation [the 16-second </w:t>
      </w:r>
      <w:proofErr w:type="gramStart"/>
      <w:r w:rsidRPr="0099249A">
        <w:rPr>
          <w:color w:val="000000"/>
        </w:rPr>
        <w:t>period of time</w:t>
      </w:r>
      <w:proofErr w:type="gramEnd"/>
      <w:r w:rsidRPr="0099249A">
        <w:rPr>
          <w:color w:val="000000"/>
        </w:rPr>
        <w:t xml:space="preserve"> before t(0)] average frequency minus the post-perturbation [the 32-second </w:t>
      </w:r>
      <w:proofErr w:type="gramStart"/>
      <w:r w:rsidRPr="0099249A">
        <w:rPr>
          <w:color w:val="000000"/>
        </w:rPr>
        <w:t>period of time</w:t>
      </w:r>
      <w:proofErr w:type="gramEnd"/>
      <w:r w:rsidRPr="0099249A">
        <w:rPr>
          <w:color w:val="000000"/>
        </w:rPr>
        <w:t xml:space="preserve"> starting 20 seconds after t(0)] average frequency </w:t>
      </w:r>
    </w:p>
    <w:p w14:paraId="666CF3C1" w14:textId="77777777" w:rsidR="00AD0543" w:rsidRPr="0099249A" w:rsidRDefault="00AD0543" w:rsidP="00AD0543">
      <w:pPr>
        <w:ind w:left="1260"/>
        <w:rPr>
          <w:color w:val="000000"/>
        </w:rPr>
      </w:pPr>
    </w:p>
    <w:p w14:paraId="7CD01DF5" w14:textId="77777777" w:rsidR="00AD0543" w:rsidRPr="0099249A" w:rsidRDefault="00AD0543" w:rsidP="00AD0543">
      <w:pPr>
        <w:ind w:left="1260"/>
        <w:rPr>
          <w:color w:val="000000"/>
        </w:rPr>
      </w:pPr>
      <w:r w:rsidRPr="0099249A">
        <w:rPr>
          <w:b/>
          <w:color w:val="000000"/>
        </w:rPr>
        <w:t>Delta MW (</w:t>
      </w:r>
      <w:r w:rsidRPr="0099249A">
        <w:rPr>
          <w:rFonts w:cs="Arial"/>
          <w:b/>
          <w:color w:val="000000"/>
        </w:rPr>
        <w:t>∆</w:t>
      </w:r>
      <w:r w:rsidRPr="0099249A">
        <w:rPr>
          <w:b/>
          <w:color w:val="000000"/>
        </w:rPr>
        <w:t>MW):</w:t>
      </w:r>
      <w:r w:rsidRPr="0099249A">
        <w:rPr>
          <w:color w:val="000000"/>
        </w:rPr>
        <w:t xml:space="preserve"> The pre-perturbation average MW of the Resource minus the post-perturbation average MW of the Resource</w:t>
      </w:r>
    </w:p>
    <w:p w14:paraId="571A40F4" w14:textId="77777777" w:rsidR="00AD0543" w:rsidRPr="0099249A" w:rsidRDefault="00AD0543" w:rsidP="00AD0543">
      <w:pPr>
        <w:rPr>
          <w:color w:val="000000"/>
        </w:rPr>
      </w:pPr>
    </w:p>
    <w:p w14:paraId="253AC1B6" w14:textId="77777777" w:rsidR="00AD0543" w:rsidRPr="0099249A" w:rsidRDefault="00AD0543" w:rsidP="00AD0543">
      <w:pPr>
        <w:ind w:left="1260"/>
        <w:rPr>
          <w:color w:val="000000"/>
        </w:rPr>
      </w:pPr>
      <w:r w:rsidRPr="0099249A">
        <w:rPr>
          <w:b/>
          <w:color w:val="000000"/>
        </w:rPr>
        <w:t>Scheduled Frequency:</w:t>
      </w:r>
      <w:r w:rsidRPr="0099249A">
        <w:rPr>
          <w:color w:val="000000"/>
        </w:rPr>
        <w:t xml:space="preserve"> The frequency value to be maintained on the system, always 60 Hz</w:t>
      </w:r>
    </w:p>
    <w:p w14:paraId="5A261A43" w14:textId="77777777" w:rsidR="00AD0543" w:rsidRPr="0099249A" w:rsidRDefault="00AD0543" w:rsidP="00AD0543">
      <w:pPr>
        <w:ind w:left="1260"/>
        <w:rPr>
          <w:color w:val="000000"/>
        </w:rPr>
      </w:pPr>
    </w:p>
    <w:p w14:paraId="02CA708F" w14:textId="77777777" w:rsidR="00AD0543" w:rsidRPr="0099249A" w:rsidRDefault="00AD0543" w:rsidP="00AD0543">
      <w:pPr>
        <w:ind w:left="1260"/>
        <w:rPr>
          <w:color w:val="000000"/>
        </w:rPr>
      </w:pPr>
      <w:r w:rsidRPr="0099249A">
        <w:rPr>
          <w:b/>
          <w:color w:val="000000"/>
        </w:rPr>
        <w:t>Power Augmentation (PA) Capacity:</w:t>
      </w:r>
      <w:r w:rsidRPr="0099249A">
        <w:rPr>
          <w:color w:val="000000"/>
        </w:rPr>
        <w:t xml:space="preserve"> The telemetered portion of a Generation Resource’s HSL that represents the sustainable non-Dispatched power augmentation capability from duct firing, inlet air cooling, auxiliary boilers, or </w:t>
      </w:r>
      <w:r w:rsidRPr="0099249A">
        <w:rPr>
          <w:color w:val="000000"/>
        </w:rPr>
        <w:lastRenderedPageBreak/>
        <w:t>other methods which does not immediately respond, arrest, or stabilize frequency excursions during the first minutes following a disturbance without secondary frequency response or instructions from ERCOT</w:t>
      </w:r>
    </w:p>
    <w:p w14:paraId="2B4CC6DD" w14:textId="77777777" w:rsidR="00AD0543" w:rsidRPr="0099249A" w:rsidRDefault="00AD0543" w:rsidP="00AD0543">
      <w:pPr>
        <w:ind w:left="1260"/>
        <w:rPr>
          <w:color w:val="000000"/>
        </w:rPr>
      </w:pPr>
    </w:p>
    <w:p w14:paraId="3B75C682" w14:textId="77777777" w:rsidR="00AD0543" w:rsidRPr="0099249A" w:rsidRDefault="00AD0543" w:rsidP="00AD0543">
      <w:pPr>
        <w:ind w:left="1260"/>
        <w:rPr>
          <w:color w:val="000000"/>
        </w:rPr>
      </w:pPr>
      <w:r w:rsidRPr="0099249A">
        <w:rPr>
          <w:b/>
          <w:color w:val="000000"/>
        </w:rPr>
        <w:t>Deadband (</w:t>
      </w:r>
      <w:proofErr w:type="spellStart"/>
      <w:r w:rsidRPr="0099249A">
        <w:rPr>
          <w:b/>
          <w:color w:val="000000"/>
        </w:rPr>
        <w:t>Deadband</w:t>
      </w:r>
      <w:r w:rsidRPr="0099249A">
        <w:rPr>
          <w:b/>
          <w:color w:val="000000"/>
          <w:sz w:val="20"/>
          <w:vertAlign w:val="subscript"/>
        </w:rPr>
        <w:t>max</w:t>
      </w:r>
      <w:proofErr w:type="spellEnd"/>
      <w:r w:rsidRPr="0099249A">
        <w:rPr>
          <w:b/>
          <w:color w:val="000000"/>
        </w:rPr>
        <w:t>):</w:t>
      </w:r>
      <w:r w:rsidRPr="0099249A">
        <w:rPr>
          <w:color w:val="000000"/>
        </w:rPr>
        <w:t xml:space="preserve"> The range of deviations of system frequency (+/-) that produces no PFR</w:t>
      </w:r>
    </w:p>
    <w:p w14:paraId="304D38E0" w14:textId="77777777" w:rsidR="00AD0543" w:rsidRPr="0099249A" w:rsidRDefault="00AD0543" w:rsidP="00AD0543">
      <w:pPr>
        <w:rPr>
          <w:color w:val="000000"/>
        </w:rPr>
      </w:pPr>
    </w:p>
    <w:p w14:paraId="1D8BC670" w14:textId="18E624FD" w:rsidR="00AD0543" w:rsidRPr="004D125D" w:rsidRDefault="00AD0543" w:rsidP="00AD0543">
      <w:pPr>
        <w:pStyle w:val="ListParagraph"/>
        <w:numPr>
          <w:ilvl w:val="0"/>
          <w:numId w:val="22"/>
        </w:numPr>
        <w:spacing w:after="240"/>
        <w:contextualSpacing w:val="0"/>
        <w:rPr>
          <w:rFonts w:ascii="Times New Roman" w:hAnsi="Times New Roman"/>
          <w:color w:val="000000"/>
        </w:rPr>
      </w:pPr>
      <w:r w:rsidRPr="004D125D">
        <w:rPr>
          <w:rFonts w:ascii="Times New Roman" w:hAnsi="Times New Roman"/>
          <w:color w:val="000000"/>
        </w:rPr>
        <w:t>The median of the calculated MW Limits in the last five FMEs where the unit was evaluated will be computed for each individual Generation Resource and C</w:t>
      </w:r>
      <w:del w:id="151" w:author="ERCOT" w:date="2025-07-16T16:42:00Z" w16du:dateUtc="2025-07-16T21:42:00Z">
        <w:r w:rsidRPr="004D125D" w:rsidDel="0050428A">
          <w:rPr>
            <w:rFonts w:ascii="Times New Roman" w:hAnsi="Times New Roman"/>
            <w:color w:val="000000"/>
          </w:rPr>
          <w:delText xml:space="preserve">ontrollable </w:delText>
        </w:r>
      </w:del>
      <w:r w:rsidRPr="004D125D">
        <w:rPr>
          <w:rFonts w:ascii="Times New Roman" w:hAnsi="Times New Roman"/>
          <w:color w:val="000000"/>
        </w:rPr>
        <w:t>L</w:t>
      </w:r>
      <w:del w:id="152" w:author="ERCOT" w:date="2025-07-16T16:42:00Z" w16du:dateUtc="2025-07-16T21:42:00Z">
        <w:r w:rsidRPr="004D125D" w:rsidDel="0050428A">
          <w:rPr>
            <w:rFonts w:ascii="Times New Roman" w:hAnsi="Times New Roman"/>
            <w:color w:val="000000"/>
          </w:rPr>
          <w:delText xml:space="preserve">oad </w:delText>
        </w:r>
      </w:del>
      <w:r w:rsidRPr="004D125D">
        <w:rPr>
          <w:rFonts w:ascii="Times New Roman" w:hAnsi="Times New Roman"/>
          <w:color w:val="000000"/>
        </w:rPr>
        <w:t>R</w:t>
      </w:r>
      <w:del w:id="153" w:author="ERCOT" w:date="2025-07-16T16:42:00Z" w16du:dateUtc="2025-07-16T21:42:00Z">
        <w:r w:rsidRPr="004D125D" w:rsidDel="0050428A">
          <w:rPr>
            <w:rFonts w:ascii="Times New Roman" w:hAnsi="Times New Roman"/>
            <w:color w:val="000000"/>
          </w:rPr>
          <w:delText>esource</w:delText>
        </w:r>
      </w:del>
      <w:r w:rsidRPr="004D125D">
        <w:rPr>
          <w:rFonts w:ascii="Times New Roman" w:hAnsi="Times New Roman"/>
          <w:color w:val="000000"/>
        </w:rPr>
        <w:t>. If Resource hasn’t participated in five FMEs, proceed to Step 3.</w:t>
      </w:r>
    </w:p>
    <w:p w14:paraId="16488118" w14:textId="2D585358" w:rsidR="00AD0543" w:rsidRPr="004D125D" w:rsidRDefault="00AD0543" w:rsidP="00AD0543">
      <w:pPr>
        <w:pStyle w:val="ListParagraph"/>
        <w:numPr>
          <w:ilvl w:val="0"/>
          <w:numId w:val="22"/>
        </w:numPr>
        <w:spacing w:after="240"/>
        <w:contextualSpacing w:val="0"/>
        <w:rPr>
          <w:rFonts w:ascii="Times New Roman" w:hAnsi="Times New Roman"/>
          <w:color w:val="000000"/>
        </w:rPr>
      </w:pPr>
      <w:r w:rsidRPr="004D125D">
        <w:rPr>
          <w:rFonts w:ascii="Times New Roman" w:hAnsi="Times New Roman"/>
          <w:color w:val="000000"/>
        </w:rPr>
        <w:t>The median of all FMEs during previous three months where the unit was evaluated will be computed for each individual Generation Resource and C</w:t>
      </w:r>
      <w:del w:id="154" w:author="ERCOT" w:date="2025-07-16T16:42:00Z" w16du:dateUtc="2025-07-16T21:42:00Z">
        <w:r w:rsidRPr="004D125D" w:rsidDel="0050428A">
          <w:rPr>
            <w:rFonts w:ascii="Times New Roman" w:hAnsi="Times New Roman"/>
            <w:color w:val="000000"/>
          </w:rPr>
          <w:delText xml:space="preserve">ontrollable </w:delText>
        </w:r>
      </w:del>
      <w:r w:rsidRPr="004D125D">
        <w:rPr>
          <w:rFonts w:ascii="Times New Roman" w:hAnsi="Times New Roman"/>
          <w:color w:val="000000"/>
        </w:rPr>
        <w:t>L</w:t>
      </w:r>
      <w:del w:id="155" w:author="ERCOT" w:date="2025-07-16T16:42:00Z" w16du:dateUtc="2025-07-16T21:42:00Z">
        <w:r w:rsidRPr="004D125D" w:rsidDel="0050428A">
          <w:rPr>
            <w:rFonts w:ascii="Times New Roman" w:hAnsi="Times New Roman"/>
            <w:color w:val="000000"/>
          </w:rPr>
          <w:delText xml:space="preserve">oad </w:delText>
        </w:r>
      </w:del>
      <w:r w:rsidRPr="004D125D">
        <w:rPr>
          <w:rFonts w:ascii="Times New Roman" w:hAnsi="Times New Roman"/>
          <w:color w:val="000000"/>
        </w:rPr>
        <w:t>R</w:t>
      </w:r>
      <w:del w:id="156" w:author="ERCOT" w:date="2025-07-16T16:42:00Z" w16du:dateUtc="2025-07-16T21:42:00Z">
        <w:r w:rsidRPr="004D125D" w:rsidDel="0050428A">
          <w:rPr>
            <w:rFonts w:ascii="Times New Roman" w:hAnsi="Times New Roman"/>
            <w:color w:val="000000"/>
          </w:rPr>
          <w:delText>esource</w:delText>
        </w:r>
      </w:del>
      <w:r w:rsidRPr="004D125D">
        <w:rPr>
          <w:rFonts w:ascii="Times New Roman" w:hAnsi="Times New Roman"/>
          <w:color w:val="000000"/>
        </w:rPr>
        <w:t>.</w:t>
      </w:r>
    </w:p>
    <w:p w14:paraId="768D375A" w14:textId="77777777" w:rsidR="00AD0543" w:rsidRPr="004D125D" w:rsidRDefault="00AD0543" w:rsidP="00AD0543">
      <w:pPr>
        <w:pStyle w:val="ListParagraph"/>
        <w:numPr>
          <w:ilvl w:val="0"/>
          <w:numId w:val="22"/>
        </w:numPr>
        <w:spacing w:after="240"/>
        <w:contextualSpacing w:val="0"/>
        <w:rPr>
          <w:rFonts w:ascii="Times New Roman" w:hAnsi="Times New Roman"/>
          <w:color w:val="000000"/>
        </w:rPr>
      </w:pPr>
      <w:r w:rsidRPr="004D125D">
        <w:rPr>
          <w:rFonts w:ascii="Times New Roman" w:hAnsi="Times New Roman"/>
          <w:color w:val="000000"/>
        </w:rPr>
        <w:t>RRS MW limit will be established based on lower of the values computed in Steps 2 and 3.</w:t>
      </w:r>
    </w:p>
    <w:p w14:paraId="22917C65" w14:textId="4056EACD" w:rsidR="00AD0543" w:rsidRPr="0099249A" w:rsidRDefault="00AD0543" w:rsidP="00AD0543">
      <w:pPr>
        <w:spacing w:after="240"/>
        <w:rPr>
          <w:color w:val="000000"/>
        </w:rPr>
      </w:pPr>
      <w:r w:rsidRPr="0099249A">
        <w:rPr>
          <w:color w:val="000000"/>
        </w:rPr>
        <w:t>If a Generation Resource’s or C</w:t>
      </w:r>
      <w:del w:id="157" w:author="ERCOT" w:date="2025-07-16T16:42:00Z" w16du:dateUtc="2025-07-16T21:42:00Z">
        <w:r w:rsidRPr="0099249A" w:rsidDel="0050428A">
          <w:rPr>
            <w:color w:val="000000"/>
          </w:rPr>
          <w:delText xml:space="preserve">ontrollable </w:delText>
        </w:r>
      </w:del>
      <w:r w:rsidRPr="0099249A">
        <w:rPr>
          <w:color w:val="000000"/>
        </w:rPr>
        <w:t>L</w:t>
      </w:r>
      <w:del w:id="158" w:author="ERCOT" w:date="2025-07-16T16:42:00Z" w16du:dateUtc="2025-07-16T21:42:00Z">
        <w:r w:rsidRPr="0099249A" w:rsidDel="0050428A">
          <w:rPr>
            <w:color w:val="000000"/>
          </w:rPr>
          <w:delText xml:space="preserve">oad </w:delText>
        </w:r>
      </w:del>
      <w:r w:rsidRPr="0099249A">
        <w:rPr>
          <w:color w:val="000000"/>
        </w:rPr>
        <w:t>R</w:t>
      </w:r>
      <w:del w:id="159" w:author="ERCOT" w:date="2025-07-16T16:42:00Z" w16du:dateUtc="2025-07-16T21:42:00Z">
        <w:r w:rsidRPr="0099249A" w:rsidDel="0050428A">
          <w:rPr>
            <w:color w:val="000000"/>
          </w:rPr>
          <w:delText>esource</w:delText>
        </w:r>
      </w:del>
      <w:r w:rsidRPr="0099249A">
        <w:rPr>
          <w:color w:val="000000"/>
        </w:rPr>
        <w:t xml:space="preserve">’s performance during an FME is excluded per the current process (NERC Reliability Standard BAL-TRE-001) from the rolling average calculation, the Resource’s performance will also be excluded from the RRS MW Limit calculation. </w:t>
      </w:r>
      <w:r>
        <w:rPr>
          <w:color w:val="000000"/>
        </w:rPr>
        <w:t xml:space="preserve"> </w:t>
      </w:r>
      <w:r w:rsidRPr="0099249A">
        <w:rPr>
          <w:color w:val="000000"/>
        </w:rPr>
        <w:t>Also note that all members of a Combined Cycle Generation Resource will be evaluated as one Generation Resource for the purposes of this evaluation.</w:t>
      </w:r>
    </w:p>
    <w:p w14:paraId="425DFC8B" w14:textId="77777777" w:rsidR="00AD0543" w:rsidRPr="004D125D" w:rsidRDefault="00AD0543" w:rsidP="00AD0543">
      <w:pPr>
        <w:pStyle w:val="Heading1"/>
        <w:numPr>
          <w:ilvl w:val="0"/>
          <w:numId w:val="0"/>
        </w:numPr>
        <w:rPr>
          <w:color w:val="000000"/>
          <w:szCs w:val="24"/>
        </w:rPr>
      </w:pPr>
      <w:r w:rsidRPr="004D125D">
        <w:rPr>
          <w:color w:val="000000"/>
          <w:szCs w:val="24"/>
        </w:rPr>
        <w:t>5.</w:t>
      </w:r>
      <w:r w:rsidRPr="004D125D">
        <w:rPr>
          <w:color w:val="000000"/>
          <w:szCs w:val="24"/>
        </w:rPr>
        <w:tab/>
        <w:t xml:space="preserve">Timeline to Establish RRS MW Limits </w:t>
      </w:r>
    </w:p>
    <w:p w14:paraId="2AAE2FC6" w14:textId="32EFF8C5" w:rsidR="00AD0543" w:rsidRPr="0099249A" w:rsidRDefault="00AD0543" w:rsidP="00AD0543">
      <w:pPr>
        <w:rPr>
          <w:color w:val="000000"/>
        </w:rPr>
      </w:pPr>
      <w:r w:rsidRPr="0099249A">
        <w:rPr>
          <w:color w:val="000000"/>
        </w:rPr>
        <w:t>ERCOT will recalculate the MW Limit on each individual Generation Resource and C</w:t>
      </w:r>
      <w:del w:id="160" w:author="ERCOT" w:date="2025-07-16T16:43:00Z" w16du:dateUtc="2025-07-16T21:43:00Z">
        <w:r w:rsidRPr="0099249A" w:rsidDel="0050428A">
          <w:rPr>
            <w:color w:val="000000"/>
          </w:rPr>
          <w:delText xml:space="preserve">ontrollable </w:delText>
        </w:r>
      </w:del>
      <w:r w:rsidRPr="0099249A">
        <w:rPr>
          <w:color w:val="000000"/>
        </w:rPr>
        <w:t>L</w:t>
      </w:r>
      <w:del w:id="161" w:author="ERCOT" w:date="2025-07-16T16:43:00Z" w16du:dateUtc="2025-07-16T21:43:00Z">
        <w:r w:rsidRPr="0099249A" w:rsidDel="0050428A">
          <w:rPr>
            <w:color w:val="000000"/>
          </w:rPr>
          <w:delText xml:space="preserve">oad </w:delText>
        </w:r>
      </w:del>
      <w:r w:rsidRPr="0099249A">
        <w:rPr>
          <w:color w:val="000000"/>
        </w:rPr>
        <w:t>R</w:t>
      </w:r>
      <w:del w:id="162" w:author="ERCOT" w:date="2025-07-16T16:43:00Z" w16du:dateUtc="2025-07-16T21:43:00Z">
        <w:r w:rsidRPr="0099249A" w:rsidDel="0050428A">
          <w:rPr>
            <w:color w:val="000000"/>
          </w:rPr>
          <w:delText>esource</w:delText>
        </w:r>
      </w:del>
      <w:r w:rsidRPr="0099249A">
        <w:rPr>
          <w:color w:val="000000"/>
        </w:rPr>
        <w:t xml:space="preserve"> on a monthly basis.  ERCOT shall post on the Market Information System (MIS) Certified area the MW limit for each Resource qualified to provide RRS by the 10</w:t>
      </w:r>
      <w:r w:rsidRPr="0099249A">
        <w:rPr>
          <w:color w:val="000000"/>
          <w:vertAlign w:val="superscript"/>
        </w:rPr>
        <w:t>th</w:t>
      </w:r>
      <w:r w:rsidRPr="0099249A">
        <w:rPr>
          <w:color w:val="000000"/>
        </w:rPr>
        <w:t xml:space="preserve"> day of each month.  These RRS limits will be effective in ERCOT systems </w:t>
      </w:r>
      <w:proofErr w:type="gramStart"/>
      <w:r w:rsidRPr="0099249A">
        <w:rPr>
          <w:color w:val="000000"/>
        </w:rPr>
        <w:t>coincident</w:t>
      </w:r>
      <w:proofErr w:type="gramEnd"/>
      <w:r w:rsidRPr="0099249A">
        <w:rPr>
          <w:color w:val="000000"/>
        </w:rPr>
        <w:t xml:space="preserve"> with first Network Model Database Load</w:t>
      </w:r>
      <w:r w:rsidRPr="0099249A">
        <w:rPr>
          <w:rStyle w:val="FootnoteReference"/>
          <w:color w:val="000000"/>
        </w:rPr>
        <w:footnoteReference w:id="3"/>
      </w:r>
      <w:r w:rsidRPr="0099249A">
        <w:rPr>
          <w:color w:val="000000"/>
        </w:rPr>
        <w:t xml:space="preserve"> two months later.</w:t>
      </w:r>
      <w:r>
        <w:rPr>
          <w:color w:val="000000"/>
        </w:rPr>
        <w:t xml:space="preserve"> </w:t>
      </w:r>
      <w:r w:rsidRPr="0099249A">
        <w:rPr>
          <w:color w:val="000000"/>
        </w:rPr>
        <w:t xml:space="preserve"> For example, ERCOT shall post the MW Limit for each Resource by January 10, 2020. </w:t>
      </w:r>
      <w:r>
        <w:rPr>
          <w:color w:val="000000"/>
        </w:rPr>
        <w:t xml:space="preserve"> </w:t>
      </w:r>
      <w:r w:rsidRPr="0099249A">
        <w:rPr>
          <w:color w:val="000000"/>
        </w:rPr>
        <w:t xml:space="preserve">These RRS Limits will be effective in ERCOT systems beginning March 4, 2020. </w:t>
      </w:r>
      <w:r>
        <w:rPr>
          <w:color w:val="000000"/>
        </w:rPr>
        <w:t xml:space="preserve"> </w:t>
      </w:r>
      <w:r w:rsidRPr="0099249A">
        <w:rPr>
          <w:color w:val="000000"/>
        </w:rPr>
        <w:t>These recalculated values will follow any threshold limitations as expressed in Section 3 above.</w:t>
      </w:r>
    </w:p>
    <w:p w14:paraId="776B7925" w14:textId="77777777" w:rsidR="00AD0543" w:rsidRPr="0099249A" w:rsidRDefault="00AD0543" w:rsidP="00AD0543">
      <w:pPr>
        <w:rPr>
          <w:color w:val="000000"/>
        </w:rPr>
      </w:pPr>
    </w:p>
    <w:p w14:paraId="711385D0" w14:textId="77777777" w:rsidR="00AD0543" w:rsidRPr="0099249A" w:rsidRDefault="00AD0543" w:rsidP="00AD0543">
      <w:pPr>
        <w:rPr>
          <w:color w:val="000000"/>
        </w:rPr>
      </w:pPr>
      <w:r w:rsidRPr="0099249A">
        <w:rPr>
          <w:color w:val="000000"/>
        </w:rPr>
        <w:t>If at the time of recalculation, a Generation Resource or C</w:t>
      </w:r>
      <w:del w:id="163" w:author="ERCOT" w:date="2025-07-16T16:43:00Z" w16du:dateUtc="2025-07-16T21:43:00Z">
        <w:r w:rsidRPr="0099249A" w:rsidDel="0050428A">
          <w:rPr>
            <w:color w:val="000000"/>
          </w:rPr>
          <w:delText xml:space="preserve">ontrollable </w:delText>
        </w:r>
      </w:del>
      <w:r w:rsidRPr="0099249A">
        <w:rPr>
          <w:color w:val="000000"/>
        </w:rPr>
        <w:t>L</w:t>
      </w:r>
      <w:del w:id="164" w:author="ERCOT" w:date="2025-07-16T16:43:00Z" w16du:dateUtc="2025-07-16T21:43:00Z">
        <w:r w:rsidRPr="0099249A" w:rsidDel="0050428A">
          <w:rPr>
            <w:color w:val="000000"/>
          </w:rPr>
          <w:delText xml:space="preserve">oad </w:delText>
        </w:r>
      </w:del>
      <w:r w:rsidRPr="0099249A">
        <w:rPr>
          <w:color w:val="000000"/>
        </w:rPr>
        <w:t>R</w:t>
      </w:r>
      <w:del w:id="165" w:author="ERCOT" w:date="2025-07-16T16:43:00Z" w16du:dateUtc="2025-07-16T21:43:00Z">
        <w:r w:rsidRPr="0099249A" w:rsidDel="0050428A">
          <w:rPr>
            <w:color w:val="000000"/>
          </w:rPr>
          <w:delText>esource</w:delText>
        </w:r>
      </w:del>
      <w:r w:rsidRPr="0099249A">
        <w:rPr>
          <w:color w:val="000000"/>
        </w:rPr>
        <w:t xml:space="preserve"> was previously limited due to any failure mentioned in Section 4 above, then the established RRS limit will continue to apply. </w:t>
      </w:r>
      <w:r>
        <w:rPr>
          <w:color w:val="000000"/>
        </w:rPr>
        <w:t xml:space="preserve"> </w:t>
      </w:r>
      <w:r w:rsidRPr="0099249A">
        <w:rPr>
          <w:color w:val="000000"/>
        </w:rPr>
        <w:t>In order to reset the RRS limit, Generation Resource or C</w:t>
      </w:r>
      <w:del w:id="166" w:author="ERCOT" w:date="2025-07-16T16:43:00Z" w16du:dateUtc="2025-07-16T21:43:00Z">
        <w:r w:rsidRPr="0099249A" w:rsidDel="0050428A">
          <w:rPr>
            <w:color w:val="000000"/>
          </w:rPr>
          <w:delText xml:space="preserve">ontrollable </w:delText>
        </w:r>
      </w:del>
      <w:r w:rsidRPr="0099249A">
        <w:rPr>
          <w:color w:val="000000"/>
        </w:rPr>
        <w:t>L</w:t>
      </w:r>
      <w:del w:id="167" w:author="ERCOT" w:date="2025-07-16T16:43:00Z" w16du:dateUtc="2025-07-16T21:43:00Z">
        <w:r w:rsidRPr="0099249A" w:rsidDel="0050428A">
          <w:rPr>
            <w:color w:val="000000"/>
          </w:rPr>
          <w:delText xml:space="preserve">oad </w:delText>
        </w:r>
      </w:del>
      <w:r w:rsidRPr="0099249A">
        <w:rPr>
          <w:color w:val="000000"/>
        </w:rPr>
        <w:t>R</w:t>
      </w:r>
      <w:del w:id="168" w:author="ERCOT" w:date="2025-07-16T16:43:00Z" w16du:dateUtc="2025-07-16T21:43:00Z">
        <w:r w:rsidRPr="0099249A" w:rsidDel="0050428A">
          <w:rPr>
            <w:color w:val="000000"/>
          </w:rPr>
          <w:delText>esource</w:delText>
        </w:r>
      </w:del>
      <w:r w:rsidRPr="0099249A">
        <w:rPr>
          <w:color w:val="000000"/>
        </w:rPr>
        <w:t xml:space="preserve"> may use dynamic models, droop performance tests, or documentation of an implemented corrective action plan to demonstrate that it is capable of carrying standard RRS limit as mentioned in Section 3 above.</w:t>
      </w:r>
    </w:p>
    <w:p w14:paraId="150162B1" w14:textId="77777777" w:rsidR="00AD0543" w:rsidRPr="0099249A" w:rsidRDefault="00AD0543" w:rsidP="00AD0543">
      <w:pPr>
        <w:rPr>
          <w:color w:val="000000"/>
        </w:rPr>
      </w:pPr>
    </w:p>
    <w:p w14:paraId="7133E9F4" w14:textId="77777777" w:rsidR="00AD0543" w:rsidRDefault="00AD0543" w:rsidP="00AD0543">
      <w:pPr>
        <w:pStyle w:val="Heading1"/>
        <w:numPr>
          <w:ilvl w:val="0"/>
          <w:numId w:val="0"/>
        </w:numPr>
        <w:ind w:left="360"/>
        <w:rPr>
          <w:color w:val="000000"/>
        </w:rPr>
      </w:pPr>
    </w:p>
    <w:p w14:paraId="6FA324AF" w14:textId="77777777" w:rsidR="00AD0543" w:rsidRDefault="00AD0543" w:rsidP="00AD0543"/>
    <w:p w14:paraId="60C32EE8" w14:textId="77777777" w:rsidR="00AD0543" w:rsidRPr="0099249A" w:rsidRDefault="00AD0543" w:rsidP="00AD0543"/>
    <w:p w14:paraId="3AEB5253" w14:textId="77777777" w:rsidR="00AD0543" w:rsidRPr="0099249A" w:rsidRDefault="00AD0543" w:rsidP="00AD0543">
      <w:pPr>
        <w:rPr>
          <w:color w:val="000000"/>
        </w:rPr>
      </w:pPr>
    </w:p>
    <w:p w14:paraId="50E3936A" w14:textId="77777777" w:rsidR="00AD0543" w:rsidRPr="00AD0543" w:rsidRDefault="00AD0543" w:rsidP="00AD0543">
      <w:pPr>
        <w:pStyle w:val="Heading1"/>
        <w:numPr>
          <w:ilvl w:val="0"/>
          <w:numId w:val="0"/>
        </w:numPr>
        <w:rPr>
          <w:color w:val="000000"/>
        </w:rPr>
      </w:pPr>
      <w:r w:rsidRPr="00AD0543">
        <w:rPr>
          <w:color w:val="000000"/>
          <w:szCs w:val="24"/>
        </w:rPr>
        <w:t>Appendix RRS Limit Decision Tree</w:t>
      </w:r>
    </w:p>
    <w:p w14:paraId="459B2405" w14:textId="77777777" w:rsidR="00AD0543" w:rsidRPr="0099249A" w:rsidRDefault="00AD0543" w:rsidP="00AD0543">
      <w:pPr>
        <w:rPr>
          <w:color w:val="000000"/>
        </w:rPr>
      </w:pPr>
      <w:r w:rsidRPr="0099249A">
        <w:rPr>
          <w:color w:val="000000"/>
        </w:rPr>
        <w:t>The diagram below describes at a high level the decision tree</w:t>
      </w:r>
      <w:proofErr w:type="gramStart"/>
      <w:r w:rsidRPr="0099249A">
        <w:rPr>
          <w:color w:val="000000"/>
        </w:rPr>
        <w:t xml:space="preserve"> this</w:t>
      </w:r>
      <w:proofErr w:type="gramEnd"/>
      <w:r w:rsidRPr="0099249A">
        <w:rPr>
          <w:color w:val="000000"/>
        </w:rPr>
        <w:t xml:space="preserve"> procedure will compute a RRS limit for every Generation Resource. </w:t>
      </w:r>
      <w:r>
        <w:rPr>
          <w:color w:val="000000"/>
        </w:rPr>
        <w:t xml:space="preserve"> </w:t>
      </w:r>
      <w:r w:rsidRPr="0099249A">
        <w:rPr>
          <w:color w:val="000000"/>
        </w:rPr>
        <w:t>In the event there is a conflict between the diagram below and text stated in the sections above, the language stated in text above takes precedence.</w:t>
      </w:r>
    </w:p>
    <w:p w14:paraId="6BC1BDD6" w14:textId="51C561AE" w:rsidR="00AD0543" w:rsidRDefault="00097A9E" w:rsidP="00AD0543">
      <w:r>
        <w:rPr>
          <w:noProof/>
        </w:rPr>
        <mc:AlternateContent>
          <mc:Choice Requires="wpg">
            <w:drawing>
              <wp:anchor distT="0" distB="0" distL="114300" distR="114300" simplePos="0" relativeHeight="251661312" behindDoc="0" locked="0" layoutInCell="1" allowOverlap="1" wp14:anchorId="773390B3" wp14:editId="434BE60D">
                <wp:simplePos x="0" y="0"/>
                <wp:positionH relativeFrom="margin">
                  <wp:posOffset>14605</wp:posOffset>
                </wp:positionH>
                <wp:positionV relativeFrom="paragraph">
                  <wp:posOffset>93980</wp:posOffset>
                </wp:positionV>
                <wp:extent cx="5788025" cy="5926455"/>
                <wp:effectExtent l="19050" t="0" r="3175" b="0"/>
                <wp:wrapNone/>
                <wp:docPr id="144187869"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8025" cy="5926455"/>
                          <a:chOff x="0" y="0"/>
                          <a:chExt cx="6480312" cy="6615127"/>
                        </a:xfrm>
                      </wpg:grpSpPr>
                      <wps:wsp>
                        <wps:cNvPr id="29" name="Straight Arrow Connector 29"/>
                        <wps:cNvCnPr/>
                        <wps:spPr>
                          <a:xfrm>
                            <a:off x="1272209" y="3085106"/>
                            <a:ext cx="0" cy="708025"/>
                          </a:xfrm>
                          <a:prstGeom prst="straightConnector1">
                            <a:avLst/>
                          </a:prstGeom>
                          <a:noFill/>
                          <a:ln w="6350" cap="flat" cmpd="sng" algn="ctr">
                            <a:solidFill>
                              <a:srgbClr val="4472C4"/>
                            </a:solidFill>
                            <a:prstDash val="solid"/>
                            <a:miter lim="800000"/>
                            <a:tailEnd type="triangle"/>
                          </a:ln>
                          <a:effectLst/>
                        </wps:spPr>
                        <wps:bodyPr/>
                      </wps:wsp>
                      <wpg:grpSp>
                        <wpg:cNvPr id="1956896531" name="Group 30"/>
                        <wpg:cNvGrpSpPr/>
                        <wpg:grpSpPr>
                          <a:xfrm>
                            <a:off x="0" y="0"/>
                            <a:ext cx="6480312" cy="6615127"/>
                            <a:chOff x="0" y="0"/>
                            <a:chExt cx="6480312" cy="6615127"/>
                          </a:xfrm>
                        </wpg:grpSpPr>
                        <wps:wsp>
                          <wps:cNvPr id="35" name="Rounded Rectangle 35"/>
                          <wps:cNvSpPr/>
                          <wps:spPr>
                            <a:xfrm>
                              <a:off x="548640" y="0"/>
                              <a:ext cx="1454785" cy="755015"/>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0311CBC0" w14:textId="77777777" w:rsidR="00AD0543" w:rsidRPr="004A696E" w:rsidRDefault="00AD0543" w:rsidP="00AD0543">
                                <w:pPr>
                                  <w:jc w:val="center"/>
                                  <w:rPr>
                                    <w:sz w:val="18"/>
                                    <w:szCs w:val="18"/>
                                  </w:rPr>
                                </w:pPr>
                                <w:r w:rsidRPr="004A696E">
                                  <w:rPr>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Straight Arrow Connector 36"/>
                          <wps:cNvCnPr/>
                          <wps:spPr>
                            <a:xfrm>
                              <a:off x="1264257" y="747423"/>
                              <a:ext cx="0" cy="708025"/>
                            </a:xfrm>
                            <a:prstGeom prst="straightConnector1">
                              <a:avLst/>
                            </a:prstGeom>
                            <a:noFill/>
                            <a:ln w="6350" cap="flat" cmpd="sng" algn="ctr">
                              <a:solidFill>
                                <a:srgbClr val="4472C4"/>
                              </a:solidFill>
                              <a:prstDash val="solid"/>
                              <a:miter lim="800000"/>
                              <a:tailEnd type="triangle"/>
                            </a:ln>
                            <a:effectLst/>
                          </wps:spPr>
                          <wps:bodyPr/>
                        </wps:wsp>
                        <wps:wsp>
                          <wps:cNvPr id="37" name="Flowchart: Decision 37"/>
                          <wps:cNvSpPr/>
                          <wps:spPr>
                            <a:xfrm>
                              <a:off x="0" y="1455089"/>
                              <a:ext cx="2544418" cy="1630018"/>
                            </a:xfrm>
                            <a:prstGeom prst="flowChartDecision">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5CC24377" w14:textId="77777777" w:rsidR="00AD0543" w:rsidRPr="004A696E" w:rsidRDefault="00AD0543" w:rsidP="00AD0543">
                                <w:pPr>
                                  <w:jc w:val="center"/>
                                  <w:rPr>
                                    <w:sz w:val="18"/>
                                    <w:szCs w:val="18"/>
                                  </w:rPr>
                                </w:pPr>
                                <w:r w:rsidRPr="004A696E">
                                  <w:rPr>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Flowchart: Decision 38"/>
                          <wps:cNvSpPr/>
                          <wps:spPr>
                            <a:xfrm>
                              <a:off x="270344" y="3800724"/>
                              <a:ext cx="2011377" cy="1311965"/>
                            </a:xfrm>
                            <a:prstGeom prst="flowChartDecision">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23A30759" w14:textId="77777777" w:rsidR="00AD0543" w:rsidRPr="004A696E" w:rsidRDefault="00AD0543" w:rsidP="00AD0543">
                                <w:pPr>
                                  <w:jc w:val="center"/>
                                  <w:rPr>
                                    <w:sz w:val="18"/>
                                    <w:szCs w:val="18"/>
                                  </w:rPr>
                                </w:pPr>
                                <w:r w:rsidRPr="004A696E">
                                  <w:rPr>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raight Arrow Connector 39"/>
                          <wps:cNvCnPr/>
                          <wps:spPr>
                            <a:xfrm>
                              <a:off x="1272209" y="5120640"/>
                              <a:ext cx="0" cy="708025"/>
                            </a:xfrm>
                            <a:prstGeom prst="straightConnector1">
                              <a:avLst/>
                            </a:prstGeom>
                            <a:noFill/>
                            <a:ln w="6350" cap="flat" cmpd="sng" algn="ctr">
                              <a:solidFill>
                                <a:srgbClr val="4472C4"/>
                              </a:solidFill>
                              <a:prstDash val="solid"/>
                              <a:miter lim="800000"/>
                              <a:tailEnd type="triangle"/>
                            </a:ln>
                            <a:effectLst/>
                          </wps:spPr>
                          <wps:bodyPr/>
                        </wps:wsp>
                        <wps:wsp>
                          <wps:cNvPr id="40" name="Rounded Rectangle 40"/>
                          <wps:cNvSpPr/>
                          <wps:spPr>
                            <a:xfrm>
                              <a:off x="548640" y="5852160"/>
                              <a:ext cx="1455088" cy="755374"/>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405DA704" w14:textId="77777777" w:rsidR="00AD0543" w:rsidRPr="004A696E" w:rsidRDefault="00AD0543" w:rsidP="00AD0543">
                                <w:pPr>
                                  <w:jc w:val="center"/>
                                  <w:rPr>
                                    <w:sz w:val="18"/>
                                    <w:szCs w:val="18"/>
                                  </w:rPr>
                                </w:pPr>
                                <w:r w:rsidRPr="004A696E">
                                  <w:rPr>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raight Arrow Connector 41"/>
                          <wps:cNvCnPr/>
                          <wps:spPr>
                            <a:xfrm flipV="1">
                              <a:off x="2544417" y="2258171"/>
                              <a:ext cx="1081985" cy="7951"/>
                            </a:xfrm>
                            <a:prstGeom prst="straightConnector1">
                              <a:avLst/>
                            </a:prstGeom>
                            <a:noFill/>
                            <a:ln w="6350" cap="flat" cmpd="sng" algn="ctr">
                              <a:solidFill>
                                <a:srgbClr val="4472C4"/>
                              </a:solidFill>
                              <a:prstDash val="solid"/>
                              <a:miter lim="800000"/>
                              <a:tailEnd type="triangle"/>
                            </a:ln>
                            <a:effectLst/>
                          </wps:spPr>
                          <wps:bodyPr/>
                        </wps:wsp>
                        <wps:wsp>
                          <wps:cNvPr id="42" name="Flowchart: Decision 42"/>
                          <wps:cNvSpPr/>
                          <wps:spPr>
                            <a:xfrm>
                              <a:off x="3649649" y="1486894"/>
                              <a:ext cx="2083242" cy="1558456"/>
                            </a:xfrm>
                            <a:prstGeom prst="flowChartDecision">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63DD1B71" w14:textId="77777777" w:rsidR="00AD0543" w:rsidRPr="004A696E" w:rsidRDefault="00AD0543" w:rsidP="00AD0543">
                                <w:pPr>
                                  <w:jc w:val="center"/>
                                  <w:rPr>
                                    <w:sz w:val="18"/>
                                    <w:szCs w:val="18"/>
                                  </w:rPr>
                                </w:pPr>
                                <w:r w:rsidRPr="004A696E">
                                  <w:rPr>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Elbow Connector 43"/>
                          <wps:cNvCnPr/>
                          <wps:spPr>
                            <a:xfrm flipH="1">
                              <a:off x="1280160" y="3045350"/>
                              <a:ext cx="3410778" cy="548640"/>
                            </a:xfrm>
                            <a:prstGeom prst="bentConnector3">
                              <a:avLst>
                                <a:gd name="adj1" fmla="val 106"/>
                              </a:avLst>
                            </a:prstGeom>
                            <a:noFill/>
                            <a:ln w="6350" cap="flat" cmpd="sng" algn="ctr">
                              <a:solidFill>
                                <a:srgbClr val="4472C4"/>
                              </a:solidFill>
                              <a:prstDash val="solid"/>
                              <a:miter lim="800000"/>
                            </a:ln>
                            <a:effectLst/>
                          </wps:spPr>
                          <wps:bodyPr/>
                        </wps:wsp>
                        <wps:wsp>
                          <wps:cNvPr id="44" name="Rounded Rectangle 44"/>
                          <wps:cNvSpPr/>
                          <wps:spPr>
                            <a:xfrm>
                              <a:off x="3140765" y="5860112"/>
                              <a:ext cx="1454785" cy="755015"/>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3472B9D5" w14:textId="77777777" w:rsidR="00AD0543" w:rsidRPr="004A696E" w:rsidRDefault="00AD0543" w:rsidP="00AD0543">
                                <w:pPr>
                                  <w:jc w:val="center"/>
                                  <w:rPr>
                                    <w:sz w:val="18"/>
                                    <w:szCs w:val="18"/>
                                  </w:rPr>
                                </w:pPr>
                                <w:r w:rsidRPr="004A696E">
                                  <w:rPr>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Rounded Rectangle 45"/>
                          <wps:cNvSpPr/>
                          <wps:spPr>
                            <a:xfrm>
                              <a:off x="5025224" y="5828306"/>
                              <a:ext cx="1455088" cy="755374"/>
                            </a:xfrm>
                            <a:prstGeom prst="round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304FFCEB" w14:textId="77777777" w:rsidR="00AD0543" w:rsidRPr="004A696E" w:rsidRDefault="00AD0543" w:rsidP="00AD0543">
                                <w:pPr>
                                  <w:jc w:val="center"/>
                                  <w:rPr>
                                    <w:sz w:val="18"/>
                                    <w:szCs w:val="18"/>
                                  </w:rPr>
                                </w:pPr>
                                <w:r w:rsidRPr="004A696E">
                                  <w:rPr>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Elbow Connector 46"/>
                          <wps:cNvCnPr/>
                          <wps:spPr>
                            <a:xfrm>
                              <a:off x="2289976" y="4444779"/>
                              <a:ext cx="1606163" cy="1415333"/>
                            </a:xfrm>
                            <a:prstGeom prst="bentConnector3">
                              <a:avLst>
                                <a:gd name="adj1" fmla="val 99773"/>
                              </a:avLst>
                            </a:prstGeom>
                            <a:noFill/>
                            <a:ln w="6350" cap="flat" cmpd="sng" algn="ctr">
                              <a:solidFill>
                                <a:srgbClr val="4472C4"/>
                              </a:solidFill>
                              <a:prstDash val="solid"/>
                              <a:miter lim="800000"/>
                              <a:tailEnd type="triangle"/>
                            </a:ln>
                            <a:effectLst/>
                          </wps:spPr>
                          <wps:bodyPr/>
                        </wps:wsp>
                        <wps:wsp>
                          <wps:cNvPr id="47" name="Elbow Connector 47"/>
                          <wps:cNvCnPr/>
                          <wps:spPr>
                            <a:xfrm>
                              <a:off x="5709037" y="2266122"/>
                              <a:ext cx="45719" cy="3562543"/>
                            </a:xfrm>
                            <a:prstGeom prst="bentConnector3">
                              <a:avLst>
                                <a:gd name="adj1" fmla="val 98390"/>
                              </a:avLst>
                            </a:prstGeom>
                            <a:noFill/>
                            <a:ln w="6350" cap="flat" cmpd="sng" algn="ctr">
                              <a:solidFill>
                                <a:srgbClr val="4472C4"/>
                              </a:solidFill>
                              <a:prstDash val="solid"/>
                              <a:miter lim="800000"/>
                              <a:tailEnd type="triangle"/>
                            </a:ln>
                            <a:effectLst/>
                          </wps:spPr>
                          <wps:bodyPr/>
                        </wps:wsp>
                        <wps:wsp>
                          <wps:cNvPr id="48" name="Rectangle 48"/>
                          <wps:cNvSpPr/>
                          <wps:spPr>
                            <a:xfrm>
                              <a:off x="2496710" y="1948070"/>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07A6835D" w14:textId="77777777" w:rsidR="00AD0543" w:rsidRPr="00A26620" w:rsidRDefault="00AD0543" w:rsidP="00AD0543">
                                <w:pP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Rectangle 49"/>
                          <wps:cNvSpPr/>
                          <wps:spPr>
                            <a:xfrm>
                              <a:off x="1335819" y="5160397"/>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1A0A3EE9" w14:textId="77777777" w:rsidR="00AD0543" w:rsidRPr="00A26620" w:rsidRDefault="00AD0543" w:rsidP="00AD054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50"/>
                          <wps:cNvSpPr/>
                          <wps:spPr>
                            <a:xfrm>
                              <a:off x="4738977" y="3045350"/>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161C25FF" w14:textId="77777777" w:rsidR="00AD0543" w:rsidRPr="00A26620" w:rsidRDefault="00AD0543" w:rsidP="00AD0543">
                                <w:pPr>
                                  <w:jc w:val="center"/>
                                  <w:rPr>
                                    <w:sz w:val="18"/>
                                  </w:rPr>
                                </w:pPr>
                                <w:r w:rsidRPr="00A26620">
                                  <w:rPr>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Rectangle 51"/>
                          <wps:cNvSpPr/>
                          <wps:spPr>
                            <a:xfrm>
                              <a:off x="2289976" y="4150581"/>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50EA67B3" w14:textId="77777777" w:rsidR="00AD0543" w:rsidRPr="00A26620" w:rsidRDefault="00AD0543" w:rsidP="00AD054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52"/>
                          <wps:cNvSpPr/>
                          <wps:spPr>
                            <a:xfrm>
                              <a:off x="5732890" y="1979875"/>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4B99237B" w14:textId="77777777" w:rsidR="00AD0543" w:rsidRPr="00A26620" w:rsidRDefault="00AD0543" w:rsidP="00AD054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 name="Rectangle 53"/>
                          <wps:cNvSpPr/>
                          <wps:spPr>
                            <a:xfrm>
                              <a:off x="1335819" y="3101009"/>
                              <a:ext cx="246490" cy="246490"/>
                            </a:xfrm>
                            <a:prstGeom prst="rect">
                              <a:avLst/>
                            </a:prstGeom>
                            <a:solidFill>
                              <a:srgbClr val="4472C4">
                                <a:lumMod val="20000"/>
                                <a:lumOff val="80000"/>
                              </a:srgbClr>
                            </a:solidFill>
                            <a:ln w="12700" cap="flat" cmpd="sng" algn="ctr">
                              <a:solidFill>
                                <a:srgbClr val="4472C4">
                                  <a:shade val="50000"/>
                                </a:srgbClr>
                              </a:solidFill>
                              <a:prstDash val="solid"/>
                              <a:miter lim="800000"/>
                            </a:ln>
                            <a:effectLst/>
                          </wps:spPr>
                          <wps:txbx>
                            <w:txbxContent>
                              <w:p w14:paraId="4CF2FD46" w14:textId="77777777" w:rsidR="00AD0543" w:rsidRPr="00A26620" w:rsidRDefault="00AD0543" w:rsidP="00AD0543">
                                <w:pPr>
                                  <w:jc w:val="center"/>
                                  <w:rPr>
                                    <w:sz w:val="18"/>
                                  </w:rPr>
                                </w:pPr>
                                <w:r>
                                  <w:rPr>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773390B3" id="Group 14" o:spid="_x0000_s1043" style="position:absolute;margin-left:1.15pt;margin-top:7.4pt;width:455.75pt;height:466.65pt;z-index:25166131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">
                <v:shapetype id="_x0000_t32" coordsize="21600,21600" o:spt="32" o:oned="t" path="m,l21600,21600e" filled="f">
                  <v:path arrowok="t" fillok="f" o:connecttype="none"/>
                  <o:lock v:ext="edit" shapetype="t"/>
                </v:shapetype>
                <v:shape id="Straight Arrow Connector 29" o:spid="_x0000_s1044" type="#_x0000_t32" style="position:absolute;left:12722;top:30851;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" strokecolor="#4472c4" strokeweight=".5pt">
                  <v:stroke endarrow="block" joinstyle="miter"/>
                </v:shape>
                <v:group id="Group 30" o:spid="_x0000_s1045" style="position:absolute;width:64803;height:66151" coordsize="64803,66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">
                  <v:roundrect id="Rounded Rectangle 35" o:spid="_x0000_s1046" style="position:absolute;left:5486;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" fillcolor="#dae3f3" strokecolor="#2f528f" strokeweight="1pt">
                    <v:stroke joinstyle="miter"/>
                    <v:textbox>
                      <w:txbxContent>
                        <w:p w14:paraId="0311CBC0" w14:textId="77777777" w:rsidR="00AD0543" w:rsidRPr="004A696E" w:rsidRDefault="00AD0543" w:rsidP="00AD0543">
                          <w:pPr>
                            <w:jc w:val="center"/>
                            <w:rPr>
                              <w:sz w:val="18"/>
                              <w:szCs w:val="18"/>
                            </w:rPr>
                          </w:pPr>
                          <w:r w:rsidRPr="004A696E">
                            <w:rPr>
                              <w:sz w:val="18"/>
                              <w:szCs w:val="18"/>
                            </w:rPr>
                            <w:t>Monthly RRS Limit Calculation for a Generation Resource</w:t>
                          </w:r>
                        </w:p>
                      </w:txbxContent>
                    </v:textbox>
                  </v:roundrect>
                  <v:shape id="Straight Arrow Connector 36" o:spid="_x0000_s1047" type="#_x0000_t32" style="position:absolute;left:12642;top:7474;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" strokecolor="#4472c4"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48" type="#_x0000_t110" style="position:absolute;top:14550;width:25444;height:163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" fillcolor="#dae3f3" strokecolor="#2f528f" strokeweight="1pt">
                    <v:textbox>
                      <w:txbxContent>
                        <w:p w14:paraId="5CC24377" w14:textId="77777777" w:rsidR="00AD0543" w:rsidRPr="004A696E" w:rsidRDefault="00AD0543" w:rsidP="00AD0543">
                          <w:pPr>
                            <w:jc w:val="center"/>
                            <w:rPr>
                              <w:sz w:val="18"/>
                              <w:szCs w:val="18"/>
                            </w:rPr>
                          </w:pPr>
                          <w:r w:rsidRPr="004A696E">
                            <w:rPr>
                              <w:sz w:val="18"/>
                              <w:szCs w:val="18"/>
                            </w:rPr>
                            <w:t>Is the Generation Resource currently limited due to previous failure?</w:t>
                          </w:r>
                        </w:p>
                      </w:txbxContent>
                    </v:textbox>
                  </v:shape>
                  <v:shape id="Flowchart: Decision 38" o:spid="_x0000_s1049" type="#_x0000_t110" style="position:absolute;left:2703;top:38007;width:20114;height:131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" fillcolor="#dae3f3" strokecolor="#2f528f" strokeweight="1pt">
                    <v:textbox>
                      <w:txbxContent>
                        <w:p w14:paraId="23A30759" w14:textId="77777777" w:rsidR="00AD0543" w:rsidRPr="004A696E" w:rsidRDefault="00AD0543" w:rsidP="00AD0543">
                          <w:pPr>
                            <w:jc w:val="center"/>
                            <w:rPr>
                              <w:sz w:val="18"/>
                              <w:szCs w:val="18"/>
                            </w:rPr>
                          </w:pPr>
                          <w:r w:rsidRPr="004A696E">
                            <w:rPr>
                              <w:sz w:val="18"/>
                              <w:szCs w:val="18"/>
                            </w:rPr>
                            <w:t>Entry criteria* met?</w:t>
                          </w:r>
                        </w:p>
                      </w:txbxContent>
                    </v:textbox>
                  </v:shape>
                  <v:shape id="Straight Arrow Connector 39" o:spid="_x0000_s1050" type="#_x0000_t32" style="position:absolute;left:12722;top:51206;width:0;height:70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" strokecolor="#4472c4" strokeweight=".5pt">
                    <v:stroke endarrow="block" joinstyle="miter"/>
                  </v:shape>
                  <v:roundrect id="Rounded Rectangle 40" o:spid="_x0000_s1051" style="position:absolute;left:5486;top:58521;width:14551;height:755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" fillcolor="#dae3f3" strokecolor="#2f528f" strokeweight="1pt">
                    <v:stroke joinstyle="miter"/>
                    <v:textbox>
                      <w:txbxContent>
                        <w:p w14:paraId="405DA704" w14:textId="77777777" w:rsidR="00AD0543" w:rsidRPr="004A696E" w:rsidRDefault="00AD0543" w:rsidP="00AD0543">
                          <w:pPr>
                            <w:jc w:val="center"/>
                            <w:rPr>
                              <w:sz w:val="18"/>
                              <w:szCs w:val="18"/>
                            </w:rPr>
                          </w:pPr>
                          <w:r w:rsidRPr="004A696E">
                            <w:rPr>
                              <w:sz w:val="18"/>
                              <w:szCs w:val="18"/>
                            </w:rPr>
                            <w:t>Compute new RRS Limit and post</w:t>
                          </w:r>
                        </w:p>
                      </w:txbxContent>
                    </v:textbox>
                  </v:roundrect>
                  <v:shape id="Straight Arrow Connector 41" o:spid="_x0000_s1052" type="#_x0000_t32" style="position:absolute;left:25444;top:22581;width:10820;height: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" strokecolor="#4472c4" strokeweight=".5pt">
                    <v:stroke endarrow="block" joinstyle="miter"/>
                  </v:shape>
                  <v:shape id="Flowchart: Decision 42" o:spid="_x0000_s1053" type="#_x0000_t110" style="position:absolute;left:36496;top:14868;width:20832;height:15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" fillcolor="#dae3f3" strokecolor="#2f528f" strokeweight="1pt">
                    <v:textbox>
                      <w:txbxContent>
                        <w:p w14:paraId="63DD1B71" w14:textId="77777777" w:rsidR="00AD0543" w:rsidRPr="004A696E" w:rsidRDefault="00AD0543" w:rsidP="00AD0543">
                          <w:pPr>
                            <w:jc w:val="center"/>
                            <w:rPr>
                              <w:sz w:val="18"/>
                              <w:szCs w:val="18"/>
                            </w:rPr>
                          </w:pPr>
                          <w:r w:rsidRPr="004A696E">
                            <w:rPr>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54" type="#_x0000_t34" style="position:absolute;left:12801;top:30453;width:34108;height:5486;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" adj="23" strokecolor="#4472c4" strokeweight=".5pt"/>
                  <v:roundrect id="Rounded Rectangle 44" o:spid="_x0000_s1055" style="position:absolute;left:31407;top:58601;width:14548;height:75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" fillcolor="#dae3f3" strokecolor="#2f528f" strokeweight="1pt">
                    <v:stroke joinstyle="miter"/>
                    <v:textbox>
                      <w:txbxContent>
                        <w:p w14:paraId="3472B9D5" w14:textId="77777777" w:rsidR="00AD0543" w:rsidRPr="004A696E" w:rsidRDefault="00AD0543" w:rsidP="00AD0543">
                          <w:pPr>
                            <w:jc w:val="center"/>
                            <w:rPr>
                              <w:sz w:val="18"/>
                              <w:szCs w:val="18"/>
                            </w:rPr>
                          </w:pPr>
                          <w:r w:rsidRPr="004A696E">
                            <w:rPr>
                              <w:sz w:val="18"/>
                              <w:szCs w:val="18"/>
                            </w:rPr>
                            <w:t>Set RRS Limit to 20% and post</w:t>
                          </w:r>
                        </w:p>
                      </w:txbxContent>
                    </v:textbox>
                  </v:roundrect>
                  <v:roundrect id="Rounded Rectangle 45" o:spid="_x0000_s1056" style="position:absolute;left:50252;top:58283;width:14551;height:755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" fillcolor="#dae3f3" strokecolor="#2f528f" strokeweight="1pt">
                    <v:stroke joinstyle="miter"/>
                    <v:textbox>
                      <w:txbxContent>
                        <w:p w14:paraId="304FFCEB" w14:textId="77777777" w:rsidR="00AD0543" w:rsidRPr="004A696E" w:rsidRDefault="00AD0543" w:rsidP="00AD0543">
                          <w:pPr>
                            <w:jc w:val="center"/>
                            <w:rPr>
                              <w:sz w:val="18"/>
                              <w:szCs w:val="18"/>
                            </w:rPr>
                          </w:pPr>
                          <w:r w:rsidRPr="004A696E">
                            <w:rPr>
                              <w:sz w:val="18"/>
                              <w:szCs w:val="18"/>
                            </w:rPr>
                            <w:t>RRS Limit remains unchanged at prior limited value and post</w:t>
                          </w:r>
                        </w:p>
                      </w:txbxContent>
                    </v:textbox>
                  </v:roundrect>
                  <v:shape id="Elbow Connector 46" o:spid="_x0000_s1057" type="#_x0000_t34" style="position:absolute;left:22899;top:44447;width:16062;height:1415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" adj="21551" strokecolor="#4472c4" strokeweight=".5pt">
                    <v:stroke endarrow="block"/>
                  </v:shape>
                  <v:shape id="Elbow Connector 47" o:spid="_x0000_s1058" type="#_x0000_t34" style="position:absolute;left:57090;top:22661;width:457;height:3562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" adj="21252" strokecolor="#4472c4" strokeweight=".5pt">
                    <v:stroke endarrow="block"/>
                  </v:shape>
                  <v:rect id="Rectangle 48" o:spid="_x0000_s1059" style="position:absolute;left:24967;top:19480;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" fillcolor="#dae3f3" strokecolor="#2f528f" strokeweight="1pt">
                    <v:textbox>
                      <w:txbxContent>
                        <w:p w14:paraId="07A6835D" w14:textId="77777777" w:rsidR="00AD0543" w:rsidRPr="00A26620" w:rsidRDefault="00AD0543" w:rsidP="00AD0543">
                          <w:pPr>
                            <w:rPr>
                              <w:sz w:val="18"/>
                            </w:rPr>
                          </w:pPr>
                          <w:r w:rsidRPr="00A26620">
                            <w:rPr>
                              <w:sz w:val="18"/>
                            </w:rPr>
                            <w:t>Y</w:t>
                          </w:r>
                        </w:p>
                      </w:txbxContent>
                    </v:textbox>
                  </v:rect>
                  <v:rect id="Rectangle 49" o:spid="_x0000_s1060" style="position:absolute;left:13358;top:5160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" fillcolor="#dae3f3" strokecolor="#2f528f" strokeweight="1pt">
                    <v:textbox>
                      <w:txbxContent>
                        <w:p w14:paraId="1A0A3EE9" w14:textId="77777777" w:rsidR="00AD0543" w:rsidRPr="00A26620" w:rsidRDefault="00AD0543" w:rsidP="00AD0543">
                          <w:pPr>
                            <w:jc w:val="center"/>
                            <w:rPr>
                              <w:sz w:val="18"/>
                            </w:rPr>
                          </w:pPr>
                          <w:r w:rsidRPr="00A26620">
                            <w:rPr>
                              <w:sz w:val="18"/>
                            </w:rPr>
                            <w:t>Y</w:t>
                          </w:r>
                        </w:p>
                      </w:txbxContent>
                    </v:textbox>
                  </v:rect>
                  <v:rect id="Rectangle 50" o:spid="_x0000_s1061" style="position:absolute;left:47389;top:30453;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" fillcolor="#dae3f3" strokecolor="#2f528f" strokeweight="1pt">
                    <v:textbox>
                      <w:txbxContent>
                        <w:p w14:paraId="161C25FF" w14:textId="77777777" w:rsidR="00AD0543" w:rsidRPr="00A26620" w:rsidRDefault="00AD0543" w:rsidP="00AD0543">
                          <w:pPr>
                            <w:jc w:val="center"/>
                            <w:rPr>
                              <w:sz w:val="18"/>
                            </w:rPr>
                          </w:pPr>
                          <w:r w:rsidRPr="00A26620">
                            <w:rPr>
                              <w:sz w:val="18"/>
                            </w:rPr>
                            <w:t>Y</w:t>
                          </w:r>
                        </w:p>
                      </w:txbxContent>
                    </v:textbox>
                  </v:rect>
                  <v:rect id="Rectangle 51" o:spid="_x0000_s1062" style="position:absolute;left:22899;top:41505;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" fillcolor="#dae3f3" strokecolor="#2f528f" strokeweight="1pt">
                    <v:textbox>
                      <w:txbxContent>
                        <w:p w14:paraId="50EA67B3" w14:textId="77777777" w:rsidR="00AD0543" w:rsidRPr="00A26620" w:rsidRDefault="00AD0543" w:rsidP="00AD0543">
                          <w:pPr>
                            <w:jc w:val="center"/>
                            <w:rPr>
                              <w:sz w:val="18"/>
                            </w:rPr>
                          </w:pPr>
                          <w:r>
                            <w:rPr>
                              <w:sz w:val="18"/>
                            </w:rPr>
                            <w:t>N</w:t>
                          </w:r>
                        </w:p>
                      </w:txbxContent>
                    </v:textbox>
                  </v:rect>
                  <v:rect id="Rectangle 52" o:spid="_x0000_s1063" style="position:absolute;left:57328;top:19798;width:2465;height:24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" fillcolor="#dae3f3" strokecolor="#2f528f" strokeweight="1pt">
                    <v:textbox>
                      <w:txbxContent>
                        <w:p w14:paraId="4B99237B" w14:textId="77777777" w:rsidR="00AD0543" w:rsidRPr="00A26620" w:rsidRDefault="00AD0543" w:rsidP="00AD0543">
                          <w:pPr>
                            <w:jc w:val="center"/>
                            <w:rPr>
                              <w:sz w:val="18"/>
                            </w:rPr>
                          </w:pPr>
                          <w:r>
                            <w:rPr>
                              <w:sz w:val="18"/>
                            </w:rPr>
                            <w:t>N</w:t>
                          </w:r>
                        </w:p>
                      </w:txbxContent>
                    </v:textbox>
                  </v:rect>
                  <v:rect id="Rectangle 53" o:spid="_x0000_s1064" style="position:absolute;left:13358;top:31010;width:2465;height:24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" fillcolor="#dae3f3" strokecolor="#2f528f" strokeweight="1pt">
                    <v:textbox>
                      <w:txbxContent>
                        <w:p w14:paraId="4CF2FD46" w14:textId="77777777" w:rsidR="00AD0543" w:rsidRPr="00A26620" w:rsidRDefault="00AD0543" w:rsidP="00AD0543">
                          <w:pPr>
                            <w:jc w:val="center"/>
                            <w:rPr>
                              <w:sz w:val="18"/>
                            </w:rPr>
                          </w:pPr>
                          <w:r>
                            <w:rPr>
                              <w:sz w:val="18"/>
                            </w:rPr>
                            <w:t>N</w:t>
                          </w:r>
                        </w:p>
                      </w:txbxContent>
                    </v:textbox>
                  </v:rect>
                </v:group>
                <w10:wrap anchorx="margin"/>
              </v:group>
            </w:pict>
          </mc:Fallback>
        </mc:AlternateContent>
      </w:r>
    </w:p>
    <w:p w14:paraId="029CBBC6" w14:textId="77777777" w:rsidR="00AD0543" w:rsidRPr="00A4479D" w:rsidRDefault="00AD0543" w:rsidP="00AD0543"/>
    <w:p w14:paraId="51DC4650" w14:textId="7079897F" w:rsidR="00AD0543" w:rsidRPr="00EF6947" w:rsidRDefault="00097A9E" w:rsidP="00AD0543">
      <w:r>
        <w:rPr>
          <w:noProof/>
        </w:rPr>
        <mc:AlternateContent>
          <mc:Choice Requires="wps">
            <w:drawing>
              <wp:anchor distT="45720" distB="45720" distL="114300" distR="114300" simplePos="0" relativeHeight="251662336" behindDoc="0" locked="0" layoutInCell="1" allowOverlap="1" wp14:anchorId="10432841" wp14:editId="63773D5A">
                <wp:simplePos x="0" y="0"/>
                <wp:positionH relativeFrom="column">
                  <wp:posOffset>-59690</wp:posOffset>
                </wp:positionH>
                <wp:positionV relativeFrom="paragraph">
                  <wp:posOffset>5721985</wp:posOffset>
                </wp:positionV>
                <wp:extent cx="5986145" cy="231140"/>
                <wp:effectExtent l="0" t="0" r="0" b="0"/>
                <wp:wrapSquare wrapText="bothSides"/>
                <wp:docPr id="162974300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231140"/>
                        </a:xfrm>
                        <a:prstGeom prst="rect">
                          <a:avLst/>
                        </a:prstGeom>
                        <a:solidFill>
                          <a:srgbClr val="FFFFFF"/>
                        </a:solidFill>
                        <a:ln w="9525">
                          <a:noFill/>
                          <a:miter lim="800000"/>
                          <a:headEnd/>
                          <a:tailEnd/>
                        </a:ln>
                      </wps:spPr>
                      <wps:txbx>
                        <w:txbxContent>
                          <w:p w14:paraId="20EB4D3C" w14:textId="77777777" w:rsidR="00AD0543" w:rsidRPr="0099249A" w:rsidRDefault="00AD0543" w:rsidP="00AD0543">
                            <w:pPr>
                              <w:rPr>
                                <w:rFonts w:ascii="Calibri" w:hAnsi="Calibri" w:cs="Calibri"/>
                                <w:color w:val="000000"/>
                              </w:rPr>
                            </w:pPr>
                            <w:r w:rsidRPr="0099249A">
                              <w:rPr>
                                <w:rFonts w:ascii="Calibri" w:hAnsi="Calibri" w:cs="Calibri"/>
                                <w:color w:val="000000"/>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0432841" id="Text Box 13" o:spid="_x0000_s1065" type="#_x0000_t202" style="position:absolute;margin-left:-4.7pt;margin-top:450.55pt;width:471.35pt;height:18.2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" stroked="f">
                <v:textbox style="mso-fit-shape-to-text:t">
                  <w:txbxContent>
                    <w:p w14:paraId="20EB4D3C" w14:textId="77777777" w:rsidR="00AD0543" w:rsidRPr="0099249A" w:rsidRDefault="00AD0543" w:rsidP="00AD0543">
                      <w:pPr>
                        <w:rPr>
                          <w:rFonts w:ascii="Calibri" w:hAnsi="Calibri" w:cs="Calibri"/>
                          <w:color w:val="000000"/>
                        </w:rPr>
                      </w:pPr>
                      <w:r w:rsidRPr="0099249A">
                        <w:rPr>
                          <w:rFonts w:ascii="Calibri" w:hAnsi="Calibri" w:cs="Calibri"/>
                          <w:color w:val="000000"/>
                          <w:sz w:val="18"/>
                          <w:szCs w:val="18"/>
                        </w:rPr>
                        <w:t>*failed rolling average or score in last three evaluated events in two consecutive months &lt; 0.75</w:t>
                      </w:r>
                    </w:p>
                  </w:txbxContent>
                </v:textbox>
                <w10:wrap type="square"/>
              </v:shape>
            </w:pict>
          </mc:Fallback>
        </mc:AlternateContent>
      </w:r>
      <w:bookmarkEnd w:id="135"/>
    </w:p>
    <w:p w14:paraId="0A824B6D" w14:textId="77777777" w:rsidR="00AD0543" w:rsidRDefault="00AD0543" w:rsidP="00AD0543">
      <w:pPr>
        <w:pStyle w:val="Default"/>
        <w:spacing w:after="240"/>
        <w:rPr>
          <w:rFonts w:ascii="Times New Roman" w:hAnsi="Times New Roman" w:cs="Times New Roman"/>
        </w:rPr>
      </w:pPr>
    </w:p>
    <w:p w14:paraId="43944F57" w14:textId="77777777" w:rsidR="00AD0543" w:rsidRDefault="00AD0543" w:rsidP="00AD0543">
      <w:pPr>
        <w:pStyle w:val="Default"/>
        <w:spacing w:after="240"/>
        <w:rPr>
          <w:rFonts w:ascii="Times New Roman" w:hAnsi="Times New Roman" w:cs="Times New Roman"/>
        </w:rPr>
      </w:pPr>
    </w:p>
    <w:p w14:paraId="2BB4A608" w14:textId="77777777" w:rsidR="00AD0543" w:rsidRDefault="00AD0543" w:rsidP="00AD0543">
      <w:pPr>
        <w:pStyle w:val="Default"/>
        <w:spacing w:after="240"/>
        <w:rPr>
          <w:rFonts w:ascii="Times New Roman" w:hAnsi="Times New Roman" w:cs="Times New Roman"/>
        </w:rPr>
      </w:pPr>
    </w:p>
    <w:p w14:paraId="4C524A30" w14:textId="77777777" w:rsidR="00AD0543" w:rsidRDefault="00AD0543" w:rsidP="00AD0543">
      <w:pPr>
        <w:pStyle w:val="Default"/>
        <w:spacing w:after="240"/>
        <w:rPr>
          <w:rFonts w:ascii="Times New Roman" w:hAnsi="Times New Roman" w:cs="Times New Roman"/>
        </w:rPr>
      </w:pPr>
    </w:p>
    <w:p w14:paraId="0BF4DFA5" w14:textId="77777777" w:rsidR="00AD0543" w:rsidRDefault="00AD0543" w:rsidP="00AD0543">
      <w:pPr>
        <w:pStyle w:val="Default"/>
        <w:spacing w:after="240"/>
        <w:rPr>
          <w:rFonts w:ascii="Times New Roman" w:hAnsi="Times New Roman" w:cs="Times New Roman"/>
        </w:rPr>
      </w:pPr>
    </w:p>
    <w:p w14:paraId="4C346600" w14:textId="77777777" w:rsidR="00AD0543" w:rsidRDefault="00AD0543" w:rsidP="00AD0543">
      <w:pPr>
        <w:pStyle w:val="Default"/>
        <w:spacing w:after="240"/>
        <w:rPr>
          <w:rFonts w:ascii="Times New Roman" w:hAnsi="Times New Roman" w:cs="Times New Roman"/>
        </w:rPr>
      </w:pPr>
    </w:p>
    <w:p w14:paraId="1139FC86" w14:textId="77777777" w:rsidR="00AD0543" w:rsidRDefault="00AD0543" w:rsidP="00AD0543">
      <w:pPr>
        <w:pStyle w:val="Default"/>
        <w:spacing w:after="240"/>
        <w:rPr>
          <w:rFonts w:ascii="Times New Roman" w:hAnsi="Times New Roman" w:cs="Times New Roman"/>
        </w:rPr>
      </w:pPr>
    </w:p>
    <w:p w14:paraId="78995115" w14:textId="77777777" w:rsidR="00AD0543" w:rsidRDefault="00AD0543" w:rsidP="00AD0543">
      <w:pPr>
        <w:pStyle w:val="Default"/>
        <w:spacing w:after="240"/>
        <w:rPr>
          <w:rFonts w:ascii="Times New Roman" w:hAnsi="Times New Roman" w:cs="Times New Roman"/>
        </w:rPr>
      </w:pPr>
    </w:p>
    <w:p w14:paraId="2CC87982" w14:textId="77777777" w:rsidR="00AD0543" w:rsidRDefault="00AD0543" w:rsidP="00AD0543">
      <w:pPr>
        <w:pStyle w:val="Default"/>
        <w:spacing w:after="240"/>
        <w:rPr>
          <w:rFonts w:ascii="Times New Roman" w:hAnsi="Times New Roman" w:cs="Times New Roman"/>
        </w:rPr>
      </w:pPr>
    </w:p>
    <w:p w14:paraId="21EA32D7" w14:textId="77777777" w:rsidR="00AD0543" w:rsidRDefault="00AD0543" w:rsidP="00AD0543">
      <w:pPr>
        <w:pStyle w:val="Default"/>
        <w:spacing w:after="240"/>
        <w:rPr>
          <w:rFonts w:ascii="Times New Roman" w:hAnsi="Times New Roman" w:cs="Times New Roman"/>
        </w:rPr>
      </w:pPr>
    </w:p>
    <w:p w14:paraId="30AD27F1" w14:textId="77777777" w:rsidR="00AD0543" w:rsidRDefault="00AD0543" w:rsidP="00AD0543">
      <w:pPr>
        <w:pStyle w:val="Default"/>
        <w:spacing w:after="240"/>
        <w:rPr>
          <w:rFonts w:ascii="Times New Roman" w:hAnsi="Times New Roman" w:cs="Times New Roman"/>
        </w:rPr>
      </w:pPr>
    </w:p>
    <w:p w14:paraId="7DE2071D" w14:textId="77777777" w:rsidR="00AD0543" w:rsidRDefault="00AD0543" w:rsidP="00AD0543">
      <w:pPr>
        <w:pStyle w:val="Default"/>
        <w:spacing w:after="240"/>
        <w:rPr>
          <w:rFonts w:ascii="Times New Roman" w:hAnsi="Times New Roman" w:cs="Times New Roman"/>
        </w:rPr>
      </w:pPr>
    </w:p>
    <w:p w14:paraId="6337D713" w14:textId="77777777" w:rsidR="00AD0543" w:rsidRDefault="00AD0543" w:rsidP="00AD0543">
      <w:pPr>
        <w:pStyle w:val="Default"/>
        <w:spacing w:after="240"/>
        <w:rPr>
          <w:rFonts w:ascii="Times New Roman" w:hAnsi="Times New Roman" w:cs="Times New Roman"/>
        </w:rPr>
      </w:pPr>
    </w:p>
    <w:p w14:paraId="7042D156" w14:textId="77777777" w:rsidR="00AD0543" w:rsidRDefault="00AD0543" w:rsidP="00AD0543">
      <w:pPr>
        <w:pStyle w:val="Default"/>
        <w:spacing w:after="240"/>
        <w:rPr>
          <w:rFonts w:ascii="Times New Roman" w:hAnsi="Times New Roman" w:cs="Times New Roman"/>
        </w:rPr>
      </w:pPr>
    </w:p>
    <w:p w14:paraId="4E65BD7D" w14:textId="77777777" w:rsidR="00AD0543" w:rsidRDefault="00AD0543" w:rsidP="00AD0543">
      <w:pPr>
        <w:pStyle w:val="Default"/>
        <w:spacing w:after="240"/>
        <w:rPr>
          <w:rFonts w:ascii="Times New Roman" w:hAnsi="Times New Roman" w:cs="Times New Roman"/>
        </w:rPr>
      </w:pPr>
    </w:p>
    <w:p w14:paraId="302337F5" w14:textId="77777777" w:rsidR="00AD0543" w:rsidRDefault="00AD0543" w:rsidP="00AD0543">
      <w:pPr>
        <w:pStyle w:val="Default"/>
        <w:spacing w:after="240"/>
        <w:rPr>
          <w:rFonts w:ascii="Times New Roman" w:hAnsi="Times New Roman" w:cs="Times New Roman"/>
        </w:rPr>
      </w:pPr>
    </w:p>
    <w:p w14:paraId="5D1BA3C3" w14:textId="77777777" w:rsidR="00AD0543" w:rsidRDefault="00AD0543" w:rsidP="00BC2D06"/>
    <w:sectPr w:rsidR="00AD0543">
      <w:headerReference w:type="default" r:id="rId63"/>
      <w:footerReference w:type="even" r:id="rId64"/>
      <w:footerReference w:type="default" r:id="rId65"/>
      <w:footerReference w:type="first" r:id="rId6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0D7FB" w14:textId="77777777" w:rsidR="00BE564A" w:rsidRDefault="00BE564A">
      <w:r>
        <w:separator/>
      </w:r>
    </w:p>
  </w:endnote>
  <w:endnote w:type="continuationSeparator" w:id="0">
    <w:p w14:paraId="7302B984" w14:textId="77777777" w:rsidR="00BE564A" w:rsidRDefault="00BE5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88C75"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6B1B6200" w14:textId="77777777" w:rsidR="009C2C62" w:rsidRDefault="009C2C62"/>
  <w:p w14:paraId="7743697E" w14:textId="77777777" w:rsidR="009C2C62" w:rsidRDefault="009C2C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A76F9" w14:textId="7A5094B8" w:rsidR="00307775" w:rsidRDefault="006D2530" w:rsidP="00307775">
    <w:pPr>
      <w:pStyle w:val="Footer"/>
      <w:tabs>
        <w:tab w:val="clear" w:pos="4320"/>
        <w:tab w:val="clear" w:pos="8640"/>
        <w:tab w:val="right" w:pos="9360"/>
      </w:tabs>
      <w:rPr>
        <w:rFonts w:ascii="Arial" w:hAnsi="Arial" w:cs="Arial"/>
        <w:sz w:val="18"/>
      </w:rPr>
    </w:pPr>
    <w:r>
      <w:rPr>
        <w:rFonts w:ascii="Arial" w:hAnsi="Arial" w:cs="Arial"/>
        <w:sz w:val="18"/>
      </w:rPr>
      <w:t>278</w:t>
    </w:r>
    <w:r w:rsidR="00307775">
      <w:rPr>
        <w:rFonts w:ascii="Arial" w:hAnsi="Arial" w:cs="Arial"/>
        <w:sz w:val="18"/>
      </w:rPr>
      <w:t>NOGRR-0</w:t>
    </w:r>
    <w:r w:rsidR="00743666">
      <w:rPr>
        <w:rFonts w:ascii="Arial" w:hAnsi="Arial" w:cs="Arial"/>
        <w:sz w:val="18"/>
      </w:rPr>
      <w:t>6</w:t>
    </w:r>
    <w:r w:rsidR="005F0622">
      <w:rPr>
        <w:rFonts w:ascii="Arial" w:hAnsi="Arial" w:cs="Arial"/>
        <w:sz w:val="18"/>
      </w:rPr>
      <w:t xml:space="preserve"> </w:t>
    </w:r>
    <w:r w:rsidR="00743666">
      <w:rPr>
        <w:rFonts w:ascii="Arial" w:hAnsi="Arial" w:cs="Arial"/>
        <w:sz w:val="18"/>
      </w:rPr>
      <w:t>TAC</w:t>
    </w:r>
    <w:r w:rsidR="005F0622">
      <w:rPr>
        <w:rFonts w:ascii="Arial" w:hAnsi="Arial" w:cs="Arial"/>
        <w:sz w:val="18"/>
      </w:rPr>
      <w:t xml:space="preserve"> Report</w:t>
    </w:r>
    <w:r w:rsidR="00307775">
      <w:rPr>
        <w:rFonts w:ascii="Arial" w:hAnsi="Arial" w:cs="Arial"/>
        <w:sz w:val="18"/>
      </w:rPr>
      <w:t xml:space="preserve"> 0</w:t>
    </w:r>
    <w:r w:rsidR="005F0622">
      <w:rPr>
        <w:rFonts w:ascii="Arial" w:hAnsi="Arial" w:cs="Arial"/>
        <w:sz w:val="18"/>
      </w:rPr>
      <w:t>8</w:t>
    </w:r>
    <w:r w:rsidR="00743666">
      <w:rPr>
        <w:rFonts w:ascii="Arial" w:hAnsi="Arial" w:cs="Arial"/>
        <w:sz w:val="18"/>
      </w:rPr>
      <w:t>2</w:t>
    </w:r>
    <w:r w:rsidR="005F0622">
      <w:rPr>
        <w:rFonts w:ascii="Arial" w:hAnsi="Arial" w:cs="Arial"/>
        <w:sz w:val="18"/>
      </w:rPr>
      <w:t>7</w:t>
    </w:r>
    <w:r w:rsidR="00307775">
      <w:rPr>
        <w:rFonts w:ascii="Arial" w:hAnsi="Arial" w:cs="Arial"/>
        <w:sz w:val="18"/>
      </w:rPr>
      <w:t>25</w:t>
    </w:r>
    <w:r w:rsidR="00307775">
      <w:rPr>
        <w:rFonts w:ascii="Arial" w:hAnsi="Arial" w:cs="Arial"/>
        <w:sz w:val="18"/>
      </w:rPr>
      <w:tab/>
      <w:t>Pa</w:t>
    </w:r>
    <w:r w:rsidR="00307775" w:rsidRPr="00412DCA">
      <w:rPr>
        <w:rFonts w:ascii="Arial" w:hAnsi="Arial" w:cs="Arial"/>
        <w:sz w:val="18"/>
      </w:rPr>
      <w:t xml:space="preserve">ge </w:t>
    </w:r>
    <w:r w:rsidR="00307775" w:rsidRPr="00412DCA">
      <w:rPr>
        <w:rFonts w:ascii="Arial" w:hAnsi="Arial" w:cs="Arial"/>
        <w:sz w:val="18"/>
      </w:rPr>
      <w:fldChar w:fldCharType="begin"/>
    </w:r>
    <w:r w:rsidR="00307775" w:rsidRPr="00412DCA">
      <w:rPr>
        <w:rFonts w:ascii="Arial" w:hAnsi="Arial" w:cs="Arial"/>
        <w:sz w:val="18"/>
      </w:rPr>
      <w:instrText xml:space="preserve"> PAGE </w:instrText>
    </w:r>
    <w:r w:rsidR="00307775" w:rsidRPr="00412DCA">
      <w:rPr>
        <w:rFonts w:ascii="Arial" w:hAnsi="Arial" w:cs="Arial"/>
        <w:sz w:val="18"/>
      </w:rPr>
      <w:fldChar w:fldCharType="separate"/>
    </w:r>
    <w:r w:rsidR="00307775">
      <w:rPr>
        <w:rFonts w:ascii="Arial" w:hAnsi="Arial" w:cs="Arial"/>
        <w:sz w:val="18"/>
      </w:rPr>
      <w:t>1</w:t>
    </w:r>
    <w:r w:rsidR="00307775" w:rsidRPr="00412DCA">
      <w:rPr>
        <w:rFonts w:ascii="Arial" w:hAnsi="Arial" w:cs="Arial"/>
        <w:sz w:val="18"/>
      </w:rPr>
      <w:fldChar w:fldCharType="end"/>
    </w:r>
    <w:r w:rsidR="00307775" w:rsidRPr="00412DCA">
      <w:rPr>
        <w:rFonts w:ascii="Arial" w:hAnsi="Arial" w:cs="Arial"/>
        <w:sz w:val="18"/>
      </w:rPr>
      <w:t xml:space="preserve"> of </w:t>
    </w:r>
    <w:r w:rsidR="00AC6643">
      <w:rPr>
        <w:rFonts w:ascii="Arial" w:hAnsi="Arial" w:cs="Arial"/>
        <w:sz w:val="18"/>
      </w:rPr>
      <w:fldChar w:fldCharType="begin"/>
    </w:r>
    <w:r w:rsidR="00AC6643">
      <w:rPr>
        <w:rFonts w:ascii="Arial" w:hAnsi="Arial" w:cs="Arial"/>
        <w:sz w:val="18"/>
      </w:rPr>
      <w:instrText xml:space="preserve"> NUMPAGES   \* MERGEFORMAT </w:instrText>
    </w:r>
    <w:r w:rsidR="00AC6643">
      <w:rPr>
        <w:rFonts w:ascii="Arial" w:hAnsi="Arial" w:cs="Arial"/>
        <w:sz w:val="18"/>
      </w:rPr>
      <w:fldChar w:fldCharType="separate"/>
    </w:r>
    <w:r w:rsidR="00AC6643">
      <w:rPr>
        <w:rFonts w:ascii="Arial" w:hAnsi="Arial" w:cs="Arial"/>
        <w:noProof/>
        <w:sz w:val="18"/>
      </w:rPr>
      <w:t>28</w:t>
    </w:r>
    <w:r w:rsidR="00AC6643">
      <w:rPr>
        <w:rFonts w:ascii="Arial" w:hAnsi="Arial" w:cs="Arial"/>
        <w:sz w:val="18"/>
      </w:rPr>
      <w:fldChar w:fldCharType="end"/>
    </w:r>
  </w:p>
  <w:p w14:paraId="3BD5B8E7" w14:textId="5991DBF0" w:rsidR="00307775" w:rsidRPr="00307775" w:rsidRDefault="00307775" w:rsidP="00307775">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F9B04"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15DB02F7" w14:textId="77777777" w:rsidR="009C2C62" w:rsidRDefault="009C2C62"/>
  <w:p w14:paraId="19C82C56" w14:textId="77777777" w:rsidR="009C2C62" w:rsidRDefault="009C2C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1218" w14:textId="77777777" w:rsidR="00BE564A" w:rsidRDefault="00BE564A">
      <w:r>
        <w:separator/>
      </w:r>
    </w:p>
  </w:footnote>
  <w:footnote w:type="continuationSeparator" w:id="0">
    <w:p w14:paraId="47A6EAD4" w14:textId="77777777" w:rsidR="00BE564A" w:rsidRDefault="00BE564A">
      <w:r>
        <w:continuationSeparator/>
      </w:r>
    </w:p>
  </w:footnote>
  <w:footnote w:id="1">
    <w:p w14:paraId="6BBF57E4" w14:textId="77777777" w:rsidR="008E2C0D" w:rsidRDefault="008E2C0D" w:rsidP="008E2C0D">
      <w:pPr>
        <w:pStyle w:val="FootnoteText"/>
      </w:pPr>
      <w:r>
        <w:rPr>
          <w:rStyle w:val="FootnoteReference"/>
        </w:rPr>
        <w:footnoteRef/>
      </w:r>
      <w:r>
        <w:t xml:space="preserve"> Westinghouse recommends using only this test.</w:t>
      </w:r>
    </w:p>
  </w:footnote>
  <w:footnote w:id="2">
    <w:p w14:paraId="269BC608" w14:textId="77777777" w:rsidR="008E2C0D" w:rsidRDefault="008E2C0D" w:rsidP="008E2C0D">
      <w:pPr>
        <w:pStyle w:val="FootnoteText"/>
      </w:pPr>
      <w:r>
        <w:rPr>
          <w:rStyle w:val="FootnoteReference"/>
        </w:rPr>
        <w:footnoteRef/>
      </w:r>
      <w:r>
        <w:t xml:space="preserve"> Westinghouse recommends using only this test.</w:t>
      </w:r>
    </w:p>
  </w:footnote>
  <w:footnote w:id="3">
    <w:p w14:paraId="522679C9" w14:textId="77777777" w:rsidR="00AD0543" w:rsidRPr="0099249A" w:rsidRDefault="00AD0543" w:rsidP="00AD0543">
      <w:pPr>
        <w:pStyle w:val="FootnoteText"/>
        <w:rPr>
          <w:color w:val="000000"/>
        </w:rPr>
      </w:pPr>
      <w:r w:rsidRPr="0099249A">
        <w:rPr>
          <w:rStyle w:val="FootnoteReference"/>
          <w:color w:val="000000"/>
        </w:rPr>
        <w:footnoteRef/>
      </w:r>
      <w:r w:rsidRPr="0099249A">
        <w:rPr>
          <w:color w:val="000000"/>
        </w:rPr>
        <w:t xml:space="preserve"> The most recent Network Model Database Load Schedules can be accessed at the following link.</w:t>
      </w:r>
    </w:p>
    <w:p w14:paraId="291AEE4F" w14:textId="77777777" w:rsidR="00AD0543" w:rsidRDefault="00AD0543" w:rsidP="00AD0543">
      <w:pPr>
        <w:pStyle w:val="FootnoteText"/>
      </w:pPr>
      <w:hyperlink r:id="rId1" w:history="1">
        <w:r w:rsidRPr="0099249A">
          <w:rPr>
            <w:rStyle w:val="Hyperlink"/>
            <w:color w:val="000000"/>
          </w:rPr>
          <w:t>http://www.ercot.com/gridinfo/transmission/opsys-change-schedule.html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F961" w14:textId="6F0CFCEB" w:rsidR="00307775" w:rsidRPr="00307775" w:rsidRDefault="00743666" w:rsidP="00307775">
    <w:pPr>
      <w:pStyle w:val="Header"/>
      <w:jc w:val="center"/>
      <w:rPr>
        <w:sz w:val="32"/>
      </w:rPr>
    </w:pPr>
    <w:r>
      <w:rPr>
        <w:sz w:val="32"/>
      </w:rPr>
      <w:t>TAC</w:t>
    </w:r>
    <w:r w:rsidR="005F0622">
      <w:rPr>
        <w:sz w:val="32"/>
      </w:rPr>
      <w:t xml:space="preserv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Style2"/>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DC485A"/>
    <w:multiLevelType w:val="hybridMultilevel"/>
    <w:tmpl w:val="A12E0806"/>
    <w:lvl w:ilvl="0" w:tplc="FFFFFFFF">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111513B2"/>
    <w:multiLevelType w:val="hybridMultilevel"/>
    <w:tmpl w:val="8846560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35138E"/>
    <w:multiLevelType w:val="hybridMultilevel"/>
    <w:tmpl w:val="C31215C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6" w15:restartNumberingAfterBreak="0">
    <w:nsid w:val="1CB200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FE32C4"/>
    <w:multiLevelType w:val="hybridMultilevel"/>
    <w:tmpl w:val="8AD6DCE6"/>
    <w:lvl w:ilvl="0" w:tplc="04090019">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D3519"/>
    <w:multiLevelType w:val="hybridMultilevel"/>
    <w:tmpl w:val="DE9248C2"/>
    <w:lvl w:ilvl="0" w:tplc="CBD42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81137"/>
    <w:multiLevelType w:val="hybridMultilevel"/>
    <w:tmpl w:val="4DE6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7E41D0"/>
    <w:multiLevelType w:val="hybridMultilevel"/>
    <w:tmpl w:val="73A8612E"/>
    <w:lvl w:ilvl="0" w:tplc="0409000F">
      <w:start w:val="1"/>
      <w:numFmt w:val="decimal"/>
      <w:lvlText w:val="%1."/>
      <w:lvlJc w:val="left"/>
      <w:pPr>
        <w:ind w:left="790" w:hanging="360"/>
      </w:pPr>
      <w:rPr>
        <w:rFonts w:hint="default"/>
      </w:rPr>
    </w:lvl>
    <w:lvl w:ilvl="1" w:tplc="FFFFFFFF" w:tentative="1">
      <w:start w:val="1"/>
      <w:numFmt w:val="bullet"/>
      <w:lvlText w:val="o"/>
      <w:lvlJc w:val="left"/>
      <w:pPr>
        <w:ind w:left="1510" w:hanging="360"/>
      </w:pPr>
      <w:rPr>
        <w:rFonts w:ascii="Courier New" w:hAnsi="Courier New" w:cs="Courier New" w:hint="default"/>
      </w:rPr>
    </w:lvl>
    <w:lvl w:ilvl="2" w:tplc="FFFFFFFF" w:tentative="1">
      <w:start w:val="1"/>
      <w:numFmt w:val="bullet"/>
      <w:lvlText w:val=""/>
      <w:lvlJc w:val="left"/>
      <w:pPr>
        <w:ind w:left="2230" w:hanging="360"/>
      </w:pPr>
      <w:rPr>
        <w:rFonts w:ascii="Wingdings" w:hAnsi="Wingdings" w:hint="default"/>
      </w:rPr>
    </w:lvl>
    <w:lvl w:ilvl="3" w:tplc="FFFFFFFF" w:tentative="1">
      <w:start w:val="1"/>
      <w:numFmt w:val="bullet"/>
      <w:lvlText w:val=""/>
      <w:lvlJc w:val="left"/>
      <w:pPr>
        <w:ind w:left="2950" w:hanging="360"/>
      </w:pPr>
      <w:rPr>
        <w:rFonts w:ascii="Symbol" w:hAnsi="Symbol" w:hint="default"/>
      </w:rPr>
    </w:lvl>
    <w:lvl w:ilvl="4" w:tplc="FFFFFFFF" w:tentative="1">
      <w:start w:val="1"/>
      <w:numFmt w:val="bullet"/>
      <w:lvlText w:val="o"/>
      <w:lvlJc w:val="left"/>
      <w:pPr>
        <w:ind w:left="3670" w:hanging="360"/>
      </w:pPr>
      <w:rPr>
        <w:rFonts w:ascii="Courier New" w:hAnsi="Courier New" w:cs="Courier New" w:hint="default"/>
      </w:rPr>
    </w:lvl>
    <w:lvl w:ilvl="5" w:tplc="FFFFFFFF" w:tentative="1">
      <w:start w:val="1"/>
      <w:numFmt w:val="bullet"/>
      <w:lvlText w:val=""/>
      <w:lvlJc w:val="left"/>
      <w:pPr>
        <w:ind w:left="4390" w:hanging="360"/>
      </w:pPr>
      <w:rPr>
        <w:rFonts w:ascii="Wingdings" w:hAnsi="Wingdings" w:hint="default"/>
      </w:rPr>
    </w:lvl>
    <w:lvl w:ilvl="6" w:tplc="FFFFFFFF" w:tentative="1">
      <w:start w:val="1"/>
      <w:numFmt w:val="bullet"/>
      <w:lvlText w:val=""/>
      <w:lvlJc w:val="left"/>
      <w:pPr>
        <w:ind w:left="5110" w:hanging="360"/>
      </w:pPr>
      <w:rPr>
        <w:rFonts w:ascii="Symbol" w:hAnsi="Symbol" w:hint="default"/>
      </w:rPr>
    </w:lvl>
    <w:lvl w:ilvl="7" w:tplc="FFFFFFFF" w:tentative="1">
      <w:start w:val="1"/>
      <w:numFmt w:val="bullet"/>
      <w:lvlText w:val="o"/>
      <w:lvlJc w:val="left"/>
      <w:pPr>
        <w:ind w:left="5830" w:hanging="360"/>
      </w:pPr>
      <w:rPr>
        <w:rFonts w:ascii="Courier New" w:hAnsi="Courier New" w:cs="Courier New" w:hint="default"/>
      </w:rPr>
    </w:lvl>
    <w:lvl w:ilvl="8" w:tplc="FFFFFFFF" w:tentative="1">
      <w:start w:val="1"/>
      <w:numFmt w:val="bullet"/>
      <w:lvlText w:val=""/>
      <w:lvlJc w:val="left"/>
      <w:pPr>
        <w:ind w:left="6550" w:hanging="360"/>
      </w:pPr>
      <w:rPr>
        <w:rFonts w:ascii="Wingdings" w:hAnsi="Wingdings" w:hint="default"/>
      </w:rPr>
    </w:lvl>
  </w:abstractNum>
  <w:abstractNum w:abstractNumId="13"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4" w15:restartNumberingAfterBreak="0">
    <w:nsid w:val="41AB0A4B"/>
    <w:multiLevelType w:val="hybridMultilevel"/>
    <w:tmpl w:val="3A449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F0726F0"/>
    <w:multiLevelType w:val="multilevel"/>
    <w:tmpl w:val="DEE697C4"/>
    <w:lvl w:ilvl="0">
      <w:start w:val="1"/>
      <w:numFmt w:val="lowerLetter"/>
      <w:pStyle w:val="BlockText"/>
      <w:lvlText w:val="%1."/>
      <w:lvlJc w:val="left"/>
      <w:pPr>
        <w:tabs>
          <w:tab w:val="num" w:pos="2520"/>
        </w:tabs>
        <w:ind w:left="2520" w:hanging="720"/>
      </w:pPr>
      <w:rPr>
        <w:rFonts w:ascii="Times New Roman" w:hAnsi="Times New Roman" w:hint="default"/>
        <w:b w:val="0"/>
        <w:i w:val="0"/>
        <w:sz w:val="24"/>
      </w:rPr>
    </w:lvl>
    <w:lvl w:ilvl="1">
      <w:start w:val="1"/>
      <w:numFmt w:val="none"/>
      <w:lvlText w:val="1.1"/>
      <w:lvlJc w:val="left"/>
      <w:pPr>
        <w:tabs>
          <w:tab w:val="num" w:pos="2880"/>
        </w:tabs>
        <w:ind w:left="2880" w:hanging="1080"/>
      </w:pPr>
      <w:rPr>
        <w:rFonts w:ascii="Times New Roman" w:hAnsi="Times New Roman" w:hint="default"/>
        <w:b/>
        <w:i w:val="0"/>
        <w:sz w:val="30"/>
      </w:rPr>
    </w:lvl>
    <w:lvl w:ilvl="2">
      <w:start w:val="1"/>
      <w:numFmt w:val="decimal"/>
      <w:lvlText w:val="%1.%2.%3"/>
      <w:lvlJc w:val="left"/>
      <w:pPr>
        <w:tabs>
          <w:tab w:val="num" w:pos="2880"/>
        </w:tabs>
        <w:ind w:left="2880" w:hanging="1080"/>
      </w:pPr>
      <w:rPr>
        <w:rFonts w:ascii="Times New Roman" w:hAnsi="Times New Roman" w:hint="default"/>
        <w:b/>
        <w:i w:val="0"/>
        <w:sz w:val="26"/>
      </w:rPr>
    </w:lvl>
    <w:lvl w:ilvl="3">
      <w:start w:val="1"/>
      <w:numFmt w:val="decimal"/>
      <w:lvlText w:val="%1.%2.%3.%4"/>
      <w:lvlJc w:val="left"/>
      <w:pPr>
        <w:tabs>
          <w:tab w:val="num" w:pos="2880"/>
        </w:tabs>
        <w:ind w:left="2880" w:hanging="1080"/>
      </w:pPr>
      <w:rPr>
        <w:rFonts w:ascii="Times New Roman" w:hAnsi="Times New Roman" w:hint="default"/>
        <w:b/>
        <w:i w:val="0"/>
        <w:sz w:val="22"/>
      </w:rPr>
    </w:lvl>
    <w:lvl w:ilvl="4">
      <w:start w:val="1"/>
      <w:numFmt w:val="decimal"/>
      <w:lvlText w:val="%1.%2.%3.%4.%5"/>
      <w:lvlJc w:val="left"/>
      <w:pPr>
        <w:tabs>
          <w:tab w:val="num" w:pos="3240"/>
        </w:tabs>
        <w:ind w:left="2880" w:hanging="1080"/>
      </w:pPr>
      <w:rPr>
        <w:rFonts w:hint="default"/>
        <w:b/>
        <w:i w:val="0"/>
      </w:rPr>
    </w:lvl>
    <w:lvl w:ilvl="5">
      <w:start w:val="1"/>
      <w:numFmt w:val="decimal"/>
      <w:lvlText w:val="%1.%2.%3.%4.%5.%6."/>
      <w:lvlJc w:val="left"/>
      <w:pPr>
        <w:tabs>
          <w:tab w:val="num" w:pos="4680"/>
        </w:tabs>
        <w:ind w:left="4536" w:hanging="936"/>
      </w:pPr>
      <w:rPr>
        <w:rFonts w:hint="default"/>
      </w:rPr>
    </w:lvl>
    <w:lvl w:ilvl="6">
      <w:start w:val="1"/>
      <w:numFmt w:val="decimal"/>
      <w:lvlText w:val="%1.%2.%3.%4.%5.%6.%7."/>
      <w:lvlJc w:val="left"/>
      <w:pPr>
        <w:tabs>
          <w:tab w:val="num" w:pos="5400"/>
        </w:tabs>
        <w:ind w:left="5040" w:hanging="1080"/>
      </w:pPr>
      <w:rPr>
        <w:rFonts w:hint="default"/>
      </w:rPr>
    </w:lvl>
    <w:lvl w:ilvl="7">
      <w:start w:val="1"/>
      <w:numFmt w:val="decimal"/>
      <w:lvlText w:val="%1.%2.%3.%4.%5.%6.%7.%8."/>
      <w:lvlJc w:val="left"/>
      <w:pPr>
        <w:tabs>
          <w:tab w:val="num" w:pos="5760"/>
        </w:tabs>
        <w:ind w:left="5544" w:hanging="1224"/>
      </w:pPr>
      <w:rPr>
        <w:rFonts w:hint="default"/>
      </w:rPr>
    </w:lvl>
    <w:lvl w:ilvl="8">
      <w:start w:val="1"/>
      <w:numFmt w:val="decimal"/>
      <w:lvlText w:val="%1.%2.%3.%4.%5.%6.%7.%8.%9."/>
      <w:lvlJc w:val="left"/>
      <w:pPr>
        <w:tabs>
          <w:tab w:val="num" w:pos="6480"/>
        </w:tabs>
        <w:ind w:left="6120" w:hanging="1440"/>
      </w:pPr>
      <w:rPr>
        <w:rFonts w:hint="default"/>
      </w:r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F957DA"/>
    <w:multiLevelType w:val="hybridMultilevel"/>
    <w:tmpl w:val="A12E0806"/>
    <w:lvl w:ilvl="0" w:tplc="B30ECF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90030338">
    <w:abstractNumId w:val="0"/>
  </w:num>
  <w:num w:numId="2" w16cid:durableId="878709756">
    <w:abstractNumId w:val="22"/>
  </w:num>
  <w:num w:numId="3" w16cid:durableId="765731531">
    <w:abstractNumId w:val="24"/>
  </w:num>
  <w:num w:numId="4" w16cid:durableId="1963613086">
    <w:abstractNumId w:val="1"/>
  </w:num>
  <w:num w:numId="5" w16cid:durableId="1279675509">
    <w:abstractNumId w:val="17"/>
  </w:num>
  <w:num w:numId="6" w16cid:durableId="1200241118">
    <w:abstractNumId w:val="17"/>
  </w:num>
  <w:num w:numId="7" w16cid:durableId="113403764">
    <w:abstractNumId w:val="17"/>
  </w:num>
  <w:num w:numId="8" w16cid:durableId="1306354199">
    <w:abstractNumId w:val="17"/>
  </w:num>
  <w:num w:numId="9" w16cid:durableId="1449738307">
    <w:abstractNumId w:val="17"/>
  </w:num>
  <w:num w:numId="10" w16cid:durableId="1162161447">
    <w:abstractNumId w:val="17"/>
  </w:num>
  <w:num w:numId="11" w16cid:durableId="323751953">
    <w:abstractNumId w:val="17"/>
  </w:num>
  <w:num w:numId="12" w16cid:durableId="74137000">
    <w:abstractNumId w:val="17"/>
  </w:num>
  <w:num w:numId="13" w16cid:durableId="1827822446">
    <w:abstractNumId w:val="17"/>
  </w:num>
  <w:num w:numId="14" w16cid:durableId="279143775">
    <w:abstractNumId w:val="8"/>
  </w:num>
  <w:num w:numId="15" w16cid:durableId="319192539">
    <w:abstractNumId w:val="16"/>
  </w:num>
  <w:num w:numId="16" w16cid:durableId="1144857904">
    <w:abstractNumId w:val="19"/>
  </w:num>
  <w:num w:numId="17" w16cid:durableId="664669829">
    <w:abstractNumId w:val="21"/>
  </w:num>
  <w:num w:numId="18" w16cid:durableId="1951931829">
    <w:abstractNumId w:val="9"/>
  </w:num>
  <w:num w:numId="19" w16cid:durableId="465128936">
    <w:abstractNumId w:val="18"/>
  </w:num>
  <w:num w:numId="20" w16cid:durableId="583228674">
    <w:abstractNumId w:val="4"/>
  </w:num>
  <w:num w:numId="21" w16cid:durableId="837841535">
    <w:abstractNumId w:val="7"/>
  </w:num>
  <w:num w:numId="22" w16cid:durableId="1069499382">
    <w:abstractNumId w:val="15"/>
  </w:num>
  <w:num w:numId="23" w16cid:durableId="527766516">
    <w:abstractNumId w:val="10"/>
  </w:num>
  <w:num w:numId="24" w16cid:durableId="1418214863">
    <w:abstractNumId w:val="6"/>
  </w:num>
  <w:num w:numId="25" w16cid:durableId="1598370819">
    <w:abstractNumId w:val="20"/>
  </w:num>
  <w:num w:numId="26" w16cid:durableId="71589456">
    <w:abstractNumId w:val="3"/>
  </w:num>
  <w:num w:numId="27" w16cid:durableId="2003894632">
    <w:abstractNumId w:val="13"/>
  </w:num>
  <w:num w:numId="28" w16cid:durableId="758064869">
    <w:abstractNumId w:val="14"/>
  </w:num>
  <w:num w:numId="29" w16cid:durableId="1771967861">
    <w:abstractNumId w:val="11"/>
  </w:num>
  <w:num w:numId="30" w16cid:durableId="1313679802">
    <w:abstractNumId w:val="23"/>
  </w:num>
  <w:num w:numId="31" w16cid:durableId="279382762">
    <w:abstractNumId w:val="2"/>
  </w:num>
  <w:num w:numId="32" w16cid:durableId="593050458">
    <w:abstractNumId w:val="5"/>
  </w:num>
  <w:num w:numId="33" w16cid:durableId="202843604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F23"/>
    <w:rsid w:val="00022629"/>
    <w:rsid w:val="00025870"/>
    <w:rsid w:val="00060A5A"/>
    <w:rsid w:val="00060AE9"/>
    <w:rsid w:val="00064B44"/>
    <w:rsid w:val="00067FE2"/>
    <w:rsid w:val="0007682E"/>
    <w:rsid w:val="00094DDC"/>
    <w:rsid w:val="00097A9E"/>
    <w:rsid w:val="000B0729"/>
    <w:rsid w:val="000D1AEB"/>
    <w:rsid w:val="000D3E64"/>
    <w:rsid w:val="000F05CF"/>
    <w:rsid w:val="000F13C5"/>
    <w:rsid w:val="000F4FB3"/>
    <w:rsid w:val="00105A36"/>
    <w:rsid w:val="001164F8"/>
    <w:rsid w:val="001313B4"/>
    <w:rsid w:val="0014546D"/>
    <w:rsid w:val="001500D9"/>
    <w:rsid w:val="00156DB7"/>
    <w:rsid w:val="00157228"/>
    <w:rsid w:val="0016085E"/>
    <w:rsid w:val="00160C3C"/>
    <w:rsid w:val="0016247E"/>
    <w:rsid w:val="0016571A"/>
    <w:rsid w:val="0017783C"/>
    <w:rsid w:val="0019314C"/>
    <w:rsid w:val="001C2865"/>
    <w:rsid w:val="001C59EC"/>
    <w:rsid w:val="001D7F9F"/>
    <w:rsid w:val="001E46F4"/>
    <w:rsid w:val="001E79CB"/>
    <w:rsid w:val="001F38F0"/>
    <w:rsid w:val="00202D4F"/>
    <w:rsid w:val="00206FCC"/>
    <w:rsid w:val="00222D27"/>
    <w:rsid w:val="0023382B"/>
    <w:rsid w:val="0023457A"/>
    <w:rsid w:val="00237430"/>
    <w:rsid w:val="00247BAD"/>
    <w:rsid w:val="00276A99"/>
    <w:rsid w:val="00286AD9"/>
    <w:rsid w:val="002909DD"/>
    <w:rsid w:val="002966F3"/>
    <w:rsid w:val="002B69F3"/>
    <w:rsid w:val="002B763A"/>
    <w:rsid w:val="002D382A"/>
    <w:rsid w:val="002D3940"/>
    <w:rsid w:val="002F1E86"/>
    <w:rsid w:val="002F1EDD"/>
    <w:rsid w:val="003013F2"/>
    <w:rsid w:val="00301DBD"/>
    <w:rsid w:val="0030232A"/>
    <w:rsid w:val="0030694A"/>
    <w:rsid w:val="003069F4"/>
    <w:rsid w:val="00307775"/>
    <w:rsid w:val="003272EA"/>
    <w:rsid w:val="00340115"/>
    <w:rsid w:val="00360920"/>
    <w:rsid w:val="003618DF"/>
    <w:rsid w:val="00377532"/>
    <w:rsid w:val="00384709"/>
    <w:rsid w:val="00386041"/>
    <w:rsid w:val="00386C35"/>
    <w:rsid w:val="003A3D77"/>
    <w:rsid w:val="003B32F8"/>
    <w:rsid w:val="003B4C42"/>
    <w:rsid w:val="003B5AED"/>
    <w:rsid w:val="003B60ED"/>
    <w:rsid w:val="003B7BFD"/>
    <w:rsid w:val="003C6B7B"/>
    <w:rsid w:val="003F1AC3"/>
    <w:rsid w:val="003F3322"/>
    <w:rsid w:val="003F45F4"/>
    <w:rsid w:val="003F70B3"/>
    <w:rsid w:val="004135BD"/>
    <w:rsid w:val="0041769C"/>
    <w:rsid w:val="00425106"/>
    <w:rsid w:val="004302A4"/>
    <w:rsid w:val="004463BA"/>
    <w:rsid w:val="00446B8D"/>
    <w:rsid w:val="004822D4"/>
    <w:rsid w:val="0049290B"/>
    <w:rsid w:val="004A4451"/>
    <w:rsid w:val="004B267A"/>
    <w:rsid w:val="004D37EE"/>
    <w:rsid w:val="004D3958"/>
    <w:rsid w:val="005008DF"/>
    <w:rsid w:val="0050428A"/>
    <w:rsid w:val="005045D0"/>
    <w:rsid w:val="00514E02"/>
    <w:rsid w:val="00523678"/>
    <w:rsid w:val="005326AB"/>
    <w:rsid w:val="00534C6C"/>
    <w:rsid w:val="005841C0"/>
    <w:rsid w:val="00585EC9"/>
    <w:rsid w:val="0059260F"/>
    <w:rsid w:val="005928F2"/>
    <w:rsid w:val="005A4BC1"/>
    <w:rsid w:val="005D225E"/>
    <w:rsid w:val="005E5074"/>
    <w:rsid w:val="005F0622"/>
    <w:rsid w:val="005F2FA2"/>
    <w:rsid w:val="00601470"/>
    <w:rsid w:val="006078D0"/>
    <w:rsid w:val="00612E4F"/>
    <w:rsid w:val="00615D5E"/>
    <w:rsid w:val="00622E99"/>
    <w:rsid w:val="00625E5D"/>
    <w:rsid w:val="00632685"/>
    <w:rsid w:val="0066370F"/>
    <w:rsid w:val="006713A2"/>
    <w:rsid w:val="00680535"/>
    <w:rsid w:val="006A0784"/>
    <w:rsid w:val="006A697B"/>
    <w:rsid w:val="006B4DDE"/>
    <w:rsid w:val="006D0796"/>
    <w:rsid w:val="006D2530"/>
    <w:rsid w:val="006D27D9"/>
    <w:rsid w:val="006D2A23"/>
    <w:rsid w:val="00705B54"/>
    <w:rsid w:val="0073168E"/>
    <w:rsid w:val="00743666"/>
    <w:rsid w:val="00743968"/>
    <w:rsid w:val="00745552"/>
    <w:rsid w:val="00755BD9"/>
    <w:rsid w:val="00774D7A"/>
    <w:rsid w:val="00785415"/>
    <w:rsid w:val="00791CB9"/>
    <w:rsid w:val="00793130"/>
    <w:rsid w:val="007A78E3"/>
    <w:rsid w:val="007B3233"/>
    <w:rsid w:val="007B5A42"/>
    <w:rsid w:val="007C199B"/>
    <w:rsid w:val="007C4D69"/>
    <w:rsid w:val="007D3073"/>
    <w:rsid w:val="007D4263"/>
    <w:rsid w:val="007D64B9"/>
    <w:rsid w:val="007D72D4"/>
    <w:rsid w:val="007E0452"/>
    <w:rsid w:val="00803642"/>
    <w:rsid w:val="008070C0"/>
    <w:rsid w:val="00811C12"/>
    <w:rsid w:val="00814385"/>
    <w:rsid w:val="00816950"/>
    <w:rsid w:val="00816B10"/>
    <w:rsid w:val="00835398"/>
    <w:rsid w:val="00845778"/>
    <w:rsid w:val="00883254"/>
    <w:rsid w:val="00887E28"/>
    <w:rsid w:val="008B3157"/>
    <w:rsid w:val="008B3212"/>
    <w:rsid w:val="008C5383"/>
    <w:rsid w:val="008D5C3A"/>
    <w:rsid w:val="008D6C42"/>
    <w:rsid w:val="008E2C0D"/>
    <w:rsid w:val="008E6DA2"/>
    <w:rsid w:val="00907B1E"/>
    <w:rsid w:val="00934A7B"/>
    <w:rsid w:val="00943AFD"/>
    <w:rsid w:val="00963A51"/>
    <w:rsid w:val="00983B6E"/>
    <w:rsid w:val="009936F8"/>
    <w:rsid w:val="009A3772"/>
    <w:rsid w:val="009A43E9"/>
    <w:rsid w:val="009B4866"/>
    <w:rsid w:val="009C2159"/>
    <w:rsid w:val="009C2C62"/>
    <w:rsid w:val="009D17F0"/>
    <w:rsid w:val="009E746F"/>
    <w:rsid w:val="00A03C72"/>
    <w:rsid w:val="00A15D84"/>
    <w:rsid w:val="00A165A5"/>
    <w:rsid w:val="00A42796"/>
    <w:rsid w:val="00A5311D"/>
    <w:rsid w:val="00A55C89"/>
    <w:rsid w:val="00AC6643"/>
    <w:rsid w:val="00AD0543"/>
    <w:rsid w:val="00AD295C"/>
    <w:rsid w:val="00AD3B58"/>
    <w:rsid w:val="00AE2320"/>
    <w:rsid w:val="00AE3184"/>
    <w:rsid w:val="00AF56C6"/>
    <w:rsid w:val="00B01994"/>
    <w:rsid w:val="00B032E8"/>
    <w:rsid w:val="00B45023"/>
    <w:rsid w:val="00B45256"/>
    <w:rsid w:val="00B57F96"/>
    <w:rsid w:val="00B67892"/>
    <w:rsid w:val="00B75730"/>
    <w:rsid w:val="00B85696"/>
    <w:rsid w:val="00B95CFC"/>
    <w:rsid w:val="00BA4D33"/>
    <w:rsid w:val="00BC2D06"/>
    <w:rsid w:val="00BE564A"/>
    <w:rsid w:val="00BE5E87"/>
    <w:rsid w:val="00C0174C"/>
    <w:rsid w:val="00C744EB"/>
    <w:rsid w:val="00C76A2C"/>
    <w:rsid w:val="00C90702"/>
    <w:rsid w:val="00C917FF"/>
    <w:rsid w:val="00C9766A"/>
    <w:rsid w:val="00CA24EB"/>
    <w:rsid w:val="00CA699C"/>
    <w:rsid w:val="00CC4F39"/>
    <w:rsid w:val="00CC695B"/>
    <w:rsid w:val="00CC6D06"/>
    <w:rsid w:val="00CD0FB1"/>
    <w:rsid w:val="00CD544C"/>
    <w:rsid w:val="00CF4256"/>
    <w:rsid w:val="00D04FE8"/>
    <w:rsid w:val="00D176CF"/>
    <w:rsid w:val="00D17A0E"/>
    <w:rsid w:val="00D271E3"/>
    <w:rsid w:val="00D47A80"/>
    <w:rsid w:val="00D73FCF"/>
    <w:rsid w:val="00D74360"/>
    <w:rsid w:val="00D76E77"/>
    <w:rsid w:val="00D85807"/>
    <w:rsid w:val="00D87349"/>
    <w:rsid w:val="00D91EE9"/>
    <w:rsid w:val="00D93FA6"/>
    <w:rsid w:val="00D97220"/>
    <w:rsid w:val="00E1103C"/>
    <w:rsid w:val="00E14D47"/>
    <w:rsid w:val="00E1641C"/>
    <w:rsid w:val="00E26708"/>
    <w:rsid w:val="00E27B63"/>
    <w:rsid w:val="00E34958"/>
    <w:rsid w:val="00E37AB0"/>
    <w:rsid w:val="00E462BD"/>
    <w:rsid w:val="00E71C39"/>
    <w:rsid w:val="00E77732"/>
    <w:rsid w:val="00E96385"/>
    <w:rsid w:val="00EA56E6"/>
    <w:rsid w:val="00EA73C2"/>
    <w:rsid w:val="00EB4BEE"/>
    <w:rsid w:val="00EC335F"/>
    <w:rsid w:val="00EC48FB"/>
    <w:rsid w:val="00EF1CDB"/>
    <w:rsid w:val="00EF232A"/>
    <w:rsid w:val="00EF437D"/>
    <w:rsid w:val="00F01DAB"/>
    <w:rsid w:val="00F05A69"/>
    <w:rsid w:val="00F07A6B"/>
    <w:rsid w:val="00F134E7"/>
    <w:rsid w:val="00F23661"/>
    <w:rsid w:val="00F43FFD"/>
    <w:rsid w:val="00F44236"/>
    <w:rsid w:val="00F52517"/>
    <w:rsid w:val="00F86B99"/>
    <w:rsid w:val="00F92154"/>
    <w:rsid w:val="00FA57B2"/>
    <w:rsid w:val="00FB509B"/>
    <w:rsid w:val="00FC0920"/>
    <w:rsid w:val="00FC3D4B"/>
    <w:rsid w:val="00FC6312"/>
    <w:rsid w:val="00FC6B6A"/>
    <w:rsid w:val="00FE36E3"/>
    <w:rsid w:val="00FE4C17"/>
    <w:rsid w:val="00FE6B01"/>
    <w:rsid w:val="00FF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5BDBA8DD"/>
  <w15:chartTrackingRefBased/>
  <w15:docId w15:val="{C665140B-FEEE-4E59-BC9C-66E537245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5Char">
    <w:name w:val="H5 Char"/>
    <w:link w:val="H5"/>
    <w:rsid w:val="006078D0"/>
    <w:rPr>
      <w:b/>
      <w:bCs/>
      <w:i/>
      <w:iCs/>
      <w:sz w:val="24"/>
      <w:szCs w:val="26"/>
    </w:rPr>
  </w:style>
  <w:style w:type="paragraph" w:customStyle="1" w:styleId="Default">
    <w:name w:val="Default"/>
    <w:rsid w:val="00AD0543"/>
    <w:pPr>
      <w:autoSpaceDE w:val="0"/>
      <w:autoSpaceDN w:val="0"/>
      <w:adjustRightInd w:val="0"/>
    </w:pPr>
    <w:rPr>
      <w:rFonts w:ascii="Calibri" w:hAnsi="Calibri" w:cs="Calibri"/>
      <w:color w:val="000000"/>
      <w:sz w:val="24"/>
      <w:szCs w:val="24"/>
    </w:rPr>
  </w:style>
  <w:style w:type="character" w:customStyle="1" w:styleId="FootnoteTextChar">
    <w:name w:val="Footnote Text Char"/>
    <w:link w:val="FootnoteText"/>
    <w:rsid w:val="00AD0543"/>
    <w:rPr>
      <w:sz w:val="18"/>
    </w:rPr>
  </w:style>
  <w:style w:type="character" w:styleId="FootnoteReference">
    <w:name w:val="footnote reference"/>
    <w:uiPriority w:val="99"/>
    <w:rsid w:val="00AD0543"/>
    <w:rPr>
      <w:rFonts w:ascii="Times New Roman" w:hAnsi="Times New Roman"/>
      <w:sz w:val="18"/>
      <w:vertAlign w:val="superscript"/>
    </w:rPr>
  </w:style>
  <w:style w:type="paragraph" w:customStyle="1" w:styleId="StyleHeading1Accent1">
    <w:name w:val="Style Heading 1 + Accent 1"/>
    <w:basedOn w:val="Heading1"/>
    <w:rsid w:val="00AD0543"/>
    <w:pPr>
      <w:numPr>
        <w:numId w:val="0"/>
      </w:numPr>
      <w:tabs>
        <w:tab w:val="num" w:pos="720"/>
      </w:tabs>
      <w:spacing w:before="320"/>
      <w:ind w:left="720" w:hanging="360"/>
    </w:pPr>
    <w:rPr>
      <w:rFonts w:ascii="Arial" w:hAnsi="Arial" w:cs="Arial"/>
      <w:bCs/>
      <w:caps w:val="0"/>
      <w:color w:val="00ACC8"/>
      <w:kern w:val="32"/>
      <w:sz w:val="28"/>
      <w:szCs w:val="32"/>
    </w:rPr>
  </w:style>
  <w:style w:type="paragraph" w:styleId="ListParagraph">
    <w:name w:val="List Paragraph"/>
    <w:basedOn w:val="Normal"/>
    <w:uiPriority w:val="34"/>
    <w:qFormat/>
    <w:rsid w:val="00AD0543"/>
    <w:pPr>
      <w:ind w:left="720"/>
      <w:contextualSpacing/>
    </w:pPr>
    <w:rPr>
      <w:rFonts w:ascii="Arial" w:hAnsi="Arial"/>
      <w:color w:val="5B6770"/>
    </w:rPr>
  </w:style>
  <w:style w:type="character" w:customStyle="1" w:styleId="H3Char">
    <w:name w:val="H3 Char"/>
    <w:link w:val="H3"/>
    <w:rsid w:val="00F01DAB"/>
    <w:rPr>
      <w:b/>
      <w:bCs/>
      <w:i/>
      <w:sz w:val="24"/>
    </w:rPr>
  </w:style>
  <w:style w:type="paragraph" w:customStyle="1" w:styleId="Style2">
    <w:name w:val="Style2"/>
    <w:basedOn w:val="Heading3"/>
    <w:rsid w:val="008E2C0D"/>
    <w:pPr>
      <w:numPr>
        <w:numId w:val="1"/>
      </w:numPr>
    </w:pPr>
  </w:style>
  <w:style w:type="paragraph" w:customStyle="1" w:styleId="TableText">
    <w:name w:val="Table Text"/>
    <w:basedOn w:val="Normal"/>
    <w:rsid w:val="008E2C0D"/>
  </w:style>
  <w:style w:type="paragraph" w:styleId="BodyTextIndent2">
    <w:name w:val="Body Text Indent 2"/>
    <w:basedOn w:val="Normal"/>
    <w:link w:val="BodyTextIndent2Char"/>
    <w:rsid w:val="008E2C0D"/>
    <w:pPr>
      <w:tabs>
        <w:tab w:val="left" w:pos="720"/>
      </w:tabs>
      <w:ind w:left="720" w:hanging="720"/>
    </w:pPr>
  </w:style>
  <w:style w:type="character" w:customStyle="1" w:styleId="BodyTextIndent2Char">
    <w:name w:val="Body Text Indent 2 Char"/>
    <w:link w:val="BodyTextIndent2"/>
    <w:rsid w:val="008E2C0D"/>
    <w:rPr>
      <w:sz w:val="24"/>
      <w:szCs w:val="24"/>
    </w:rPr>
  </w:style>
  <w:style w:type="paragraph" w:customStyle="1" w:styleId="Bold">
    <w:name w:val="Bold"/>
    <w:aliases w:val="10 pt"/>
    <w:basedOn w:val="Normal"/>
    <w:rsid w:val="008E2C0D"/>
    <w:rPr>
      <w:b/>
      <w:sz w:val="20"/>
      <w:szCs w:val="20"/>
    </w:rPr>
  </w:style>
  <w:style w:type="paragraph" w:styleId="BlockText">
    <w:name w:val="Block Text"/>
    <w:aliases w:val="a,b,c"/>
    <w:basedOn w:val="Normal"/>
    <w:rsid w:val="008E2C0D"/>
    <w:pPr>
      <w:numPr>
        <w:numId w:val="25"/>
      </w:numPr>
      <w:spacing w:after="120"/>
    </w:pPr>
    <w:rPr>
      <w:szCs w:val="20"/>
    </w:rPr>
  </w:style>
  <w:style w:type="paragraph" w:customStyle="1" w:styleId="Char3">
    <w:name w:val="Char3"/>
    <w:basedOn w:val="Normal"/>
    <w:rsid w:val="008E2C0D"/>
    <w:pPr>
      <w:spacing w:after="160" w:line="240" w:lineRule="exact"/>
    </w:pPr>
    <w:rPr>
      <w:rFonts w:ascii="Verdana" w:hAnsi="Verdana"/>
      <w:sz w:val="16"/>
      <w:szCs w:val="20"/>
    </w:rPr>
  </w:style>
  <w:style w:type="paragraph" w:customStyle="1" w:styleId="TableBulletafterNum">
    <w:name w:val="Table Bullet after Num"/>
    <w:basedOn w:val="Normal"/>
    <w:rsid w:val="008E2C0D"/>
    <w:pPr>
      <w:numPr>
        <w:numId w:val="27"/>
      </w:numPr>
    </w:pPr>
    <w:rPr>
      <w:szCs w:val="20"/>
    </w:rPr>
  </w:style>
  <w:style w:type="table" w:customStyle="1" w:styleId="TableGrid1">
    <w:name w:val="Table Grid1"/>
    <w:basedOn w:val="TableNormal"/>
    <w:next w:val="TableGrid"/>
    <w:rsid w:val="008E2C0D"/>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aliases w:val="2,3"/>
    <w:basedOn w:val="Normal"/>
    <w:rsid w:val="008E2C0D"/>
    <w:pPr>
      <w:tabs>
        <w:tab w:val="num" w:pos="720"/>
      </w:tabs>
      <w:spacing w:after="120"/>
      <w:ind w:left="720" w:hanging="360"/>
    </w:pPr>
    <w:rPr>
      <w:szCs w:val="20"/>
    </w:rPr>
  </w:style>
  <w:style w:type="paragraph" w:customStyle="1" w:styleId="BodyTextNumbered">
    <w:name w:val="Body Text Numbered"/>
    <w:basedOn w:val="BodyText"/>
    <w:link w:val="BodyTextNumberedChar"/>
    <w:rsid w:val="008E2C0D"/>
    <w:pPr>
      <w:ind w:left="720" w:hanging="720"/>
    </w:pPr>
    <w:rPr>
      <w:iCs/>
      <w:szCs w:val="20"/>
    </w:rPr>
  </w:style>
  <w:style w:type="character" w:customStyle="1" w:styleId="CommentTextChar">
    <w:name w:val="Comment Text Char"/>
    <w:basedOn w:val="DefaultParagraphFont"/>
    <w:link w:val="CommentText"/>
    <w:semiHidden/>
    <w:rsid w:val="008E2C0D"/>
  </w:style>
  <w:style w:type="character" w:customStyle="1" w:styleId="CommentSubjectChar">
    <w:name w:val="Comment Subject Char"/>
    <w:link w:val="CommentSubject"/>
    <w:rsid w:val="008E2C0D"/>
    <w:rPr>
      <w:b/>
      <w:bCs/>
    </w:rPr>
  </w:style>
  <w:style w:type="character" w:customStyle="1" w:styleId="HeaderChar">
    <w:name w:val="Header Char"/>
    <w:link w:val="Header"/>
    <w:rsid w:val="008E2C0D"/>
    <w:rPr>
      <w:rFonts w:ascii="Arial" w:hAnsi="Arial"/>
      <w:b/>
      <w:bCs/>
      <w:sz w:val="24"/>
      <w:szCs w:val="24"/>
    </w:rPr>
  </w:style>
  <w:style w:type="character" w:customStyle="1" w:styleId="InstructionsChar">
    <w:name w:val="Instructions Char"/>
    <w:link w:val="Instructions"/>
    <w:rsid w:val="008E2C0D"/>
    <w:rPr>
      <w:b/>
      <w:i/>
      <w:iCs/>
      <w:sz w:val="24"/>
      <w:szCs w:val="24"/>
    </w:rPr>
  </w:style>
  <w:style w:type="character" w:customStyle="1" w:styleId="BodyTextNumberedChar">
    <w:name w:val="Body Text Numbered Char"/>
    <w:link w:val="BodyTextNumbered"/>
    <w:rsid w:val="008E2C0D"/>
    <w:rPr>
      <w:iCs/>
      <w:sz w:val="24"/>
    </w:rPr>
  </w:style>
  <w:style w:type="character" w:styleId="UnresolvedMention">
    <w:name w:val="Unresolved Mention"/>
    <w:basedOn w:val="DefaultParagraphFont"/>
    <w:uiPriority w:val="99"/>
    <w:semiHidden/>
    <w:unhideWhenUsed/>
    <w:rsid w:val="00AC66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838941">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49383060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wmf"/><Relationship Id="rId21" Type="http://schemas.openxmlformats.org/officeDocument/2006/relationships/control" Target="activeX/activeX7.xml"/><Relationship Id="rId42" Type="http://schemas.openxmlformats.org/officeDocument/2006/relationships/oleObject" Target="embeddings/oleObject1.bin"/><Relationship Id="rId47" Type="http://schemas.openxmlformats.org/officeDocument/2006/relationships/image" Target="media/image20.wmf"/><Relationship Id="rId63" Type="http://schemas.openxmlformats.org/officeDocument/2006/relationships/header" Target="header1.xml"/><Relationship Id="rId68"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abhilash.masannagari@ercot.com" TargetMode="Externa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image" Target="media/image8.wmf"/><Relationship Id="rId37" Type="http://schemas.openxmlformats.org/officeDocument/2006/relationships/image" Target="media/image13.wmf"/><Relationship Id="rId40" Type="http://schemas.openxmlformats.org/officeDocument/2006/relationships/image" Target="media/image16.wmf"/><Relationship Id="rId45" Type="http://schemas.openxmlformats.org/officeDocument/2006/relationships/image" Target="media/image19.wmf"/><Relationship Id="rId53" Type="http://schemas.openxmlformats.org/officeDocument/2006/relationships/oleObject" Target="embeddings/oleObject6.bin"/><Relationship Id="rId58" Type="http://schemas.openxmlformats.org/officeDocument/2006/relationships/oleObject" Target="embeddings/oleObject9.bin"/><Relationship Id="rId66"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oleObject" Target="embeddings/oleObject11.bin"/><Relationship Id="rId19" Type="http://schemas.openxmlformats.org/officeDocument/2006/relationships/control" Target="activeX/activeX6.xml"/><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cory.phillips@ercot.com" TargetMode="External"/><Relationship Id="rId35" Type="http://schemas.openxmlformats.org/officeDocument/2006/relationships/image" Target="media/image11.wmf"/><Relationship Id="rId43" Type="http://schemas.openxmlformats.org/officeDocument/2006/relationships/image" Target="media/image18.wmf"/><Relationship Id="rId48" Type="http://schemas.openxmlformats.org/officeDocument/2006/relationships/oleObject" Target="embeddings/oleObject4.bin"/><Relationship Id="rId56" Type="http://schemas.openxmlformats.org/officeDocument/2006/relationships/oleObject" Target="embeddings/oleObject8.bin"/><Relationship Id="rId64" Type="http://schemas.openxmlformats.org/officeDocument/2006/relationships/footer" Target="footer1.xml"/><Relationship Id="rId69" Type="http://schemas.openxmlformats.org/officeDocument/2006/relationships/theme" Target="theme/theme1.xml"/><Relationship Id="rId8" Type="http://schemas.openxmlformats.org/officeDocument/2006/relationships/hyperlink" Target="https://www.ercot.com/mktrules/issues/NOGRR278" TargetMode="External"/><Relationship Id="rId51" Type="http://schemas.openxmlformats.org/officeDocument/2006/relationships/image" Target="media/image23.wmf"/><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image" Target="media/image9.wmf"/><Relationship Id="rId38" Type="http://schemas.openxmlformats.org/officeDocument/2006/relationships/image" Target="media/image14.png"/><Relationship Id="rId46" Type="http://schemas.openxmlformats.org/officeDocument/2006/relationships/oleObject" Target="embeddings/oleObject3.bin"/><Relationship Id="rId59" Type="http://schemas.openxmlformats.org/officeDocument/2006/relationships/oleObject" Target="embeddings/oleObject10.bin"/><Relationship Id="rId67" Type="http://schemas.openxmlformats.org/officeDocument/2006/relationships/fontTable" Target="fontTable.xml"/><Relationship Id="rId20" Type="http://schemas.openxmlformats.org/officeDocument/2006/relationships/image" Target="media/image3.wmf"/><Relationship Id="rId41" Type="http://schemas.openxmlformats.org/officeDocument/2006/relationships/image" Target="media/image17.wmf"/><Relationship Id="rId54" Type="http://schemas.openxmlformats.org/officeDocument/2006/relationships/image" Target="media/image24.wmf"/><Relationship Id="rId62"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image" Target="media/image12.wmf"/><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control" Target="activeX/activeX1.xml"/><Relationship Id="rId31" Type="http://schemas.openxmlformats.org/officeDocument/2006/relationships/image" Target="media/image7.wmf"/><Relationship Id="rId44" Type="http://schemas.openxmlformats.org/officeDocument/2006/relationships/oleObject" Target="embeddings/oleObject2.bin"/><Relationship Id="rId52" Type="http://schemas.openxmlformats.org/officeDocument/2006/relationships/oleObject" Target="embeddings/oleObject5.bin"/><Relationship Id="rId60" Type="http://schemas.openxmlformats.org/officeDocument/2006/relationships/image" Target="media/image26.wmf"/><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39" Type="http://schemas.openxmlformats.org/officeDocument/2006/relationships/image" Target="media/image15.wmf"/><Relationship Id="rId34" Type="http://schemas.openxmlformats.org/officeDocument/2006/relationships/image" Target="media/image10.png"/><Relationship Id="rId50" Type="http://schemas.openxmlformats.org/officeDocument/2006/relationships/image" Target="media/image22.wmf"/><Relationship Id="rId55" Type="http://schemas.openxmlformats.org/officeDocument/2006/relationships/oleObject" Target="embeddings/oleObject7.bin"/></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30</Pages>
  <Words>5897</Words>
  <Characters>37305</Characters>
  <Application>Microsoft Office Word</Application>
  <DocSecurity>0</DocSecurity>
  <Lines>310</Lines>
  <Paragraphs>86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43116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4</cp:revision>
  <cp:lastPrinted>2013-11-15T22:11:00Z</cp:lastPrinted>
  <dcterms:created xsi:type="dcterms:W3CDTF">2025-08-27T01:40:00Z</dcterms:created>
  <dcterms:modified xsi:type="dcterms:W3CDTF">2025-09-01T12:05:00Z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2023-12-27T17:23:38Z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8d952d68-1e9c-4ba3-8c8d-e926e2ae16a4</vt:lpwstr>
  </property>
  <property fmtid="{D5CDD505-2E9C-101B-9397-08002B2CF9AE}" pid="8" name="MSIP_Label_7084cbda-52b8-46fb-a7b7-cb5bd465ed85_ContentBits">
    <vt:lpwstr>0</vt:lpwstr>
  </property>
</Properties>
</file>