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A1FBB">
            <w:pPr>
              <w:pStyle w:val="Header"/>
              <w:spacing w:before="120" w:after="120"/>
            </w:pPr>
            <w:r>
              <w:t>P</w:t>
            </w:r>
            <w:r w:rsidR="00C76A2C">
              <w:t>G</w:t>
            </w:r>
            <w:r w:rsidR="00067FE2">
              <w:t>RR Number</w:t>
            </w:r>
          </w:p>
        </w:tc>
        <w:tc>
          <w:tcPr>
            <w:tcW w:w="1260" w:type="dxa"/>
            <w:tcBorders>
              <w:bottom w:val="single" w:sz="4" w:space="0" w:color="auto"/>
            </w:tcBorders>
            <w:vAlign w:val="center"/>
          </w:tcPr>
          <w:p w14:paraId="245B2346" w14:textId="38D07983" w:rsidR="00067FE2" w:rsidRDefault="00D35027" w:rsidP="0048411F">
            <w:pPr>
              <w:pStyle w:val="Header"/>
              <w:spacing w:before="120" w:after="120"/>
              <w:jc w:val="center"/>
            </w:pPr>
            <w:hyperlink r:id="rId8" w:history="1">
              <w:r w:rsidRPr="00D35027">
                <w:rPr>
                  <w:rStyle w:val="Hyperlink"/>
                </w:rPr>
                <w:t>129</w:t>
              </w:r>
            </w:hyperlink>
          </w:p>
        </w:tc>
        <w:tc>
          <w:tcPr>
            <w:tcW w:w="1170" w:type="dxa"/>
            <w:tcBorders>
              <w:bottom w:val="single" w:sz="4" w:space="0" w:color="auto"/>
            </w:tcBorders>
            <w:shd w:val="clear" w:color="auto" w:fill="FFFFFF"/>
            <w:vAlign w:val="center"/>
          </w:tcPr>
          <w:p w14:paraId="576507D3" w14:textId="77777777" w:rsidR="00067FE2" w:rsidRDefault="005E1113" w:rsidP="00CA1FBB">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4E07148D" w:rsidR="00067FE2" w:rsidRPr="00CA1FBB" w:rsidRDefault="00120525" w:rsidP="00CA1FBB">
            <w:pPr>
              <w:pStyle w:val="Header"/>
              <w:spacing w:before="120" w:after="120"/>
            </w:pPr>
            <w:r w:rsidRPr="00120525">
              <w:t xml:space="preserve">Establish Grid Reliability and Resiliency Assessment (GRRA) </w:t>
            </w:r>
            <w:r>
              <w:t>P</w:t>
            </w:r>
            <w:r w:rsidRPr="00120525">
              <w:t xml:space="preserve">osting </w:t>
            </w:r>
            <w:r>
              <w:t>R</w:t>
            </w:r>
            <w:r w:rsidRPr="00120525">
              <w:t>equirements</w:t>
            </w:r>
          </w:p>
        </w:tc>
      </w:tr>
      <w:tr w:rsidR="00B84BB5" w:rsidRPr="00E01925" w14:paraId="61F073EE" w14:textId="77777777" w:rsidTr="00BC2D06">
        <w:trPr>
          <w:trHeight w:val="518"/>
        </w:trPr>
        <w:tc>
          <w:tcPr>
            <w:tcW w:w="2880" w:type="dxa"/>
            <w:gridSpan w:val="2"/>
            <w:shd w:val="clear" w:color="auto" w:fill="FFFFFF"/>
            <w:vAlign w:val="center"/>
          </w:tcPr>
          <w:p w14:paraId="61887982" w14:textId="59F1F73E" w:rsidR="00B84BB5" w:rsidRPr="00E01925" w:rsidRDefault="00B84BB5" w:rsidP="00B84BB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4BAA5E4C" w14:textId="20107891" w:rsidR="00B84BB5" w:rsidRPr="00E01925" w:rsidRDefault="006C1B83" w:rsidP="00B84BB5">
            <w:pPr>
              <w:pStyle w:val="NormalArial"/>
              <w:spacing w:before="120" w:after="120"/>
            </w:pPr>
            <w:r>
              <w:t xml:space="preserve">August </w:t>
            </w:r>
            <w:r w:rsidR="00BB5584">
              <w:t>2</w:t>
            </w:r>
            <w:r>
              <w:t>7</w:t>
            </w:r>
            <w:r w:rsidR="00B84BB5">
              <w:t>, 2025</w:t>
            </w:r>
          </w:p>
        </w:tc>
      </w:tr>
      <w:tr w:rsidR="00B84BB5" w:rsidRPr="00E01925" w14:paraId="2ADAD617" w14:textId="77777777" w:rsidTr="00BC2D06">
        <w:trPr>
          <w:trHeight w:val="518"/>
        </w:trPr>
        <w:tc>
          <w:tcPr>
            <w:tcW w:w="2880" w:type="dxa"/>
            <w:gridSpan w:val="2"/>
            <w:shd w:val="clear" w:color="auto" w:fill="FFFFFF"/>
            <w:vAlign w:val="center"/>
          </w:tcPr>
          <w:p w14:paraId="3BE38F48" w14:textId="2B913551" w:rsidR="00B84BB5" w:rsidRPr="00E01925" w:rsidRDefault="00B84BB5" w:rsidP="00B84BB5">
            <w:pPr>
              <w:pStyle w:val="Header"/>
              <w:spacing w:before="120" w:after="120"/>
              <w:rPr>
                <w:bCs w:val="0"/>
              </w:rPr>
            </w:pPr>
            <w:r>
              <w:rPr>
                <w:bCs w:val="0"/>
              </w:rPr>
              <w:t>Action</w:t>
            </w:r>
          </w:p>
        </w:tc>
        <w:tc>
          <w:tcPr>
            <w:tcW w:w="7560" w:type="dxa"/>
            <w:gridSpan w:val="2"/>
            <w:vAlign w:val="center"/>
          </w:tcPr>
          <w:p w14:paraId="23FC8DDB" w14:textId="7A926753" w:rsidR="00B84BB5" w:rsidRDefault="00B84BB5" w:rsidP="00B84BB5">
            <w:pPr>
              <w:pStyle w:val="NormalArial"/>
              <w:spacing w:before="120" w:after="120"/>
            </w:pPr>
            <w:r>
              <w:t>Recommended Approval</w:t>
            </w:r>
          </w:p>
        </w:tc>
      </w:tr>
      <w:tr w:rsidR="00B84BB5" w:rsidRPr="00E01925" w14:paraId="68C4644D" w14:textId="77777777" w:rsidTr="00BC2D06">
        <w:trPr>
          <w:trHeight w:val="518"/>
        </w:trPr>
        <w:tc>
          <w:tcPr>
            <w:tcW w:w="2880" w:type="dxa"/>
            <w:gridSpan w:val="2"/>
            <w:shd w:val="clear" w:color="auto" w:fill="FFFFFF"/>
            <w:vAlign w:val="center"/>
          </w:tcPr>
          <w:p w14:paraId="41058ADD" w14:textId="1A6424D4" w:rsidR="00B84BB5" w:rsidRPr="00E01925" w:rsidRDefault="00B84BB5" w:rsidP="00B84BB5">
            <w:pPr>
              <w:pStyle w:val="Header"/>
              <w:spacing w:before="120" w:after="120"/>
              <w:rPr>
                <w:bCs w:val="0"/>
              </w:rPr>
            </w:pPr>
            <w:r>
              <w:t>Timeline</w:t>
            </w:r>
          </w:p>
        </w:tc>
        <w:tc>
          <w:tcPr>
            <w:tcW w:w="7560" w:type="dxa"/>
            <w:gridSpan w:val="2"/>
            <w:vAlign w:val="center"/>
          </w:tcPr>
          <w:p w14:paraId="0CAD207F" w14:textId="0EE5A479" w:rsidR="00B84BB5" w:rsidRDefault="00B84BB5" w:rsidP="00B84BB5">
            <w:pPr>
              <w:pStyle w:val="NormalArial"/>
              <w:spacing w:before="120" w:after="120"/>
            </w:pPr>
            <w:r w:rsidRPr="00FD26E5">
              <w:t>Normal</w:t>
            </w:r>
          </w:p>
        </w:tc>
      </w:tr>
      <w:tr w:rsidR="006C1B83" w:rsidRPr="00E01925" w14:paraId="7D8C4529" w14:textId="77777777" w:rsidTr="00BC2D06">
        <w:trPr>
          <w:trHeight w:val="518"/>
        </w:trPr>
        <w:tc>
          <w:tcPr>
            <w:tcW w:w="2880" w:type="dxa"/>
            <w:gridSpan w:val="2"/>
            <w:shd w:val="clear" w:color="auto" w:fill="FFFFFF"/>
            <w:vAlign w:val="center"/>
          </w:tcPr>
          <w:p w14:paraId="6F0757FB" w14:textId="455FA475" w:rsidR="006C1B83" w:rsidRDefault="006C1B83" w:rsidP="00B84BB5">
            <w:pPr>
              <w:pStyle w:val="Header"/>
              <w:spacing w:before="120" w:after="120"/>
            </w:pPr>
            <w:r>
              <w:t>Estimated Impacts</w:t>
            </w:r>
          </w:p>
        </w:tc>
        <w:tc>
          <w:tcPr>
            <w:tcW w:w="7560" w:type="dxa"/>
            <w:gridSpan w:val="2"/>
            <w:vAlign w:val="center"/>
          </w:tcPr>
          <w:p w14:paraId="5DB643C0" w14:textId="6F3A2463" w:rsidR="00F5734B" w:rsidRDefault="00F5734B" w:rsidP="00F5734B">
            <w:pPr>
              <w:pStyle w:val="NormalArial"/>
              <w:spacing w:before="120" w:after="120"/>
            </w:pPr>
            <w:r>
              <w:t>Cost/Budgetary: Less than $10k (Operations &amp; Maintenance (O&amp;M))</w:t>
            </w:r>
          </w:p>
          <w:p w14:paraId="07C722BC" w14:textId="45A12E3E" w:rsidR="006C1B83" w:rsidRPr="00FD26E5" w:rsidRDefault="00F5734B" w:rsidP="00F5734B">
            <w:pPr>
              <w:pStyle w:val="NormalArial"/>
              <w:spacing w:before="120" w:after="120"/>
            </w:pPr>
            <w:r>
              <w:t>Project Duration: No project required</w:t>
            </w:r>
          </w:p>
        </w:tc>
      </w:tr>
      <w:tr w:rsidR="00B84BB5" w:rsidRPr="00E01925" w14:paraId="7E78627F" w14:textId="77777777" w:rsidTr="00BC2D06">
        <w:trPr>
          <w:trHeight w:val="518"/>
        </w:trPr>
        <w:tc>
          <w:tcPr>
            <w:tcW w:w="2880" w:type="dxa"/>
            <w:gridSpan w:val="2"/>
            <w:shd w:val="clear" w:color="auto" w:fill="FFFFFF"/>
            <w:vAlign w:val="center"/>
          </w:tcPr>
          <w:p w14:paraId="26910530" w14:textId="1AE36610" w:rsidR="00B84BB5" w:rsidRPr="00E01925" w:rsidRDefault="00B84BB5" w:rsidP="00B84BB5">
            <w:pPr>
              <w:pStyle w:val="Header"/>
              <w:spacing w:before="120" w:after="120"/>
              <w:rPr>
                <w:bCs w:val="0"/>
              </w:rPr>
            </w:pPr>
            <w:r>
              <w:t>Proposed Effective Date</w:t>
            </w:r>
          </w:p>
        </w:tc>
        <w:tc>
          <w:tcPr>
            <w:tcW w:w="7560" w:type="dxa"/>
            <w:gridSpan w:val="2"/>
            <w:vAlign w:val="center"/>
          </w:tcPr>
          <w:p w14:paraId="2480DBAE" w14:textId="12AD148A" w:rsidR="00B84BB5" w:rsidRDefault="006C1B83" w:rsidP="00B84BB5">
            <w:pPr>
              <w:pStyle w:val="NormalArial"/>
              <w:spacing w:before="120" w:after="120"/>
            </w:pPr>
            <w:r>
              <w:t>Upon system implementation</w:t>
            </w:r>
          </w:p>
        </w:tc>
      </w:tr>
      <w:tr w:rsidR="00B84BB5" w:rsidRPr="00E01925" w14:paraId="0D31FF81" w14:textId="77777777" w:rsidTr="00BC2D06">
        <w:trPr>
          <w:trHeight w:val="518"/>
        </w:trPr>
        <w:tc>
          <w:tcPr>
            <w:tcW w:w="2880" w:type="dxa"/>
            <w:gridSpan w:val="2"/>
            <w:shd w:val="clear" w:color="auto" w:fill="FFFFFF"/>
            <w:vAlign w:val="center"/>
          </w:tcPr>
          <w:p w14:paraId="6584DAA8" w14:textId="49A9AAF2" w:rsidR="00B84BB5" w:rsidRPr="00E01925" w:rsidRDefault="00B84BB5" w:rsidP="00B84BB5">
            <w:pPr>
              <w:pStyle w:val="Header"/>
              <w:spacing w:before="120" w:after="120"/>
              <w:rPr>
                <w:bCs w:val="0"/>
              </w:rPr>
            </w:pPr>
            <w:r>
              <w:t>Priority and Rank Assigned</w:t>
            </w:r>
          </w:p>
        </w:tc>
        <w:tc>
          <w:tcPr>
            <w:tcW w:w="7560" w:type="dxa"/>
            <w:gridSpan w:val="2"/>
            <w:vAlign w:val="center"/>
          </w:tcPr>
          <w:p w14:paraId="34C5393F" w14:textId="4D932FB2" w:rsidR="00B84BB5" w:rsidRDefault="006C1B83" w:rsidP="00B84BB5">
            <w:pPr>
              <w:pStyle w:val="NormalArial"/>
              <w:spacing w:before="120" w:after="120"/>
            </w:pPr>
            <w:r>
              <w:t>Not applicable</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CA1FBB">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1BD0B9B3" w14:textId="77777777" w:rsidR="00F73ACF" w:rsidRDefault="00F73ACF" w:rsidP="00F73ACF">
            <w:pPr>
              <w:pStyle w:val="NormalArial"/>
              <w:spacing w:before="120"/>
            </w:pPr>
            <w:r>
              <w:t xml:space="preserve">3.1.1.6, </w:t>
            </w:r>
            <w:r w:rsidRPr="00BB2C39">
              <w:t>Grid Reliability and Resiliency Assessment (GRRA)</w:t>
            </w:r>
          </w:p>
          <w:p w14:paraId="267FA70E" w14:textId="3170D20F" w:rsidR="002E0C12" w:rsidRPr="00F60541" w:rsidRDefault="00F73ACF" w:rsidP="00F73ACF">
            <w:pPr>
              <w:pStyle w:val="normalarial0"/>
              <w:spacing w:before="0" w:beforeAutospacing="0" w:after="120" w:afterAutospacing="0"/>
              <w:rPr>
                <w:rFonts w:ascii="Arial" w:hAnsi="Arial" w:cs="Arial"/>
              </w:rPr>
            </w:pPr>
            <w:r w:rsidRPr="00F73ACF">
              <w:rPr>
                <w:rFonts w:ascii="Arial" w:hAnsi="Arial"/>
              </w:rPr>
              <w:t>7.1, Planning Data and Information</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CA1FBB">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36B32945" w:rsidR="00C9766A" w:rsidRPr="00FB509B" w:rsidRDefault="00CA1FBB" w:rsidP="00CA1FBB">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CA1FBB">
            <w:pPr>
              <w:pStyle w:val="Header"/>
              <w:spacing w:before="120" w:after="120"/>
            </w:pPr>
            <w:r>
              <w:t>Revision Description</w:t>
            </w:r>
          </w:p>
        </w:tc>
        <w:tc>
          <w:tcPr>
            <w:tcW w:w="7560" w:type="dxa"/>
            <w:gridSpan w:val="2"/>
            <w:tcBorders>
              <w:bottom w:val="single" w:sz="4" w:space="0" w:color="auto"/>
            </w:tcBorders>
            <w:vAlign w:val="center"/>
          </w:tcPr>
          <w:p w14:paraId="2E04A7C2" w14:textId="43DAC184" w:rsidR="009D17F0" w:rsidRPr="00FB509B" w:rsidRDefault="0022642E" w:rsidP="008A1062">
            <w:pPr>
              <w:pStyle w:val="NormalArial"/>
              <w:spacing w:before="120" w:after="120"/>
            </w:pPr>
            <w:r w:rsidRPr="00BE4F2F">
              <w:t xml:space="preserve">This </w:t>
            </w:r>
            <w:r w:rsidR="002E6157">
              <w:t>Planning Guide Revision Request (</w:t>
            </w:r>
            <w:r w:rsidRPr="00BE4F2F">
              <w:t>PGRR</w:t>
            </w:r>
            <w:r w:rsidR="002E6157">
              <w:t>)</w:t>
            </w:r>
            <w:r w:rsidRPr="00BE4F2F">
              <w:t xml:space="preserve"> </w:t>
            </w:r>
            <w:r>
              <w:t>establish</w:t>
            </w:r>
            <w:r w:rsidR="002E6157">
              <w:t>es</w:t>
            </w:r>
            <w:r w:rsidRPr="00BE4F2F">
              <w:t xml:space="preserve"> </w:t>
            </w:r>
            <w:r>
              <w:t>requirements</w:t>
            </w:r>
            <w:r w:rsidRPr="00BE4F2F">
              <w:t xml:space="preserve"> </w:t>
            </w:r>
            <w:r>
              <w:t>for</w:t>
            </w:r>
            <w:r w:rsidRPr="00BE4F2F">
              <w:t xml:space="preserve"> posting versions of the </w:t>
            </w:r>
            <w:r w:rsidR="002E6157">
              <w:t>Grid Reliability and Resiliency Assessment (</w:t>
            </w:r>
            <w:r>
              <w:t>GRRA</w:t>
            </w:r>
            <w:r w:rsidR="002E6157">
              <w:t>)</w:t>
            </w:r>
            <w:r>
              <w:t xml:space="preserve"> and </w:t>
            </w:r>
            <w:r w:rsidR="00304A02">
              <w:t xml:space="preserve">updates the </w:t>
            </w:r>
            <w:r w:rsidR="00987D3F">
              <w:t>list</w:t>
            </w:r>
            <w:r w:rsidR="00304A02">
              <w:t xml:space="preserve"> that illustrates</w:t>
            </w:r>
            <w:r>
              <w:t xml:space="preserve"> data sets and classifications in paragraph (2) of Section 7.1.</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6A8E014E" w:rsidR="00D61F38" w:rsidRDefault="00D61F38" w:rsidP="00D61F38">
            <w:pPr>
              <w:pStyle w:val="NormalArial"/>
              <w:tabs>
                <w:tab w:val="left" w:pos="432"/>
              </w:tabs>
              <w:spacing w:before="120"/>
              <w:ind w:left="432" w:hanging="432"/>
              <w:rPr>
                <w:rFonts w:cs="Arial"/>
                <w:color w:val="000000"/>
              </w:rPr>
            </w:pPr>
            <w:r w:rsidRPr="006629C8">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259A02A1" w:rsidR="00D61F38" w:rsidRPr="00BD53C5" w:rsidRDefault="00D61F38" w:rsidP="00D61F38">
            <w:pPr>
              <w:pStyle w:val="NormalArial"/>
              <w:tabs>
                <w:tab w:val="left" w:pos="432"/>
              </w:tabs>
              <w:spacing w:before="120"/>
              <w:ind w:left="432" w:hanging="432"/>
              <w:rPr>
                <w:rFonts w:cs="Arial"/>
                <w:color w:val="000000"/>
              </w:rPr>
            </w:pPr>
            <w:r w:rsidRPr="00CD242D">
              <w:object w:dxaOrig="1440" w:dyaOrig="1440" w14:anchorId="01814B69">
                <v:shape id="_x0000_i1049" type="#_x0000_t75" style="width:15.75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67376805" w:rsidR="00D61F38" w:rsidRPr="00BD53C5" w:rsidRDefault="00D61F38" w:rsidP="00D61F38">
            <w:pPr>
              <w:pStyle w:val="NormalArial"/>
              <w:spacing w:before="120"/>
              <w:ind w:left="432" w:hanging="432"/>
              <w:rPr>
                <w:rFonts w:cs="Arial"/>
                <w:color w:val="000000"/>
              </w:rPr>
            </w:pPr>
            <w:r w:rsidRPr="006629C8">
              <w:object w:dxaOrig="1440" w:dyaOrig="1440" w14:anchorId="58369BAA">
                <v:shape id="_x0000_i1051" type="#_x0000_t75" style="width:15.75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0603B196" w:rsidR="00D61F38" w:rsidRDefault="00D61F38" w:rsidP="00D61F38">
            <w:pPr>
              <w:pStyle w:val="NormalArial"/>
              <w:spacing w:before="120"/>
              <w:rPr>
                <w:iCs/>
                <w:kern w:val="24"/>
              </w:rPr>
            </w:pPr>
            <w:r w:rsidRPr="006629C8">
              <w:lastRenderedPageBreak/>
              <w:object w:dxaOrig="1440" w:dyaOrig="1440" w14:anchorId="41FE9C28">
                <v:shape id="_x0000_i1053" type="#_x0000_t75" style="width:15.75pt;height:15pt" o:ole="">
                  <v:imagedata r:id="rId16" o:title=""/>
                </v:shape>
                <w:control r:id="rId17" w:name="TextBox13" w:shapeid="_x0000_i1053"/>
              </w:object>
            </w:r>
            <w:r w:rsidRPr="006629C8">
              <w:t xml:space="preserve">  </w:t>
            </w:r>
            <w:r w:rsidR="006C798F" w:rsidRPr="00344591">
              <w:rPr>
                <w:iCs/>
                <w:kern w:val="24"/>
              </w:rPr>
              <w:t>General system and/or process improvement(s)</w:t>
            </w:r>
          </w:p>
          <w:p w14:paraId="7DA37B33" w14:textId="3C57AF46" w:rsidR="00D61F38" w:rsidRDefault="00D61F38" w:rsidP="00D61F38">
            <w:pPr>
              <w:pStyle w:val="NormalArial"/>
              <w:spacing w:before="120"/>
              <w:rPr>
                <w:iCs/>
                <w:kern w:val="24"/>
              </w:rPr>
            </w:pPr>
            <w:r w:rsidRPr="006629C8">
              <w:object w:dxaOrig="1440" w:dyaOrig="1440" w14:anchorId="5FB96FD7">
                <v:shape id="_x0000_i1055" type="#_x0000_t75" style="width:15.75pt;height:15pt" o:ole="">
                  <v:imagedata r:id="rId9" o:title=""/>
                </v:shape>
                <w:control r:id="rId18" w:name="TextBox14" w:shapeid="_x0000_i1055"/>
              </w:object>
            </w:r>
            <w:r w:rsidRPr="006629C8">
              <w:t xml:space="preserve">  </w:t>
            </w:r>
            <w:r>
              <w:rPr>
                <w:iCs/>
                <w:kern w:val="24"/>
              </w:rPr>
              <w:t>Regulatory requirements</w:t>
            </w:r>
          </w:p>
          <w:p w14:paraId="03BA4546" w14:textId="47CAA84B" w:rsidR="00D61F38" w:rsidRPr="00CD242D" w:rsidRDefault="00D61F38" w:rsidP="00D61F38">
            <w:pPr>
              <w:pStyle w:val="NormalArial"/>
              <w:spacing w:before="120"/>
              <w:rPr>
                <w:rFonts w:cs="Arial"/>
                <w:color w:val="000000"/>
              </w:rPr>
            </w:pPr>
            <w:r w:rsidRPr="006629C8">
              <w:object w:dxaOrig="1440" w:dyaOrig="1440" w14:anchorId="6804659E">
                <v:shape id="_x0000_i1057" type="#_x0000_t75" style="width:15.75pt;height:15pt" o:ole="">
                  <v:imagedata r:id="rId9" o:title=""/>
                </v:shape>
                <w:control r:id="rId19" w:name="TextBox15" w:shapeid="_x0000_i105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22744829" w14:textId="503D899B" w:rsidR="00FC3D4B" w:rsidRPr="00CA1FBB" w:rsidRDefault="00D61F38" w:rsidP="00CA1FBB">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D61F38" w14:paraId="27C2730B" w14:textId="77777777" w:rsidTr="00B84BB5">
        <w:trPr>
          <w:trHeight w:val="518"/>
        </w:trPr>
        <w:tc>
          <w:tcPr>
            <w:tcW w:w="2880" w:type="dxa"/>
            <w:gridSpan w:val="2"/>
            <w:shd w:val="clear" w:color="auto" w:fill="FFFFFF"/>
            <w:vAlign w:val="center"/>
          </w:tcPr>
          <w:p w14:paraId="5C38A584" w14:textId="413BFEC3" w:rsidR="00D61F38" w:rsidRDefault="00D61F38" w:rsidP="00CA1FBB">
            <w:pPr>
              <w:pStyle w:val="Header"/>
              <w:spacing w:before="120" w:after="120"/>
            </w:pPr>
            <w:r>
              <w:lastRenderedPageBreak/>
              <w:t>Justification of Reason for Revision and Market Impacts</w:t>
            </w:r>
          </w:p>
        </w:tc>
        <w:tc>
          <w:tcPr>
            <w:tcW w:w="7560" w:type="dxa"/>
            <w:gridSpan w:val="2"/>
            <w:vAlign w:val="center"/>
          </w:tcPr>
          <w:p w14:paraId="0432B124" w14:textId="12027326" w:rsidR="00D61F38" w:rsidRPr="00E45043" w:rsidRDefault="0022642E" w:rsidP="008A1062">
            <w:pPr>
              <w:spacing w:before="120" w:after="120"/>
              <w:rPr>
                <w:rFonts w:ascii="Arial" w:hAnsi="Arial" w:cs="Arial"/>
              </w:rPr>
            </w:pPr>
            <w:r w:rsidRPr="0022642E">
              <w:rPr>
                <w:rFonts w:ascii="Arial" w:hAnsi="Arial"/>
              </w:rPr>
              <w:t>This PGRR introduces language to the Planning Guide to post documents related to the GRRA.</w:t>
            </w:r>
          </w:p>
        </w:tc>
      </w:tr>
      <w:tr w:rsidR="00B84BB5" w14:paraId="7DAB837A" w14:textId="77777777" w:rsidTr="00B84BB5">
        <w:trPr>
          <w:trHeight w:val="518"/>
        </w:trPr>
        <w:tc>
          <w:tcPr>
            <w:tcW w:w="2880" w:type="dxa"/>
            <w:gridSpan w:val="2"/>
            <w:shd w:val="clear" w:color="auto" w:fill="FFFFFF"/>
            <w:vAlign w:val="center"/>
          </w:tcPr>
          <w:p w14:paraId="1C5999A1" w14:textId="58B4C4A7" w:rsidR="00B84BB5" w:rsidRDefault="00B84BB5" w:rsidP="00B84BB5">
            <w:pPr>
              <w:pStyle w:val="Header"/>
              <w:spacing w:before="120" w:after="120"/>
            </w:pPr>
            <w:r>
              <w:t>ROS Decision</w:t>
            </w:r>
          </w:p>
        </w:tc>
        <w:tc>
          <w:tcPr>
            <w:tcW w:w="7560" w:type="dxa"/>
            <w:gridSpan w:val="2"/>
            <w:vAlign w:val="center"/>
          </w:tcPr>
          <w:p w14:paraId="35A53528" w14:textId="77777777" w:rsidR="00B84BB5" w:rsidRDefault="00B84BB5" w:rsidP="00B84BB5">
            <w:pPr>
              <w:spacing w:before="120" w:after="120"/>
              <w:rPr>
                <w:rFonts w:ascii="Arial" w:hAnsi="Arial" w:cs="Arial"/>
              </w:rPr>
            </w:pPr>
            <w:r>
              <w:rPr>
                <w:rFonts w:ascii="Arial" w:hAnsi="Arial" w:cs="Arial"/>
              </w:rPr>
              <w:t>On 7/10/25, ROS voted unanimously to recommend approval of PGRR129 as submitted.  All Market Segments participated in the vote.</w:t>
            </w:r>
          </w:p>
          <w:p w14:paraId="34676572" w14:textId="6E9B5270" w:rsidR="006C1B83" w:rsidRPr="0022642E" w:rsidRDefault="006C1B83" w:rsidP="00B84BB5">
            <w:pPr>
              <w:spacing w:before="120" w:after="120"/>
              <w:rPr>
                <w:rFonts w:ascii="Arial" w:hAnsi="Arial"/>
              </w:rPr>
            </w:pPr>
            <w:r>
              <w:rPr>
                <w:rFonts w:ascii="Arial" w:hAnsi="Arial" w:cs="Arial"/>
              </w:rPr>
              <w:t>On 8/7/25, ROS voted unanimously t</w:t>
            </w:r>
            <w:r w:rsidRPr="006C1B83">
              <w:rPr>
                <w:rFonts w:ascii="Arial" w:hAnsi="Arial" w:cs="Arial"/>
              </w:rPr>
              <w:t>o endorse and forward to TAC the 7/10/25 ROS Report and 6/25/25 Impact Analysis for PGRR129</w:t>
            </w:r>
            <w:r>
              <w:rPr>
                <w:rFonts w:ascii="Arial" w:hAnsi="Arial" w:cs="Arial"/>
              </w:rPr>
              <w:t>.  All Market Segments participated in the vote.</w:t>
            </w:r>
          </w:p>
        </w:tc>
      </w:tr>
      <w:tr w:rsidR="00B84BB5" w14:paraId="19515184" w14:textId="77777777" w:rsidTr="00BB5584">
        <w:trPr>
          <w:trHeight w:val="518"/>
        </w:trPr>
        <w:tc>
          <w:tcPr>
            <w:tcW w:w="2880" w:type="dxa"/>
            <w:gridSpan w:val="2"/>
            <w:shd w:val="clear" w:color="auto" w:fill="FFFFFF"/>
            <w:vAlign w:val="center"/>
          </w:tcPr>
          <w:p w14:paraId="0EDA96C1" w14:textId="6CF59A35" w:rsidR="00B84BB5" w:rsidRDefault="00B84BB5" w:rsidP="00B84BB5">
            <w:pPr>
              <w:pStyle w:val="Header"/>
              <w:spacing w:before="120" w:after="120"/>
            </w:pPr>
            <w:r>
              <w:t>Summary of ROS Discussion</w:t>
            </w:r>
          </w:p>
        </w:tc>
        <w:tc>
          <w:tcPr>
            <w:tcW w:w="7560" w:type="dxa"/>
            <w:gridSpan w:val="2"/>
            <w:vAlign w:val="center"/>
          </w:tcPr>
          <w:p w14:paraId="0E8AB07B" w14:textId="77777777" w:rsidR="00B84BB5" w:rsidRDefault="00B84BB5" w:rsidP="00B84BB5">
            <w:pPr>
              <w:spacing w:before="120" w:after="120"/>
              <w:rPr>
                <w:rFonts w:ascii="Arial" w:hAnsi="Arial" w:cs="Arial"/>
              </w:rPr>
            </w:pPr>
            <w:r>
              <w:rPr>
                <w:rFonts w:ascii="Arial" w:hAnsi="Arial" w:cs="Arial"/>
              </w:rPr>
              <w:t xml:space="preserve">On 7/10/25, ERCOT Staff presented PGRR129.  </w:t>
            </w:r>
          </w:p>
          <w:p w14:paraId="72D610D9" w14:textId="4F00340A" w:rsidR="006C1B83" w:rsidRPr="0022642E" w:rsidRDefault="006C1B83" w:rsidP="00B84BB5">
            <w:pPr>
              <w:spacing w:before="120" w:after="120"/>
              <w:rPr>
                <w:rFonts w:ascii="Arial" w:hAnsi="Arial"/>
              </w:rPr>
            </w:pPr>
            <w:r>
              <w:rPr>
                <w:rFonts w:ascii="Arial" w:hAnsi="Arial" w:cs="Arial"/>
              </w:rPr>
              <w:t>On 8/7/25, participants reviewed the Impact Analysis.</w:t>
            </w:r>
          </w:p>
        </w:tc>
      </w:tr>
      <w:tr w:rsidR="009C051F" w14:paraId="488E7672" w14:textId="77777777" w:rsidTr="00BB5584">
        <w:trPr>
          <w:trHeight w:val="518"/>
        </w:trPr>
        <w:tc>
          <w:tcPr>
            <w:tcW w:w="2880" w:type="dxa"/>
            <w:gridSpan w:val="2"/>
            <w:shd w:val="clear" w:color="auto" w:fill="FFFFFF"/>
            <w:vAlign w:val="center"/>
          </w:tcPr>
          <w:p w14:paraId="6984CA0F" w14:textId="651A89FB" w:rsidR="009C051F" w:rsidRDefault="009C051F" w:rsidP="009C051F">
            <w:pPr>
              <w:pStyle w:val="Header"/>
              <w:spacing w:before="120" w:after="120"/>
            </w:pPr>
            <w:r>
              <w:t>TAC Decision</w:t>
            </w:r>
          </w:p>
        </w:tc>
        <w:tc>
          <w:tcPr>
            <w:tcW w:w="7560" w:type="dxa"/>
            <w:gridSpan w:val="2"/>
            <w:vAlign w:val="center"/>
          </w:tcPr>
          <w:p w14:paraId="26488E79" w14:textId="3321A499" w:rsidR="009C051F" w:rsidRDefault="00320C33" w:rsidP="009C051F">
            <w:pPr>
              <w:spacing w:before="120" w:after="120"/>
              <w:rPr>
                <w:rFonts w:ascii="Arial" w:hAnsi="Arial" w:cs="Arial"/>
              </w:rPr>
            </w:pPr>
            <w:r>
              <w:rPr>
                <w:rFonts w:ascii="Arial" w:hAnsi="Arial" w:cs="Arial"/>
              </w:rPr>
              <w:t xml:space="preserve">On 8/27/25, TAC voted unanimously to </w:t>
            </w:r>
            <w:r w:rsidRPr="00320C33">
              <w:rPr>
                <w:rFonts w:ascii="Arial" w:hAnsi="Arial" w:cs="Arial"/>
              </w:rPr>
              <w:t>recommend approval of PGRR129 as recommended by ROS in the 8/7/25 ROS Report.</w:t>
            </w:r>
            <w:r>
              <w:rPr>
                <w:rFonts w:ascii="Arial" w:hAnsi="Arial" w:cs="Arial"/>
              </w:rPr>
              <w:t xml:space="preserve">  All Market Segments participated in the vote.</w:t>
            </w:r>
          </w:p>
        </w:tc>
      </w:tr>
      <w:tr w:rsidR="009C051F" w14:paraId="67455A03" w14:textId="77777777" w:rsidTr="00BB5584">
        <w:trPr>
          <w:trHeight w:val="518"/>
        </w:trPr>
        <w:tc>
          <w:tcPr>
            <w:tcW w:w="2880" w:type="dxa"/>
            <w:gridSpan w:val="2"/>
            <w:shd w:val="clear" w:color="auto" w:fill="FFFFFF"/>
            <w:vAlign w:val="center"/>
          </w:tcPr>
          <w:p w14:paraId="2A331A94" w14:textId="379FF892" w:rsidR="009C051F" w:rsidRDefault="009C051F" w:rsidP="009C051F">
            <w:pPr>
              <w:pStyle w:val="Header"/>
              <w:spacing w:before="120" w:after="120"/>
            </w:pPr>
            <w:r>
              <w:t>Summary of TAC Discussion</w:t>
            </w:r>
          </w:p>
        </w:tc>
        <w:tc>
          <w:tcPr>
            <w:tcW w:w="7560" w:type="dxa"/>
            <w:gridSpan w:val="2"/>
            <w:vAlign w:val="center"/>
          </w:tcPr>
          <w:p w14:paraId="058F5891" w14:textId="15E39C6B" w:rsidR="009C051F" w:rsidRDefault="00320C33" w:rsidP="009C051F">
            <w:pPr>
              <w:spacing w:before="120" w:after="120"/>
              <w:rPr>
                <w:rFonts w:ascii="Arial" w:hAnsi="Arial" w:cs="Arial"/>
              </w:rPr>
            </w:pPr>
            <w:r w:rsidRPr="003F2A38">
              <w:rPr>
                <w:rFonts w:ascii="Arial" w:hAnsi="Arial"/>
              </w:rPr>
              <w:t xml:space="preserve">On </w:t>
            </w:r>
            <w:r>
              <w:rPr>
                <w:rFonts w:ascii="Arial" w:hAnsi="Arial"/>
              </w:rPr>
              <w:t>8/27</w:t>
            </w:r>
            <w:r w:rsidRPr="003F2A38">
              <w:rPr>
                <w:rFonts w:ascii="Arial" w:hAnsi="Arial"/>
              </w:rPr>
              <w:t>/25, there was no additional discussion beyond TAC review of the items below.</w:t>
            </w:r>
          </w:p>
        </w:tc>
      </w:tr>
      <w:tr w:rsidR="009C051F" w14:paraId="746BD444" w14:textId="77777777" w:rsidTr="00BC2D06">
        <w:trPr>
          <w:trHeight w:val="518"/>
        </w:trPr>
        <w:tc>
          <w:tcPr>
            <w:tcW w:w="2880" w:type="dxa"/>
            <w:gridSpan w:val="2"/>
            <w:tcBorders>
              <w:bottom w:val="single" w:sz="4" w:space="0" w:color="auto"/>
            </w:tcBorders>
            <w:shd w:val="clear" w:color="auto" w:fill="FFFFFF"/>
            <w:vAlign w:val="center"/>
          </w:tcPr>
          <w:p w14:paraId="0230F185" w14:textId="0F0FCEE9" w:rsidR="009C051F" w:rsidRDefault="009C051F" w:rsidP="009C051F">
            <w:pPr>
              <w:pStyle w:val="Header"/>
              <w:spacing w:before="120" w:after="120"/>
            </w:pPr>
            <w:r>
              <w:t>TAC Review/Justification of Recommendation</w:t>
            </w:r>
          </w:p>
        </w:tc>
        <w:tc>
          <w:tcPr>
            <w:tcW w:w="7560" w:type="dxa"/>
            <w:gridSpan w:val="2"/>
            <w:tcBorders>
              <w:bottom w:val="single" w:sz="4" w:space="0" w:color="auto"/>
            </w:tcBorders>
            <w:vAlign w:val="center"/>
          </w:tcPr>
          <w:p w14:paraId="508BA998" w14:textId="7ABAA294" w:rsidR="009C051F" w:rsidRPr="00246274" w:rsidRDefault="009C051F" w:rsidP="009C051F">
            <w:pPr>
              <w:pStyle w:val="NormalArial"/>
              <w:spacing w:before="120"/>
            </w:pPr>
            <w:r w:rsidRPr="00246274">
              <w:object w:dxaOrig="1440" w:dyaOrig="1440" w14:anchorId="20CC4DC6">
                <v:shape id="_x0000_i1059" type="#_x0000_t75" style="width:15.75pt;height:15pt" o:ole="">
                  <v:imagedata r:id="rId20" o:title=""/>
                </v:shape>
                <w:control r:id="rId21" w:name="TextBox1114" w:shapeid="_x0000_i1059"/>
              </w:object>
            </w:r>
            <w:r w:rsidRPr="00246274">
              <w:t xml:space="preserve">  Revision Request ties to Reason for Revision as explained in Justification </w:t>
            </w:r>
          </w:p>
          <w:p w14:paraId="18F61592" w14:textId="4F1BCC06" w:rsidR="009C051F" w:rsidRPr="00246274" w:rsidRDefault="009C051F" w:rsidP="009C051F">
            <w:pPr>
              <w:pStyle w:val="NormalArial"/>
              <w:spacing w:before="120"/>
            </w:pPr>
            <w:r w:rsidRPr="00246274">
              <w:object w:dxaOrig="1440" w:dyaOrig="1440" w14:anchorId="58D064FE">
                <v:shape id="_x0000_i1061" type="#_x0000_t75" style="width:15.75pt;height:15pt" o:ole="">
                  <v:imagedata r:id="rId22" o:title=""/>
                </v:shape>
                <w:control r:id="rId23" w:name="TextBox16" w:shapeid="_x0000_i1061"/>
              </w:object>
            </w:r>
            <w:r w:rsidRPr="00246274">
              <w:t xml:space="preserve">  Impact Analysis reviewed and impacts are justified as explained in Justification</w:t>
            </w:r>
          </w:p>
          <w:p w14:paraId="33A6445A" w14:textId="6F0C031F" w:rsidR="009C051F" w:rsidRPr="00246274" w:rsidRDefault="009C051F" w:rsidP="009C051F">
            <w:pPr>
              <w:pStyle w:val="NormalArial"/>
              <w:spacing w:before="120"/>
            </w:pPr>
            <w:r w:rsidRPr="00246274">
              <w:object w:dxaOrig="1440" w:dyaOrig="1440" w14:anchorId="4DBF49BA">
                <v:shape id="_x0000_i1063" type="#_x0000_t75" style="width:15.75pt;height:15pt" o:ole="">
                  <v:imagedata r:id="rId24" o:title=""/>
                </v:shape>
                <w:control r:id="rId25" w:name="TextBox121" w:shapeid="_x0000_i1063"/>
              </w:object>
            </w:r>
            <w:r w:rsidRPr="00246274">
              <w:t xml:space="preserve">  Opinions were reviewed and discussed</w:t>
            </w:r>
          </w:p>
          <w:p w14:paraId="0C990106" w14:textId="53E9AF20" w:rsidR="009C051F" w:rsidRPr="00246274" w:rsidRDefault="009C051F" w:rsidP="009C051F">
            <w:pPr>
              <w:pStyle w:val="NormalArial"/>
              <w:spacing w:before="120"/>
            </w:pPr>
            <w:r w:rsidRPr="00246274">
              <w:object w:dxaOrig="1440" w:dyaOrig="1440" w14:anchorId="3E7C3C29">
                <v:shape id="_x0000_i1065" type="#_x0000_t75" style="width:15.75pt;height:15pt" o:ole="">
                  <v:imagedata r:id="rId26" o:title=""/>
                </v:shape>
                <w:control r:id="rId27" w:name="TextBox131" w:shapeid="_x0000_i1065"/>
              </w:object>
            </w:r>
            <w:r w:rsidRPr="00246274">
              <w:t xml:space="preserve">  Comments were reviewed and discussed</w:t>
            </w:r>
            <w:r>
              <w:t xml:space="preserve"> (if applicable)</w:t>
            </w:r>
          </w:p>
          <w:p w14:paraId="2AAE1BC3" w14:textId="6C977EED" w:rsidR="009C051F" w:rsidRDefault="009C051F" w:rsidP="009C051F">
            <w:pPr>
              <w:spacing w:before="120" w:after="120"/>
              <w:rPr>
                <w:rFonts w:ascii="Arial" w:hAnsi="Arial" w:cs="Arial"/>
              </w:rPr>
            </w:pPr>
            <w:r w:rsidRPr="00246274">
              <w:rPr>
                <w:rFonts w:ascii="Arial" w:hAnsi="Arial"/>
              </w:rPr>
              <w:object w:dxaOrig="1440" w:dyaOrig="1440" w14:anchorId="3F1CD7B2">
                <v:shape id="_x0000_i1067" type="#_x0000_t75" style="width:15.75pt;height:15pt" o:ole="">
                  <v:imagedata r:id="rId9" o:title=""/>
                </v:shape>
                <w:control r:id="rId28" w:name="TextBox141" w:shapeid="_x0000_i1067"/>
              </w:object>
            </w:r>
            <w:r w:rsidRPr="00246274">
              <w:t xml:space="preserve"> </w:t>
            </w:r>
            <w:r>
              <w:t xml:space="preserve"> </w:t>
            </w:r>
            <w:r w:rsidRPr="009C051F">
              <w:rPr>
                <w:rFonts w:ascii="Arial" w:hAnsi="Arial" w:cs="Arial"/>
              </w:rPr>
              <w:t>Other: (explain)</w:t>
            </w:r>
          </w:p>
        </w:tc>
      </w:tr>
    </w:tbl>
    <w:p w14:paraId="22418515" w14:textId="77777777" w:rsidR="00B84BB5" w:rsidRDefault="00B84BB5"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84BB5" w:rsidRPr="001D0AB6" w14:paraId="5537FB1E" w14:textId="77777777" w:rsidTr="00062668">
        <w:trPr>
          <w:trHeight w:val="432"/>
        </w:trPr>
        <w:tc>
          <w:tcPr>
            <w:tcW w:w="10440" w:type="dxa"/>
            <w:gridSpan w:val="2"/>
            <w:shd w:val="clear" w:color="auto" w:fill="FFFFFF"/>
            <w:vAlign w:val="center"/>
          </w:tcPr>
          <w:p w14:paraId="0826D7F8" w14:textId="77777777" w:rsidR="00B84BB5" w:rsidRPr="001D0AB6" w:rsidRDefault="00B84BB5" w:rsidP="00062668">
            <w:pPr>
              <w:ind w:hanging="2"/>
              <w:jc w:val="center"/>
              <w:rPr>
                <w:rFonts w:ascii="Arial" w:hAnsi="Arial"/>
                <w:b/>
              </w:rPr>
            </w:pPr>
            <w:r w:rsidRPr="001D0AB6">
              <w:rPr>
                <w:rFonts w:ascii="Arial" w:hAnsi="Arial"/>
                <w:b/>
              </w:rPr>
              <w:t>Opinions</w:t>
            </w:r>
          </w:p>
        </w:tc>
      </w:tr>
      <w:tr w:rsidR="00B84BB5" w:rsidRPr="001D0AB6" w14:paraId="62EFCD58" w14:textId="77777777" w:rsidTr="00062668">
        <w:trPr>
          <w:trHeight w:val="432"/>
        </w:trPr>
        <w:tc>
          <w:tcPr>
            <w:tcW w:w="2880" w:type="dxa"/>
            <w:shd w:val="clear" w:color="auto" w:fill="FFFFFF"/>
            <w:vAlign w:val="center"/>
          </w:tcPr>
          <w:p w14:paraId="5FA98650" w14:textId="77777777" w:rsidR="00B84BB5" w:rsidRPr="001D0AB6" w:rsidRDefault="00B84BB5" w:rsidP="00062668">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059291CB" w14:textId="77777777" w:rsidR="00B84BB5" w:rsidRPr="001D0AB6" w:rsidRDefault="00B84BB5" w:rsidP="00062668">
            <w:pPr>
              <w:spacing w:before="120" w:after="120"/>
              <w:ind w:hanging="2"/>
              <w:rPr>
                <w:rFonts w:ascii="Arial" w:hAnsi="Arial"/>
              </w:rPr>
            </w:pPr>
            <w:r>
              <w:rPr>
                <w:rFonts w:ascii="Arial" w:hAnsi="Arial"/>
              </w:rPr>
              <w:t>Not applicable</w:t>
            </w:r>
          </w:p>
        </w:tc>
      </w:tr>
      <w:tr w:rsidR="00B84BB5" w:rsidRPr="001D0AB6" w14:paraId="4CDC73C1" w14:textId="77777777" w:rsidTr="00062668">
        <w:trPr>
          <w:trHeight w:val="432"/>
        </w:trPr>
        <w:tc>
          <w:tcPr>
            <w:tcW w:w="2880" w:type="dxa"/>
            <w:shd w:val="clear" w:color="auto" w:fill="FFFFFF"/>
            <w:vAlign w:val="center"/>
          </w:tcPr>
          <w:p w14:paraId="24A59671" w14:textId="77777777" w:rsidR="00B84BB5" w:rsidRPr="001D0AB6" w:rsidRDefault="00B84BB5" w:rsidP="00062668">
            <w:pPr>
              <w:tabs>
                <w:tab w:val="center" w:pos="4320"/>
                <w:tab w:val="right" w:pos="8640"/>
              </w:tabs>
              <w:spacing w:before="120" w:after="120"/>
              <w:ind w:hanging="2"/>
              <w:rPr>
                <w:rFonts w:ascii="Arial" w:hAnsi="Arial"/>
                <w:b/>
                <w:bCs/>
              </w:rPr>
            </w:pPr>
            <w:r w:rsidRPr="001D0AB6">
              <w:rPr>
                <w:rFonts w:ascii="Arial" w:hAnsi="Arial"/>
                <w:b/>
                <w:bCs/>
              </w:rPr>
              <w:lastRenderedPageBreak/>
              <w:t>Independent Market Monitor Opinion</w:t>
            </w:r>
          </w:p>
        </w:tc>
        <w:tc>
          <w:tcPr>
            <w:tcW w:w="7560" w:type="dxa"/>
            <w:vAlign w:val="center"/>
          </w:tcPr>
          <w:p w14:paraId="7F892EFC" w14:textId="623B4E14" w:rsidR="00B84BB5" w:rsidRPr="001D0AB6" w:rsidRDefault="00EE5B1A" w:rsidP="00062668">
            <w:pPr>
              <w:spacing w:before="120" w:after="120"/>
              <w:ind w:hanging="2"/>
              <w:rPr>
                <w:rFonts w:ascii="Arial" w:hAnsi="Arial"/>
                <w:b/>
                <w:bCs/>
              </w:rPr>
            </w:pPr>
            <w:r>
              <w:rPr>
                <w:rFonts w:ascii="Arial" w:hAnsi="Arial"/>
              </w:rPr>
              <w:t xml:space="preserve">IMM has no opinion on </w:t>
            </w:r>
            <w:r w:rsidR="00F90D6E">
              <w:rPr>
                <w:rFonts w:ascii="Arial" w:hAnsi="Arial"/>
              </w:rPr>
              <w:t>PG</w:t>
            </w:r>
            <w:r>
              <w:rPr>
                <w:rFonts w:ascii="Arial" w:hAnsi="Arial"/>
              </w:rPr>
              <w:t>RR129.</w:t>
            </w:r>
          </w:p>
        </w:tc>
      </w:tr>
      <w:tr w:rsidR="00B84BB5" w:rsidRPr="001D0AB6" w14:paraId="5546F605" w14:textId="77777777" w:rsidTr="00062668">
        <w:trPr>
          <w:trHeight w:val="432"/>
        </w:trPr>
        <w:tc>
          <w:tcPr>
            <w:tcW w:w="2880" w:type="dxa"/>
            <w:shd w:val="clear" w:color="auto" w:fill="FFFFFF"/>
            <w:vAlign w:val="center"/>
          </w:tcPr>
          <w:p w14:paraId="405196D8" w14:textId="77777777" w:rsidR="00B84BB5" w:rsidRPr="001D0AB6" w:rsidRDefault="00B84BB5" w:rsidP="00062668">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191D9191" w14:textId="77777777" w:rsidR="00EE5B1A" w:rsidRPr="00EE5B1A" w:rsidRDefault="00EE5B1A" w:rsidP="00EE5B1A">
            <w:pPr>
              <w:spacing w:before="120" w:after="120"/>
              <w:ind w:hanging="2"/>
              <w:rPr>
                <w:rFonts w:ascii="Arial" w:hAnsi="Arial"/>
              </w:rPr>
            </w:pPr>
            <w:r w:rsidRPr="00EE5B1A">
              <w:rPr>
                <w:rFonts w:ascii="Arial" w:hAnsi="Arial"/>
              </w:rPr>
              <w:t>ERCOT supports approval of PGRR129.</w:t>
            </w:r>
          </w:p>
          <w:p w14:paraId="1514AD3F" w14:textId="0D937EC6" w:rsidR="00B84BB5" w:rsidRPr="001D0AB6" w:rsidRDefault="00B84BB5" w:rsidP="00062668">
            <w:pPr>
              <w:spacing w:before="120" w:after="120"/>
              <w:ind w:hanging="2"/>
              <w:rPr>
                <w:rFonts w:ascii="Arial" w:hAnsi="Arial"/>
                <w:b/>
                <w:bCs/>
              </w:rPr>
            </w:pPr>
          </w:p>
        </w:tc>
      </w:tr>
      <w:tr w:rsidR="00B84BB5" w:rsidRPr="001D0AB6" w14:paraId="62F1228B" w14:textId="77777777" w:rsidTr="00062668">
        <w:trPr>
          <w:trHeight w:val="432"/>
        </w:trPr>
        <w:tc>
          <w:tcPr>
            <w:tcW w:w="2880" w:type="dxa"/>
            <w:shd w:val="clear" w:color="auto" w:fill="FFFFFF"/>
            <w:vAlign w:val="center"/>
          </w:tcPr>
          <w:p w14:paraId="1E58F722" w14:textId="77777777" w:rsidR="00B84BB5" w:rsidRPr="001D0AB6" w:rsidRDefault="00B84BB5" w:rsidP="00062668">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560D9A9B" w14:textId="1F595DC3" w:rsidR="00B84BB5" w:rsidRPr="001D0AB6" w:rsidRDefault="00EE5B1A" w:rsidP="00EF3C79">
            <w:pPr>
              <w:spacing w:before="120" w:after="120"/>
              <w:ind w:hanging="2"/>
              <w:rPr>
                <w:rFonts w:ascii="Arial" w:hAnsi="Arial"/>
                <w:b/>
                <w:bCs/>
              </w:rPr>
            </w:pPr>
            <w:r w:rsidRPr="00EE5B1A">
              <w:rPr>
                <w:rFonts w:ascii="Arial" w:hAnsi="Arial"/>
              </w:rPr>
              <w:t xml:space="preserve">ERCOT Staff has reviewed PGRR129 and believes it provides a positive market impact by improving access and transparency by </w:t>
            </w:r>
            <w:proofErr w:type="gramStart"/>
            <w:r w:rsidRPr="00EE5B1A">
              <w:rPr>
                <w:rFonts w:ascii="Arial" w:hAnsi="Arial"/>
              </w:rPr>
              <w:t>establishing posting</w:t>
            </w:r>
            <w:proofErr w:type="gramEnd"/>
            <w:r w:rsidRPr="00EE5B1A">
              <w:rPr>
                <w:rFonts w:ascii="Arial" w:hAnsi="Arial"/>
              </w:rPr>
              <w:t xml:space="preserve"> requirements for versions of the GRRA.</w:t>
            </w:r>
          </w:p>
        </w:tc>
      </w:tr>
    </w:tbl>
    <w:p w14:paraId="2803A6AA" w14:textId="77777777" w:rsidR="00B84BB5" w:rsidRPr="0030232A" w:rsidRDefault="00B84BB5"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7555BF21" w:rsidR="00342163" w:rsidRPr="00CA1FBB" w:rsidRDefault="00D61F38" w:rsidP="00CA1FBB">
            <w:pPr>
              <w:pStyle w:val="Header"/>
              <w:jc w:val="center"/>
              <w:rPr>
                <w:bCs w:val="0"/>
              </w:rPr>
            </w:pPr>
            <w:r>
              <w:t>Sponsor</w:t>
            </w:r>
          </w:p>
        </w:tc>
      </w:tr>
      <w:tr w:rsidR="00D61F38" w14:paraId="469623E4" w14:textId="77777777" w:rsidTr="00D61F38">
        <w:trPr>
          <w:cantSplit/>
          <w:trHeight w:val="432"/>
        </w:trPr>
        <w:tc>
          <w:tcPr>
            <w:tcW w:w="2993" w:type="dxa"/>
            <w:shd w:val="clear" w:color="auto" w:fill="FFFFFF"/>
            <w:vAlign w:val="center"/>
          </w:tcPr>
          <w:p w14:paraId="5453A048" w14:textId="591462D6" w:rsidR="00342163" w:rsidRPr="00342163" w:rsidRDefault="00D61F38" w:rsidP="00616C0B">
            <w:pPr>
              <w:pStyle w:val="Header"/>
            </w:pPr>
            <w:r w:rsidRPr="00B93CA0">
              <w:rPr>
                <w:bCs w:val="0"/>
              </w:rPr>
              <w:t>Name</w:t>
            </w:r>
          </w:p>
        </w:tc>
        <w:tc>
          <w:tcPr>
            <w:tcW w:w="7447" w:type="dxa"/>
            <w:vAlign w:val="center"/>
          </w:tcPr>
          <w:p w14:paraId="2738BC22" w14:textId="16CDC335" w:rsidR="00D61F38" w:rsidRDefault="005116EE" w:rsidP="009A7D32">
            <w:pPr>
              <w:pStyle w:val="NormalArial"/>
            </w:pPr>
            <w:r>
              <w:t>Priya Ramasubbu</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257B2697" w:rsidR="00D61F38" w:rsidRDefault="005116EE" w:rsidP="009A7D32">
            <w:pPr>
              <w:pStyle w:val="NormalArial"/>
            </w:pPr>
            <w:hyperlink r:id="rId29" w:history="1">
              <w:r w:rsidRPr="00A27C68">
                <w:rPr>
                  <w:rStyle w:val="Hyperlink"/>
                </w:rPr>
                <w:t>Priya.Ramasubbu@ercot.com</w:t>
              </w:r>
            </w:hyperlink>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3B0B9436" w:rsidR="00D61F38" w:rsidRDefault="00F60541"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10509248" w:rsidR="00D61F38" w:rsidRDefault="005116EE" w:rsidP="009A7D32">
            <w:pPr>
              <w:pStyle w:val="NormalArial"/>
            </w:pPr>
            <w:r>
              <w:t>865-621-9054</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77777777" w:rsidR="00D61F38" w:rsidRDefault="00D61F38" w:rsidP="009A7D32">
            <w:pPr>
              <w:pStyle w:val="NormalArial"/>
            </w:pP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33AB1C9A" w:rsidR="00D61F38" w:rsidRDefault="00F60541"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75ECCAFD" w:rsidR="009A3772" w:rsidRPr="00D56D61" w:rsidRDefault="00165DDD">
            <w:pPr>
              <w:pStyle w:val="NormalArial"/>
            </w:pPr>
            <w:r>
              <w:t>Brittney Albracht</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6B1D2AA2" w:rsidR="009A3772" w:rsidRPr="00D56D61" w:rsidRDefault="00165DDD">
            <w:pPr>
              <w:pStyle w:val="NormalArial"/>
            </w:pPr>
            <w:hyperlink r:id="rId30" w:history="1">
              <w:r w:rsidRPr="00C50087">
                <w:rPr>
                  <w:rStyle w:val="Hyperlink"/>
                </w:rPr>
                <w:t>Brittney.Albracht@ercot.com</w:t>
              </w:r>
            </w:hyperlink>
            <w:r>
              <w:t xml:space="preserve"> </w:t>
            </w:r>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3E59DAE2" w:rsidR="009A3772" w:rsidRDefault="00165DDD">
            <w:pPr>
              <w:pStyle w:val="NormalArial"/>
            </w:pPr>
            <w:r>
              <w:t>512-225-7027</w:t>
            </w:r>
          </w:p>
        </w:tc>
      </w:tr>
    </w:tbl>
    <w:p w14:paraId="3E90D1A8" w14:textId="77777777" w:rsidR="00B84BB5" w:rsidRDefault="00B84BB5" w:rsidP="00B84B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84BB5" w:rsidRPr="001D0AB6" w14:paraId="1387DED8" w14:textId="77777777" w:rsidTr="0006266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4C7E422" w14:textId="77777777" w:rsidR="00B84BB5" w:rsidRPr="001D0AB6" w:rsidRDefault="00B84BB5" w:rsidP="00062668">
            <w:pPr>
              <w:ind w:hanging="2"/>
              <w:jc w:val="center"/>
              <w:rPr>
                <w:rFonts w:ascii="Arial" w:hAnsi="Arial"/>
                <w:b/>
              </w:rPr>
            </w:pPr>
            <w:r w:rsidRPr="001D0AB6">
              <w:rPr>
                <w:rFonts w:ascii="Arial" w:hAnsi="Arial"/>
                <w:b/>
              </w:rPr>
              <w:t>Comments Received</w:t>
            </w:r>
          </w:p>
        </w:tc>
      </w:tr>
      <w:tr w:rsidR="00B84BB5" w:rsidRPr="001D0AB6" w14:paraId="2E207545" w14:textId="77777777" w:rsidTr="0006266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E7CCCEC" w14:textId="77777777" w:rsidR="00B84BB5" w:rsidRPr="001D0AB6" w:rsidRDefault="00B84BB5" w:rsidP="00062668">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4CE6C5F" w14:textId="77777777" w:rsidR="00B84BB5" w:rsidRPr="001D0AB6" w:rsidRDefault="00B84BB5" w:rsidP="00062668">
            <w:pPr>
              <w:ind w:hanging="2"/>
              <w:rPr>
                <w:rFonts w:ascii="Arial" w:hAnsi="Arial"/>
                <w:b/>
              </w:rPr>
            </w:pPr>
            <w:r w:rsidRPr="001D0AB6">
              <w:rPr>
                <w:rFonts w:ascii="Arial" w:hAnsi="Arial"/>
                <w:b/>
              </w:rPr>
              <w:t>Comment Summary</w:t>
            </w:r>
          </w:p>
        </w:tc>
      </w:tr>
      <w:tr w:rsidR="00B84BB5" w:rsidRPr="001D0AB6" w14:paraId="04838FBE" w14:textId="77777777" w:rsidTr="0006266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3F9C2D" w14:textId="77777777" w:rsidR="00B84BB5" w:rsidRPr="001D0AB6" w:rsidRDefault="00B84BB5" w:rsidP="00062668">
            <w:pPr>
              <w:tabs>
                <w:tab w:val="center" w:pos="4320"/>
                <w:tab w:val="right" w:pos="8640"/>
              </w:tabs>
              <w:rPr>
                <w:rFonts w:ascii="Arial" w:hAnsi="Arial"/>
              </w:rPr>
            </w:pPr>
            <w:r w:rsidRPr="001D0AB6">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9574875" w14:textId="77777777" w:rsidR="00B84BB5" w:rsidRPr="001D0AB6" w:rsidRDefault="00B84BB5" w:rsidP="00062668">
            <w:pPr>
              <w:spacing w:before="120" w:after="120"/>
              <w:rPr>
                <w:rFonts w:ascii="Arial" w:hAnsi="Arial"/>
              </w:rPr>
            </w:pPr>
          </w:p>
        </w:tc>
      </w:tr>
    </w:tbl>
    <w:p w14:paraId="462E1A54" w14:textId="77777777" w:rsidR="00B84BB5" w:rsidRDefault="00B84BB5" w:rsidP="00B84BB5">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84BB5" w14:paraId="44D23DEB" w14:textId="77777777" w:rsidTr="00062668">
        <w:trPr>
          <w:trHeight w:val="350"/>
        </w:trPr>
        <w:tc>
          <w:tcPr>
            <w:tcW w:w="10440" w:type="dxa"/>
            <w:tcBorders>
              <w:bottom w:val="single" w:sz="4" w:space="0" w:color="auto"/>
            </w:tcBorders>
            <w:shd w:val="clear" w:color="auto" w:fill="FFFFFF"/>
            <w:vAlign w:val="center"/>
          </w:tcPr>
          <w:p w14:paraId="71B4EC18" w14:textId="77777777" w:rsidR="00B84BB5" w:rsidRDefault="00B84BB5" w:rsidP="00062668">
            <w:pPr>
              <w:pStyle w:val="Header"/>
              <w:jc w:val="center"/>
            </w:pPr>
            <w:r>
              <w:t>Market Rules Notes</w:t>
            </w:r>
          </w:p>
        </w:tc>
      </w:tr>
    </w:tbl>
    <w:p w14:paraId="61EDEB6A" w14:textId="01F11A03" w:rsidR="00B84BB5" w:rsidRPr="00816C40" w:rsidRDefault="00B84BB5" w:rsidP="00B84BB5">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6137B82E" w14:textId="77777777" w:rsidR="0066370F" w:rsidRPr="001313B4" w:rsidRDefault="0066370F" w:rsidP="00BC2D06">
      <w:pPr>
        <w:rPr>
          <w:rFonts w:ascii="Arial" w:hAnsi="Arial" w:cs="Arial"/>
          <w:b/>
          <w:i/>
          <w:color w:val="FF0000"/>
          <w:sz w:val="22"/>
          <w:szCs w:val="22"/>
        </w:rPr>
      </w:pPr>
    </w:p>
    <w:p w14:paraId="45467632" w14:textId="74265969" w:rsidR="00E2308A" w:rsidRPr="00F87E6E" w:rsidRDefault="00E2308A" w:rsidP="00E2308A">
      <w:pPr>
        <w:keepNext/>
        <w:tabs>
          <w:tab w:val="left" w:pos="900"/>
        </w:tabs>
        <w:spacing w:before="240" w:after="240"/>
        <w:outlineLvl w:val="2"/>
        <w:rPr>
          <w:b/>
          <w:i/>
          <w:szCs w:val="20"/>
        </w:rPr>
      </w:pPr>
      <w:bookmarkStart w:id="0" w:name="_Toc214856962"/>
      <w:bookmarkStart w:id="1" w:name="_Toc500423568"/>
      <w:bookmarkStart w:id="2" w:name="_Toc149300240"/>
      <w:bookmarkStart w:id="3" w:name="_Hlk189041004"/>
      <w:bookmarkStart w:id="4" w:name="_Toc149300245"/>
      <w:bookmarkStart w:id="5" w:name="_Toc90301230"/>
      <w:r w:rsidRPr="00630F39">
        <w:rPr>
          <w:b/>
          <w:bCs/>
          <w:szCs w:val="20"/>
        </w:rPr>
        <w:lastRenderedPageBreak/>
        <w:t>3</w:t>
      </w:r>
      <w:r w:rsidRPr="00F87E6E">
        <w:rPr>
          <w:b/>
          <w:i/>
          <w:szCs w:val="20"/>
        </w:rPr>
        <w:t>.</w:t>
      </w:r>
      <w:r w:rsidRPr="00630F39">
        <w:rPr>
          <w:b/>
          <w:bCs/>
          <w:szCs w:val="20"/>
        </w:rPr>
        <w:t>1.</w:t>
      </w:r>
      <w:r w:rsidR="00630F39" w:rsidRPr="00630F39">
        <w:rPr>
          <w:b/>
          <w:bCs/>
          <w:szCs w:val="20"/>
        </w:rPr>
        <w:t>1.6</w:t>
      </w:r>
      <w:r w:rsidRPr="00F87E6E">
        <w:rPr>
          <w:b/>
          <w:i/>
          <w:szCs w:val="20"/>
        </w:rPr>
        <w:tab/>
      </w:r>
      <w:bookmarkEnd w:id="0"/>
      <w:bookmarkEnd w:id="1"/>
      <w:bookmarkEnd w:id="2"/>
      <w:r w:rsidR="00630F39" w:rsidRPr="00D17881">
        <w:rPr>
          <w:b/>
          <w:bCs/>
          <w:szCs w:val="20"/>
        </w:rPr>
        <w:t>Grid Reliability and Resiliency Assessment</w:t>
      </w:r>
      <w:r w:rsidR="00630F39">
        <w:rPr>
          <w:b/>
          <w:bCs/>
          <w:szCs w:val="20"/>
        </w:rPr>
        <w:t xml:space="preserve"> (GRRA)</w:t>
      </w:r>
    </w:p>
    <w:p w14:paraId="1D7DDC74" w14:textId="77777777" w:rsidR="00630F39" w:rsidRDefault="00E2308A" w:rsidP="00630F39">
      <w:pPr>
        <w:spacing w:after="240"/>
        <w:ind w:left="720" w:hanging="720"/>
        <w:rPr>
          <w:iCs/>
        </w:rPr>
      </w:pPr>
      <w:r w:rsidRPr="00AD6850">
        <w:rPr>
          <w:iCs/>
        </w:rPr>
        <w:t>(1)</w:t>
      </w:r>
      <w:r w:rsidRPr="00AD6850">
        <w:rPr>
          <w:iCs/>
        </w:rPr>
        <w:tab/>
      </w:r>
      <w:bookmarkEnd w:id="3"/>
      <w:bookmarkEnd w:id="4"/>
      <w:bookmarkEnd w:id="5"/>
      <w:r w:rsidR="00630F39">
        <w:rPr>
          <w:iCs/>
        </w:rPr>
        <w:t xml:space="preserve">ERCOT shall perform the Grid Reliability and Resiliency Assessment (GRRA) in coordination with the </w:t>
      </w:r>
      <w:r w:rsidR="00630F39" w:rsidRPr="00C8712D">
        <w:rPr>
          <w:iCs/>
        </w:rPr>
        <w:t xml:space="preserve">RPG on a biennial basis in even-numbered years to assess the </w:t>
      </w:r>
      <w:r w:rsidR="00630F39">
        <w:rPr>
          <w:iCs/>
        </w:rPr>
        <w:t>reliability and resiliency of the ERCOT System</w:t>
      </w:r>
      <w:r w:rsidR="00630F39" w:rsidRPr="00C8712D">
        <w:rPr>
          <w:iCs/>
        </w:rPr>
        <w:t xml:space="preserve"> in extreme weather scenarios.</w:t>
      </w:r>
      <w:r w:rsidR="00630F39">
        <w:rPr>
          <w:iCs/>
        </w:rPr>
        <w:t xml:space="preserve">  </w:t>
      </w:r>
      <w:r w:rsidR="00630F39" w:rsidRPr="00C8712D">
        <w:rPr>
          <w:iCs/>
        </w:rPr>
        <w:t xml:space="preserve">The study </w:t>
      </w:r>
      <w:r w:rsidR="00630F39">
        <w:rPr>
          <w:iCs/>
        </w:rPr>
        <w:t>shall:</w:t>
      </w:r>
    </w:p>
    <w:p w14:paraId="007F04C5" w14:textId="77777777" w:rsidR="00630F39" w:rsidRDefault="00630F39" w:rsidP="00630F39">
      <w:pPr>
        <w:spacing w:after="240"/>
        <w:ind w:left="1440" w:hanging="720"/>
        <w:rPr>
          <w:iCs/>
        </w:rPr>
      </w:pPr>
      <w:r>
        <w:rPr>
          <w:iCs/>
        </w:rPr>
        <w:t>(a)</w:t>
      </w:r>
      <w:r>
        <w:rPr>
          <w:iCs/>
        </w:rPr>
        <w:tab/>
        <w:t>Consider the impact of different levels of thermal and renewable generation availability;</w:t>
      </w:r>
    </w:p>
    <w:p w14:paraId="23E6ADA5" w14:textId="77777777" w:rsidR="00630F39" w:rsidRDefault="00630F39" w:rsidP="00630F39">
      <w:pPr>
        <w:spacing w:after="240"/>
        <w:ind w:left="1440" w:hanging="720"/>
        <w:rPr>
          <w:iCs/>
        </w:rPr>
      </w:pPr>
      <w:r>
        <w:rPr>
          <w:iCs/>
        </w:rPr>
        <w:t>(b)</w:t>
      </w:r>
      <w:r>
        <w:rPr>
          <w:iCs/>
        </w:rPr>
        <w:tab/>
        <w:t>Identify areas of the ERCOT Region that face significant grid reliability and resiliency issues, taking into account the impact of potential Outages caused by regional extreme weather scenarios on Customers; and</w:t>
      </w:r>
    </w:p>
    <w:p w14:paraId="63A04FA2" w14:textId="77777777" w:rsidR="00630F39" w:rsidRDefault="00630F39" w:rsidP="00630F39">
      <w:pPr>
        <w:spacing w:after="240"/>
        <w:ind w:left="1440" w:hanging="720"/>
        <w:rPr>
          <w:iCs/>
        </w:rPr>
      </w:pPr>
      <w:r>
        <w:rPr>
          <w:iCs/>
        </w:rPr>
        <w:t>(c)</w:t>
      </w:r>
      <w:r>
        <w:rPr>
          <w:iCs/>
        </w:rPr>
        <w:tab/>
        <w:t>Identify</w:t>
      </w:r>
      <w:r w:rsidRPr="00C8712D">
        <w:rPr>
          <w:iCs/>
        </w:rPr>
        <w:t xml:space="preserve"> transmission </w:t>
      </w:r>
      <w:r>
        <w:rPr>
          <w:iCs/>
        </w:rPr>
        <w:t>upgrades</w:t>
      </w:r>
      <w:r w:rsidRPr="00C8712D">
        <w:rPr>
          <w:iCs/>
        </w:rPr>
        <w:t xml:space="preserve"> that </w:t>
      </w:r>
      <w:r>
        <w:rPr>
          <w:iCs/>
        </w:rPr>
        <w:t xml:space="preserve">are expected to </w:t>
      </w:r>
      <w:r w:rsidRPr="00C8712D">
        <w:rPr>
          <w:iCs/>
        </w:rPr>
        <w:t xml:space="preserve">increase the reliability or resiliency </w:t>
      </w:r>
      <w:r>
        <w:rPr>
          <w:iCs/>
        </w:rPr>
        <w:t xml:space="preserve">of the ERCOT System </w:t>
      </w:r>
      <w:r w:rsidRPr="00C8712D">
        <w:rPr>
          <w:iCs/>
        </w:rPr>
        <w:t>in extreme weather scenarios</w:t>
      </w:r>
      <w:r>
        <w:rPr>
          <w:iCs/>
        </w:rPr>
        <w:t xml:space="preserve"> based on the criteria established in</w:t>
      </w:r>
      <w:r w:rsidRPr="00C8712D">
        <w:rPr>
          <w:iCs/>
        </w:rPr>
        <w:t xml:space="preserve"> Section 4.1.2, Resilienc</w:t>
      </w:r>
      <w:r>
        <w:rPr>
          <w:iCs/>
        </w:rPr>
        <w:t>y</w:t>
      </w:r>
      <w:r w:rsidRPr="00C8712D">
        <w:rPr>
          <w:iCs/>
        </w:rPr>
        <w:t xml:space="preserve"> Criteria</w:t>
      </w:r>
      <w:r>
        <w:rPr>
          <w:iCs/>
        </w:rPr>
        <w:t>.</w:t>
      </w:r>
    </w:p>
    <w:p w14:paraId="181BE424" w14:textId="77777777" w:rsidR="00630F39" w:rsidRDefault="00630F39" w:rsidP="00630F39">
      <w:pPr>
        <w:spacing w:after="240"/>
        <w:ind w:left="720" w:hanging="720"/>
        <w:rPr>
          <w:iCs/>
        </w:rPr>
      </w:pPr>
      <w:r>
        <w:rPr>
          <w:iCs/>
        </w:rPr>
        <w:t>(2)</w:t>
      </w:r>
      <w:r>
        <w:rPr>
          <w:iCs/>
        </w:rPr>
        <w:tab/>
        <w:t xml:space="preserve">Extreme weather scenarios </w:t>
      </w:r>
      <w:r w:rsidRPr="00C8712D">
        <w:rPr>
          <w:iCs/>
        </w:rPr>
        <w:t xml:space="preserve">shall be selected for </w:t>
      </w:r>
      <w:r>
        <w:rPr>
          <w:iCs/>
        </w:rPr>
        <w:t xml:space="preserve">one or more </w:t>
      </w:r>
      <w:r w:rsidRPr="00C8712D">
        <w:rPr>
          <w:iCs/>
        </w:rPr>
        <w:t>study cases</w:t>
      </w:r>
      <w:r>
        <w:rPr>
          <w:iCs/>
        </w:rPr>
        <w:t xml:space="preserve">.  The study cases prepared will be adjusted to have sufficient power supply to meet the demand.  The study cases shall be based on the current Regional Transmission Plan study cases, utilizing coincident load values, and </w:t>
      </w:r>
      <w:r w:rsidRPr="00C8712D">
        <w:rPr>
          <w:iCs/>
        </w:rPr>
        <w:t>may include</w:t>
      </w:r>
      <w:r>
        <w:rPr>
          <w:iCs/>
        </w:rPr>
        <w:t xml:space="preserve"> scenarios that vary</w:t>
      </w:r>
      <w:r w:rsidRPr="00C8712D">
        <w:rPr>
          <w:iCs/>
        </w:rPr>
        <w:t xml:space="preserve"> one or more of the following</w:t>
      </w:r>
      <w:r>
        <w:rPr>
          <w:iCs/>
        </w:rPr>
        <w:t xml:space="preserve"> modeling ass</w:t>
      </w:r>
      <w:r w:rsidRPr="00D36EC3">
        <w:rPr>
          <w:iCs/>
        </w:rPr>
        <w:t>umptions</w:t>
      </w:r>
      <w:r w:rsidRPr="00C8712D">
        <w:rPr>
          <w:iCs/>
        </w:rPr>
        <w:t>:</w:t>
      </w:r>
    </w:p>
    <w:p w14:paraId="010BF2A1" w14:textId="77777777" w:rsidR="00630F39" w:rsidRPr="00E97DBB" w:rsidRDefault="00630F39" w:rsidP="00630F39">
      <w:pPr>
        <w:spacing w:after="240"/>
        <w:ind w:left="1440" w:hanging="720"/>
        <w:rPr>
          <w:szCs w:val="20"/>
        </w:rPr>
      </w:pPr>
      <w:r>
        <w:rPr>
          <w:szCs w:val="20"/>
        </w:rPr>
        <w:t>(a)</w:t>
      </w:r>
      <w:r>
        <w:rPr>
          <w:szCs w:val="20"/>
        </w:rPr>
        <w:tab/>
        <w:t>Different patterns of generation;</w:t>
      </w:r>
      <w:r w:rsidRPr="00E97DBB">
        <w:rPr>
          <w:szCs w:val="20"/>
        </w:rPr>
        <w:t xml:space="preserve"> </w:t>
      </w:r>
    </w:p>
    <w:p w14:paraId="4267AAC8" w14:textId="77777777" w:rsidR="00630F39" w:rsidRDefault="00630F39" w:rsidP="00630F39">
      <w:pPr>
        <w:spacing w:after="240"/>
        <w:ind w:left="1440" w:hanging="720"/>
        <w:rPr>
          <w:szCs w:val="20"/>
        </w:rPr>
      </w:pPr>
      <w:r w:rsidRPr="00E97DBB">
        <w:rPr>
          <w:szCs w:val="20"/>
        </w:rPr>
        <w:t>(b)</w:t>
      </w:r>
      <w:r w:rsidRPr="00E97DBB">
        <w:rPr>
          <w:szCs w:val="20"/>
        </w:rPr>
        <w:tab/>
      </w:r>
      <w:r>
        <w:rPr>
          <w:szCs w:val="20"/>
        </w:rPr>
        <w:t xml:space="preserve">Extreme peak load; </w:t>
      </w:r>
    </w:p>
    <w:p w14:paraId="1E0F9F83" w14:textId="77777777" w:rsidR="00630F39" w:rsidRDefault="00630F39" w:rsidP="00630F39">
      <w:pPr>
        <w:spacing w:after="240"/>
        <w:ind w:left="1440" w:hanging="720"/>
        <w:rPr>
          <w:szCs w:val="20"/>
        </w:rPr>
      </w:pPr>
      <w:r>
        <w:rPr>
          <w:szCs w:val="20"/>
        </w:rPr>
        <w:t>(c)</w:t>
      </w:r>
      <w:r>
        <w:rPr>
          <w:szCs w:val="20"/>
        </w:rPr>
        <w:tab/>
        <w:t>Multiple Transmission Element Outages; and/or</w:t>
      </w:r>
    </w:p>
    <w:p w14:paraId="58673643" w14:textId="77777777" w:rsidR="00630F39" w:rsidRDefault="00630F39" w:rsidP="00630F39">
      <w:pPr>
        <w:spacing w:after="240"/>
        <w:ind w:left="1440" w:hanging="720"/>
        <w:rPr>
          <w:szCs w:val="20"/>
        </w:rPr>
      </w:pPr>
      <w:r>
        <w:rPr>
          <w:szCs w:val="20"/>
        </w:rPr>
        <w:t>(d)</w:t>
      </w:r>
      <w:r>
        <w:rPr>
          <w:szCs w:val="20"/>
        </w:rPr>
        <w:tab/>
        <w:t>Multiple Generation Resource Outages.</w:t>
      </w:r>
    </w:p>
    <w:p w14:paraId="0A9981BC" w14:textId="77777777" w:rsidR="00630F39" w:rsidRDefault="00630F39" w:rsidP="00630F39">
      <w:pPr>
        <w:spacing w:after="240"/>
        <w:ind w:left="720" w:hanging="720"/>
        <w:rPr>
          <w:iCs/>
        </w:rPr>
      </w:pPr>
      <w:r>
        <w:rPr>
          <w:iCs/>
        </w:rPr>
        <w:t>(3)</w:t>
      </w:r>
      <w:r>
        <w:rPr>
          <w:iCs/>
        </w:rPr>
        <w:tab/>
        <w:t xml:space="preserve">Under the </w:t>
      </w:r>
      <w:r w:rsidRPr="00AA21D3">
        <w:rPr>
          <w:iCs/>
        </w:rPr>
        <w:t xml:space="preserve">extreme weather study </w:t>
      </w:r>
      <w:r>
        <w:rPr>
          <w:iCs/>
        </w:rPr>
        <w:t xml:space="preserve">scenarios </w:t>
      </w:r>
      <w:r w:rsidRPr="00AA21D3">
        <w:rPr>
          <w:iCs/>
        </w:rPr>
        <w:t>described in paragraph (2)</w:t>
      </w:r>
      <w:r>
        <w:rPr>
          <w:iCs/>
        </w:rPr>
        <w:t xml:space="preserve"> above, the post-contingency performance of the ERCOT System shall be evaluated for the following contingency events:</w:t>
      </w:r>
    </w:p>
    <w:p w14:paraId="710BC5E2" w14:textId="77777777" w:rsidR="00630F39" w:rsidRDefault="00630F39" w:rsidP="00630F39">
      <w:pPr>
        <w:spacing w:after="240"/>
        <w:ind w:left="1440" w:hanging="720"/>
        <w:rPr>
          <w:iCs/>
        </w:rPr>
      </w:pPr>
      <w:r>
        <w:rPr>
          <w:iCs/>
        </w:rPr>
        <w:t>(a)</w:t>
      </w:r>
      <w:r>
        <w:rPr>
          <w:iCs/>
        </w:rPr>
        <w:tab/>
        <w:t xml:space="preserve">Categories </w:t>
      </w:r>
      <w:r w:rsidRPr="00AA21D3">
        <w:rPr>
          <w:iCs/>
        </w:rPr>
        <w:t xml:space="preserve">P0, P1, </w:t>
      </w:r>
      <w:r>
        <w:rPr>
          <w:iCs/>
        </w:rPr>
        <w:t xml:space="preserve">and </w:t>
      </w:r>
      <w:r w:rsidRPr="00AA21D3">
        <w:rPr>
          <w:iCs/>
        </w:rPr>
        <w:t xml:space="preserve">P2.1 </w:t>
      </w:r>
      <w:r>
        <w:rPr>
          <w:iCs/>
        </w:rPr>
        <w:t xml:space="preserve">as defined in </w:t>
      </w:r>
      <w:r w:rsidRPr="002B1907">
        <w:rPr>
          <w:iCs/>
        </w:rPr>
        <w:t xml:space="preserve">NERC Reliability Standard </w:t>
      </w:r>
      <w:r>
        <w:rPr>
          <w:iCs/>
        </w:rPr>
        <w:t>TPL-001,</w:t>
      </w:r>
      <w:r w:rsidRPr="00FA1119">
        <w:t xml:space="preserve"> </w:t>
      </w:r>
      <w:r w:rsidRPr="00FA1119">
        <w:rPr>
          <w:iCs/>
        </w:rPr>
        <w:t>System Performance Under Normal Conditions</w:t>
      </w:r>
      <w:r>
        <w:rPr>
          <w:iCs/>
        </w:rPr>
        <w:t>; and</w:t>
      </w:r>
      <w:r w:rsidRPr="00AA21D3">
        <w:rPr>
          <w:iCs/>
        </w:rPr>
        <w:t xml:space="preserve"> </w:t>
      </w:r>
    </w:p>
    <w:p w14:paraId="606C0EF9" w14:textId="1E88615C" w:rsidR="00CD6EA1" w:rsidRPr="00630F39" w:rsidRDefault="00630F39" w:rsidP="00630F39">
      <w:pPr>
        <w:spacing w:after="240"/>
        <w:ind w:left="1440" w:hanging="720"/>
        <w:rPr>
          <w:iCs/>
        </w:rPr>
      </w:pPr>
      <w:r>
        <w:rPr>
          <w:iCs/>
        </w:rPr>
        <w:t>(b)</w:t>
      </w:r>
      <w:r>
        <w:rPr>
          <w:iCs/>
        </w:rPr>
        <w:tab/>
        <w:t>Common tower outages as defined in Section 4.1.1.1, Planning Assumptions.</w:t>
      </w:r>
    </w:p>
    <w:p w14:paraId="5589FD03" w14:textId="77777777" w:rsidR="002E6157" w:rsidRDefault="002E6157" w:rsidP="002E6157">
      <w:pPr>
        <w:spacing w:after="240"/>
        <w:ind w:left="720" w:hanging="720"/>
        <w:rPr>
          <w:ins w:id="6" w:author="ERCOT" w:date="2025-05-28T11:31:00Z" w16du:dateUtc="2025-05-28T16:31:00Z"/>
          <w:iCs/>
        </w:rPr>
      </w:pPr>
      <w:bookmarkStart w:id="7" w:name="_Hlk198567766"/>
      <w:ins w:id="8" w:author="ERCOT" w:date="2025-05-28T11:31:00Z" w16du:dateUtc="2025-05-28T16:31:00Z">
        <w:r>
          <w:rPr>
            <w:iCs/>
          </w:rPr>
          <w:t xml:space="preserve">(4)       ERCOT shall post </w:t>
        </w:r>
        <w:r w:rsidRPr="0082419D">
          <w:rPr>
            <w:iCs/>
          </w:rPr>
          <w:t xml:space="preserve">the </w:t>
        </w:r>
        <w:r>
          <w:rPr>
            <w:iCs/>
          </w:rPr>
          <w:t>GRRA as follows:</w:t>
        </w:r>
      </w:ins>
    </w:p>
    <w:p w14:paraId="29BC3C39" w14:textId="6BF7D26A" w:rsidR="002E6157" w:rsidRDefault="002E6157" w:rsidP="002E6157">
      <w:pPr>
        <w:spacing w:after="240"/>
        <w:ind w:left="1440" w:hanging="720"/>
        <w:rPr>
          <w:ins w:id="9" w:author="ERCOT" w:date="2025-05-28T11:31:00Z" w16du:dateUtc="2025-05-28T16:31:00Z"/>
        </w:rPr>
      </w:pPr>
      <w:ins w:id="10" w:author="ERCOT" w:date="2025-05-28T11:31:00Z" w16du:dateUtc="2025-05-28T16:31:00Z">
        <w:r>
          <w:t>(a)        Versions that include ECEII shall be posted on the MIS Secure Area;</w:t>
        </w:r>
      </w:ins>
    </w:p>
    <w:p w14:paraId="355F3245" w14:textId="77777777" w:rsidR="002E6157" w:rsidRDefault="002E6157" w:rsidP="002E6157">
      <w:pPr>
        <w:spacing w:after="240"/>
        <w:ind w:left="1440" w:hanging="720"/>
        <w:rPr>
          <w:ins w:id="11" w:author="ERCOT" w:date="2025-05-28T11:31:00Z" w16du:dateUtc="2025-05-28T16:31:00Z"/>
          <w:iCs/>
        </w:rPr>
      </w:pPr>
      <w:ins w:id="12" w:author="ERCOT" w:date="2025-05-28T11:31:00Z" w16du:dateUtc="2025-05-28T16:31:00Z">
        <w:r>
          <w:t>(b)</w:t>
        </w:r>
        <w:r>
          <w:tab/>
          <w:t xml:space="preserve">Versions that include both ECEII and Protected Information shall be posted on the MIS Certified Area for TSPs only; </w:t>
        </w:r>
        <w:r>
          <w:rPr>
            <w:iCs/>
          </w:rPr>
          <w:t>and</w:t>
        </w:r>
      </w:ins>
    </w:p>
    <w:p w14:paraId="2018598F" w14:textId="77777777" w:rsidR="002E6157" w:rsidRDefault="002E6157" w:rsidP="002E6157">
      <w:pPr>
        <w:spacing w:after="240"/>
        <w:ind w:left="1440" w:hanging="720"/>
        <w:rPr>
          <w:ins w:id="13" w:author="ERCOT" w:date="2025-05-28T11:31:00Z" w16du:dateUtc="2025-05-28T16:31:00Z"/>
          <w:iCs/>
        </w:rPr>
      </w:pPr>
      <w:ins w:id="14" w:author="ERCOT" w:date="2025-05-28T11:31:00Z" w16du:dateUtc="2025-05-28T16:31:00Z">
        <w:r>
          <w:lastRenderedPageBreak/>
          <w:t>(c)</w:t>
        </w:r>
        <w:r>
          <w:tab/>
        </w:r>
        <w:r>
          <w:rPr>
            <w:iCs/>
          </w:rPr>
          <w:t xml:space="preserve">Versions redacted of ECEII and Protected Information shall be posted </w:t>
        </w:r>
        <w:r>
          <w:t>on</w:t>
        </w:r>
        <w:r>
          <w:rPr>
            <w:iCs/>
          </w:rPr>
          <w:t xml:space="preserve"> the ERCOT website.</w:t>
        </w:r>
      </w:ins>
    </w:p>
    <w:p w14:paraId="3CF0EEE6" w14:textId="77777777" w:rsidR="00AB18B1" w:rsidRPr="00CB455E" w:rsidRDefault="00AB18B1" w:rsidP="00AB18B1">
      <w:pPr>
        <w:pStyle w:val="BodyTextNumbered"/>
        <w:spacing w:before="240"/>
        <w:ind w:left="0" w:firstLine="0"/>
      </w:pPr>
      <w:bookmarkStart w:id="15" w:name="_Hlk198567801"/>
      <w:bookmarkEnd w:id="7"/>
      <w:r w:rsidRPr="00DE288A">
        <w:rPr>
          <w:b/>
          <w:i/>
          <w:lang w:val="x-none" w:eastAsia="x-none"/>
        </w:rPr>
        <w:t>7.1</w:t>
      </w:r>
      <w:r w:rsidRPr="00DE288A">
        <w:rPr>
          <w:b/>
          <w:i/>
          <w:lang w:val="x-none" w:eastAsia="x-none"/>
        </w:rPr>
        <w:tab/>
        <w:t>Planning Data and Information</w:t>
      </w:r>
    </w:p>
    <w:p w14:paraId="0209D1E3" w14:textId="77777777" w:rsidR="00AB18B1" w:rsidRPr="00517606" w:rsidRDefault="00AB18B1" w:rsidP="00AB18B1">
      <w:pPr>
        <w:pStyle w:val="BodyTextNumbered"/>
      </w:pPr>
      <w:r w:rsidRPr="00517606">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4DC5AD42" w14:textId="77777777" w:rsidR="00AB18B1" w:rsidRPr="000C5DA1" w:rsidRDefault="00AB18B1" w:rsidP="00AB18B1">
      <w:pPr>
        <w:pStyle w:val="List"/>
        <w:ind w:left="1440"/>
        <w:rPr>
          <w:lang w:val="x-none" w:eastAsia="x-none"/>
        </w:rPr>
      </w:pPr>
      <w:r w:rsidRPr="000C5DA1">
        <w:rPr>
          <w:lang w:val="x-none" w:eastAsia="x-none"/>
        </w:rPr>
        <w:t>(a)</w:t>
      </w:r>
      <w:r w:rsidRPr="000C5DA1">
        <w:rPr>
          <w:lang w:val="x-none" w:eastAsia="x-none"/>
        </w:rPr>
        <w:tab/>
        <w:t>Long-term planning;</w:t>
      </w:r>
    </w:p>
    <w:p w14:paraId="339494DF" w14:textId="77777777" w:rsidR="00AB18B1" w:rsidRPr="000C5DA1" w:rsidRDefault="00AB18B1" w:rsidP="00AB18B1">
      <w:pPr>
        <w:pStyle w:val="List"/>
        <w:ind w:left="1440"/>
        <w:rPr>
          <w:lang w:val="x-none" w:eastAsia="x-none"/>
        </w:rPr>
      </w:pPr>
      <w:r w:rsidRPr="000C5DA1">
        <w:rPr>
          <w:lang w:val="x-none" w:eastAsia="x-none"/>
        </w:rPr>
        <w:t>(b)</w:t>
      </w:r>
      <w:r w:rsidRPr="000C5DA1">
        <w:rPr>
          <w:lang w:val="x-none" w:eastAsia="x-none"/>
        </w:rPr>
        <w:tab/>
        <w:t>Regional transmission planning;</w:t>
      </w:r>
    </w:p>
    <w:p w14:paraId="661FFBF6" w14:textId="77777777" w:rsidR="00AB18B1" w:rsidRPr="000C5DA1" w:rsidRDefault="00AB18B1" w:rsidP="00AB18B1">
      <w:pPr>
        <w:pStyle w:val="List"/>
        <w:ind w:left="1440"/>
        <w:rPr>
          <w:lang w:val="x-none" w:eastAsia="x-none"/>
        </w:rPr>
      </w:pPr>
      <w:r w:rsidRPr="000C5DA1">
        <w:rPr>
          <w:lang w:val="x-none" w:eastAsia="x-none"/>
        </w:rPr>
        <w:t>(c)</w:t>
      </w:r>
      <w:r w:rsidRPr="000C5DA1">
        <w:rPr>
          <w:lang w:val="x-none" w:eastAsia="x-none"/>
        </w:rPr>
        <w:tab/>
        <w:t>Steady state data;</w:t>
      </w:r>
    </w:p>
    <w:p w14:paraId="7411FB1C" w14:textId="77777777" w:rsidR="00AB18B1" w:rsidRPr="000C5DA1" w:rsidRDefault="00AB18B1" w:rsidP="00AB18B1">
      <w:pPr>
        <w:pStyle w:val="List"/>
        <w:ind w:left="1440"/>
        <w:rPr>
          <w:lang w:val="x-none" w:eastAsia="x-none"/>
        </w:rPr>
      </w:pPr>
      <w:r w:rsidRPr="000C5DA1">
        <w:rPr>
          <w:lang w:val="x-none" w:eastAsia="x-none"/>
        </w:rPr>
        <w:t>(d)</w:t>
      </w:r>
      <w:r w:rsidRPr="000C5DA1">
        <w:rPr>
          <w:lang w:val="x-none" w:eastAsia="x-none"/>
        </w:rPr>
        <w:tab/>
        <w:t>Resource integration;</w:t>
      </w:r>
    </w:p>
    <w:p w14:paraId="70DB4CD7" w14:textId="77777777" w:rsidR="00AB18B1" w:rsidRPr="000C5DA1" w:rsidRDefault="00AB18B1" w:rsidP="00AB18B1">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281FD50F" w14:textId="77777777" w:rsidR="00AB18B1" w:rsidRPr="000C5DA1" w:rsidRDefault="00AB18B1" w:rsidP="00AB18B1">
      <w:pPr>
        <w:pStyle w:val="List"/>
        <w:ind w:left="1440"/>
        <w:rPr>
          <w:lang w:val="x-none" w:eastAsia="x-none"/>
        </w:rPr>
      </w:pPr>
      <w:r w:rsidRPr="000C5DA1">
        <w:rPr>
          <w:lang w:val="x-none" w:eastAsia="x-none"/>
        </w:rPr>
        <w:t>(f)</w:t>
      </w:r>
      <w:r w:rsidRPr="000C5DA1">
        <w:rPr>
          <w:lang w:val="x-none" w:eastAsia="x-none"/>
        </w:rPr>
        <w:tab/>
        <w:t>Model information; and</w:t>
      </w:r>
    </w:p>
    <w:p w14:paraId="683D6B27" w14:textId="77777777" w:rsidR="00AB18B1" w:rsidRPr="000C5DA1" w:rsidRDefault="00AB18B1" w:rsidP="00AB18B1">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174494AE" w14:textId="77777777" w:rsidR="00AB18B1" w:rsidRDefault="00AB18B1" w:rsidP="00AB18B1">
      <w:pPr>
        <w:spacing w:after="240"/>
        <w:ind w:left="2160" w:hanging="720"/>
      </w:pPr>
      <w:r w:rsidRPr="00517606">
        <w:rPr>
          <w:szCs w:val="20"/>
        </w:rPr>
        <w:t>(i)</w:t>
      </w:r>
      <w:r w:rsidRPr="00517606">
        <w:rPr>
          <w:szCs w:val="20"/>
        </w:rPr>
        <w:tab/>
      </w:r>
      <w:r>
        <w:t xml:space="preserve">Market Participants with a nondisclosure agreement with ERCOT have designated sections on the MIS that allow access to the certified posting of group information.  </w:t>
      </w:r>
    </w:p>
    <w:p w14:paraId="3D08A510" w14:textId="77777777" w:rsidR="00AB18B1" w:rsidRDefault="00AB18B1" w:rsidP="00AB18B1">
      <w:pPr>
        <w:spacing w:after="240"/>
        <w:ind w:left="2160" w:hanging="720"/>
      </w:pPr>
      <w:r>
        <w:rPr>
          <w:szCs w:val="20"/>
        </w:rPr>
        <w:t>(ii)</w:t>
      </w:r>
      <w:r>
        <w:rPr>
          <w:szCs w:val="20"/>
        </w:rPr>
        <w:tab/>
      </w:r>
      <w:r>
        <w:t>Market Participants may access the artifacts posted for their respective groups on the MIS Secure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18B1" w:rsidRPr="00A93FFB" w14:paraId="4BAFB869" w14:textId="77777777" w:rsidTr="009E4177">
        <w:tc>
          <w:tcPr>
            <w:tcW w:w="9445" w:type="dxa"/>
            <w:tcBorders>
              <w:top w:val="single" w:sz="4" w:space="0" w:color="auto"/>
              <w:left w:val="single" w:sz="4" w:space="0" w:color="auto"/>
              <w:bottom w:val="single" w:sz="4" w:space="0" w:color="auto"/>
              <w:right w:val="single" w:sz="4" w:space="0" w:color="auto"/>
            </w:tcBorders>
            <w:shd w:val="clear" w:color="auto" w:fill="D9D9D9"/>
          </w:tcPr>
          <w:p w14:paraId="0FB12617" w14:textId="77777777" w:rsidR="00AB18B1" w:rsidRDefault="00AB18B1" w:rsidP="009E4177">
            <w:pPr>
              <w:spacing w:before="120" w:after="240"/>
              <w:rPr>
                <w:b/>
                <w:i/>
              </w:rPr>
            </w:pPr>
            <w:r>
              <w:rPr>
                <w:b/>
                <w:i/>
              </w:rPr>
              <w:t>[PGRR116</w:t>
            </w:r>
            <w:r w:rsidRPr="004B0726">
              <w:rPr>
                <w:b/>
                <w:i/>
              </w:rPr>
              <w:t xml:space="preserve">: </w:t>
            </w:r>
            <w:r>
              <w:rPr>
                <w:b/>
                <w:i/>
              </w:rPr>
              <w:t xml:space="preserve"> Insert paragraph (h) below upon system implementation of NPRR1240:</w:t>
            </w:r>
            <w:r w:rsidRPr="004B0726">
              <w:rPr>
                <w:b/>
                <w:i/>
              </w:rPr>
              <w:t>]</w:t>
            </w:r>
          </w:p>
          <w:p w14:paraId="1A0EFA94" w14:textId="77777777" w:rsidR="00AB18B1" w:rsidRPr="00A93FFB" w:rsidRDefault="00AB18B1" w:rsidP="009E4177">
            <w:pPr>
              <w:spacing w:after="240"/>
              <w:ind w:left="1440" w:hanging="720"/>
              <w:rPr>
                <w:iCs/>
              </w:rPr>
            </w:pPr>
            <w:r>
              <w:t>(h)</w:t>
            </w:r>
            <w:r>
              <w:tab/>
              <w:t>Information on the ERCOT website pertaining to energy and demand shall include monthly reports with 15-minute interval data.</w:t>
            </w:r>
          </w:p>
        </w:tc>
      </w:tr>
    </w:tbl>
    <w:p w14:paraId="2F427A46" w14:textId="77777777" w:rsidR="00AB18B1" w:rsidRDefault="00AB18B1" w:rsidP="00AB18B1">
      <w:pPr>
        <w:spacing w:before="240" w:after="240"/>
        <w:ind w:left="720" w:hanging="720"/>
      </w:pPr>
      <w:r w:rsidRPr="00DF63EC">
        <w:t>(2)</w:t>
      </w:r>
      <w:r w:rsidRPr="00DF63EC">
        <w:tab/>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AB18B1" w14:paraId="3BFDA2C7"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4599903" w14:textId="77777777" w:rsidR="00AB18B1" w:rsidRPr="00DF63EC" w:rsidRDefault="00AB18B1" w:rsidP="009E4177">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1C4FC9CE" w14:textId="77777777" w:rsidR="00AB18B1" w:rsidRPr="00DF63EC" w:rsidRDefault="00AB18B1" w:rsidP="009E4177">
            <w:pPr>
              <w:ind w:firstLine="60"/>
              <w:rPr>
                <w:b/>
                <w:color w:val="000000"/>
              </w:rPr>
            </w:pPr>
            <w:r w:rsidRPr="00DF63EC">
              <w:rPr>
                <w:b/>
                <w:color w:val="000000"/>
              </w:rPr>
              <w:t>Classification</w:t>
            </w:r>
          </w:p>
        </w:tc>
      </w:tr>
      <w:tr w:rsidR="00AB18B1" w14:paraId="0FE39F30"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5A75F3" w14:textId="77777777" w:rsidR="00AB18B1" w:rsidRPr="00513A94" w:rsidRDefault="00AB18B1" w:rsidP="009E4177">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056BB3F6" w14:textId="77777777" w:rsidR="00AB18B1" w:rsidRDefault="00AB18B1" w:rsidP="009E4177">
            <w:pPr>
              <w:ind w:firstLine="60"/>
              <w:rPr>
                <w:color w:val="000000"/>
              </w:rPr>
            </w:pPr>
            <w:r>
              <w:rPr>
                <w:color w:val="000000"/>
              </w:rPr>
              <w:t>ERCOT website</w:t>
            </w:r>
          </w:p>
        </w:tc>
      </w:tr>
      <w:tr w:rsidR="00AB18B1" w14:paraId="7E7EA6B0"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A5EBE78" w14:textId="77777777" w:rsidR="00AB18B1" w:rsidRPr="00513A94" w:rsidRDefault="00AB18B1" w:rsidP="009E4177">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0FBDC6C1" w14:textId="77777777" w:rsidR="00AB18B1" w:rsidRDefault="00AB18B1" w:rsidP="009E4177">
            <w:pPr>
              <w:ind w:firstLine="60"/>
              <w:rPr>
                <w:color w:val="000000"/>
              </w:rPr>
            </w:pPr>
            <w:r>
              <w:rPr>
                <w:color w:val="000000"/>
              </w:rPr>
              <w:t>Secure</w:t>
            </w:r>
          </w:p>
        </w:tc>
      </w:tr>
      <w:tr w:rsidR="00AB18B1" w14:paraId="4598CB5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CDA034" w14:textId="77777777" w:rsidR="00AB18B1" w:rsidRPr="00513A94" w:rsidRDefault="00AB18B1" w:rsidP="009E4177">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A87C4E0" w14:textId="77777777" w:rsidR="00AB18B1" w:rsidRDefault="00AB18B1" w:rsidP="009E4177">
            <w:pPr>
              <w:ind w:firstLine="60"/>
              <w:rPr>
                <w:color w:val="000000"/>
              </w:rPr>
            </w:pPr>
            <w:r>
              <w:rPr>
                <w:color w:val="000000"/>
              </w:rPr>
              <w:t>Secure</w:t>
            </w:r>
          </w:p>
        </w:tc>
      </w:tr>
      <w:tr w:rsidR="00AB18B1" w14:paraId="5374D71A"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BDE67C" w14:textId="77777777" w:rsidR="00AB18B1" w:rsidRPr="00513A94" w:rsidRDefault="00AB18B1" w:rsidP="009E4177">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3D3FCBA9" w14:textId="77777777" w:rsidR="00AB18B1" w:rsidRDefault="00AB18B1" w:rsidP="009E4177">
            <w:pPr>
              <w:ind w:firstLine="60"/>
              <w:rPr>
                <w:color w:val="000000"/>
              </w:rPr>
            </w:pPr>
            <w:r>
              <w:rPr>
                <w:color w:val="000000"/>
              </w:rPr>
              <w:t>Certified (all TSPs)</w:t>
            </w:r>
          </w:p>
        </w:tc>
      </w:tr>
      <w:tr w:rsidR="00AB18B1" w14:paraId="33685F9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6CEFF0" w14:textId="77777777" w:rsidR="00AB18B1" w:rsidRPr="00513A94" w:rsidRDefault="00AB18B1" w:rsidP="009E4177">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223DAED1" w14:textId="77777777" w:rsidR="00AB18B1" w:rsidRDefault="00AB18B1" w:rsidP="009E4177">
            <w:pPr>
              <w:ind w:firstLine="60"/>
              <w:rPr>
                <w:color w:val="000000"/>
              </w:rPr>
            </w:pPr>
            <w:r>
              <w:rPr>
                <w:color w:val="000000"/>
              </w:rPr>
              <w:t>Secure</w:t>
            </w:r>
          </w:p>
        </w:tc>
      </w:tr>
      <w:tr w:rsidR="00AB18B1" w14:paraId="487F2E8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62811A0" w14:textId="77777777" w:rsidR="00AB18B1" w:rsidRDefault="00AB18B1" w:rsidP="009E4177">
            <w:pPr>
              <w:rPr>
                <w:color w:val="000000"/>
              </w:rPr>
            </w:pPr>
            <w:r>
              <w:rPr>
                <w:color w:val="000000"/>
              </w:rPr>
              <w:t xml:space="preserve">ERCOT Long-Term System Assessment (LTSA) </w:t>
            </w:r>
            <w:r w:rsidRPr="003C1310">
              <w:rPr>
                <w:color w:val="000000"/>
              </w:rPr>
              <w:t>(except for Protected Information)</w:t>
            </w:r>
            <w:r>
              <w:rPr>
                <w:color w:val="000000"/>
              </w:rPr>
              <w:t xml:space="preserve"> </w:t>
            </w:r>
          </w:p>
        </w:tc>
        <w:tc>
          <w:tcPr>
            <w:tcW w:w="2147" w:type="dxa"/>
            <w:tcBorders>
              <w:top w:val="nil"/>
              <w:left w:val="single" w:sz="8" w:space="0" w:color="auto"/>
              <w:bottom w:val="single" w:sz="8" w:space="0" w:color="auto"/>
              <w:right w:val="single" w:sz="8" w:space="0" w:color="auto"/>
            </w:tcBorders>
            <w:vAlign w:val="center"/>
          </w:tcPr>
          <w:p w14:paraId="0A3904F0" w14:textId="77777777" w:rsidR="00AB18B1" w:rsidRDefault="00AB18B1" w:rsidP="009E4177">
            <w:pPr>
              <w:ind w:firstLine="60"/>
              <w:rPr>
                <w:color w:val="000000"/>
              </w:rPr>
            </w:pPr>
            <w:r>
              <w:rPr>
                <w:color w:val="000000"/>
              </w:rPr>
              <w:t>Secure</w:t>
            </w:r>
          </w:p>
        </w:tc>
      </w:tr>
      <w:tr w:rsidR="00AB18B1" w14:paraId="09EE0FE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2299603" w14:textId="77777777" w:rsidR="00AB18B1" w:rsidRDefault="00AB18B1" w:rsidP="009E4177">
            <w:pPr>
              <w:rPr>
                <w:color w:val="000000"/>
              </w:rPr>
            </w:pPr>
            <w:r>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206CD32C" w14:textId="77777777" w:rsidR="00AB18B1" w:rsidRDefault="00AB18B1" w:rsidP="009E4177">
            <w:pPr>
              <w:ind w:firstLine="60"/>
              <w:rPr>
                <w:color w:val="000000"/>
              </w:rPr>
            </w:pPr>
            <w:r>
              <w:rPr>
                <w:color w:val="000000"/>
              </w:rPr>
              <w:t>Certified (all TSPs)</w:t>
            </w:r>
          </w:p>
        </w:tc>
      </w:tr>
      <w:tr w:rsidR="00AB18B1" w14:paraId="5CA84797"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CE517B8" w14:textId="77777777" w:rsidR="00AB18B1" w:rsidRPr="00513A94" w:rsidRDefault="00AB18B1" w:rsidP="009E4177">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4BCB988D" w14:textId="77777777" w:rsidR="00AB18B1" w:rsidRDefault="00AB18B1" w:rsidP="009E4177">
            <w:pPr>
              <w:ind w:firstLine="60"/>
              <w:rPr>
                <w:color w:val="000000"/>
              </w:rPr>
            </w:pPr>
            <w:r>
              <w:rPr>
                <w:color w:val="000000"/>
              </w:rPr>
              <w:t>Secure</w:t>
            </w:r>
          </w:p>
        </w:tc>
      </w:tr>
      <w:tr w:rsidR="00AB18B1" w14:paraId="6B38927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CF5B0D" w14:textId="77777777" w:rsidR="00AB18B1" w:rsidRPr="00513A94" w:rsidRDefault="00AB18B1" w:rsidP="009E4177">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33E4CA7B" w14:textId="77777777" w:rsidR="00AB18B1" w:rsidRDefault="00AB18B1" w:rsidP="009E4177">
            <w:pPr>
              <w:ind w:firstLine="60"/>
              <w:rPr>
                <w:color w:val="000000"/>
              </w:rPr>
            </w:pPr>
            <w:r>
              <w:rPr>
                <w:color w:val="000000"/>
              </w:rPr>
              <w:t>ERCOT website</w:t>
            </w:r>
          </w:p>
        </w:tc>
      </w:tr>
      <w:tr w:rsidR="00AB18B1" w14:paraId="65458F13"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57F1DD" w14:textId="77777777" w:rsidR="00AB18B1" w:rsidRPr="00513A94" w:rsidRDefault="00AB18B1" w:rsidP="009E4177">
            <w:pPr>
              <w:rPr>
                <w:rFonts w:ascii="Calibri" w:eastAsia="Calibri" w:hAnsi="Calibri"/>
                <w:color w:val="000000"/>
                <w:sz w:val="22"/>
                <w:szCs w:val="22"/>
              </w:rPr>
            </w:pPr>
            <w:r>
              <w:rPr>
                <w:color w:val="000000"/>
              </w:rPr>
              <w:t>Generation Data Forms</w:t>
            </w:r>
          </w:p>
        </w:tc>
        <w:tc>
          <w:tcPr>
            <w:tcW w:w="2147" w:type="dxa"/>
            <w:tcBorders>
              <w:top w:val="nil"/>
              <w:left w:val="single" w:sz="8" w:space="0" w:color="auto"/>
              <w:bottom w:val="single" w:sz="8" w:space="0" w:color="auto"/>
              <w:right w:val="single" w:sz="8" w:space="0" w:color="auto"/>
            </w:tcBorders>
            <w:vAlign w:val="center"/>
          </w:tcPr>
          <w:p w14:paraId="6CE69741" w14:textId="77777777" w:rsidR="00AB18B1" w:rsidRDefault="00AB18B1" w:rsidP="009E4177">
            <w:pPr>
              <w:ind w:firstLine="60"/>
              <w:rPr>
                <w:color w:val="000000"/>
              </w:rPr>
            </w:pPr>
            <w:r>
              <w:rPr>
                <w:color w:val="000000"/>
              </w:rPr>
              <w:t>Secure</w:t>
            </w:r>
          </w:p>
        </w:tc>
      </w:tr>
      <w:tr w:rsidR="00AB18B1" w14:paraId="31B52F37"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8EAC7C" w14:textId="77777777" w:rsidR="00AB18B1" w:rsidRDefault="00AB18B1" w:rsidP="009E4177">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547BF00E" w14:textId="77777777" w:rsidR="00AB18B1" w:rsidRDefault="00AB18B1" w:rsidP="009E4177">
            <w:pPr>
              <w:ind w:firstLine="60"/>
              <w:rPr>
                <w:color w:val="000000"/>
              </w:rPr>
            </w:pPr>
            <w:r>
              <w:rPr>
                <w:color w:val="000000"/>
              </w:rPr>
              <w:t>ERCOT website</w:t>
            </w:r>
          </w:p>
        </w:tc>
      </w:tr>
      <w:tr w:rsidR="00AB18B1" w14:paraId="543A737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EE11A90" w14:textId="77777777" w:rsidR="00AB18B1" w:rsidRDefault="00AB18B1" w:rsidP="009E4177">
            <w:pPr>
              <w:rPr>
                <w:color w:val="000000"/>
              </w:rPr>
            </w:pPr>
            <w:r>
              <w:t>Geomagnetically-Induced Current (</w:t>
            </w:r>
            <w:hyperlink r:id="rId31"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6CC4C806" w14:textId="77777777" w:rsidR="00AB18B1" w:rsidRDefault="00AB18B1" w:rsidP="009E4177">
            <w:pPr>
              <w:ind w:firstLine="60"/>
              <w:rPr>
                <w:color w:val="000000"/>
              </w:rPr>
            </w:pPr>
            <w:r>
              <w:rPr>
                <w:color w:val="000000"/>
              </w:rPr>
              <w:t>Secure</w:t>
            </w:r>
          </w:p>
        </w:tc>
      </w:tr>
      <w:tr w:rsidR="00AB18B1" w14:paraId="0D501AB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16D25B3" w14:textId="77777777" w:rsidR="00AB18B1" w:rsidRDefault="00AB18B1" w:rsidP="009E4177">
            <w:pPr>
              <w:rPr>
                <w:color w:val="000000"/>
              </w:rPr>
            </w:pPr>
            <w:r>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334C3312" w14:textId="77777777" w:rsidR="00AB18B1" w:rsidRDefault="00AB18B1" w:rsidP="009E4177">
            <w:pPr>
              <w:ind w:firstLine="60"/>
              <w:rPr>
                <w:color w:val="000000"/>
              </w:rPr>
            </w:pPr>
            <w:r>
              <w:rPr>
                <w:color w:val="000000"/>
              </w:rPr>
              <w:t>Secure</w:t>
            </w:r>
          </w:p>
        </w:tc>
      </w:tr>
      <w:tr w:rsidR="00AB18B1" w14:paraId="700B185D"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1DF53C" w14:textId="77777777" w:rsidR="00AB18B1" w:rsidRDefault="00AB18B1" w:rsidP="009E4177">
            <w:pPr>
              <w:rPr>
                <w:color w:val="000000"/>
              </w:rPr>
            </w:pPr>
            <w:r>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955EA51" w14:textId="77777777" w:rsidR="00AB18B1" w:rsidRDefault="00AB18B1" w:rsidP="009E4177">
            <w:pPr>
              <w:ind w:firstLine="60"/>
              <w:rPr>
                <w:color w:val="000000"/>
              </w:rPr>
            </w:pPr>
            <w:r>
              <w:rPr>
                <w:color w:val="000000"/>
              </w:rPr>
              <w:t>Certified (all TSPs)</w:t>
            </w:r>
          </w:p>
        </w:tc>
      </w:tr>
      <w:tr w:rsidR="00AB18B1" w14:paraId="6049FF9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4B29A33" w14:textId="77777777" w:rsidR="00AB18B1" w:rsidRDefault="00AB18B1" w:rsidP="009E4177">
            <w:pPr>
              <w:rPr>
                <w:color w:val="000000"/>
              </w:rPr>
            </w:pPr>
            <w:r>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02D27E75" w14:textId="77777777" w:rsidR="00AB18B1" w:rsidRDefault="00AB18B1" w:rsidP="009E4177">
            <w:pPr>
              <w:ind w:firstLine="60"/>
              <w:rPr>
                <w:color w:val="000000"/>
              </w:rPr>
            </w:pPr>
            <w:r>
              <w:rPr>
                <w:color w:val="000000"/>
              </w:rPr>
              <w:t>ERCOT website</w:t>
            </w:r>
          </w:p>
        </w:tc>
      </w:tr>
      <w:tr w:rsidR="002E6157" w14:paraId="4840CD7A" w14:textId="77777777" w:rsidTr="009E4177">
        <w:trPr>
          <w:cantSplit/>
          <w:trHeight w:val="432"/>
          <w:tblHeader/>
          <w:ins w:id="16" w:author="ERCOT" w:date="2025-05-28T11:2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2C044FF" w14:textId="295FFB69" w:rsidR="002E6157" w:rsidRPr="002E6157" w:rsidRDefault="002E6157" w:rsidP="002E6157">
            <w:pPr>
              <w:rPr>
                <w:ins w:id="17" w:author="ERCOT" w:date="2025-05-28T11:25:00Z" w16du:dateUtc="2025-05-28T16:25:00Z"/>
                <w:color w:val="000000"/>
              </w:rPr>
            </w:pPr>
            <w:ins w:id="18" w:author="ERCOT" w:date="2025-05-28T11:25:00Z" w16du:dateUtc="2025-05-28T16:25:00Z">
              <w:r w:rsidRPr="002E6157">
                <w:rPr>
                  <w:color w:val="000000"/>
                </w:rPr>
                <w:t>Grid Reliability and Resiliency Assessment (GRRA) Postings (except for Protected Information) –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0523C4C8" w14:textId="623CB506" w:rsidR="002E6157" w:rsidRPr="002E6157" w:rsidRDefault="002E6157" w:rsidP="002E6157">
            <w:pPr>
              <w:ind w:firstLine="60"/>
              <w:rPr>
                <w:ins w:id="19" w:author="ERCOT" w:date="2025-05-28T11:25:00Z" w16du:dateUtc="2025-05-28T16:25:00Z"/>
                <w:color w:val="000000"/>
              </w:rPr>
            </w:pPr>
            <w:ins w:id="20" w:author="ERCOT" w:date="2025-05-28T11:25:00Z" w16du:dateUtc="2025-05-28T16:25:00Z">
              <w:r w:rsidRPr="002E6157">
                <w:rPr>
                  <w:color w:val="000000"/>
                </w:rPr>
                <w:t>Secure</w:t>
              </w:r>
            </w:ins>
          </w:p>
        </w:tc>
      </w:tr>
      <w:tr w:rsidR="002E6157" w14:paraId="71E3DB76" w14:textId="77777777" w:rsidTr="009E4177">
        <w:trPr>
          <w:cantSplit/>
          <w:trHeight w:val="432"/>
          <w:tblHeader/>
          <w:ins w:id="21" w:author="ERCOT" w:date="2025-05-28T11:2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3DEC54" w14:textId="4DF984C4" w:rsidR="002E6157" w:rsidRPr="002E6157" w:rsidRDefault="002E6157" w:rsidP="002E6157">
            <w:pPr>
              <w:rPr>
                <w:ins w:id="22" w:author="ERCOT" w:date="2025-05-28T11:25:00Z" w16du:dateUtc="2025-05-28T16:25:00Z"/>
                <w:color w:val="000000"/>
              </w:rPr>
            </w:pPr>
            <w:ins w:id="23" w:author="ERCOT" w:date="2025-05-28T11:25:00Z" w16du:dateUtc="2025-05-28T16:25:00Z">
              <w:r w:rsidRPr="002E6157">
                <w:rPr>
                  <w:color w:val="000000"/>
                </w:rPr>
                <w:t>GRRA Postings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43A02623" w14:textId="78672805" w:rsidR="002E6157" w:rsidRPr="002E6157" w:rsidRDefault="002E6157" w:rsidP="002E6157">
            <w:pPr>
              <w:ind w:firstLine="60"/>
              <w:rPr>
                <w:ins w:id="24" w:author="ERCOT" w:date="2025-05-28T11:25:00Z" w16du:dateUtc="2025-05-28T16:25:00Z"/>
                <w:color w:val="000000"/>
              </w:rPr>
            </w:pPr>
            <w:ins w:id="25" w:author="ERCOT" w:date="2025-05-28T11:25:00Z" w16du:dateUtc="2025-05-28T16:25:00Z">
              <w:r w:rsidRPr="002E6157">
                <w:rPr>
                  <w:color w:val="000000"/>
                </w:rPr>
                <w:t>Certified (all TSPs)</w:t>
              </w:r>
            </w:ins>
          </w:p>
        </w:tc>
      </w:tr>
      <w:tr w:rsidR="002E6157" w14:paraId="1DC746FB" w14:textId="77777777" w:rsidTr="009E4177">
        <w:trPr>
          <w:cantSplit/>
          <w:trHeight w:val="432"/>
          <w:tblHeader/>
          <w:ins w:id="26" w:author="ERCOT" w:date="2025-05-28T11:2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0FB5DAF" w14:textId="28773956" w:rsidR="002E6157" w:rsidRPr="002E6157" w:rsidRDefault="002E6157" w:rsidP="002E6157">
            <w:pPr>
              <w:rPr>
                <w:ins w:id="27" w:author="ERCOT" w:date="2025-05-28T11:25:00Z" w16du:dateUtc="2025-05-28T16:25:00Z"/>
                <w:color w:val="000000"/>
              </w:rPr>
            </w:pPr>
            <w:ins w:id="28" w:author="ERCOT" w:date="2025-05-28T11:25:00Z" w16du:dateUtc="2025-05-28T16:25:00Z">
              <w:r w:rsidRPr="002E6157">
                <w:rPr>
                  <w:color w:val="000000"/>
                </w:rPr>
                <w:t>GRRA Postings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6645C5EF" w14:textId="00DF52EA" w:rsidR="002E6157" w:rsidRPr="002E6157" w:rsidRDefault="002E6157" w:rsidP="002E6157">
            <w:pPr>
              <w:ind w:firstLine="60"/>
              <w:rPr>
                <w:ins w:id="29" w:author="ERCOT" w:date="2025-05-28T11:25:00Z" w16du:dateUtc="2025-05-28T16:25:00Z"/>
                <w:color w:val="000000"/>
              </w:rPr>
            </w:pPr>
            <w:ins w:id="30" w:author="ERCOT" w:date="2025-05-28T11:25:00Z" w16du:dateUtc="2025-05-28T16:25:00Z">
              <w:r w:rsidRPr="002E6157">
                <w:rPr>
                  <w:color w:val="000000"/>
                </w:rPr>
                <w:t>ERCOT website</w:t>
              </w:r>
            </w:ins>
          </w:p>
        </w:tc>
      </w:tr>
      <w:tr w:rsidR="00AB18B1" w14:paraId="08F4CF5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DED000" w14:textId="77777777" w:rsidR="00AB18B1" w:rsidRPr="00513A94" w:rsidRDefault="00AB18B1" w:rsidP="009E4177">
            <w:pPr>
              <w:rPr>
                <w:rFonts w:ascii="Calibri" w:eastAsia="Calibri" w:hAnsi="Calibri"/>
                <w:color w:val="000000"/>
                <w:sz w:val="22"/>
                <w:szCs w:val="22"/>
              </w:rPr>
            </w:pPr>
            <w:r>
              <w:rPr>
                <w:color w:val="000000"/>
              </w:rPr>
              <w:t>Documents Initiating a Generation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2BDE4474" w14:textId="77777777" w:rsidR="00AB18B1" w:rsidRDefault="00AB18B1" w:rsidP="009E4177">
            <w:pPr>
              <w:ind w:firstLine="60"/>
              <w:rPr>
                <w:color w:val="000000"/>
              </w:rPr>
            </w:pPr>
            <w:r>
              <w:rPr>
                <w:color w:val="000000"/>
              </w:rPr>
              <w:t>Certified (all TSPs)</w:t>
            </w:r>
          </w:p>
        </w:tc>
      </w:tr>
      <w:tr w:rsidR="00AB18B1" w14:paraId="505A6B1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2C1FA3E" w14:textId="77777777" w:rsidR="00AB18B1" w:rsidRPr="00513A94" w:rsidRDefault="00AB18B1" w:rsidP="009E4177">
            <w:pPr>
              <w:rPr>
                <w:rFonts w:ascii="Calibri" w:eastAsia="Calibri" w:hAnsi="Calibri"/>
                <w:color w:val="000000"/>
                <w:sz w:val="22"/>
                <w:szCs w:val="22"/>
              </w:rPr>
            </w:pPr>
            <w:r>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56A9EF9E" w14:textId="77777777" w:rsidR="00AB18B1" w:rsidRDefault="00AB18B1" w:rsidP="009E4177">
            <w:pPr>
              <w:ind w:firstLine="60"/>
              <w:rPr>
                <w:color w:val="000000"/>
              </w:rPr>
            </w:pPr>
            <w:r>
              <w:rPr>
                <w:color w:val="000000"/>
              </w:rPr>
              <w:t>Secure</w:t>
            </w:r>
          </w:p>
        </w:tc>
      </w:tr>
      <w:tr w:rsidR="00AB18B1" w14:paraId="20CA246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CB6ABC" w14:textId="77777777" w:rsidR="00AB18B1" w:rsidRPr="00513A94" w:rsidRDefault="00AB18B1" w:rsidP="009E4177">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11CA812C" w14:textId="77777777" w:rsidR="00AB18B1" w:rsidRDefault="00AB18B1" w:rsidP="009E4177">
            <w:pPr>
              <w:ind w:firstLine="60"/>
              <w:rPr>
                <w:color w:val="000000"/>
              </w:rPr>
            </w:pPr>
            <w:r>
              <w:rPr>
                <w:color w:val="000000"/>
              </w:rPr>
              <w:t>Certified (all TSPs)</w:t>
            </w:r>
          </w:p>
        </w:tc>
      </w:tr>
      <w:tr w:rsidR="00AB18B1" w14:paraId="18E54AF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E3CF87" w14:textId="77777777" w:rsidR="00AB18B1" w:rsidRPr="00513A94" w:rsidRDefault="00AB18B1" w:rsidP="009E4177">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0F9D196E" w14:textId="77777777" w:rsidR="00AB18B1" w:rsidRDefault="00AB18B1" w:rsidP="009E4177">
            <w:pPr>
              <w:ind w:firstLine="60"/>
              <w:rPr>
                <w:color w:val="000000"/>
              </w:rPr>
            </w:pPr>
            <w:r>
              <w:rPr>
                <w:color w:val="000000"/>
              </w:rPr>
              <w:t>Secure</w:t>
            </w:r>
          </w:p>
        </w:tc>
      </w:tr>
      <w:tr w:rsidR="00AB18B1" w14:paraId="375E536E"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F79631C" w14:textId="77777777" w:rsidR="00AB18B1" w:rsidRDefault="00AB18B1" w:rsidP="009E4177">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5EDBF54C" w14:textId="77777777" w:rsidR="00AB18B1" w:rsidRDefault="00AB18B1" w:rsidP="009E4177">
            <w:pPr>
              <w:ind w:firstLine="60"/>
              <w:rPr>
                <w:color w:val="000000"/>
              </w:rPr>
            </w:pPr>
            <w:r>
              <w:rPr>
                <w:color w:val="000000"/>
              </w:rPr>
              <w:t>Certified (all TSPs)</w:t>
            </w:r>
          </w:p>
        </w:tc>
      </w:tr>
      <w:tr w:rsidR="00AB18B1" w14:paraId="040F04A0"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8B36F3D" w14:textId="77777777" w:rsidR="00AB18B1" w:rsidRDefault="00AB18B1" w:rsidP="009E4177">
            <w:pPr>
              <w:rPr>
                <w:color w:val="000000"/>
              </w:rPr>
            </w:pPr>
            <w:r>
              <w:rPr>
                <w:color w:val="000000"/>
              </w:rPr>
              <w:lastRenderedPageBreak/>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56BF4D8D" w14:textId="77777777" w:rsidR="00AB18B1" w:rsidRDefault="00AB18B1" w:rsidP="009E4177">
            <w:pPr>
              <w:ind w:firstLine="60"/>
              <w:rPr>
                <w:color w:val="000000"/>
              </w:rPr>
            </w:pPr>
            <w:r>
              <w:rPr>
                <w:color w:val="000000"/>
              </w:rPr>
              <w:t>Certified (all TSPs)</w:t>
            </w:r>
          </w:p>
        </w:tc>
      </w:tr>
      <w:tr w:rsidR="00AB18B1" w14:paraId="5B35BCB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311EE7" w14:textId="77777777" w:rsidR="00AB18B1" w:rsidRPr="00513A94" w:rsidRDefault="00AB18B1" w:rsidP="009E4177">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2A7B6746" w14:textId="77777777" w:rsidR="00AB18B1" w:rsidRDefault="00AB18B1" w:rsidP="009E4177">
            <w:pPr>
              <w:ind w:left="60"/>
              <w:rPr>
                <w:color w:val="000000"/>
              </w:rPr>
            </w:pPr>
            <w:r>
              <w:rPr>
                <w:color w:val="000000"/>
              </w:rPr>
              <w:t>Certified (PDCWG members)</w:t>
            </w:r>
          </w:p>
        </w:tc>
      </w:tr>
      <w:tr w:rsidR="00AB18B1" w14:paraId="04CFBFF2"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95EC4F" w14:textId="77777777" w:rsidR="00AB18B1" w:rsidRPr="00513A94" w:rsidRDefault="00AB18B1" w:rsidP="009E4177">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0D976A25" w14:textId="77777777" w:rsidR="00AB18B1" w:rsidRDefault="00AB18B1" w:rsidP="009E4177">
            <w:pPr>
              <w:ind w:firstLine="60"/>
              <w:rPr>
                <w:color w:val="000000"/>
              </w:rPr>
            </w:pPr>
            <w:r>
              <w:rPr>
                <w:color w:val="000000"/>
              </w:rPr>
              <w:t>ERCOT website</w:t>
            </w:r>
          </w:p>
        </w:tc>
      </w:tr>
      <w:tr w:rsidR="00AB18B1" w14:paraId="17C4858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036ABA" w14:textId="77777777" w:rsidR="00AB18B1" w:rsidRPr="00513A94" w:rsidRDefault="00AB18B1" w:rsidP="009E4177">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6B2223CE" w14:textId="77777777" w:rsidR="00AB18B1" w:rsidRDefault="00AB18B1" w:rsidP="009E4177">
            <w:pPr>
              <w:ind w:firstLine="60"/>
              <w:rPr>
                <w:color w:val="000000"/>
              </w:rPr>
            </w:pPr>
            <w:r>
              <w:rPr>
                <w:color w:val="000000"/>
              </w:rPr>
              <w:t>Certified (all TSPs)</w:t>
            </w:r>
          </w:p>
        </w:tc>
      </w:tr>
      <w:tr w:rsidR="00AB18B1" w14:paraId="1D2B771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9446BD4" w14:textId="77777777" w:rsidR="00AB18B1" w:rsidRPr="00513A94" w:rsidRDefault="00AB18B1" w:rsidP="009E4177">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00E99CA8" w14:textId="77777777" w:rsidR="00AB18B1" w:rsidRDefault="00AB18B1" w:rsidP="009E4177">
            <w:pPr>
              <w:ind w:firstLine="60"/>
              <w:rPr>
                <w:color w:val="000000"/>
              </w:rPr>
            </w:pPr>
            <w:r>
              <w:rPr>
                <w:color w:val="000000"/>
              </w:rPr>
              <w:t>Certified (all TSPs)</w:t>
            </w:r>
          </w:p>
        </w:tc>
      </w:tr>
      <w:tr w:rsidR="00AB18B1" w14:paraId="276A2C4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840DE3" w14:textId="77777777" w:rsidR="00AB18B1" w:rsidRDefault="00AB18B1" w:rsidP="009E4177">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101597B8" w14:textId="77777777" w:rsidR="00AB18B1" w:rsidRDefault="00AB18B1" w:rsidP="009E4177">
            <w:pPr>
              <w:ind w:firstLine="60"/>
              <w:rPr>
                <w:color w:val="000000"/>
              </w:rPr>
            </w:pPr>
            <w:r>
              <w:rPr>
                <w:color w:val="000000"/>
              </w:rPr>
              <w:t>Secure</w:t>
            </w:r>
          </w:p>
        </w:tc>
      </w:tr>
      <w:tr w:rsidR="00AB18B1" w14:paraId="7709D7E7" w14:textId="77777777" w:rsidTr="009E4177">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323584" w14:textId="77777777" w:rsidR="00AB18B1" w:rsidRPr="00513A94" w:rsidRDefault="00AB18B1" w:rsidP="009E4177">
            <w:pPr>
              <w:rPr>
                <w:rFonts w:ascii="Calibri" w:eastAsia="Calibri" w:hAnsi="Calibri"/>
                <w:color w:val="000000"/>
                <w:sz w:val="22"/>
                <w:szCs w:val="22"/>
              </w:rPr>
            </w:pPr>
            <w:r>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343BD93D" w14:textId="77777777" w:rsidR="00AB18B1" w:rsidRDefault="00AB18B1" w:rsidP="009E4177">
            <w:pPr>
              <w:ind w:firstLine="60"/>
              <w:rPr>
                <w:color w:val="000000"/>
              </w:rPr>
            </w:pPr>
            <w:r>
              <w:rPr>
                <w:color w:val="000000"/>
              </w:rPr>
              <w:t>Secure</w:t>
            </w:r>
          </w:p>
        </w:tc>
      </w:tr>
      <w:tr w:rsidR="00AB18B1" w14:paraId="573E4FD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FACC033" w14:textId="77777777" w:rsidR="00AB18B1" w:rsidRDefault="00AB18B1" w:rsidP="009E4177">
            <w:pPr>
              <w:rPr>
                <w:color w:val="000000"/>
              </w:rPr>
            </w:pPr>
            <w:r>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31564FC0" w14:textId="77777777" w:rsidR="00AB18B1" w:rsidRDefault="00AB18B1" w:rsidP="009E4177">
            <w:pPr>
              <w:ind w:firstLine="60"/>
              <w:rPr>
                <w:color w:val="000000"/>
              </w:rPr>
            </w:pPr>
            <w:r>
              <w:rPr>
                <w:color w:val="000000"/>
              </w:rPr>
              <w:t>Certified (all TSPs)</w:t>
            </w:r>
          </w:p>
        </w:tc>
      </w:tr>
      <w:tr w:rsidR="00AB18B1" w14:paraId="6758390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C88E151" w14:textId="77777777" w:rsidR="00AB18B1" w:rsidRDefault="00AB18B1" w:rsidP="009E4177">
            <w:pPr>
              <w:rPr>
                <w:color w:val="000000"/>
              </w:rPr>
            </w:pPr>
            <w:r>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A38927A" w14:textId="77777777" w:rsidR="00AB18B1" w:rsidRDefault="00AB18B1" w:rsidP="009E4177">
            <w:pPr>
              <w:ind w:firstLine="60"/>
              <w:rPr>
                <w:color w:val="000000"/>
              </w:rPr>
            </w:pPr>
            <w:r>
              <w:rPr>
                <w:color w:val="000000"/>
              </w:rPr>
              <w:t>ERCOT website</w:t>
            </w:r>
          </w:p>
        </w:tc>
      </w:tr>
      <w:tr w:rsidR="00AB18B1" w14:paraId="34BD6D2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915C66" w14:textId="77777777" w:rsidR="00AB18B1" w:rsidRPr="00513A94" w:rsidRDefault="00AB18B1" w:rsidP="009E4177">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69928321" w14:textId="77777777" w:rsidR="00AB18B1" w:rsidRDefault="00AB18B1" w:rsidP="009E4177">
            <w:pPr>
              <w:ind w:firstLine="60"/>
              <w:rPr>
                <w:color w:val="000000"/>
              </w:rPr>
            </w:pPr>
            <w:r>
              <w:rPr>
                <w:color w:val="000000"/>
              </w:rPr>
              <w:t>Certified (all TSPs)</w:t>
            </w:r>
          </w:p>
        </w:tc>
      </w:tr>
      <w:tr w:rsidR="00AB18B1" w14:paraId="7EF505B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211DED7" w14:textId="77777777" w:rsidR="00AB18B1" w:rsidRPr="00513A94" w:rsidRDefault="00AB18B1" w:rsidP="009E4177">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629EBE3D" w14:textId="77777777" w:rsidR="00AB18B1" w:rsidRDefault="00AB18B1" w:rsidP="009E4177">
            <w:pPr>
              <w:ind w:firstLine="60"/>
              <w:rPr>
                <w:color w:val="000000"/>
              </w:rPr>
            </w:pPr>
            <w:r>
              <w:rPr>
                <w:color w:val="000000"/>
              </w:rPr>
              <w:t>Secure</w:t>
            </w:r>
          </w:p>
        </w:tc>
      </w:tr>
      <w:tr w:rsidR="00AB18B1" w14:paraId="53F46422"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8E962B3" w14:textId="77777777" w:rsidR="00AB18B1" w:rsidRDefault="00AB18B1" w:rsidP="009E4177">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4C7C346F" w14:textId="77777777" w:rsidR="00AB18B1" w:rsidRDefault="00AB18B1" w:rsidP="009E4177">
            <w:pPr>
              <w:ind w:firstLine="60"/>
              <w:rPr>
                <w:color w:val="000000"/>
              </w:rPr>
            </w:pPr>
            <w:r>
              <w:rPr>
                <w:color w:val="000000"/>
              </w:rPr>
              <w:t>Certified (all TSPs)</w:t>
            </w:r>
          </w:p>
        </w:tc>
      </w:tr>
      <w:tr w:rsidR="00AB18B1" w14:paraId="4E7E872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B25613" w14:textId="77777777" w:rsidR="00AB18B1" w:rsidRPr="00513A94" w:rsidRDefault="00AB18B1" w:rsidP="009E4177">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119CFC0F" w14:textId="77777777" w:rsidR="00AB18B1" w:rsidRDefault="00AB18B1" w:rsidP="009E4177">
            <w:pPr>
              <w:ind w:firstLine="60"/>
              <w:rPr>
                <w:color w:val="000000"/>
              </w:rPr>
            </w:pPr>
            <w:r>
              <w:rPr>
                <w:color w:val="000000"/>
              </w:rPr>
              <w:t>Secure</w:t>
            </w:r>
          </w:p>
        </w:tc>
      </w:tr>
      <w:tr w:rsidR="00AB18B1" w14:paraId="55F0548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144D8B" w14:textId="77777777" w:rsidR="00AB18B1" w:rsidRPr="00513A94" w:rsidRDefault="00AB18B1" w:rsidP="009E4177">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10EFADEF" w14:textId="77777777" w:rsidR="00AB18B1" w:rsidRDefault="00AB18B1" w:rsidP="009E4177">
            <w:pPr>
              <w:ind w:firstLine="60"/>
              <w:rPr>
                <w:color w:val="000000"/>
              </w:rPr>
            </w:pPr>
            <w:r>
              <w:rPr>
                <w:color w:val="000000"/>
              </w:rPr>
              <w:t>Certified (all TSPs)</w:t>
            </w:r>
          </w:p>
        </w:tc>
      </w:tr>
      <w:tr w:rsidR="00AB18B1" w14:paraId="4D598E6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E7D3C6" w14:textId="77777777" w:rsidR="00AB18B1" w:rsidRPr="00513A94" w:rsidRDefault="00AB18B1" w:rsidP="009E4177">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7BB4421F" w14:textId="77777777" w:rsidR="00AB18B1" w:rsidRDefault="00AB18B1" w:rsidP="009E4177">
            <w:pPr>
              <w:ind w:firstLine="60"/>
              <w:rPr>
                <w:color w:val="000000"/>
              </w:rPr>
            </w:pPr>
            <w:r>
              <w:rPr>
                <w:color w:val="000000"/>
              </w:rPr>
              <w:t>Secure</w:t>
            </w:r>
          </w:p>
        </w:tc>
      </w:tr>
      <w:tr w:rsidR="00AB18B1" w14:paraId="5EE64CB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B80776" w14:textId="77777777" w:rsidR="00AB18B1" w:rsidRPr="00513A94" w:rsidRDefault="00AB18B1" w:rsidP="009E4177">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52032D1B" w14:textId="77777777" w:rsidR="00AB18B1" w:rsidRDefault="00AB18B1" w:rsidP="009E4177">
            <w:pPr>
              <w:ind w:firstLine="60"/>
              <w:rPr>
                <w:color w:val="000000"/>
              </w:rPr>
            </w:pPr>
            <w:r>
              <w:rPr>
                <w:color w:val="000000"/>
              </w:rPr>
              <w:t>Secure</w:t>
            </w:r>
          </w:p>
        </w:tc>
      </w:tr>
      <w:tr w:rsidR="00AB18B1" w14:paraId="687B0AF6"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41A9FAA" w14:textId="77777777" w:rsidR="00AB18B1" w:rsidRPr="00513A94" w:rsidRDefault="00AB18B1" w:rsidP="009E4177">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4C6C0EA7" w14:textId="77777777" w:rsidR="00AB18B1" w:rsidRDefault="00AB18B1" w:rsidP="009E4177">
            <w:pPr>
              <w:ind w:firstLine="60"/>
              <w:rPr>
                <w:color w:val="000000"/>
              </w:rPr>
            </w:pPr>
            <w:r>
              <w:rPr>
                <w:color w:val="000000"/>
              </w:rPr>
              <w:t>Secure</w:t>
            </w:r>
          </w:p>
        </w:tc>
      </w:tr>
      <w:tr w:rsidR="00AB18B1" w14:paraId="3AB1237F"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3606797" w14:textId="77777777" w:rsidR="00AB18B1" w:rsidRDefault="00AB18B1" w:rsidP="009E4177">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3472FF19" w14:textId="77777777" w:rsidR="00AB18B1" w:rsidRDefault="00AB18B1" w:rsidP="009E4177">
            <w:pPr>
              <w:ind w:firstLine="60"/>
              <w:rPr>
                <w:color w:val="000000"/>
              </w:rPr>
            </w:pPr>
            <w:r>
              <w:rPr>
                <w:color w:val="000000"/>
              </w:rPr>
              <w:t>Certified (all TSPs)</w:t>
            </w:r>
          </w:p>
        </w:tc>
      </w:tr>
      <w:tr w:rsidR="00AB18B1" w14:paraId="32C9A51C"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38AB8891" w14:textId="77777777" w:rsidR="00AB18B1" w:rsidRDefault="00AB18B1" w:rsidP="009E4177">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27A2FCD1" w14:textId="77777777" w:rsidR="00AB18B1" w:rsidRDefault="00AB18B1" w:rsidP="009E4177">
            <w:pPr>
              <w:ind w:firstLine="60"/>
              <w:rPr>
                <w:color w:val="000000"/>
              </w:rPr>
            </w:pPr>
            <w:r>
              <w:rPr>
                <w:color w:val="000000"/>
              </w:rPr>
              <w:t>Secure</w:t>
            </w:r>
          </w:p>
        </w:tc>
      </w:tr>
      <w:tr w:rsidR="00AB18B1" w14:paraId="5D00EFF0"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CCFEC13" w14:textId="77777777" w:rsidR="00AB18B1" w:rsidRDefault="00AB18B1" w:rsidP="009E4177">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4FA08AFD" w14:textId="77777777" w:rsidR="00AB18B1" w:rsidRDefault="00AB18B1" w:rsidP="009E4177">
            <w:pPr>
              <w:ind w:firstLine="60"/>
              <w:rPr>
                <w:color w:val="000000"/>
              </w:rPr>
            </w:pPr>
            <w:r>
              <w:rPr>
                <w:color w:val="000000"/>
              </w:rPr>
              <w:t>Certified (all TSPs)</w:t>
            </w:r>
          </w:p>
        </w:tc>
      </w:tr>
    </w:tbl>
    <w:p w14:paraId="0801B6D6" w14:textId="77777777" w:rsidR="00AB18B1" w:rsidRDefault="00AB18B1" w:rsidP="00AB18B1">
      <w:pPr>
        <w:spacing w:before="24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18B1" w:rsidRPr="00A93FFB" w14:paraId="606A0F8D" w14:textId="77777777" w:rsidTr="009E4177">
        <w:tc>
          <w:tcPr>
            <w:tcW w:w="9445" w:type="dxa"/>
            <w:tcBorders>
              <w:top w:val="single" w:sz="4" w:space="0" w:color="auto"/>
              <w:left w:val="single" w:sz="4" w:space="0" w:color="auto"/>
              <w:bottom w:val="single" w:sz="4" w:space="0" w:color="auto"/>
              <w:right w:val="single" w:sz="4" w:space="0" w:color="auto"/>
            </w:tcBorders>
            <w:shd w:val="clear" w:color="auto" w:fill="D9D9D9"/>
          </w:tcPr>
          <w:p w14:paraId="44CFF1C1" w14:textId="77777777" w:rsidR="00AB18B1" w:rsidRDefault="00AB18B1" w:rsidP="009E4177">
            <w:pPr>
              <w:spacing w:before="120" w:after="240"/>
            </w:pPr>
            <w:r>
              <w:rPr>
                <w:b/>
                <w:i/>
              </w:rPr>
              <w:t>[PGRR116</w:t>
            </w:r>
            <w:r w:rsidRPr="004B0726">
              <w:rPr>
                <w:b/>
                <w:i/>
              </w:rPr>
              <w:t xml:space="preserve">: </w:t>
            </w:r>
            <w:r>
              <w:rPr>
                <w:b/>
                <w:i/>
              </w:rPr>
              <w:t xml:space="preserve"> Replace paragraph (2) above with the following upon system implementation of NPRR1240:</w:t>
            </w:r>
            <w:r w:rsidRPr="004B0726">
              <w:rPr>
                <w:b/>
                <w:i/>
              </w:rPr>
              <w:t>]</w:t>
            </w:r>
          </w:p>
          <w:p w14:paraId="787A53EC" w14:textId="77777777" w:rsidR="00AB18B1" w:rsidRDefault="00AB18B1" w:rsidP="009E4177">
            <w:pPr>
              <w:pStyle w:val="BodyTextNumbered"/>
              <w:ind w:left="630"/>
            </w:pPr>
            <w:r>
              <w:t>(2)</w:t>
            </w:r>
            <w:r>
              <w:tab/>
            </w:r>
            <w:r w:rsidRPr="00DF63EC">
              <w:t>The list below includes both data set and designated classification of the available planning data and information.</w:t>
            </w:r>
            <w:r>
              <w:t xml:space="preserve">  Where the information is classified as “Certified,” the appropriate Market Participant category or group is “(all TSPs)” to indicate all Transmission Service Providers (TSPs) or “(PDCWG members)” to indicate members of the Performance, Disturbance, Compliance Working Group (PDCWG).  “RIOO-RS” </w:t>
            </w:r>
            <w:r>
              <w:lastRenderedPageBreak/>
              <w:t xml:space="preserve">indicates information in Resource Integration and On-going Operations–Resource Services.  </w:t>
            </w:r>
            <w:r w:rsidRPr="00E52EF5">
              <w:t>Information classified as “Public” is available on the ERCOT website</w:t>
            </w:r>
            <w:r>
              <w:t xml:space="preserve">.  The list below is intended to be only a general guide and not controlling language, and any conflict between this list and another section of the Planning Guide is controlled by the other section.            </w:t>
            </w:r>
            <w:r w:rsidRPr="00DF63EC">
              <w:t xml:space="preserve">              </w:t>
            </w:r>
            <w:r>
              <w:t xml:space="preserve">  </w:t>
            </w:r>
            <w:r w:rsidRPr="00DF63EC">
              <w:t xml:space="preserve">  </w:t>
            </w:r>
          </w:p>
          <w:tbl>
            <w:tblPr>
              <w:tblW w:w="9210" w:type="dxa"/>
              <w:tblCellMar>
                <w:left w:w="0" w:type="dxa"/>
                <w:right w:w="0" w:type="dxa"/>
              </w:tblCellMar>
              <w:tblLook w:val="04A0" w:firstRow="1" w:lastRow="0" w:firstColumn="1" w:lastColumn="0" w:noHBand="0" w:noVBand="1"/>
            </w:tblPr>
            <w:tblGrid>
              <w:gridCol w:w="7063"/>
              <w:gridCol w:w="2147"/>
            </w:tblGrid>
            <w:tr w:rsidR="00AB18B1" w14:paraId="3B5E6CDF"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7F28AA3" w14:textId="77777777" w:rsidR="00AB18B1" w:rsidRPr="00DF63EC" w:rsidRDefault="00AB18B1" w:rsidP="009E4177">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7EBD331A" w14:textId="77777777" w:rsidR="00AB18B1" w:rsidRPr="00DF63EC" w:rsidRDefault="00AB18B1" w:rsidP="009E4177">
                  <w:pPr>
                    <w:rPr>
                      <w:b/>
                      <w:color w:val="000000"/>
                    </w:rPr>
                  </w:pPr>
                  <w:r w:rsidRPr="00DF63EC">
                    <w:rPr>
                      <w:b/>
                      <w:color w:val="000000"/>
                    </w:rPr>
                    <w:t>Classification</w:t>
                  </w:r>
                </w:p>
              </w:tc>
            </w:tr>
            <w:tr w:rsidR="00AB18B1" w14:paraId="7F2ACF3A"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838DBD" w14:textId="77777777" w:rsidR="00AB18B1" w:rsidRPr="00513A94" w:rsidRDefault="00AB18B1" w:rsidP="009E4177">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41E166A0" w14:textId="77777777" w:rsidR="00AB18B1" w:rsidRDefault="00AB18B1" w:rsidP="009E4177">
                  <w:pPr>
                    <w:rPr>
                      <w:color w:val="000000"/>
                    </w:rPr>
                  </w:pPr>
                  <w:r>
                    <w:rPr>
                      <w:color w:val="000000"/>
                    </w:rPr>
                    <w:t>ERCOT Website</w:t>
                  </w:r>
                </w:p>
              </w:tc>
            </w:tr>
            <w:tr w:rsidR="00AB18B1" w14:paraId="6C9B4AB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5CF2BC" w14:textId="77777777" w:rsidR="00AB18B1" w:rsidRPr="00513A94" w:rsidRDefault="00AB18B1" w:rsidP="009E4177">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10D8EA25" w14:textId="77777777" w:rsidR="00AB18B1" w:rsidRDefault="00AB18B1" w:rsidP="009E4177">
                  <w:pPr>
                    <w:rPr>
                      <w:color w:val="000000"/>
                    </w:rPr>
                  </w:pPr>
                  <w:r>
                    <w:rPr>
                      <w:color w:val="000000"/>
                    </w:rPr>
                    <w:t>Secure</w:t>
                  </w:r>
                </w:p>
              </w:tc>
            </w:tr>
            <w:tr w:rsidR="00AB18B1" w14:paraId="75AE029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8ED81B" w14:textId="77777777" w:rsidR="00AB18B1" w:rsidRPr="00513A94" w:rsidRDefault="00AB18B1" w:rsidP="009E4177">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2F053424" w14:textId="77777777" w:rsidR="00AB18B1" w:rsidRDefault="00AB18B1" w:rsidP="009E4177">
                  <w:pPr>
                    <w:rPr>
                      <w:color w:val="000000"/>
                    </w:rPr>
                  </w:pPr>
                  <w:r>
                    <w:rPr>
                      <w:color w:val="000000"/>
                    </w:rPr>
                    <w:t>ERCOT website</w:t>
                  </w:r>
                </w:p>
              </w:tc>
            </w:tr>
            <w:tr w:rsidR="00AB18B1" w14:paraId="6C145AAA"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A77AC9" w14:textId="77777777" w:rsidR="00AB18B1" w:rsidRPr="00513A94" w:rsidRDefault="00AB18B1" w:rsidP="009E4177">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471E2F96" w14:textId="77777777" w:rsidR="00AB18B1" w:rsidRDefault="00AB18B1" w:rsidP="009E4177">
                  <w:pPr>
                    <w:rPr>
                      <w:color w:val="000000"/>
                    </w:rPr>
                  </w:pPr>
                  <w:r>
                    <w:rPr>
                      <w:color w:val="000000"/>
                    </w:rPr>
                    <w:t>Certified (all TSPs)</w:t>
                  </w:r>
                </w:p>
              </w:tc>
            </w:tr>
            <w:tr w:rsidR="00AB18B1" w14:paraId="5CFE95DD"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E72F68" w14:textId="77777777" w:rsidR="00AB18B1" w:rsidRPr="00513A94" w:rsidRDefault="00AB18B1" w:rsidP="009E4177">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3712882A" w14:textId="77777777" w:rsidR="00AB18B1" w:rsidRDefault="00AB18B1" w:rsidP="009E4177">
                  <w:pPr>
                    <w:rPr>
                      <w:color w:val="000000"/>
                    </w:rPr>
                  </w:pPr>
                  <w:r>
                    <w:rPr>
                      <w:color w:val="000000"/>
                    </w:rPr>
                    <w:t>Secure</w:t>
                  </w:r>
                </w:p>
              </w:tc>
            </w:tr>
            <w:tr w:rsidR="00AB18B1" w14:paraId="7EDD2CC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DC81AA0" w14:textId="77777777" w:rsidR="00AB18B1" w:rsidRDefault="00AB18B1" w:rsidP="009E4177">
                  <w:pPr>
                    <w:rPr>
                      <w:color w:val="000000"/>
                    </w:rPr>
                  </w:pPr>
                  <w:r>
                    <w:rPr>
                      <w:color w:val="000000"/>
                    </w:rPr>
                    <w:t xml:space="preserve">ERCOT Long-Term System Assessment (LTSA) </w:t>
                  </w:r>
                  <w:r w:rsidRPr="003C1310">
                    <w:rPr>
                      <w:color w:val="000000"/>
                    </w:rPr>
                    <w:t>(except for Protected Information)</w:t>
                  </w:r>
                  <w:r>
                    <w:rPr>
                      <w:color w:val="000000"/>
                    </w:rPr>
                    <w:t xml:space="preserve">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70B22FB5" w14:textId="77777777" w:rsidR="00AB18B1" w:rsidRDefault="00AB18B1" w:rsidP="009E4177">
                  <w:pPr>
                    <w:rPr>
                      <w:color w:val="000000"/>
                    </w:rPr>
                  </w:pPr>
                  <w:r>
                    <w:rPr>
                      <w:color w:val="000000"/>
                    </w:rPr>
                    <w:t>Secure</w:t>
                  </w:r>
                </w:p>
              </w:tc>
            </w:tr>
            <w:tr w:rsidR="00AB18B1" w14:paraId="7C153B8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60CFD5C" w14:textId="77777777" w:rsidR="00AB18B1" w:rsidRDefault="00AB18B1" w:rsidP="009E4177">
                  <w:pPr>
                    <w:rPr>
                      <w:color w:val="000000"/>
                    </w:rPr>
                  </w:pPr>
                  <w:r>
                    <w:rPr>
                      <w:color w:val="000000"/>
                    </w:rPr>
                    <w:t>ERCOT LTSA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3B606526" w14:textId="77777777" w:rsidR="00AB18B1" w:rsidRDefault="00AB18B1" w:rsidP="009E4177">
                  <w:pPr>
                    <w:rPr>
                      <w:color w:val="000000"/>
                    </w:rPr>
                  </w:pPr>
                  <w:r>
                    <w:rPr>
                      <w:color w:val="000000"/>
                    </w:rPr>
                    <w:t>Certified (all TSPs)</w:t>
                  </w:r>
                </w:p>
              </w:tc>
            </w:tr>
            <w:tr w:rsidR="00AB18B1" w14:paraId="60817FA6"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599398D" w14:textId="77777777" w:rsidR="00AB18B1" w:rsidRDefault="00AB18B1" w:rsidP="009E4177">
                  <w:pPr>
                    <w:rPr>
                      <w:color w:val="000000"/>
                    </w:rPr>
                  </w:pPr>
                  <w:r>
                    <w:rPr>
                      <w:color w:val="000000"/>
                    </w:rPr>
                    <w:t>ERCOT LTSA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7241C723" w14:textId="77777777" w:rsidR="00AB18B1" w:rsidRDefault="00AB18B1" w:rsidP="009E4177">
                  <w:pPr>
                    <w:rPr>
                      <w:color w:val="000000"/>
                    </w:rPr>
                  </w:pPr>
                  <w:r>
                    <w:rPr>
                      <w:color w:val="000000"/>
                    </w:rPr>
                    <w:t>ERCOT website</w:t>
                  </w:r>
                </w:p>
              </w:tc>
            </w:tr>
            <w:tr w:rsidR="00AB18B1" w14:paraId="35DB6D3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0AFFE9" w14:textId="77777777" w:rsidR="00AB18B1" w:rsidRPr="00513A94" w:rsidRDefault="00AB18B1" w:rsidP="009E4177">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38086A1B" w14:textId="77777777" w:rsidR="00AB18B1" w:rsidRDefault="00AB18B1" w:rsidP="009E4177">
                  <w:pPr>
                    <w:rPr>
                      <w:color w:val="000000"/>
                    </w:rPr>
                  </w:pPr>
                  <w:r>
                    <w:rPr>
                      <w:color w:val="000000"/>
                    </w:rPr>
                    <w:t>Secure</w:t>
                  </w:r>
                </w:p>
              </w:tc>
            </w:tr>
            <w:tr w:rsidR="00AB18B1" w14:paraId="765120D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F8D368" w14:textId="77777777" w:rsidR="00AB18B1" w:rsidRPr="00513A94" w:rsidRDefault="00AB18B1" w:rsidP="009E4177">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0DD3181F" w14:textId="77777777" w:rsidR="00AB18B1" w:rsidRDefault="00AB18B1" w:rsidP="009E4177">
                  <w:pPr>
                    <w:rPr>
                      <w:color w:val="000000"/>
                    </w:rPr>
                  </w:pPr>
                  <w:r>
                    <w:rPr>
                      <w:color w:val="000000"/>
                    </w:rPr>
                    <w:t>ERCOT website</w:t>
                  </w:r>
                </w:p>
              </w:tc>
            </w:tr>
            <w:tr w:rsidR="00AB18B1" w14:paraId="67B772C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165F887" w14:textId="77777777" w:rsidR="00AB18B1" w:rsidRDefault="00AB18B1" w:rsidP="009E4177">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5FFC28D6" w14:textId="77777777" w:rsidR="00AB18B1" w:rsidRDefault="00AB18B1" w:rsidP="009E4177">
                  <w:pPr>
                    <w:rPr>
                      <w:color w:val="000000"/>
                    </w:rPr>
                  </w:pPr>
                  <w:r>
                    <w:rPr>
                      <w:color w:val="000000"/>
                    </w:rPr>
                    <w:t>ERCOT website</w:t>
                  </w:r>
                </w:p>
              </w:tc>
            </w:tr>
            <w:tr w:rsidR="00AB18B1" w14:paraId="4A967348"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3BA4E3A" w14:textId="77777777" w:rsidR="00AB18B1" w:rsidRDefault="00AB18B1" w:rsidP="009E4177">
                  <w:pPr>
                    <w:rPr>
                      <w:color w:val="000000"/>
                    </w:rPr>
                  </w:pPr>
                  <w:r>
                    <w:t>Geomagnetically-Induced Current (</w:t>
                  </w:r>
                  <w:hyperlink r:id="rId32"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1D57C111" w14:textId="77777777" w:rsidR="00AB18B1" w:rsidRDefault="00AB18B1" w:rsidP="009E4177">
                  <w:pPr>
                    <w:rPr>
                      <w:color w:val="000000"/>
                    </w:rPr>
                  </w:pPr>
                  <w:r>
                    <w:rPr>
                      <w:color w:val="000000"/>
                    </w:rPr>
                    <w:t>Secure</w:t>
                  </w:r>
                </w:p>
              </w:tc>
            </w:tr>
            <w:tr w:rsidR="00AB18B1" w14:paraId="592B201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8D15D49" w14:textId="77777777" w:rsidR="00AB18B1" w:rsidRDefault="00AB18B1" w:rsidP="009E4177">
                  <w:pPr>
                    <w:rPr>
                      <w:color w:val="000000"/>
                    </w:rPr>
                  </w:pPr>
                  <w:r>
                    <w:rPr>
                      <w:color w:val="000000"/>
                    </w:rPr>
                    <w:t>Geomagnetic Disturbance (GMD) Vulnerability Assessment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62F481F9" w14:textId="77777777" w:rsidR="00AB18B1" w:rsidRDefault="00AB18B1" w:rsidP="009E4177">
                  <w:pPr>
                    <w:rPr>
                      <w:color w:val="000000"/>
                    </w:rPr>
                  </w:pPr>
                  <w:r>
                    <w:rPr>
                      <w:color w:val="000000"/>
                    </w:rPr>
                    <w:t>Secure</w:t>
                  </w:r>
                </w:p>
              </w:tc>
            </w:tr>
            <w:tr w:rsidR="00AB18B1" w14:paraId="0907733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67B3579" w14:textId="77777777" w:rsidR="00AB18B1" w:rsidRDefault="00AB18B1" w:rsidP="009E4177">
                  <w:pPr>
                    <w:rPr>
                      <w:color w:val="000000"/>
                    </w:rPr>
                  </w:pPr>
                  <w:r>
                    <w:rPr>
                      <w:color w:val="000000"/>
                    </w:rPr>
                    <w:t>GMD Vulnerability Assessment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FBF4D5C" w14:textId="77777777" w:rsidR="00AB18B1" w:rsidRDefault="00AB18B1" w:rsidP="009E4177">
                  <w:pPr>
                    <w:rPr>
                      <w:color w:val="000000"/>
                    </w:rPr>
                  </w:pPr>
                  <w:r>
                    <w:rPr>
                      <w:color w:val="000000"/>
                    </w:rPr>
                    <w:t>Certified (all TSPs)</w:t>
                  </w:r>
                </w:p>
              </w:tc>
            </w:tr>
            <w:tr w:rsidR="00AB18B1" w14:paraId="5544F1DE"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DDB4EE1" w14:textId="77777777" w:rsidR="00AB18B1" w:rsidRDefault="00AB18B1" w:rsidP="009E4177">
                  <w:pPr>
                    <w:rPr>
                      <w:color w:val="000000"/>
                    </w:rPr>
                  </w:pPr>
                  <w:r>
                    <w:rPr>
                      <w:color w:val="000000"/>
                    </w:rPr>
                    <w:t>GMD Vulnerability Assessment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616E0865" w14:textId="77777777" w:rsidR="00AB18B1" w:rsidRDefault="00AB18B1" w:rsidP="009E4177">
                  <w:pPr>
                    <w:rPr>
                      <w:color w:val="000000"/>
                    </w:rPr>
                  </w:pPr>
                  <w:r>
                    <w:rPr>
                      <w:color w:val="000000"/>
                    </w:rPr>
                    <w:t>ERCOT website</w:t>
                  </w:r>
                </w:p>
              </w:tc>
            </w:tr>
            <w:tr w:rsidR="002E6157" w14:paraId="6672E30B" w14:textId="77777777" w:rsidTr="009E4177">
              <w:trPr>
                <w:cantSplit/>
                <w:trHeight w:val="432"/>
                <w:tblHeader/>
                <w:ins w:id="31" w:author="ERCOT" w:date="2025-05-28T11:26: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EB1CDB8" w14:textId="75545EDA" w:rsidR="002E6157" w:rsidRPr="002E6157" w:rsidRDefault="002E6157" w:rsidP="002E6157">
                  <w:pPr>
                    <w:rPr>
                      <w:ins w:id="32" w:author="ERCOT" w:date="2025-05-28T11:26:00Z" w16du:dateUtc="2025-05-28T16:26:00Z"/>
                      <w:color w:val="000000"/>
                    </w:rPr>
                  </w:pPr>
                  <w:ins w:id="33" w:author="ERCOT" w:date="2025-05-28T11:26:00Z" w16du:dateUtc="2025-05-28T16:26:00Z">
                    <w:r w:rsidRPr="002E6157">
                      <w:rPr>
                        <w:color w:val="000000"/>
                      </w:rPr>
                      <w:t>Grid Reliability and Resiliency Assessment (GRRA) Postings (except for Protected Information) – includes ERCOT Critical Energy Infrastructure Information (ECEII)</w:t>
                    </w:r>
                  </w:ins>
                </w:p>
              </w:tc>
              <w:tc>
                <w:tcPr>
                  <w:tcW w:w="2147" w:type="dxa"/>
                  <w:tcBorders>
                    <w:top w:val="nil"/>
                    <w:left w:val="single" w:sz="8" w:space="0" w:color="auto"/>
                    <w:bottom w:val="single" w:sz="8" w:space="0" w:color="auto"/>
                    <w:right w:val="single" w:sz="8" w:space="0" w:color="auto"/>
                  </w:tcBorders>
                  <w:vAlign w:val="center"/>
                </w:tcPr>
                <w:p w14:paraId="462DCF34" w14:textId="40C7D67E" w:rsidR="002E6157" w:rsidRPr="002E6157" w:rsidRDefault="002E6157" w:rsidP="002E6157">
                  <w:pPr>
                    <w:rPr>
                      <w:ins w:id="34" w:author="ERCOT" w:date="2025-05-28T11:26:00Z" w16du:dateUtc="2025-05-28T16:26:00Z"/>
                      <w:color w:val="000000"/>
                    </w:rPr>
                  </w:pPr>
                  <w:ins w:id="35" w:author="ERCOT" w:date="2025-05-28T11:26:00Z" w16du:dateUtc="2025-05-28T16:26:00Z">
                    <w:r w:rsidRPr="002E6157">
                      <w:rPr>
                        <w:color w:val="000000"/>
                      </w:rPr>
                      <w:t>Secure</w:t>
                    </w:r>
                  </w:ins>
                </w:p>
              </w:tc>
            </w:tr>
            <w:tr w:rsidR="002E6157" w14:paraId="346F732E" w14:textId="77777777" w:rsidTr="009E4177">
              <w:trPr>
                <w:cantSplit/>
                <w:trHeight w:val="432"/>
                <w:tblHeader/>
                <w:ins w:id="36" w:author="ERCOT" w:date="2025-05-28T11:26: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D5C777" w14:textId="4D7C7F02" w:rsidR="002E6157" w:rsidRPr="002E6157" w:rsidRDefault="002E6157" w:rsidP="002E6157">
                  <w:pPr>
                    <w:rPr>
                      <w:ins w:id="37" w:author="ERCOT" w:date="2025-05-28T11:26:00Z" w16du:dateUtc="2025-05-28T16:26:00Z"/>
                      <w:color w:val="000000"/>
                    </w:rPr>
                  </w:pPr>
                  <w:ins w:id="38" w:author="ERCOT" w:date="2025-05-28T11:26:00Z" w16du:dateUtc="2025-05-28T16:26:00Z">
                    <w:r w:rsidRPr="002E6157">
                      <w:rPr>
                        <w:color w:val="000000"/>
                      </w:rPr>
                      <w:t>GRRA Postings – includes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6F51E948" w14:textId="3C214465" w:rsidR="002E6157" w:rsidRPr="002E6157" w:rsidRDefault="002E6157" w:rsidP="002E6157">
                  <w:pPr>
                    <w:rPr>
                      <w:ins w:id="39" w:author="ERCOT" w:date="2025-05-28T11:26:00Z" w16du:dateUtc="2025-05-28T16:26:00Z"/>
                      <w:color w:val="000000"/>
                    </w:rPr>
                  </w:pPr>
                  <w:ins w:id="40" w:author="ERCOT" w:date="2025-05-28T11:26:00Z" w16du:dateUtc="2025-05-28T16:26:00Z">
                    <w:r w:rsidRPr="002E6157">
                      <w:rPr>
                        <w:color w:val="000000"/>
                      </w:rPr>
                      <w:t>Certified (all TSPs)</w:t>
                    </w:r>
                  </w:ins>
                </w:p>
              </w:tc>
            </w:tr>
            <w:tr w:rsidR="002E6157" w14:paraId="21DC4B3F" w14:textId="77777777" w:rsidTr="009E4177">
              <w:trPr>
                <w:cantSplit/>
                <w:trHeight w:val="432"/>
                <w:tblHeader/>
                <w:ins w:id="41" w:author="ERCOT" w:date="2025-05-28T11:26: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5C0DB14" w14:textId="6349BA45" w:rsidR="002E6157" w:rsidRPr="002E6157" w:rsidRDefault="002E6157" w:rsidP="002E6157">
                  <w:pPr>
                    <w:rPr>
                      <w:ins w:id="42" w:author="ERCOT" w:date="2025-05-28T11:26:00Z" w16du:dateUtc="2025-05-28T16:26:00Z"/>
                      <w:color w:val="000000"/>
                    </w:rPr>
                  </w:pPr>
                  <w:ins w:id="43" w:author="ERCOT" w:date="2025-05-28T11:26:00Z" w16du:dateUtc="2025-05-28T16:26:00Z">
                    <w:r w:rsidRPr="002E6157">
                      <w:rPr>
                        <w:color w:val="000000"/>
                      </w:rPr>
                      <w:t>GRRA Postings (redacted) – excludes ECEII and Protected Information</w:t>
                    </w:r>
                  </w:ins>
                </w:p>
              </w:tc>
              <w:tc>
                <w:tcPr>
                  <w:tcW w:w="2147" w:type="dxa"/>
                  <w:tcBorders>
                    <w:top w:val="nil"/>
                    <w:left w:val="single" w:sz="8" w:space="0" w:color="auto"/>
                    <w:bottom w:val="single" w:sz="8" w:space="0" w:color="auto"/>
                    <w:right w:val="single" w:sz="8" w:space="0" w:color="auto"/>
                  </w:tcBorders>
                  <w:vAlign w:val="center"/>
                </w:tcPr>
                <w:p w14:paraId="22A1523A" w14:textId="1E7BD245" w:rsidR="002E6157" w:rsidRPr="002E6157" w:rsidRDefault="002E6157" w:rsidP="002E6157">
                  <w:pPr>
                    <w:rPr>
                      <w:ins w:id="44" w:author="ERCOT" w:date="2025-05-28T11:26:00Z" w16du:dateUtc="2025-05-28T16:26:00Z"/>
                      <w:color w:val="000000"/>
                    </w:rPr>
                  </w:pPr>
                  <w:ins w:id="45" w:author="ERCOT" w:date="2025-05-28T11:26:00Z" w16du:dateUtc="2025-05-28T16:26:00Z">
                    <w:r w:rsidRPr="002E6157">
                      <w:rPr>
                        <w:color w:val="000000"/>
                      </w:rPr>
                      <w:t>ERCOT website</w:t>
                    </w:r>
                  </w:ins>
                </w:p>
              </w:tc>
            </w:tr>
            <w:tr w:rsidR="00AB18B1" w14:paraId="5A37B65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FFB00F" w14:textId="77777777" w:rsidR="00AB18B1" w:rsidRPr="00513A94" w:rsidRDefault="00AB18B1" w:rsidP="009E4177">
                  <w:pPr>
                    <w:rPr>
                      <w:rFonts w:ascii="Calibri" w:eastAsia="Calibri" w:hAnsi="Calibri"/>
                      <w:color w:val="000000"/>
                      <w:sz w:val="22"/>
                      <w:szCs w:val="22"/>
                    </w:rPr>
                  </w:pPr>
                  <w:r>
                    <w:rPr>
                      <w:color w:val="000000"/>
                    </w:rPr>
                    <w:t xml:space="preserve">Documents Initiating a Generation Interconnection or Change Request </w:t>
                  </w:r>
                </w:p>
              </w:tc>
              <w:tc>
                <w:tcPr>
                  <w:tcW w:w="2147" w:type="dxa"/>
                  <w:tcBorders>
                    <w:top w:val="nil"/>
                    <w:left w:val="single" w:sz="8" w:space="0" w:color="auto"/>
                    <w:bottom w:val="single" w:sz="8" w:space="0" w:color="auto"/>
                    <w:right w:val="single" w:sz="8" w:space="0" w:color="auto"/>
                  </w:tcBorders>
                  <w:vAlign w:val="center"/>
                </w:tcPr>
                <w:p w14:paraId="7C120431" w14:textId="77777777" w:rsidR="00AB18B1" w:rsidRDefault="00AB18B1" w:rsidP="009E4177">
                  <w:pPr>
                    <w:rPr>
                      <w:color w:val="000000"/>
                    </w:rPr>
                  </w:pPr>
                  <w:r>
                    <w:rPr>
                      <w:color w:val="000000"/>
                    </w:rPr>
                    <w:t>Secure (RIOO-RS)</w:t>
                  </w:r>
                </w:p>
              </w:tc>
            </w:tr>
            <w:tr w:rsidR="00AB18B1" w14:paraId="04DE48CE"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5B5990" w14:textId="77777777" w:rsidR="00AB18B1" w:rsidRPr="00513A94" w:rsidRDefault="00AB18B1" w:rsidP="009E4177">
                  <w:pPr>
                    <w:rPr>
                      <w:rFonts w:ascii="Calibri" w:eastAsia="Calibri" w:hAnsi="Calibri"/>
                      <w:color w:val="000000"/>
                      <w:sz w:val="22"/>
                      <w:szCs w:val="22"/>
                    </w:rPr>
                  </w:pPr>
                  <w:r>
                    <w:rPr>
                      <w:color w:val="000000"/>
                    </w:rPr>
                    <w:t>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1987AC00" w14:textId="77777777" w:rsidR="00AB18B1" w:rsidRDefault="00AB18B1" w:rsidP="009E4177">
                  <w:pPr>
                    <w:rPr>
                      <w:color w:val="000000"/>
                    </w:rPr>
                  </w:pPr>
                  <w:r>
                    <w:rPr>
                      <w:color w:val="000000"/>
                    </w:rPr>
                    <w:t>Secure (RIOO-RS)</w:t>
                  </w:r>
                </w:p>
              </w:tc>
            </w:tr>
            <w:tr w:rsidR="00AB18B1" w14:paraId="37EB5D8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9BC147" w14:textId="77777777" w:rsidR="00AB18B1" w:rsidRPr="00513A94" w:rsidRDefault="00AB18B1" w:rsidP="009E4177">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1852B4B6" w14:textId="77777777" w:rsidR="00AB18B1" w:rsidRDefault="00AB18B1" w:rsidP="009E4177">
                  <w:pPr>
                    <w:rPr>
                      <w:color w:val="000000"/>
                    </w:rPr>
                  </w:pPr>
                  <w:r>
                    <w:rPr>
                      <w:color w:val="000000"/>
                    </w:rPr>
                    <w:t>Certified (all TSPs)</w:t>
                  </w:r>
                </w:p>
              </w:tc>
            </w:tr>
            <w:tr w:rsidR="00AB18B1" w14:paraId="0FE07F5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6F8205" w14:textId="77777777" w:rsidR="00AB18B1" w:rsidRPr="00513A94" w:rsidRDefault="00AB18B1" w:rsidP="009E4177">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5FDBD753" w14:textId="77777777" w:rsidR="00AB18B1" w:rsidRDefault="00AB18B1" w:rsidP="009E4177">
                  <w:pPr>
                    <w:rPr>
                      <w:color w:val="000000"/>
                    </w:rPr>
                  </w:pPr>
                  <w:r>
                    <w:rPr>
                      <w:color w:val="000000"/>
                    </w:rPr>
                    <w:t>Secure</w:t>
                  </w:r>
                </w:p>
              </w:tc>
            </w:tr>
            <w:tr w:rsidR="00AB18B1" w14:paraId="22BDEBF0"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3283086C" w14:textId="77777777" w:rsidR="00AB18B1" w:rsidRDefault="00AB18B1" w:rsidP="009E4177">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67E6F7D1" w14:textId="77777777" w:rsidR="00AB18B1" w:rsidRDefault="00AB18B1" w:rsidP="009E4177">
                  <w:pPr>
                    <w:rPr>
                      <w:color w:val="000000"/>
                    </w:rPr>
                  </w:pPr>
                  <w:r>
                    <w:rPr>
                      <w:color w:val="000000"/>
                    </w:rPr>
                    <w:t>Certified (all TSPs)</w:t>
                  </w:r>
                </w:p>
              </w:tc>
            </w:tr>
            <w:tr w:rsidR="00AB18B1" w14:paraId="27497B92"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B1115F3" w14:textId="77777777" w:rsidR="00AB18B1" w:rsidRDefault="00AB18B1" w:rsidP="009E4177">
                  <w:pPr>
                    <w:rPr>
                      <w:color w:val="000000"/>
                    </w:rPr>
                  </w:pPr>
                  <w:r>
                    <w:rPr>
                      <w:color w:val="000000"/>
                    </w:rPr>
                    <w:lastRenderedPageBreak/>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0983FB39" w14:textId="77777777" w:rsidR="00AB18B1" w:rsidRDefault="00AB18B1" w:rsidP="009E4177">
                  <w:pPr>
                    <w:rPr>
                      <w:color w:val="000000"/>
                    </w:rPr>
                  </w:pPr>
                  <w:r>
                    <w:rPr>
                      <w:color w:val="000000"/>
                    </w:rPr>
                    <w:t>Certified (all TSPs)</w:t>
                  </w:r>
                </w:p>
              </w:tc>
            </w:tr>
            <w:tr w:rsidR="00AB18B1" w14:paraId="22E23C7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165CEA" w14:textId="77777777" w:rsidR="00AB18B1" w:rsidRPr="00513A94" w:rsidRDefault="00AB18B1" w:rsidP="009E4177">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79F764C8" w14:textId="77777777" w:rsidR="00AB18B1" w:rsidRDefault="00AB18B1" w:rsidP="009E4177">
                  <w:pPr>
                    <w:rPr>
                      <w:color w:val="000000"/>
                    </w:rPr>
                  </w:pPr>
                  <w:r>
                    <w:rPr>
                      <w:color w:val="000000"/>
                    </w:rPr>
                    <w:t>Certified (PDCWG members)</w:t>
                  </w:r>
                </w:p>
              </w:tc>
            </w:tr>
            <w:tr w:rsidR="00AB18B1" w14:paraId="27AFFF7E"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35E1EA" w14:textId="77777777" w:rsidR="00AB18B1" w:rsidRPr="00513A94" w:rsidRDefault="00AB18B1" w:rsidP="009E4177">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1A28BB8E" w14:textId="77777777" w:rsidR="00AB18B1" w:rsidRDefault="00AB18B1" w:rsidP="009E4177">
                  <w:pPr>
                    <w:rPr>
                      <w:color w:val="000000"/>
                    </w:rPr>
                  </w:pPr>
                  <w:r>
                    <w:rPr>
                      <w:color w:val="000000"/>
                    </w:rPr>
                    <w:t>ERCOT website</w:t>
                  </w:r>
                </w:p>
              </w:tc>
            </w:tr>
            <w:tr w:rsidR="00AB18B1" w14:paraId="65EAE7E7"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E95480" w14:textId="77777777" w:rsidR="00AB18B1" w:rsidRPr="00513A94" w:rsidRDefault="00AB18B1" w:rsidP="009E4177">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035B702C" w14:textId="77777777" w:rsidR="00AB18B1" w:rsidRDefault="00AB18B1" w:rsidP="009E4177">
                  <w:pPr>
                    <w:rPr>
                      <w:color w:val="000000"/>
                    </w:rPr>
                  </w:pPr>
                  <w:r>
                    <w:rPr>
                      <w:color w:val="000000"/>
                    </w:rPr>
                    <w:t>Certified (all TSPs)</w:t>
                  </w:r>
                </w:p>
              </w:tc>
            </w:tr>
            <w:tr w:rsidR="00AB18B1" w14:paraId="55AC8FFB"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CF714A" w14:textId="77777777" w:rsidR="00AB18B1" w:rsidRPr="00513A94" w:rsidRDefault="00AB18B1" w:rsidP="009E4177">
                  <w:pPr>
                    <w:rPr>
                      <w:rFonts w:ascii="Calibri" w:eastAsia="Calibri" w:hAnsi="Calibri"/>
                      <w:color w:val="000000"/>
                      <w:sz w:val="22"/>
                      <w:szCs w:val="22"/>
                    </w:rPr>
                  </w:pPr>
                  <w:r>
                    <w:rPr>
                      <w:color w:val="000000"/>
                    </w:rPr>
                    <w:t>Resource Registration Data</w:t>
                  </w:r>
                </w:p>
              </w:tc>
              <w:tc>
                <w:tcPr>
                  <w:tcW w:w="2147" w:type="dxa"/>
                  <w:tcBorders>
                    <w:top w:val="nil"/>
                    <w:left w:val="single" w:sz="8" w:space="0" w:color="auto"/>
                    <w:bottom w:val="single" w:sz="8" w:space="0" w:color="auto"/>
                    <w:right w:val="single" w:sz="8" w:space="0" w:color="auto"/>
                  </w:tcBorders>
                  <w:vAlign w:val="center"/>
                </w:tcPr>
                <w:p w14:paraId="543A250F" w14:textId="77777777" w:rsidR="00AB18B1" w:rsidRDefault="00AB18B1" w:rsidP="009E4177">
                  <w:pPr>
                    <w:rPr>
                      <w:color w:val="000000"/>
                    </w:rPr>
                  </w:pPr>
                  <w:r>
                    <w:rPr>
                      <w:color w:val="000000"/>
                    </w:rPr>
                    <w:t>Certified (all TSPs)</w:t>
                  </w:r>
                </w:p>
              </w:tc>
            </w:tr>
            <w:tr w:rsidR="00AB18B1" w14:paraId="3C3B8E7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81C80BA" w14:textId="77777777" w:rsidR="00AB18B1" w:rsidRDefault="00AB18B1" w:rsidP="009E4177">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588332AA" w14:textId="77777777" w:rsidR="00AB18B1" w:rsidRDefault="00AB18B1" w:rsidP="009E4177">
                  <w:pPr>
                    <w:rPr>
                      <w:color w:val="000000"/>
                    </w:rPr>
                  </w:pPr>
                  <w:r>
                    <w:rPr>
                      <w:color w:val="000000"/>
                    </w:rPr>
                    <w:t>Secure</w:t>
                  </w:r>
                </w:p>
              </w:tc>
            </w:tr>
            <w:tr w:rsidR="00AB18B1" w14:paraId="14A3B537" w14:textId="77777777" w:rsidTr="009E4177">
              <w:trPr>
                <w:cantSplit/>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D4EB28" w14:textId="77777777" w:rsidR="00AB18B1" w:rsidRPr="00513A94" w:rsidRDefault="00AB18B1" w:rsidP="009E4177">
                  <w:pPr>
                    <w:rPr>
                      <w:rFonts w:ascii="Calibri" w:eastAsia="Calibri" w:hAnsi="Calibri"/>
                      <w:color w:val="000000"/>
                      <w:sz w:val="22"/>
                      <w:szCs w:val="22"/>
                    </w:rPr>
                  </w:pPr>
                  <w:r>
                    <w:rPr>
                      <w:color w:val="000000"/>
                    </w:rPr>
                    <w:t>Regional Transmission Plan Postings (except for Protected Information) – includes ERCOT Critical Energy Infrastructure Information (ECEII)</w:t>
                  </w:r>
                </w:p>
              </w:tc>
              <w:tc>
                <w:tcPr>
                  <w:tcW w:w="2147" w:type="dxa"/>
                  <w:tcBorders>
                    <w:top w:val="nil"/>
                    <w:left w:val="single" w:sz="8" w:space="0" w:color="auto"/>
                    <w:bottom w:val="single" w:sz="8" w:space="0" w:color="auto"/>
                    <w:right w:val="single" w:sz="8" w:space="0" w:color="auto"/>
                  </w:tcBorders>
                  <w:vAlign w:val="center"/>
                </w:tcPr>
                <w:p w14:paraId="2A4E3067" w14:textId="77777777" w:rsidR="00AB18B1" w:rsidRDefault="00AB18B1" w:rsidP="009E4177">
                  <w:pPr>
                    <w:rPr>
                      <w:color w:val="000000"/>
                    </w:rPr>
                  </w:pPr>
                  <w:r>
                    <w:rPr>
                      <w:color w:val="000000"/>
                    </w:rPr>
                    <w:t>Secure</w:t>
                  </w:r>
                </w:p>
              </w:tc>
            </w:tr>
            <w:tr w:rsidR="00AB18B1" w14:paraId="3D687EF1"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6BB1A1" w14:textId="77777777" w:rsidR="00AB18B1" w:rsidRDefault="00AB18B1" w:rsidP="009E4177">
                  <w:pPr>
                    <w:rPr>
                      <w:color w:val="000000"/>
                    </w:rPr>
                  </w:pPr>
                  <w:r>
                    <w:rPr>
                      <w:color w:val="000000"/>
                    </w:rPr>
                    <w:t>Regional Transmission Plan Postings – includes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298A659A" w14:textId="77777777" w:rsidR="00AB18B1" w:rsidRDefault="00AB18B1" w:rsidP="009E4177">
                  <w:pPr>
                    <w:rPr>
                      <w:color w:val="000000"/>
                    </w:rPr>
                  </w:pPr>
                  <w:r>
                    <w:rPr>
                      <w:color w:val="000000"/>
                    </w:rPr>
                    <w:t>Certified (all TSPs)</w:t>
                  </w:r>
                </w:p>
              </w:tc>
            </w:tr>
            <w:tr w:rsidR="00AB18B1" w14:paraId="173F375A"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CDAADA7" w14:textId="77777777" w:rsidR="00AB18B1" w:rsidRDefault="00AB18B1" w:rsidP="009E4177">
                  <w:pPr>
                    <w:rPr>
                      <w:color w:val="000000"/>
                    </w:rPr>
                  </w:pPr>
                  <w:r>
                    <w:rPr>
                      <w:color w:val="000000"/>
                    </w:rPr>
                    <w:t>Regional Transmission Plan Postings (redacted) – excludes ECEII and Protected Information</w:t>
                  </w:r>
                </w:p>
              </w:tc>
              <w:tc>
                <w:tcPr>
                  <w:tcW w:w="2147" w:type="dxa"/>
                  <w:tcBorders>
                    <w:top w:val="nil"/>
                    <w:left w:val="single" w:sz="8" w:space="0" w:color="auto"/>
                    <w:bottom w:val="single" w:sz="8" w:space="0" w:color="auto"/>
                    <w:right w:val="single" w:sz="8" w:space="0" w:color="auto"/>
                  </w:tcBorders>
                  <w:vAlign w:val="center"/>
                </w:tcPr>
                <w:p w14:paraId="1C44D229" w14:textId="77777777" w:rsidR="00AB18B1" w:rsidRDefault="00AB18B1" w:rsidP="009E4177">
                  <w:pPr>
                    <w:rPr>
                      <w:color w:val="000000"/>
                    </w:rPr>
                  </w:pPr>
                  <w:r>
                    <w:rPr>
                      <w:color w:val="000000"/>
                    </w:rPr>
                    <w:t>ERCOT website</w:t>
                  </w:r>
                </w:p>
              </w:tc>
            </w:tr>
            <w:tr w:rsidR="00AB18B1" w14:paraId="0107D84F"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3B43F8" w14:textId="77777777" w:rsidR="00AB18B1" w:rsidRPr="00513A94" w:rsidRDefault="00AB18B1" w:rsidP="009E4177">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4FAB7DD9" w14:textId="77777777" w:rsidR="00AB18B1" w:rsidRDefault="00AB18B1" w:rsidP="009E4177">
                  <w:pPr>
                    <w:rPr>
                      <w:color w:val="000000"/>
                    </w:rPr>
                  </w:pPr>
                  <w:r>
                    <w:rPr>
                      <w:color w:val="000000"/>
                    </w:rPr>
                    <w:t>Certified (all TSPs)</w:t>
                  </w:r>
                </w:p>
              </w:tc>
            </w:tr>
            <w:tr w:rsidR="00AB18B1" w14:paraId="6E441A79"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020673" w14:textId="77777777" w:rsidR="00AB18B1" w:rsidRPr="00513A94" w:rsidRDefault="00AB18B1" w:rsidP="009E4177">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59BE22A6" w14:textId="77777777" w:rsidR="00AB18B1" w:rsidRDefault="00AB18B1" w:rsidP="009E4177">
                  <w:pPr>
                    <w:rPr>
                      <w:color w:val="000000"/>
                    </w:rPr>
                  </w:pPr>
                  <w:r>
                    <w:rPr>
                      <w:color w:val="000000"/>
                    </w:rPr>
                    <w:t>Secure</w:t>
                  </w:r>
                </w:p>
              </w:tc>
            </w:tr>
            <w:tr w:rsidR="00AB18B1" w14:paraId="234ACC83"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5B88626" w14:textId="77777777" w:rsidR="00AB18B1" w:rsidRDefault="00AB18B1" w:rsidP="009E4177">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52FF32C0" w14:textId="77777777" w:rsidR="00AB18B1" w:rsidRDefault="00AB18B1" w:rsidP="009E4177">
                  <w:pPr>
                    <w:rPr>
                      <w:color w:val="000000"/>
                    </w:rPr>
                  </w:pPr>
                  <w:r>
                    <w:rPr>
                      <w:color w:val="000000"/>
                    </w:rPr>
                    <w:t>Certified (all TSPs)</w:t>
                  </w:r>
                </w:p>
              </w:tc>
            </w:tr>
            <w:tr w:rsidR="00AB18B1" w14:paraId="30365B75"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794927D" w14:textId="77777777" w:rsidR="00AB18B1" w:rsidRPr="00513A94" w:rsidRDefault="00AB18B1" w:rsidP="009E4177">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69C4712B" w14:textId="77777777" w:rsidR="00AB18B1" w:rsidRDefault="00AB18B1" w:rsidP="009E4177">
                  <w:pPr>
                    <w:rPr>
                      <w:color w:val="000000"/>
                    </w:rPr>
                  </w:pPr>
                  <w:r>
                    <w:rPr>
                      <w:color w:val="000000"/>
                    </w:rPr>
                    <w:t>Secure</w:t>
                  </w:r>
                </w:p>
              </w:tc>
            </w:tr>
            <w:tr w:rsidR="00AB18B1" w14:paraId="3187AE04"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5F735E" w14:textId="77777777" w:rsidR="00AB18B1" w:rsidRPr="00513A94" w:rsidRDefault="00AB18B1" w:rsidP="009E4177">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58D9AB26" w14:textId="77777777" w:rsidR="00AB18B1" w:rsidRDefault="00AB18B1" w:rsidP="009E4177">
                  <w:pPr>
                    <w:rPr>
                      <w:color w:val="000000"/>
                    </w:rPr>
                  </w:pPr>
                  <w:r>
                    <w:rPr>
                      <w:color w:val="000000"/>
                    </w:rPr>
                    <w:t>Certified (all TSPs)</w:t>
                  </w:r>
                </w:p>
              </w:tc>
            </w:tr>
            <w:tr w:rsidR="00AB18B1" w14:paraId="418D91F3"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2BA7CB" w14:textId="77777777" w:rsidR="00AB18B1" w:rsidRPr="00513A94" w:rsidRDefault="00AB18B1" w:rsidP="009E4177">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4ED0F681" w14:textId="77777777" w:rsidR="00AB18B1" w:rsidRDefault="00AB18B1" w:rsidP="009E4177">
                  <w:pPr>
                    <w:rPr>
                      <w:color w:val="000000"/>
                    </w:rPr>
                  </w:pPr>
                  <w:r>
                    <w:rPr>
                      <w:color w:val="000000"/>
                    </w:rPr>
                    <w:t>Secure</w:t>
                  </w:r>
                </w:p>
              </w:tc>
            </w:tr>
            <w:tr w:rsidR="00AB18B1" w14:paraId="03178963"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24DE02" w14:textId="77777777" w:rsidR="00AB18B1" w:rsidRPr="00513A94" w:rsidRDefault="00AB18B1" w:rsidP="009E4177">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7465DE8C" w14:textId="77777777" w:rsidR="00AB18B1" w:rsidRDefault="00AB18B1" w:rsidP="009E4177">
                  <w:pPr>
                    <w:rPr>
                      <w:color w:val="000000"/>
                    </w:rPr>
                  </w:pPr>
                  <w:r>
                    <w:rPr>
                      <w:color w:val="000000"/>
                    </w:rPr>
                    <w:t>Secure</w:t>
                  </w:r>
                </w:p>
              </w:tc>
            </w:tr>
            <w:tr w:rsidR="00AB18B1" w14:paraId="37BB61BC" w14:textId="77777777" w:rsidTr="009E4177">
              <w:trPr>
                <w:cantSplit/>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FE5D6D" w14:textId="77777777" w:rsidR="00AB18B1" w:rsidRPr="00513A94" w:rsidRDefault="00AB18B1" w:rsidP="009E4177">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1152FCDD" w14:textId="77777777" w:rsidR="00AB18B1" w:rsidRDefault="00AB18B1" w:rsidP="009E4177">
                  <w:pPr>
                    <w:rPr>
                      <w:color w:val="000000"/>
                    </w:rPr>
                  </w:pPr>
                  <w:r>
                    <w:rPr>
                      <w:color w:val="000000"/>
                    </w:rPr>
                    <w:t>Secure</w:t>
                  </w:r>
                </w:p>
              </w:tc>
            </w:tr>
            <w:tr w:rsidR="00AB18B1" w14:paraId="689C0327"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2AA12CA9" w14:textId="77777777" w:rsidR="00AB18B1" w:rsidRDefault="00AB18B1" w:rsidP="009E4177">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043B0E30" w14:textId="77777777" w:rsidR="00AB18B1" w:rsidRDefault="00AB18B1" w:rsidP="009E4177">
                  <w:pPr>
                    <w:rPr>
                      <w:color w:val="000000"/>
                    </w:rPr>
                  </w:pPr>
                  <w:r>
                    <w:rPr>
                      <w:color w:val="000000"/>
                    </w:rPr>
                    <w:t>Certified (all TSPs)</w:t>
                  </w:r>
                </w:p>
              </w:tc>
            </w:tr>
            <w:tr w:rsidR="00AB18B1" w14:paraId="6EE86879"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431E674" w14:textId="77777777" w:rsidR="00AB18B1" w:rsidRDefault="00AB18B1" w:rsidP="009E4177">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4962D093" w14:textId="77777777" w:rsidR="00AB18B1" w:rsidRDefault="00AB18B1" w:rsidP="009E4177">
                  <w:pPr>
                    <w:rPr>
                      <w:color w:val="000000"/>
                    </w:rPr>
                  </w:pPr>
                  <w:r>
                    <w:rPr>
                      <w:color w:val="000000"/>
                    </w:rPr>
                    <w:t>ERCOT website</w:t>
                  </w:r>
                </w:p>
              </w:tc>
            </w:tr>
            <w:tr w:rsidR="00AB18B1" w14:paraId="556C19F5" w14:textId="77777777" w:rsidTr="009E4177">
              <w:trPr>
                <w:cantSplit/>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4FCD853" w14:textId="77777777" w:rsidR="00AB18B1" w:rsidRDefault="00AB18B1" w:rsidP="009E4177">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5303D76C" w14:textId="77777777" w:rsidR="00AB18B1" w:rsidRDefault="00AB18B1" w:rsidP="009E4177">
                  <w:pPr>
                    <w:rPr>
                      <w:color w:val="000000"/>
                    </w:rPr>
                  </w:pPr>
                  <w:r>
                    <w:rPr>
                      <w:color w:val="000000"/>
                    </w:rPr>
                    <w:t>Certified (all TSPs)</w:t>
                  </w:r>
                </w:p>
              </w:tc>
            </w:tr>
          </w:tbl>
          <w:p w14:paraId="2F2CB009" w14:textId="77777777" w:rsidR="00AB18B1" w:rsidRPr="00A93FFB" w:rsidRDefault="00AB18B1" w:rsidP="009E4177">
            <w:pPr>
              <w:ind w:left="1440" w:hanging="720"/>
              <w:rPr>
                <w:iCs/>
              </w:rPr>
            </w:pPr>
          </w:p>
        </w:tc>
      </w:tr>
    </w:tbl>
    <w:p w14:paraId="5FE37C99" w14:textId="77777777" w:rsidR="00AB18B1" w:rsidRPr="00F31A04" w:rsidRDefault="00AB18B1" w:rsidP="00AB18B1"/>
    <w:bookmarkEnd w:id="15"/>
    <w:p w14:paraId="6903BADB" w14:textId="77777777" w:rsidR="00630F39" w:rsidRPr="00630F39" w:rsidRDefault="00630F39" w:rsidP="002E6157">
      <w:pPr>
        <w:spacing w:after="240"/>
        <w:rPr>
          <w:iCs/>
        </w:rPr>
      </w:pPr>
    </w:p>
    <w:sectPr w:rsidR="00630F39" w:rsidRPr="00630F39">
      <w:headerReference w:type="default" r:id="rId33"/>
      <w:footerReference w:type="even" r:id="rId34"/>
      <w:footerReference w:type="default" r:id="rId35"/>
      <w:footerReference w:type="first" r:id="rId3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6880D" w14:textId="77777777" w:rsidR="006E0B82" w:rsidRDefault="006E0B82">
      <w:r>
        <w:separator/>
      </w:r>
    </w:p>
  </w:endnote>
  <w:endnote w:type="continuationSeparator" w:id="0">
    <w:p w14:paraId="01D3969B" w14:textId="77777777" w:rsidR="006E0B82" w:rsidRDefault="006E0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10D4533D" w:rsidR="00D176CF" w:rsidRDefault="00D35027">
    <w:pPr>
      <w:pStyle w:val="Footer"/>
      <w:tabs>
        <w:tab w:val="clear" w:pos="4320"/>
        <w:tab w:val="clear" w:pos="8640"/>
        <w:tab w:val="right" w:pos="9360"/>
      </w:tabs>
      <w:rPr>
        <w:rFonts w:ascii="Arial" w:hAnsi="Arial" w:cs="Arial"/>
        <w:sz w:val="18"/>
      </w:rPr>
    </w:pPr>
    <w:r>
      <w:rPr>
        <w:rFonts w:ascii="Arial" w:hAnsi="Arial" w:cs="Arial"/>
        <w:sz w:val="18"/>
        <w:szCs w:val="18"/>
      </w:rPr>
      <w:t>129</w:t>
    </w:r>
    <w:r w:rsidR="00CA1FBB" w:rsidRPr="00CA1FBB">
      <w:rPr>
        <w:rFonts w:ascii="Arial" w:hAnsi="Arial" w:cs="Arial"/>
        <w:sz w:val="18"/>
        <w:szCs w:val="18"/>
      </w:rPr>
      <w:t>PGRR-0</w:t>
    </w:r>
    <w:r w:rsidR="00BB5584">
      <w:rPr>
        <w:rFonts w:ascii="Arial" w:hAnsi="Arial" w:cs="Arial"/>
        <w:sz w:val="18"/>
        <w:szCs w:val="18"/>
      </w:rPr>
      <w:t>8</w:t>
    </w:r>
    <w:r w:rsidR="00B84BB5">
      <w:rPr>
        <w:rFonts w:ascii="Arial" w:hAnsi="Arial" w:cs="Arial"/>
        <w:sz w:val="18"/>
        <w:szCs w:val="18"/>
      </w:rPr>
      <w:t xml:space="preserve"> </w:t>
    </w:r>
    <w:r w:rsidR="00BB5584">
      <w:rPr>
        <w:rFonts w:ascii="Arial" w:hAnsi="Arial" w:cs="Arial"/>
        <w:sz w:val="18"/>
        <w:szCs w:val="18"/>
      </w:rPr>
      <w:t>TAC</w:t>
    </w:r>
    <w:r w:rsidR="00B84BB5">
      <w:rPr>
        <w:rFonts w:ascii="Arial" w:hAnsi="Arial" w:cs="Arial"/>
        <w:sz w:val="18"/>
        <w:szCs w:val="18"/>
      </w:rPr>
      <w:t xml:space="preserve"> Report </w:t>
    </w:r>
    <w:r w:rsidR="006C1B83">
      <w:rPr>
        <w:rFonts w:ascii="Arial" w:hAnsi="Arial" w:cs="Arial"/>
        <w:sz w:val="18"/>
        <w:szCs w:val="18"/>
      </w:rPr>
      <w:t>08</w:t>
    </w:r>
    <w:r w:rsidR="00BB5584">
      <w:rPr>
        <w:rFonts w:ascii="Arial" w:hAnsi="Arial" w:cs="Arial"/>
        <w:sz w:val="18"/>
        <w:szCs w:val="18"/>
      </w:rPr>
      <w:t>2</w:t>
    </w:r>
    <w:r w:rsidR="006C1B83">
      <w:rPr>
        <w:rFonts w:ascii="Arial" w:hAnsi="Arial" w:cs="Arial"/>
        <w:sz w:val="18"/>
        <w:szCs w:val="18"/>
      </w:rPr>
      <w:t>7</w:t>
    </w:r>
    <w:r w:rsidR="00B84BB5">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F6ADB" w14:textId="77777777" w:rsidR="006E0B82" w:rsidRDefault="006E0B82">
      <w:r>
        <w:separator/>
      </w:r>
    </w:p>
  </w:footnote>
  <w:footnote w:type="continuationSeparator" w:id="0">
    <w:p w14:paraId="2F3C3684" w14:textId="77777777" w:rsidR="006E0B82" w:rsidRDefault="006E0B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5F4C25DD" w:rsidR="00D176CF" w:rsidRDefault="00BB5584" w:rsidP="00CD165D">
    <w:pPr>
      <w:pStyle w:val="Header"/>
      <w:jc w:val="center"/>
      <w:rPr>
        <w:sz w:val="32"/>
      </w:rPr>
    </w:pPr>
    <w:r>
      <w:rPr>
        <w:sz w:val="32"/>
      </w:rPr>
      <w:t xml:space="preserve">TAC </w:t>
    </w:r>
    <w:r w:rsidR="00B84BB5">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3"/>
  </w:num>
  <w:num w:numId="15" w16cid:durableId="437800973">
    <w:abstractNumId w:val="6"/>
  </w:num>
  <w:num w:numId="16" w16cid:durableId="700282402">
    <w:abstractNumId w:val="9"/>
  </w:num>
  <w:num w:numId="17" w16cid:durableId="1309476948">
    <w:abstractNumId w:val="10"/>
  </w:num>
  <w:num w:numId="18" w16cid:durableId="550963706">
    <w:abstractNumId w:val="4"/>
  </w:num>
  <w:num w:numId="19" w16cid:durableId="1284192548">
    <w:abstractNumId w:val="8"/>
  </w:num>
  <w:num w:numId="20" w16cid:durableId="856843399">
    <w:abstractNumId w:val="2"/>
  </w:num>
  <w:num w:numId="21" w16cid:durableId="205025195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6225"/>
    <w:rsid w:val="00030B30"/>
    <w:rsid w:val="00032F29"/>
    <w:rsid w:val="00042A42"/>
    <w:rsid w:val="00043CEE"/>
    <w:rsid w:val="00060A5A"/>
    <w:rsid w:val="00064B44"/>
    <w:rsid w:val="00067FE2"/>
    <w:rsid w:val="0007682E"/>
    <w:rsid w:val="00083E32"/>
    <w:rsid w:val="000901CB"/>
    <w:rsid w:val="000B025E"/>
    <w:rsid w:val="000B781E"/>
    <w:rsid w:val="000D1AEB"/>
    <w:rsid w:val="000D3E64"/>
    <w:rsid w:val="000E21AA"/>
    <w:rsid w:val="000E5EDF"/>
    <w:rsid w:val="000F13C5"/>
    <w:rsid w:val="001058A8"/>
    <w:rsid w:val="00105A36"/>
    <w:rsid w:val="00120525"/>
    <w:rsid w:val="001250CE"/>
    <w:rsid w:val="00125434"/>
    <w:rsid w:val="001313B4"/>
    <w:rsid w:val="001406F3"/>
    <w:rsid w:val="00142205"/>
    <w:rsid w:val="0014546D"/>
    <w:rsid w:val="001500D9"/>
    <w:rsid w:val="00156DB7"/>
    <w:rsid w:val="00157228"/>
    <w:rsid w:val="00160C3C"/>
    <w:rsid w:val="00165DDD"/>
    <w:rsid w:val="0017015F"/>
    <w:rsid w:val="0017783C"/>
    <w:rsid w:val="0019314C"/>
    <w:rsid w:val="00196639"/>
    <w:rsid w:val="001C1B54"/>
    <w:rsid w:val="001E140A"/>
    <w:rsid w:val="001F38F0"/>
    <w:rsid w:val="002215DA"/>
    <w:rsid w:val="0022642E"/>
    <w:rsid w:val="00237430"/>
    <w:rsid w:val="00242D61"/>
    <w:rsid w:val="0024774E"/>
    <w:rsid w:val="00276A99"/>
    <w:rsid w:val="00285B95"/>
    <w:rsid w:val="002860D7"/>
    <w:rsid w:val="00286AD9"/>
    <w:rsid w:val="002966F3"/>
    <w:rsid w:val="00297022"/>
    <w:rsid w:val="002A5DCC"/>
    <w:rsid w:val="002B1BC3"/>
    <w:rsid w:val="002B4279"/>
    <w:rsid w:val="002B69F3"/>
    <w:rsid w:val="002B763A"/>
    <w:rsid w:val="002D382A"/>
    <w:rsid w:val="002D41BD"/>
    <w:rsid w:val="002E0C12"/>
    <w:rsid w:val="002E6157"/>
    <w:rsid w:val="002F1EDD"/>
    <w:rsid w:val="002F20B9"/>
    <w:rsid w:val="002F7D19"/>
    <w:rsid w:val="003013F2"/>
    <w:rsid w:val="0030232A"/>
    <w:rsid w:val="00304A02"/>
    <w:rsid w:val="0030694A"/>
    <w:rsid w:val="003069F4"/>
    <w:rsid w:val="00312A84"/>
    <w:rsid w:val="00320C33"/>
    <w:rsid w:val="00321179"/>
    <w:rsid w:val="00322750"/>
    <w:rsid w:val="00337B59"/>
    <w:rsid w:val="00342163"/>
    <w:rsid w:val="00360920"/>
    <w:rsid w:val="00384709"/>
    <w:rsid w:val="00386C35"/>
    <w:rsid w:val="0039550B"/>
    <w:rsid w:val="003A278C"/>
    <w:rsid w:val="003A3D77"/>
    <w:rsid w:val="003B5AED"/>
    <w:rsid w:val="003C6B7B"/>
    <w:rsid w:val="004135BD"/>
    <w:rsid w:val="004302A4"/>
    <w:rsid w:val="004463BA"/>
    <w:rsid w:val="004822D4"/>
    <w:rsid w:val="0048411F"/>
    <w:rsid w:val="00490ED5"/>
    <w:rsid w:val="0049290B"/>
    <w:rsid w:val="004A4451"/>
    <w:rsid w:val="004C24F5"/>
    <w:rsid w:val="004D01C5"/>
    <w:rsid w:val="004D3958"/>
    <w:rsid w:val="004F675A"/>
    <w:rsid w:val="005008DF"/>
    <w:rsid w:val="005045D0"/>
    <w:rsid w:val="005116EE"/>
    <w:rsid w:val="00517114"/>
    <w:rsid w:val="005309ED"/>
    <w:rsid w:val="00534C6C"/>
    <w:rsid w:val="005539E9"/>
    <w:rsid w:val="005841C0"/>
    <w:rsid w:val="0059260F"/>
    <w:rsid w:val="005933A8"/>
    <w:rsid w:val="005D0878"/>
    <w:rsid w:val="005E1113"/>
    <w:rsid w:val="005E5074"/>
    <w:rsid w:val="005E59FF"/>
    <w:rsid w:val="005F7048"/>
    <w:rsid w:val="00612E4F"/>
    <w:rsid w:val="00615D5E"/>
    <w:rsid w:val="00616C0B"/>
    <w:rsid w:val="0061719C"/>
    <w:rsid w:val="00622E99"/>
    <w:rsid w:val="00625214"/>
    <w:rsid w:val="00625E5D"/>
    <w:rsid w:val="00630F39"/>
    <w:rsid w:val="006603D5"/>
    <w:rsid w:val="00662081"/>
    <w:rsid w:val="006636C2"/>
    <w:rsid w:val="0066370F"/>
    <w:rsid w:val="006759D8"/>
    <w:rsid w:val="0068329B"/>
    <w:rsid w:val="006A0784"/>
    <w:rsid w:val="006A697B"/>
    <w:rsid w:val="006B4DDE"/>
    <w:rsid w:val="006C1B83"/>
    <w:rsid w:val="006C6DE7"/>
    <w:rsid w:val="006C798F"/>
    <w:rsid w:val="006D4767"/>
    <w:rsid w:val="006E0B82"/>
    <w:rsid w:val="006F16EC"/>
    <w:rsid w:val="00732DD7"/>
    <w:rsid w:val="00737956"/>
    <w:rsid w:val="00743968"/>
    <w:rsid w:val="007717F2"/>
    <w:rsid w:val="00777823"/>
    <w:rsid w:val="00785415"/>
    <w:rsid w:val="00791CB9"/>
    <w:rsid w:val="00793130"/>
    <w:rsid w:val="007944F7"/>
    <w:rsid w:val="007B3233"/>
    <w:rsid w:val="007B44B6"/>
    <w:rsid w:val="007B5A42"/>
    <w:rsid w:val="007B732B"/>
    <w:rsid w:val="007C199B"/>
    <w:rsid w:val="007D3073"/>
    <w:rsid w:val="007D64B9"/>
    <w:rsid w:val="007D72D4"/>
    <w:rsid w:val="007E0452"/>
    <w:rsid w:val="007E1207"/>
    <w:rsid w:val="007F3A7D"/>
    <w:rsid w:val="008070C0"/>
    <w:rsid w:val="00811C12"/>
    <w:rsid w:val="00816C40"/>
    <w:rsid w:val="00821A7F"/>
    <w:rsid w:val="00830C95"/>
    <w:rsid w:val="00845373"/>
    <w:rsid w:val="00845778"/>
    <w:rsid w:val="00860426"/>
    <w:rsid w:val="00881028"/>
    <w:rsid w:val="00887E28"/>
    <w:rsid w:val="008A1062"/>
    <w:rsid w:val="008A3307"/>
    <w:rsid w:val="008C1AC4"/>
    <w:rsid w:val="008D5C3A"/>
    <w:rsid w:val="008E6DA2"/>
    <w:rsid w:val="00905F90"/>
    <w:rsid w:val="00907B1E"/>
    <w:rsid w:val="0093213C"/>
    <w:rsid w:val="00943AFD"/>
    <w:rsid w:val="009473DD"/>
    <w:rsid w:val="0094746A"/>
    <w:rsid w:val="00963A51"/>
    <w:rsid w:val="00967E9E"/>
    <w:rsid w:val="00983B6E"/>
    <w:rsid w:val="0098770E"/>
    <w:rsid w:val="00987D3F"/>
    <w:rsid w:val="009936F8"/>
    <w:rsid w:val="00993A6F"/>
    <w:rsid w:val="009A3772"/>
    <w:rsid w:val="009B1A5D"/>
    <w:rsid w:val="009B43F3"/>
    <w:rsid w:val="009C051F"/>
    <w:rsid w:val="009D17F0"/>
    <w:rsid w:val="00A054D3"/>
    <w:rsid w:val="00A157D0"/>
    <w:rsid w:val="00A31FFE"/>
    <w:rsid w:val="00A35DE3"/>
    <w:rsid w:val="00A42796"/>
    <w:rsid w:val="00A5311D"/>
    <w:rsid w:val="00A53736"/>
    <w:rsid w:val="00A5736B"/>
    <w:rsid w:val="00A842BE"/>
    <w:rsid w:val="00A85DAA"/>
    <w:rsid w:val="00A92ED2"/>
    <w:rsid w:val="00AB18B1"/>
    <w:rsid w:val="00AB3F3F"/>
    <w:rsid w:val="00AD3B58"/>
    <w:rsid w:val="00AE17A6"/>
    <w:rsid w:val="00AE37B5"/>
    <w:rsid w:val="00AF56C6"/>
    <w:rsid w:val="00B01921"/>
    <w:rsid w:val="00B02589"/>
    <w:rsid w:val="00B02F22"/>
    <w:rsid w:val="00B032E8"/>
    <w:rsid w:val="00B57F96"/>
    <w:rsid w:val="00B60F90"/>
    <w:rsid w:val="00B63D29"/>
    <w:rsid w:val="00B67892"/>
    <w:rsid w:val="00B76D4A"/>
    <w:rsid w:val="00B77D47"/>
    <w:rsid w:val="00B84BB5"/>
    <w:rsid w:val="00B84DBB"/>
    <w:rsid w:val="00BA4D33"/>
    <w:rsid w:val="00BA5648"/>
    <w:rsid w:val="00BB5584"/>
    <w:rsid w:val="00BC2737"/>
    <w:rsid w:val="00BC2D06"/>
    <w:rsid w:val="00BD5231"/>
    <w:rsid w:val="00C0190D"/>
    <w:rsid w:val="00C05448"/>
    <w:rsid w:val="00C0672A"/>
    <w:rsid w:val="00C43B00"/>
    <w:rsid w:val="00C504EE"/>
    <w:rsid w:val="00C5470A"/>
    <w:rsid w:val="00C744EB"/>
    <w:rsid w:val="00C76886"/>
    <w:rsid w:val="00C76A2C"/>
    <w:rsid w:val="00C82F9D"/>
    <w:rsid w:val="00C90702"/>
    <w:rsid w:val="00C917FF"/>
    <w:rsid w:val="00C9766A"/>
    <w:rsid w:val="00CA1FBB"/>
    <w:rsid w:val="00CA699C"/>
    <w:rsid w:val="00CB195E"/>
    <w:rsid w:val="00CC4F39"/>
    <w:rsid w:val="00CD077A"/>
    <w:rsid w:val="00CD165D"/>
    <w:rsid w:val="00CD544C"/>
    <w:rsid w:val="00CD624F"/>
    <w:rsid w:val="00CD6EA1"/>
    <w:rsid w:val="00CE5929"/>
    <w:rsid w:val="00CF4256"/>
    <w:rsid w:val="00D04FE8"/>
    <w:rsid w:val="00D07048"/>
    <w:rsid w:val="00D158D9"/>
    <w:rsid w:val="00D15911"/>
    <w:rsid w:val="00D176CF"/>
    <w:rsid w:val="00D271E3"/>
    <w:rsid w:val="00D30F69"/>
    <w:rsid w:val="00D3242B"/>
    <w:rsid w:val="00D35027"/>
    <w:rsid w:val="00D400F1"/>
    <w:rsid w:val="00D47A80"/>
    <w:rsid w:val="00D51B25"/>
    <w:rsid w:val="00D60086"/>
    <w:rsid w:val="00D61F38"/>
    <w:rsid w:val="00D72DE8"/>
    <w:rsid w:val="00D85807"/>
    <w:rsid w:val="00D87349"/>
    <w:rsid w:val="00D91EE9"/>
    <w:rsid w:val="00D97220"/>
    <w:rsid w:val="00D9794B"/>
    <w:rsid w:val="00DB385F"/>
    <w:rsid w:val="00DF0FB9"/>
    <w:rsid w:val="00E02C56"/>
    <w:rsid w:val="00E1028C"/>
    <w:rsid w:val="00E14116"/>
    <w:rsid w:val="00E14D47"/>
    <w:rsid w:val="00E1641C"/>
    <w:rsid w:val="00E2308A"/>
    <w:rsid w:val="00E251CC"/>
    <w:rsid w:val="00E26708"/>
    <w:rsid w:val="00E31E44"/>
    <w:rsid w:val="00E34958"/>
    <w:rsid w:val="00E37AB0"/>
    <w:rsid w:val="00E41E9F"/>
    <w:rsid w:val="00E45043"/>
    <w:rsid w:val="00E46687"/>
    <w:rsid w:val="00E471E9"/>
    <w:rsid w:val="00E705E2"/>
    <w:rsid w:val="00E71C39"/>
    <w:rsid w:val="00E84881"/>
    <w:rsid w:val="00E90EDC"/>
    <w:rsid w:val="00EA56E6"/>
    <w:rsid w:val="00EB3F8D"/>
    <w:rsid w:val="00EC335F"/>
    <w:rsid w:val="00EC48FB"/>
    <w:rsid w:val="00ED014B"/>
    <w:rsid w:val="00ED6543"/>
    <w:rsid w:val="00EE5B1A"/>
    <w:rsid w:val="00EF232A"/>
    <w:rsid w:val="00EF3C79"/>
    <w:rsid w:val="00F05A69"/>
    <w:rsid w:val="00F43FFD"/>
    <w:rsid w:val="00F44236"/>
    <w:rsid w:val="00F52517"/>
    <w:rsid w:val="00F5734B"/>
    <w:rsid w:val="00F57CE2"/>
    <w:rsid w:val="00F60541"/>
    <w:rsid w:val="00F7289C"/>
    <w:rsid w:val="00F73ACF"/>
    <w:rsid w:val="00F9098A"/>
    <w:rsid w:val="00F90D6E"/>
    <w:rsid w:val="00FA57B2"/>
    <w:rsid w:val="00FA67A2"/>
    <w:rsid w:val="00FB1928"/>
    <w:rsid w:val="00FB4085"/>
    <w:rsid w:val="00FB509B"/>
    <w:rsid w:val="00FB654D"/>
    <w:rsid w:val="00FC3D4B"/>
    <w:rsid w:val="00FC6312"/>
    <w:rsid w:val="00FE2C69"/>
    <w:rsid w:val="00FE36E3"/>
    <w:rsid w:val="00FE6B01"/>
    <w:rsid w:val="00FF5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normalarial0">
    <w:name w:val="normalarial"/>
    <w:basedOn w:val="Normal"/>
    <w:rsid w:val="00F60541"/>
    <w:pPr>
      <w:spacing w:before="100" w:beforeAutospacing="1" w:after="100" w:afterAutospacing="1"/>
    </w:pPr>
  </w:style>
  <w:style w:type="character" w:customStyle="1" w:styleId="CommentTextChar">
    <w:name w:val="Comment Text Char"/>
    <w:basedOn w:val="DefaultParagraphFont"/>
    <w:link w:val="CommentText"/>
    <w:uiPriority w:val="99"/>
    <w:semiHidden/>
    <w:rsid w:val="00F60541"/>
  </w:style>
  <w:style w:type="character" w:styleId="UnresolvedMention">
    <w:name w:val="Unresolved Mention"/>
    <w:basedOn w:val="DefaultParagraphFont"/>
    <w:uiPriority w:val="99"/>
    <w:semiHidden/>
    <w:unhideWhenUsed/>
    <w:rsid w:val="00CA1FBB"/>
    <w:rPr>
      <w:color w:val="605E5C"/>
      <w:shd w:val="clear" w:color="auto" w:fill="E1DFDD"/>
    </w:rPr>
  </w:style>
  <w:style w:type="character" w:customStyle="1" w:styleId="HeaderChar">
    <w:name w:val="Header Char"/>
    <w:link w:val="Header"/>
    <w:rsid w:val="00142205"/>
    <w:rPr>
      <w:rFonts w:ascii="Arial" w:hAnsi="Arial"/>
      <w:b/>
      <w:bCs/>
      <w:sz w:val="24"/>
      <w:szCs w:val="24"/>
    </w:rPr>
  </w:style>
  <w:style w:type="character" w:customStyle="1" w:styleId="H3Char">
    <w:name w:val="H3 Char"/>
    <w:link w:val="H3"/>
    <w:rsid w:val="00F57CE2"/>
    <w:rPr>
      <w:b/>
      <w:bCs/>
      <w:i/>
      <w:sz w:val="24"/>
    </w:rPr>
  </w:style>
  <w:style w:type="paragraph" w:customStyle="1" w:styleId="BodyTextNumbered">
    <w:name w:val="Body Text Numbered"/>
    <w:basedOn w:val="BodyText"/>
    <w:link w:val="BodyTextNumberedChar1"/>
    <w:rsid w:val="00F57CE2"/>
    <w:pPr>
      <w:ind w:left="720" w:hanging="720"/>
    </w:pPr>
    <w:rPr>
      <w:iCs/>
      <w:szCs w:val="20"/>
    </w:rPr>
  </w:style>
  <w:style w:type="character" w:customStyle="1" w:styleId="BodyTextNumberedChar1">
    <w:name w:val="Body Text Numbered Char1"/>
    <w:link w:val="BodyTextNumbered"/>
    <w:rsid w:val="00F57CE2"/>
    <w:rPr>
      <w:iCs/>
      <w:sz w:val="24"/>
    </w:rPr>
  </w:style>
  <w:style w:type="paragraph" w:customStyle="1" w:styleId="TableText">
    <w:name w:val="Table Text"/>
    <w:basedOn w:val="Normal"/>
    <w:rsid w:val="00321179"/>
  </w:style>
  <w:style w:type="character" w:customStyle="1" w:styleId="BodyTextNumberedChar">
    <w:name w:val="Body Text Numbered Char"/>
    <w:rsid w:val="00630F39"/>
    <w:rPr>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01566">
      <w:bodyDiv w:val="1"/>
      <w:marLeft w:val="0"/>
      <w:marRight w:val="0"/>
      <w:marTop w:val="0"/>
      <w:marBottom w:val="0"/>
      <w:divBdr>
        <w:top w:val="none" w:sz="0" w:space="0" w:color="auto"/>
        <w:left w:val="none" w:sz="0" w:space="0" w:color="auto"/>
        <w:bottom w:val="none" w:sz="0" w:space="0" w:color="auto"/>
        <w:right w:val="none" w:sz="0" w:space="0" w:color="auto"/>
      </w:divBdr>
      <w:divsChild>
        <w:div w:id="1503164444">
          <w:marLeft w:val="0"/>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20297202">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4259312">
      <w:bodyDiv w:val="1"/>
      <w:marLeft w:val="0"/>
      <w:marRight w:val="0"/>
      <w:marTop w:val="0"/>
      <w:marBottom w:val="0"/>
      <w:divBdr>
        <w:top w:val="none" w:sz="0" w:space="0" w:color="auto"/>
        <w:left w:val="none" w:sz="0" w:space="0" w:color="auto"/>
        <w:bottom w:val="none" w:sz="0" w:space="0" w:color="auto"/>
        <w:right w:val="none" w:sz="0" w:space="0" w:color="auto"/>
      </w:divBdr>
    </w:div>
    <w:div w:id="1739087533">
      <w:bodyDiv w:val="1"/>
      <w:marLeft w:val="0"/>
      <w:marRight w:val="0"/>
      <w:marTop w:val="0"/>
      <w:marBottom w:val="0"/>
      <w:divBdr>
        <w:top w:val="none" w:sz="0" w:space="0" w:color="auto"/>
        <w:left w:val="none" w:sz="0" w:space="0" w:color="auto"/>
        <w:bottom w:val="none" w:sz="0" w:space="0" w:color="auto"/>
        <w:right w:val="none" w:sz="0" w:space="0" w:color="auto"/>
      </w:divBdr>
    </w:div>
    <w:div w:id="194322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theme" Target="theme/theme1.xml"/><Relationship Id="rId21" Type="http://schemas.openxmlformats.org/officeDocument/2006/relationships/control" Target="activeX/activeX7.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header" Target="header1.xm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3.wmf"/><Relationship Id="rId29" Type="http://schemas.openxmlformats.org/officeDocument/2006/relationships/hyperlink" Target="mailto:Priya.Ramasubbu@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yperlink" Target="https://mis.ercot.com/secure/data-products/grid/regional-planning?id=PG3-953-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https://mis.ercot.com/secure/data-products/grid/regional-planning?id=PG3-953-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ittney.Albracht@ercot.com" TargetMode="External"/><Relationship Id="rId35" Type="http://schemas.openxmlformats.org/officeDocument/2006/relationships/footer" Target="footer2.xml"/><Relationship Id="rId8" Type="http://schemas.openxmlformats.org/officeDocument/2006/relationships/hyperlink" Target="https://www.ercot.com/mktrules/issues/PGRR129"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1954</Words>
  <Characters>13792</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15715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2025-09-02T19:07:00Z</dcterms:created>
  <dcterms:modified xsi:type="dcterms:W3CDTF">2025-09-02T19:09:00Z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